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10938"/>
      </w:tblGrid>
      <w:tr w:rsidR="00A535CF" w:rsidTr="00A535CF">
        <w:trPr>
          <w:tblHeader/>
        </w:trPr>
        <w:tc>
          <w:tcPr>
            <w:tcW w:w="2040" w:type="dxa"/>
            <w:shd w:val="clear" w:color="auto" w:fill="auto"/>
          </w:tcPr>
          <w:p w:rsidR="00A535CF" w:rsidRPr="00160ECC" w:rsidRDefault="00A535CF" w:rsidP="0023556C">
            <w:pPr>
              <w:pStyle w:val="TableHeading"/>
            </w:pPr>
            <w:r>
              <w:t>Con Ops Reference Number</w:t>
            </w:r>
          </w:p>
        </w:tc>
        <w:tc>
          <w:tcPr>
            <w:tcW w:w="10938" w:type="dxa"/>
            <w:shd w:val="clear" w:color="auto" w:fill="auto"/>
          </w:tcPr>
          <w:p w:rsidR="00A535CF" w:rsidRPr="00160ECC" w:rsidRDefault="00A535CF" w:rsidP="0023556C">
            <w:pPr>
              <w:pStyle w:val="TableHeading"/>
            </w:pPr>
            <w:r>
              <w:t>Concept of Operations Sample Statements</w:t>
            </w:r>
          </w:p>
        </w:tc>
      </w:tr>
      <w:tr w:rsidR="00A535CF" w:rsidTr="00A535CF">
        <w:tc>
          <w:tcPr>
            <w:tcW w:w="2040" w:type="dxa"/>
            <w:shd w:val="clear" w:color="auto" w:fill="auto"/>
          </w:tcPr>
          <w:p w:rsidR="00A535CF" w:rsidRPr="00A12372" w:rsidRDefault="001E7F20" w:rsidP="00160ECC">
            <w:pPr>
              <w:rPr>
                <w:rFonts w:cs="Calibri"/>
                <w:highlight w:val="yellow"/>
                <w:rPrChange w:id="0" w:author="USER" w:date="2012-08-31T15:46:00Z">
                  <w:rPr>
                    <w:rFonts w:cs="Calibri"/>
                  </w:rPr>
                </w:rPrChange>
              </w:rPr>
            </w:pPr>
            <w:r w:rsidRPr="001E7F20">
              <w:rPr>
                <w:rFonts w:cs="Calibri"/>
                <w:highlight w:val="yellow"/>
                <w:rPrChange w:id="1" w:author="USER" w:date="2012-08-31T15:46:00Z">
                  <w:rPr>
                    <w:rFonts w:cs="Calibri"/>
                  </w:rPr>
                </w:rPrChange>
              </w:rPr>
              <w:t>1</w:t>
            </w:r>
          </w:p>
        </w:tc>
        <w:tc>
          <w:tcPr>
            <w:tcW w:w="10938" w:type="dxa"/>
            <w:shd w:val="clear" w:color="auto" w:fill="auto"/>
          </w:tcPr>
          <w:p w:rsidR="00A535CF" w:rsidRPr="00A12372" w:rsidRDefault="001E7F20" w:rsidP="00160ECC">
            <w:pPr>
              <w:pStyle w:val="Heading1"/>
              <w:rPr>
                <w:highlight w:val="yellow"/>
                <w:rPrChange w:id="2" w:author="USER" w:date="2012-08-31T15:46:00Z">
                  <w:rPr/>
                </w:rPrChange>
              </w:rPr>
            </w:pPr>
            <w:r w:rsidRPr="001E7F20">
              <w:rPr>
                <w:highlight w:val="yellow"/>
                <w:rPrChange w:id="3" w:author="USER" w:date="2012-08-31T15:46:00Z">
                  <w:rPr/>
                </w:rPrChange>
              </w:rPr>
              <w:t>1 Chapter 1: Scope</w:t>
            </w:r>
          </w:p>
        </w:tc>
      </w:tr>
      <w:tr w:rsidR="00A535CF" w:rsidTr="00A535CF">
        <w:tc>
          <w:tcPr>
            <w:tcW w:w="2040" w:type="dxa"/>
            <w:shd w:val="clear" w:color="auto" w:fill="auto"/>
          </w:tcPr>
          <w:p w:rsidR="00A535CF" w:rsidRPr="00A12372" w:rsidRDefault="001E7F20" w:rsidP="00160ECC">
            <w:pPr>
              <w:rPr>
                <w:rFonts w:cs="Calibri"/>
                <w:highlight w:val="yellow"/>
                <w:rPrChange w:id="4" w:author="USER" w:date="2012-08-31T15:46:00Z">
                  <w:rPr>
                    <w:rFonts w:cs="Calibri"/>
                  </w:rPr>
                </w:rPrChange>
              </w:rPr>
            </w:pPr>
            <w:r w:rsidRPr="001E7F20">
              <w:rPr>
                <w:rFonts w:cs="Calibri"/>
                <w:highlight w:val="yellow"/>
                <w:rPrChange w:id="5" w:author="USER" w:date="2012-08-31T15:46:00Z">
                  <w:rPr>
                    <w:rFonts w:cs="Calibri"/>
                  </w:rPr>
                </w:rPrChange>
              </w:rPr>
              <w:t>1.1</w:t>
            </w:r>
          </w:p>
        </w:tc>
        <w:tc>
          <w:tcPr>
            <w:tcW w:w="10938" w:type="dxa"/>
            <w:shd w:val="clear" w:color="auto" w:fill="auto"/>
          </w:tcPr>
          <w:p w:rsidR="00A535CF" w:rsidRPr="00A12372" w:rsidRDefault="001E7F20" w:rsidP="00160ECC">
            <w:pPr>
              <w:pStyle w:val="Heading2"/>
              <w:rPr>
                <w:highlight w:val="yellow"/>
                <w:rPrChange w:id="6" w:author="USER" w:date="2012-08-31T15:46:00Z">
                  <w:rPr/>
                </w:rPrChange>
              </w:rPr>
            </w:pPr>
            <w:r w:rsidRPr="001E7F20">
              <w:rPr>
                <w:highlight w:val="yellow"/>
                <w:rPrChange w:id="7" w:author="USER" w:date="2012-08-31T15:46:00Z">
                  <w:rPr/>
                </w:rPrChange>
              </w:rPr>
              <w:t>1.1 Document Purpose and Scope</w:t>
            </w:r>
          </w:p>
        </w:tc>
      </w:tr>
      <w:tr w:rsidR="00A535CF" w:rsidTr="00A535CF">
        <w:tc>
          <w:tcPr>
            <w:tcW w:w="2040" w:type="dxa"/>
            <w:shd w:val="clear" w:color="auto" w:fill="auto"/>
          </w:tcPr>
          <w:p w:rsidR="00A535CF" w:rsidRPr="00A12372" w:rsidRDefault="001E7F20" w:rsidP="00160ECC">
            <w:pPr>
              <w:rPr>
                <w:rFonts w:cs="Calibri"/>
                <w:highlight w:val="yellow"/>
                <w:rPrChange w:id="8" w:author="USER" w:date="2012-08-31T15:46:00Z">
                  <w:rPr>
                    <w:rFonts w:cs="Calibri"/>
                  </w:rPr>
                </w:rPrChange>
              </w:rPr>
            </w:pPr>
            <w:r w:rsidRPr="001E7F20">
              <w:rPr>
                <w:rFonts w:cs="Calibri"/>
                <w:highlight w:val="yellow"/>
                <w:rPrChange w:id="9" w:author="USER" w:date="2012-08-31T15:46:00Z">
                  <w:rPr>
                    <w:rFonts w:cs="Calibri"/>
                  </w:rPr>
                </w:rPrChange>
              </w:rPr>
              <w:t>1.1-1</w:t>
            </w:r>
          </w:p>
        </w:tc>
        <w:tc>
          <w:tcPr>
            <w:tcW w:w="10938" w:type="dxa"/>
            <w:shd w:val="clear" w:color="auto" w:fill="auto"/>
          </w:tcPr>
          <w:p w:rsidR="00E53F89" w:rsidRPr="00A12372" w:rsidRDefault="00495771" w:rsidP="00E53F89">
            <w:pPr>
              <w:jc w:val="both"/>
              <w:rPr>
                <w:rFonts w:cs="Calibri"/>
                <w:highlight w:val="yellow"/>
              </w:rPr>
            </w:pPr>
            <w:r w:rsidRPr="00495771">
              <w:rPr>
                <w:rFonts w:cs="Calibri"/>
                <w:highlight w:val="yellow"/>
              </w:rPr>
              <w:t>The scope of this document covers the consideration of adaptive signal control technology (ASCT) for use within</w:t>
            </w:r>
            <w:r w:rsidR="00790569">
              <w:rPr>
                <w:rFonts w:cs="Calibri"/>
                <w:highlight w:val="yellow"/>
              </w:rPr>
              <w:t xml:space="preserve"> Seminole County Florida.</w:t>
            </w:r>
            <w:r w:rsidRPr="00495771">
              <w:rPr>
                <w:rFonts w:cs="Calibri"/>
                <w:highlight w:val="yellow"/>
              </w:rPr>
              <w:t xml:space="preserve"> </w:t>
            </w:r>
          </w:p>
          <w:p w:rsidR="00025E27" w:rsidRPr="00A12372" w:rsidRDefault="00495771" w:rsidP="00025E27">
            <w:pPr>
              <w:jc w:val="both"/>
              <w:rPr>
                <w:highlight w:val="yellow"/>
              </w:rPr>
            </w:pPr>
            <w:r w:rsidRPr="00495771">
              <w:rPr>
                <w:rFonts w:cstheme="minorHAnsi"/>
                <w:highlight w:val="yellow"/>
              </w:rPr>
              <w:t>Seminole County’s Advanced Traffic Management System (SCATMS) project will integrate the use of adaptive signal control technology with</w:t>
            </w:r>
            <w:r w:rsidR="00E96F64">
              <w:rPr>
                <w:rFonts w:cstheme="minorHAnsi"/>
                <w:highlight w:val="yellow"/>
              </w:rPr>
              <w:t>in</w:t>
            </w:r>
            <w:r w:rsidRPr="00495771">
              <w:rPr>
                <w:rFonts w:cstheme="minorHAnsi"/>
                <w:highlight w:val="yellow"/>
              </w:rPr>
              <w:t xml:space="preserve"> the existing signal system to optimize efficiency through</w:t>
            </w:r>
            <w:r w:rsidR="00E96F64">
              <w:rPr>
                <w:rFonts w:cstheme="minorHAnsi"/>
                <w:highlight w:val="yellow"/>
              </w:rPr>
              <w:t>out</w:t>
            </w:r>
            <w:r w:rsidRPr="00495771">
              <w:rPr>
                <w:rFonts w:cstheme="minorHAnsi"/>
                <w:highlight w:val="yellow"/>
              </w:rPr>
              <w:t xml:space="preserve"> the network.  The project will</w:t>
            </w:r>
            <w:r w:rsidRPr="00495771">
              <w:rPr>
                <w:highlight w:val="yellow"/>
              </w:rPr>
              <w:t xml:space="preserve"> provide real-time adaptive control to 31 intersections on 6 different corridors (4 new adaptive </w:t>
            </w:r>
            <w:r w:rsidR="00E96F64">
              <w:rPr>
                <w:highlight w:val="yellow"/>
              </w:rPr>
              <w:t>corridors</w:t>
            </w:r>
            <w:r w:rsidRPr="00495771">
              <w:rPr>
                <w:highlight w:val="yellow"/>
              </w:rPr>
              <w:t xml:space="preserve"> and </w:t>
            </w:r>
            <w:r w:rsidR="00E96F64">
              <w:rPr>
                <w:highlight w:val="yellow"/>
              </w:rPr>
              <w:t xml:space="preserve">the expansion of </w:t>
            </w:r>
            <w:del w:id="10" w:author="USER" w:date="2012-09-06T10:15:00Z">
              <w:r w:rsidRPr="00495771" w:rsidDel="0030485F">
                <w:rPr>
                  <w:highlight w:val="yellow"/>
                </w:rPr>
                <w:delText xml:space="preserve"> </w:delText>
              </w:r>
            </w:del>
            <w:r w:rsidRPr="00495771">
              <w:rPr>
                <w:highlight w:val="yellow"/>
              </w:rPr>
              <w:t>2 existing SynchroGreen systems)</w:t>
            </w:r>
            <w:r w:rsidR="00E96F64">
              <w:rPr>
                <w:highlight w:val="yellow"/>
              </w:rPr>
              <w:t xml:space="preserve">.  These adaptive systems will be primarily focused </w:t>
            </w:r>
            <w:r w:rsidRPr="00495771">
              <w:rPr>
                <w:highlight w:val="yellow"/>
              </w:rPr>
              <w:t xml:space="preserve"> around the freeway </w:t>
            </w:r>
            <w:r w:rsidR="00790569">
              <w:rPr>
                <w:highlight w:val="yellow"/>
              </w:rPr>
              <w:t xml:space="preserve">interchanges of Interstate 4 </w:t>
            </w:r>
            <w:r w:rsidRPr="00495771">
              <w:rPr>
                <w:rFonts w:cstheme="minorHAnsi"/>
                <w:highlight w:val="yellow"/>
              </w:rPr>
              <w:t>to improve mobility on the roadway network, maximize bandwidth, reduce delay on the cross streets and to achieve the maximum roadway capacity possible.</w:t>
            </w:r>
          </w:p>
          <w:p w:rsidR="00A535CF" w:rsidRPr="00A12372" w:rsidRDefault="00A535CF" w:rsidP="00487A80">
            <w:pPr>
              <w:rPr>
                <w:rFonts w:cs="Calibri"/>
                <w:highlight w:val="yellow"/>
                <w:rPrChange w:id="11" w:author="USER" w:date="2012-08-31T15:46:00Z">
                  <w:rPr>
                    <w:rFonts w:cs="Calibri"/>
                  </w:rPr>
                </w:rPrChange>
              </w:rPr>
            </w:pPr>
          </w:p>
        </w:tc>
      </w:tr>
      <w:tr w:rsidR="00A535CF" w:rsidTr="00A535CF">
        <w:tc>
          <w:tcPr>
            <w:tcW w:w="2040" w:type="dxa"/>
            <w:shd w:val="clear" w:color="auto" w:fill="auto"/>
          </w:tcPr>
          <w:p w:rsidR="00A535CF" w:rsidRPr="00A12372" w:rsidRDefault="001E7F20" w:rsidP="00160ECC">
            <w:pPr>
              <w:rPr>
                <w:rFonts w:cs="Calibri"/>
                <w:highlight w:val="yellow"/>
                <w:rPrChange w:id="12" w:author="USER" w:date="2012-08-31T15:46:00Z">
                  <w:rPr>
                    <w:rFonts w:cs="Calibri"/>
                  </w:rPr>
                </w:rPrChange>
              </w:rPr>
            </w:pPr>
            <w:r w:rsidRPr="001E7F20">
              <w:rPr>
                <w:rFonts w:cs="Calibri"/>
                <w:highlight w:val="yellow"/>
                <w:rPrChange w:id="13" w:author="USER" w:date="2012-08-31T15:46:00Z">
                  <w:rPr>
                    <w:rFonts w:cs="Calibri"/>
                  </w:rPr>
                </w:rPrChange>
              </w:rPr>
              <w:t>1.1-2</w:t>
            </w:r>
          </w:p>
        </w:tc>
        <w:tc>
          <w:tcPr>
            <w:tcW w:w="10938" w:type="dxa"/>
            <w:shd w:val="clear" w:color="auto" w:fill="auto"/>
          </w:tcPr>
          <w:p w:rsidR="00A535CF" w:rsidRPr="00A12372" w:rsidRDefault="001E7F20" w:rsidP="00160ECC">
            <w:pPr>
              <w:rPr>
                <w:rFonts w:cs="Calibri"/>
                <w:highlight w:val="yellow"/>
                <w:rPrChange w:id="14" w:author="USER" w:date="2012-08-31T15:46:00Z">
                  <w:rPr>
                    <w:rFonts w:cs="Calibri"/>
                  </w:rPr>
                </w:rPrChange>
              </w:rPr>
            </w:pPr>
            <w:r w:rsidRPr="001E7F20">
              <w:rPr>
                <w:rFonts w:cs="Calibri"/>
                <w:highlight w:val="yellow"/>
                <w:rPrChange w:id="15" w:author="USER" w:date="2012-08-31T15:46:00Z">
                  <w:rPr>
                    <w:rFonts w:cs="Calibri"/>
                  </w:rPr>
                </w:rPrChange>
              </w:rPr>
              <w:t xml:space="preserve">This document describes and provides a rationale for the expected operations of the proposed adaptive system.  </w:t>
            </w:r>
          </w:p>
        </w:tc>
      </w:tr>
      <w:tr w:rsidR="00A535CF" w:rsidTr="00A535CF">
        <w:tc>
          <w:tcPr>
            <w:tcW w:w="2040" w:type="dxa"/>
            <w:shd w:val="clear" w:color="auto" w:fill="auto"/>
          </w:tcPr>
          <w:p w:rsidR="00A535CF" w:rsidRPr="00A12372" w:rsidRDefault="001E7F20" w:rsidP="00160ECC">
            <w:pPr>
              <w:rPr>
                <w:rFonts w:cs="Calibri"/>
                <w:highlight w:val="yellow"/>
                <w:rPrChange w:id="16" w:author="USER" w:date="2012-08-31T15:46:00Z">
                  <w:rPr>
                    <w:rFonts w:cs="Calibri"/>
                  </w:rPr>
                </w:rPrChange>
              </w:rPr>
            </w:pPr>
            <w:r w:rsidRPr="001E7F20">
              <w:rPr>
                <w:rFonts w:cs="Calibri"/>
                <w:highlight w:val="yellow"/>
                <w:rPrChange w:id="17" w:author="USER" w:date="2012-08-31T15:46:00Z">
                  <w:rPr>
                    <w:rFonts w:cs="Calibri"/>
                  </w:rPr>
                </w:rPrChange>
              </w:rPr>
              <w:t>1.1-3</w:t>
            </w:r>
          </w:p>
        </w:tc>
        <w:tc>
          <w:tcPr>
            <w:tcW w:w="10938" w:type="dxa"/>
            <w:shd w:val="clear" w:color="auto" w:fill="auto"/>
          </w:tcPr>
          <w:p w:rsidR="00A535CF" w:rsidRPr="00A12372" w:rsidRDefault="001E7F20" w:rsidP="00160ECC">
            <w:pPr>
              <w:rPr>
                <w:rFonts w:cs="Calibri"/>
                <w:highlight w:val="yellow"/>
                <w:rPrChange w:id="18" w:author="USER" w:date="2012-08-31T15:46:00Z">
                  <w:rPr>
                    <w:rFonts w:cs="Calibri"/>
                  </w:rPr>
                </w:rPrChange>
              </w:rPr>
            </w:pPr>
            <w:r w:rsidRPr="001E7F20">
              <w:rPr>
                <w:rFonts w:cs="Calibri"/>
                <w:highlight w:val="yellow"/>
                <w:rPrChange w:id="19" w:author="USER" w:date="2012-08-31T15:46:00Z">
                  <w:rPr>
                    <w:rFonts w:cs="Calibri"/>
                  </w:rPr>
                </w:rPrChange>
              </w:rPr>
              <w:t xml:space="preserve">It documents the outcome of stakeholder discussions and consensus building that has been undertaken to ensure that the system that is implemented is operationally feasible and has the support of stakeholders.  </w:t>
            </w:r>
          </w:p>
        </w:tc>
      </w:tr>
      <w:tr w:rsidR="00A535CF" w:rsidTr="00A535CF">
        <w:tc>
          <w:tcPr>
            <w:tcW w:w="2040" w:type="dxa"/>
            <w:shd w:val="clear" w:color="auto" w:fill="auto"/>
          </w:tcPr>
          <w:p w:rsidR="00A535CF" w:rsidRPr="00276E25" w:rsidRDefault="001E7F20" w:rsidP="00160ECC">
            <w:pPr>
              <w:rPr>
                <w:rFonts w:cs="Calibri"/>
                <w:highlight w:val="yellow"/>
                <w:rPrChange w:id="20" w:author="USER" w:date="2012-09-06T10:11:00Z">
                  <w:rPr>
                    <w:rFonts w:cs="Calibri"/>
                  </w:rPr>
                </w:rPrChange>
              </w:rPr>
            </w:pPr>
            <w:r w:rsidRPr="001E7F20">
              <w:rPr>
                <w:rFonts w:cs="Calibri"/>
                <w:highlight w:val="yellow"/>
                <w:rPrChange w:id="21" w:author="USER" w:date="2012-09-06T10:11:00Z">
                  <w:rPr>
                    <w:rFonts w:cs="Calibri"/>
                  </w:rPr>
                </w:rPrChange>
              </w:rPr>
              <w:t>1.1-4</w:t>
            </w:r>
          </w:p>
        </w:tc>
        <w:tc>
          <w:tcPr>
            <w:tcW w:w="10938" w:type="dxa"/>
            <w:shd w:val="clear" w:color="auto" w:fill="auto"/>
          </w:tcPr>
          <w:p w:rsidR="00A535CF" w:rsidRDefault="00A535CF" w:rsidP="00160ECC">
            <w:pPr>
              <w:rPr>
                <w:ins w:id="22" w:author="USER" w:date="2012-09-06T10:11:00Z"/>
                <w:rFonts w:cs="Calibri"/>
                <w:highlight w:val="yellow"/>
              </w:rPr>
            </w:pPr>
            <w:r w:rsidRPr="00276E25">
              <w:rPr>
                <w:rFonts w:cs="Calibri"/>
                <w:highlight w:val="yellow"/>
              </w:rPr>
              <w:t>The intended audience of this document includes: system operators, administrators, decision-makers, elected officials, other nontechnical readers and other stakeholders who will share the operation of the system or be directly affected by it</w:t>
            </w:r>
            <w:ins w:id="23" w:author="cwetzel" w:date="2012-09-05T14:47:00Z">
              <w:r w:rsidR="004706D9" w:rsidRPr="00276E25">
                <w:rPr>
                  <w:rFonts w:cs="Calibri"/>
                  <w:highlight w:val="yellow"/>
                </w:rPr>
                <w:t xml:space="preserve">, </w:t>
              </w:r>
            </w:ins>
            <w:r w:rsidR="004706D9" w:rsidRPr="00276E25">
              <w:rPr>
                <w:rFonts w:cs="Calibri"/>
                <w:highlight w:val="yellow"/>
              </w:rPr>
              <w:t>including:</w:t>
            </w:r>
          </w:p>
          <w:p w:rsidR="00276E25" w:rsidRPr="00276E25" w:rsidRDefault="00276E25" w:rsidP="00160ECC">
            <w:pPr>
              <w:rPr>
                <w:ins w:id="24" w:author="USER" w:date="2012-08-27T15:19:00Z"/>
                <w:rFonts w:cs="Calibri"/>
                <w:highlight w:val="yellow"/>
              </w:rPr>
            </w:pPr>
          </w:p>
          <w:p w:rsidR="00772170" w:rsidRPr="00276E25" w:rsidRDefault="00772170" w:rsidP="00772170">
            <w:pPr>
              <w:pStyle w:val="ListParagraph"/>
              <w:numPr>
                <w:ilvl w:val="0"/>
                <w:numId w:val="14"/>
              </w:numPr>
              <w:spacing w:before="0" w:after="200" w:line="276" w:lineRule="auto"/>
              <w:rPr>
                <w:rFonts w:cs="Calibri"/>
                <w:highlight w:val="yellow"/>
              </w:rPr>
            </w:pPr>
            <w:r w:rsidRPr="00276E25">
              <w:rPr>
                <w:rFonts w:cs="Calibri"/>
                <w:highlight w:val="yellow"/>
              </w:rPr>
              <w:t>FHWA</w:t>
            </w:r>
          </w:p>
          <w:p w:rsidR="00495771" w:rsidRPr="00276E25" w:rsidRDefault="00772170">
            <w:pPr>
              <w:pStyle w:val="ListParagraph"/>
              <w:numPr>
                <w:ilvl w:val="0"/>
                <w:numId w:val="14"/>
              </w:numPr>
              <w:spacing w:before="0" w:after="200" w:line="276" w:lineRule="auto"/>
              <w:rPr>
                <w:rFonts w:cs="Calibri"/>
                <w:highlight w:val="yellow"/>
              </w:rPr>
            </w:pPr>
            <w:r w:rsidRPr="00276E25">
              <w:rPr>
                <w:rFonts w:cs="Calibri"/>
                <w:highlight w:val="yellow"/>
              </w:rPr>
              <w:t>FDOT District 5</w:t>
            </w:r>
          </w:p>
          <w:p w:rsidR="00495771" w:rsidRPr="00495771" w:rsidRDefault="004706D9">
            <w:pPr>
              <w:pStyle w:val="ListParagraph"/>
              <w:numPr>
                <w:ilvl w:val="0"/>
                <w:numId w:val="14"/>
              </w:numPr>
              <w:spacing w:before="0" w:after="200" w:line="276" w:lineRule="auto"/>
              <w:rPr>
                <w:rFonts w:cs="Calibri"/>
                <w:highlight w:val="yellow"/>
                <w:rPrChange w:id="25" w:author="USER" w:date="2012-09-06T10:11:00Z">
                  <w:rPr>
                    <w:rFonts w:cs="Calibri"/>
                  </w:rPr>
                </w:rPrChange>
              </w:rPr>
            </w:pPr>
            <w:r w:rsidRPr="00276E25">
              <w:rPr>
                <w:rFonts w:cs="Calibri"/>
                <w:highlight w:val="yellow"/>
              </w:rPr>
              <w:t xml:space="preserve">The seven (7) cities within Seminole County – Altamonte Springs, Casselberry, Lake Mary, Longwood, Oviedo, Sanford and Winter Springs. </w:t>
            </w:r>
          </w:p>
        </w:tc>
      </w:tr>
      <w:tr w:rsidR="00A535CF" w:rsidTr="00A535CF">
        <w:tc>
          <w:tcPr>
            <w:tcW w:w="2040" w:type="dxa"/>
            <w:shd w:val="clear" w:color="auto" w:fill="auto"/>
          </w:tcPr>
          <w:p w:rsidR="00A535CF" w:rsidRPr="00A12372" w:rsidRDefault="001E7F20" w:rsidP="00160ECC">
            <w:pPr>
              <w:rPr>
                <w:rFonts w:cs="Calibri"/>
                <w:highlight w:val="yellow"/>
                <w:rPrChange w:id="26" w:author="USER" w:date="2012-08-31T15:46:00Z">
                  <w:rPr>
                    <w:rFonts w:cs="Calibri"/>
                  </w:rPr>
                </w:rPrChange>
              </w:rPr>
            </w:pPr>
            <w:r w:rsidRPr="001E7F20">
              <w:rPr>
                <w:rFonts w:cs="Calibri"/>
                <w:highlight w:val="yellow"/>
                <w:rPrChange w:id="27" w:author="USER" w:date="2012-08-31T15:46:00Z">
                  <w:rPr>
                    <w:rFonts w:cs="Calibri"/>
                  </w:rPr>
                </w:rPrChange>
              </w:rPr>
              <w:t>1.2</w:t>
            </w:r>
          </w:p>
        </w:tc>
        <w:tc>
          <w:tcPr>
            <w:tcW w:w="10938" w:type="dxa"/>
            <w:shd w:val="clear" w:color="auto" w:fill="auto"/>
          </w:tcPr>
          <w:p w:rsidR="00A535CF" w:rsidRPr="00A12372" w:rsidRDefault="001E7F20" w:rsidP="00160ECC">
            <w:pPr>
              <w:pStyle w:val="Heading2"/>
              <w:rPr>
                <w:highlight w:val="yellow"/>
                <w:rPrChange w:id="28" w:author="USER" w:date="2012-08-31T15:46:00Z">
                  <w:rPr/>
                </w:rPrChange>
              </w:rPr>
            </w:pPr>
            <w:r w:rsidRPr="001E7F20">
              <w:rPr>
                <w:highlight w:val="yellow"/>
                <w:rPrChange w:id="29" w:author="USER" w:date="2012-08-31T15:46:00Z">
                  <w:rPr/>
                </w:rPrChange>
              </w:rPr>
              <w:t>1.2 Project Purpose and Scope</w:t>
            </w:r>
          </w:p>
        </w:tc>
      </w:tr>
      <w:tr w:rsidR="00A535CF" w:rsidTr="00A535CF">
        <w:tc>
          <w:tcPr>
            <w:tcW w:w="2040" w:type="dxa"/>
            <w:shd w:val="clear" w:color="auto" w:fill="auto"/>
          </w:tcPr>
          <w:p w:rsidR="00A535CF" w:rsidRPr="00A12372" w:rsidRDefault="001E7F20" w:rsidP="00160ECC">
            <w:pPr>
              <w:rPr>
                <w:rFonts w:cs="Calibri"/>
                <w:highlight w:val="yellow"/>
                <w:rPrChange w:id="30" w:author="USER" w:date="2012-08-31T15:46:00Z">
                  <w:rPr>
                    <w:rFonts w:cs="Calibri"/>
                  </w:rPr>
                </w:rPrChange>
              </w:rPr>
            </w:pPr>
            <w:r w:rsidRPr="001E7F20">
              <w:rPr>
                <w:rFonts w:cs="Calibri"/>
                <w:highlight w:val="yellow"/>
                <w:rPrChange w:id="31" w:author="USER" w:date="2012-08-31T15:46:00Z">
                  <w:rPr>
                    <w:rFonts w:cs="Calibri"/>
                  </w:rPr>
                </w:rPrChange>
              </w:rPr>
              <w:lastRenderedPageBreak/>
              <w:t>1.2-1</w:t>
            </w:r>
          </w:p>
        </w:tc>
        <w:tc>
          <w:tcPr>
            <w:tcW w:w="10938" w:type="dxa"/>
            <w:shd w:val="clear" w:color="auto" w:fill="auto"/>
          </w:tcPr>
          <w:p w:rsidR="00A535CF" w:rsidRPr="00A12372" w:rsidRDefault="001E7F20" w:rsidP="00160ECC">
            <w:pPr>
              <w:rPr>
                <w:rFonts w:cs="Calibri"/>
                <w:highlight w:val="yellow"/>
                <w:rPrChange w:id="32" w:author="USER" w:date="2012-08-31T15:46:00Z">
                  <w:rPr>
                    <w:rFonts w:cs="Calibri"/>
                  </w:rPr>
                </w:rPrChange>
              </w:rPr>
            </w:pPr>
            <w:r w:rsidRPr="001E7F20">
              <w:rPr>
                <w:rFonts w:cs="Calibri"/>
                <w:highlight w:val="yellow"/>
                <w:rPrChange w:id="33" w:author="USER" w:date="2012-08-31T15:46:00Z">
                  <w:rPr>
                    <w:rFonts w:cs="Calibri"/>
                  </w:rPr>
                </w:rPrChange>
              </w:rPr>
              <w:t>An adaptive traffic signal system is one in which some or all the signal timing parameters are modified in response to changes in the traffic conditions, in real time.</w:t>
            </w:r>
          </w:p>
        </w:tc>
      </w:tr>
      <w:tr w:rsidR="00A535CF" w:rsidTr="00A535CF">
        <w:tc>
          <w:tcPr>
            <w:tcW w:w="2040" w:type="dxa"/>
            <w:shd w:val="clear" w:color="auto" w:fill="auto"/>
          </w:tcPr>
          <w:p w:rsidR="00A535CF" w:rsidRPr="00A12372" w:rsidRDefault="001E7F20" w:rsidP="00160ECC">
            <w:pPr>
              <w:rPr>
                <w:rFonts w:cs="Calibri"/>
                <w:highlight w:val="yellow"/>
                <w:rPrChange w:id="34" w:author="USER" w:date="2012-08-31T15:46:00Z">
                  <w:rPr>
                    <w:rFonts w:cs="Calibri"/>
                  </w:rPr>
                </w:rPrChange>
              </w:rPr>
            </w:pPr>
            <w:r w:rsidRPr="001E7F20">
              <w:rPr>
                <w:rFonts w:cs="Calibri"/>
                <w:highlight w:val="yellow"/>
                <w:rPrChange w:id="35" w:author="USER" w:date="2012-08-31T15:46:00Z">
                  <w:rPr>
                    <w:rFonts w:cs="Calibri"/>
                  </w:rPr>
                </w:rPrChange>
              </w:rPr>
              <w:t>1.2-2</w:t>
            </w:r>
          </w:p>
        </w:tc>
        <w:tc>
          <w:tcPr>
            <w:tcW w:w="10938" w:type="dxa"/>
            <w:shd w:val="clear" w:color="auto" w:fill="auto"/>
          </w:tcPr>
          <w:p w:rsidR="00E1527A" w:rsidRDefault="00FF039B" w:rsidP="00160ECC">
            <w:pPr>
              <w:rPr>
                <w:ins w:id="36" w:author="USER" w:date="2012-09-06T10:09:00Z"/>
                <w:rFonts w:cs="Calibri"/>
                <w:highlight w:val="yellow"/>
              </w:rPr>
            </w:pPr>
            <w:r w:rsidRPr="00FF039B">
              <w:rPr>
                <w:rFonts w:cs="Calibri"/>
                <w:highlight w:val="yellow"/>
              </w:rPr>
              <w:t xml:space="preserve">The purpose of providing adaptive control on </w:t>
            </w:r>
            <w:r w:rsidR="00E1527A">
              <w:rPr>
                <w:rFonts w:cs="Calibri"/>
                <w:highlight w:val="yellow"/>
              </w:rPr>
              <w:t xml:space="preserve">SR 46, HE Thomas Pkwy (CR 46A), Lake Mary Blvd, SR 434, SR 436, and SR 414 </w:t>
            </w:r>
            <w:r w:rsidRPr="00FF039B">
              <w:rPr>
                <w:rFonts w:cs="Calibri"/>
                <w:highlight w:val="yellow"/>
              </w:rPr>
              <w:t xml:space="preserve">is to </w:t>
            </w:r>
          </w:p>
          <w:p w:rsidR="00E1527A" w:rsidRPr="00A12372" w:rsidRDefault="00E1527A" w:rsidP="00160ECC">
            <w:pPr>
              <w:rPr>
                <w:ins w:id="37" w:author="USER" w:date="2012-09-06T10:08:00Z"/>
                <w:rFonts w:cs="Calibri"/>
                <w:highlight w:val="yellow"/>
                <w:rPrChange w:id="38" w:author="USER" w:date="2012-08-31T15:46:00Z">
                  <w:rPr>
                    <w:ins w:id="39" w:author="USER" w:date="2012-09-06T10:08:00Z"/>
                    <w:rFonts w:cs="Calibri"/>
                  </w:rPr>
                </w:rPrChange>
              </w:rPr>
            </w:pPr>
          </w:p>
          <w:p w:rsidR="00495771" w:rsidRDefault="00FF039B">
            <w:pPr>
              <w:pStyle w:val="ListParagraph"/>
              <w:numPr>
                <w:ilvl w:val="0"/>
                <w:numId w:val="17"/>
              </w:numPr>
              <w:rPr>
                <w:rFonts w:cs="Calibri"/>
                <w:highlight w:val="yellow"/>
              </w:rPr>
            </w:pPr>
            <w:r w:rsidRPr="00FF039B">
              <w:rPr>
                <w:rFonts w:cs="Calibri"/>
                <w:highlight w:val="yellow"/>
              </w:rPr>
              <w:t>Enable real-time coordinated response to incidents, special events, varying school schedules, and other non-scheduled events.</w:t>
            </w:r>
          </w:p>
          <w:p w:rsidR="00495771" w:rsidRDefault="00495771">
            <w:pPr>
              <w:pStyle w:val="ListParagraph"/>
              <w:ind w:left="1080"/>
              <w:jc w:val="both"/>
              <w:rPr>
                <w:rFonts w:cs="Calibri"/>
                <w:highlight w:val="yellow"/>
              </w:rPr>
            </w:pPr>
          </w:p>
          <w:p w:rsidR="00495771" w:rsidRDefault="00C5677F">
            <w:pPr>
              <w:pStyle w:val="ListParagraph"/>
              <w:numPr>
                <w:ilvl w:val="0"/>
                <w:numId w:val="12"/>
              </w:numPr>
              <w:spacing w:before="0" w:after="200" w:line="276" w:lineRule="auto"/>
              <w:jc w:val="both"/>
              <w:rPr>
                <w:rFonts w:cs="Calibri"/>
                <w:highlight w:val="yellow"/>
              </w:rPr>
            </w:pPr>
            <w:r>
              <w:rPr>
                <w:rFonts w:cs="Calibri"/>
                <w:highlight w:val="yellow"/>
              </w:rPr>
              <w:t>Implement</w:t>
            </w:r>
            <w:r w:rsidR="00FF039B" w:rsidRPr="00FF039B">
              <w:rPr>
                <w:rFonts w:cs="Calibri"/>
                <w:highlight w:val="yellow"/>
              </w:rPr>
              <w:t xml:space="preserve"> real-time timing-plan changes in and around the interstate, help with traffic congestion around the school system (public schools, private schools, Seminole State College) and eliminate the need </w:t>
            </w:r>
            <w:r w:rsidR="00E1527A" w:rsidRPr="00FF039B">
              <w:rPr>
                <w:rFonts w:cs="Calibri"/>
                <w:highlight w:val="yellow"/>
              </w:rPr>
              <w:t>for special</w:t>
            </w:r>
            <w:r w:rsidR="00FF039B" w:rsidRPr="00FF039B">
              <w:rPr>
                <w:rFonts w:cs="Calibri"/>
                <w:highlight w:val="yellow"/>
              </w:rPr>
              <w:t xml:space="preserve"> coordinated plans around the various shopping centers.   </w:t>
            </w:r>
          </w:p>
          <w:p w:rsidR="00495771" w:rsidRDefault="00495771">
            <w:pPr>
              <w:pStyle w:val="ListParagraph"/>
              <w:spacing w:before="0" w:after="200" w:line="276" w:lineRule="auto"/>
              <w:ind w:left="1080"/>
              <w:jc w:val="both"/>
              <w:rPr>
                <w:rFonts w:cs="Calibri"/>
                <w:highlight w:val="yellow"/>
              </w:rPr>
            </w:pPr>
          </w:p>
          <w:p w:rsidR="00495771" w:rsidRDefault="007D0980">
            <w:pPr>
              <w:pStyle w:val="ListParagraph"/>
              <w:numPr>
                <w:ilvl w:val="0"/>
                <w:numId w:val="12"/>
              </w:numPr>
              <w:spacing w:before="0" w:after="200" w:line="276" w:lineRule="auto"/>
              <w:jc w:val="both"/>
              <w:rPr>
                <w:rFonts w:cs="Calibri"/>
                <w:highlight w:val="yellow"/>
              </w:rPr>
            </w:pPr>
            <w:r>
              <w:rPr>
                <w:rFonts w:cs="Calibri"/>
                <w:highlight w:val="yellow"/>
              </w:rPr>
              <w:t xml:space="preserve">Reduce </w:t>
            </w:r>
            <w:del w:id="40" w:author="USER" w:date="2012-09-06T10:10:00Z">
              <w:r w:rsidR="00FF039B" w:rsidRPr="00FF039B" w:rsidDel="00E1527A">
                <w:rPr>
                  <w:rFonts w:cs="Calibri"/>
                  <w:highlight w:val="yellow"/>
                </w:rPr>
                <w:delText xml:space="preserve"> </w:delText>
              </w:r>
            </w:del>
            <w:r w:rsidR="00FF039B" w:rsidRPr="00FF039B">
              <w:rPr>
                <w:rFonts w:cs="Calibri"/>
                <w:highlight w:val="yellow"/>
              </w:rPr>
              <w:t>oversaturat</w:t>
            </w:r>
            <w:r>
              <w:rPr>
                <w:rFonts w:cs="Calibri"/>
                <w:highlight w:val="yellow"/>
              </w:rPr>
              <w:t>ion</w:t>
            </w:r>
            <w:r w:rsidR="00FF039B" w:rsidRPr="00FF039B">
              <w:rPr>
                <w:rFonts w:cs="Calibri"/>
                <w:highlight w:val="yellow"/>
              </w:rPr>
              <w:t xml:space="preserve"> at critical intersection</w:t>
            </w:r>
            <w:r>
              <w:rPr>
                <w:rFonts w:cs="Calibri"/>
                <w:highlight w:val="yellow"/>
              </w:rPr>
              <w:t>s</w:t>
            </w:r>
            <w:r w:rsidR="00FF039B" w:rsidRPr="00FF039B">
              <w:rPr>
                <w:rFonts w:cs="Calibri"/>
                <w:highlight w:val="yellow"/>
              </w:rPr>
              <w:t xml:space="preserve"> during peak periods</w:t>
            </w:r>
            <w:r>
              <w:rPr>
                <w:rFonts w:cs="Calibri"/>
                <w:highlight w:val="yellow"/>
              </w:rPr>
              <w:t>,</w:t>
            </w:r>
            <w:r w:rsidR="00FF039B" w:rsidRPr="00FF039B">
              <w:rPr>
                <w:rFonts w:cs="Calibri"/>
                <w:highlight w:val="yellow"/>
              </w:rPr>
              <w:t xml:space="preserve"> </w:t>
            </w:r>
            <w:r>
              <w:rPr>
                <w:rFonts w:cs="Calibri"/>
                <w:highlight w:val="yellow"/>
              </w:rPr>
              <w:t xml:space="preserve">which </w:t>
            </w:r>
            <w:r w:rsidR="00FF039B" w:rsidRPr="00FF039B">
              <w:rPr>
                <w:rFonts w:cs="Calibri"/>
                <w:highlight w:val="yellow"/>
              </w:rPr>
              <w:t>caus</w:t>
            </w:r>
            <w:r>
              <w:rPr>
                <w:rFonts w:cs="Calibri"/>
                <w:highlight w:val="yellow"/>
              </w:rPr>
              <w:t>es</w:t>
            </w:r>
            <w:r w:rsidR="00FF039B" w:rsidRPr="00FF039B">
              <w:rPr>
                <w:rFonts w:cs="Calibri"/>
                <w:highlight w:val="yellow"/>
              </w:rPr>
              <w:t xml:space="preserve"> large delays at minor intersection</w:t>
            </w:r>
            <w:r>
              <w:rPr>
                <w:rFonts w:cs="Calibri"/>
                <w:highlight w:val="yellow"/>
              </w:rPr>
              <w:t>s</w:t>
            </w:r>
            <w:r w:rsidR="00FF039B" w:rsidRPr="00FF039B">
              <w:rPr>
                <w:rFonts w:cs="Calibri"/>
                <w:highlight w:val="yellow"/>
              </w:rPr>
              <w:t xml:space="preserve"> </w:t>
            </w:r>
            <w:r w:rsidRPr="0083350F">
              <w:rPr>
                <w:rFonts w:cs="Calibri"/>
                <w:highlight w:val="yellow"/>
              </w:rPr>
              <w:t xml:space="preserve">across the system </w:t>
            </w:r>
            <w:r w:rsidR="00FF039B" w:rsidRPr="00FF039B">
              <w:rPr>
                <w:rFonts w:cs="Calibri"/>
                <w:highlight w:val="yellow"/>
              </w:rPr>
              <w:t xml:space="preserve">for larger periods than needed.  </w:t>
            </w:r>
          </w:p>
          <w:p w:rsidR="00495771" w:rsidRDefault="00495771">
            <w:pPr>
              <w:pStyle w:val="ListParagraph"/>
              <w:rPr>
                <w:rFonts w:cs="Calibri"/>
                <w:highlight w:val="yellow"/>
              </w:rPr>
            </w:pPr>
          </w:p>
          <w:p w:rsidR="00495771" w:rsidRPr="00495771" w:rsidRDefault="00FF039B">
            <w:pPr>
              <w:pStyle w:val="ListParagraph"/>
              <w:numPr>
                <w:ilvl w:val="0"/>
                <w:numId w:val="12"/>
              </w:numPr>
              <w:spacing w:before="0" w:after="200" w:line="276" w:lineRule="auto"/>
              <w:jc w:val="both"/>
              <w:rPr>
                <w:rFonts w:cs="Calibri"/>
                <w:highlight w:val="yellow"/>
                <w:rPrChange w:id="41" w:author="USER" w:date="2012-08-31T15:46:00Z">
                  <w:rPr>
                    <w:rFonts w:cs="Calibri"/>
                  </w:rPr>
                </w:rPrChange>
              </w:rPr>
            </w:pPr>
            <w:r w:rsidRPr="00FF039B">
              <w:rPr>
                <w:rFonts w:cs="Calibri"/>
                <w:highlight w:val="yellow"/>
              </w:rPr>
              <w:t xml:space="preserve">Prevent the need for larger cycles due to the unpredictability of traffic and pedestrian movements.  </w:t>
            </w:r>
          </w:p>
        </w:tc>
      </w:tr>
      <w:tr w:rsidR="00A535CF" w:rsidTr="00A535CF">
        <w:tc>
          <w:tcPr>
            <w:tcW w:w="2040" w:type="dxa"/>
            <w:shd w:val="clear" w:color="auto" w:fill="auto"/>
          </w:tcPr>
          <w:p w:rsidR="00A535CF" w:rsidRPr="00A12372" w:rsidRDefault="001E7F20" w:rsidP="00160ECC">
            <w:pPr>
              <w:rPr>
                <w:rFonts w:cs="Calibri"/>
                <w:highlight w:val="yellow"/>
                <w:rPrChange w:id="42" w:author="USER" w:date="2012-08-31T15:46:00Z">
                  <w:rPr>
                    <w:rFonts w:cs="Calibri"/>
                  </w:rPr>
                </w:rPrChange>
              </w:rPr>
            </w:pPr>
            <w:r w:rsidRPr="001E7F20">
              <w:rPr>
                <w:rFonts w:cs="Calibri"/>
                <w:highlight w:val="yellow"/>
                <w:rPrChange w:id="43" w:author="USER" w:date="2012-08-31T15:46:00Z">
                  <w:rPr>
                    <w:rFonts w:cs="Calibri"/>
                  </w:rPr>
                </w:rPrChange>
              </w:rPr>
              <w:t>1.2-3</w:t>
            </w:r>
          </w:p>
        </w:tc>
        <w:tc>
          <w:tcPr>
            <w:tcW w:w="10938" w:type="dxa"/>
            <w:shd w:val="clear" w:color="auto" w:fill="auto"/>
          </w:tcPr>
          <w:p w:rsidR="00A535CF" w:rsidRPr="00A12372" w:rsidRDefault="001E7F20" w:rsidP="00160ECC">
            <w:pPr>
              <w:rPr>
                <w:rFonts w:cs="Calibri"/>
                <w:highlight w:val="yellow"/>
                <w:rPrChange w:id="44" w:author="USER" w:date="2012-08-31T15:46:00Z">
                  <w:rPr>
                    <w:rFonts w:cs="Calibri"/>
                  </w:rPr>
                </w:rPrChange>
              </w:rPr>
            </w:pPr>
            <w:r w:rsidRPr="001E7F20">
              <w:rPr>
                <w:rFonts w:cs="Calibri"/>
                <w:highlight w:val="yellow"/>
                <w:rPrChange w:id="45" w:author="USER" w:date="2012-08-31T15:46:00Z">
                  <w:rPr>
                    <w:rFonts w:cs="Calibri"/>
                  </w:rPr>
                </w:rPrChange>
              </w:rPr>
              <w:t>This project will add adaptive capabilities to the existing coordinated signal system.</w:t>
            </w:r>
          </w:p>
        </w:tc>
      </w:tr>
      <w:tr w:rsidR="00A535CF" w:rsidTr="00A535CF">
        <w:tc>
          <w:tcPr>
            <w:tcW w:w="2040" w:type="dxa"/>
            <w:shd w:val="clear" w:color="auto" w:fill="auto"/>
          </w:tcPr>
          <w:p w:rsidR="00A535CF" w:rsidRPr="00A12372" w:rsidRDefault="00AF0771" w:rsidP="00160ECC">
            <w:pPr>
              <w:rPr>
                <w:rFonts w:cs="Calibri"/>
                <w:highlight w:val="yellow"/>
                <w:rPrChange w:id="46" w:author="USER" w:date="2012-08-31T15:46:00Z">
                  <w:rPr>
                    <w:rFonts w:cs="Calibri"/>
                  </w:rPr>
                </w:rPrChange>
              </w:rPr>
            </w:pPr>
            <w:r w:rsidRPr="009158D5">
              <w:rPr>
                <w:rFonts w:cs="Calibri"/>
              </w:rPr>
              <w:t>1.2-4</w:t>
            </w:r>
          </w:p>
        </w:tc>
        <w:tc>
          <w:tcPr>
            <w:tcW w:w="10938" w:type="dxa"/>
            <w:shd w:val="clear" w:color="auto" w:fill="auto"/>
          </w:tcPr>
          <w:p w:rsidR="00A535CF" w:rsidRPr="00A12372" w:rsidRDefault="00AF0771" w:rsidP="00160ECC">
            <w:pPr>
              <w:rPr>
                <w:rFonts w:cs="Calibri"/>
                <w:strike/>
                <w:highlight w:val="yellow"/>
                <w:rPrChange w:id="47" w:author="USER" w:date="2012-08-31T15:46:00Z">
                  <w:rPr>
                    <w:rFonts w:cs="Calibri"/>
                    <w:strike/>
                  </w:rPr>
                </w:rPrChange>
              </w:rPr>
            </w:pPr>
            <w:r w:rsidRPr="009158D5">
              <w:rPr>
                <w:rFonts w:cs="Calibri"/>
                <w:strike/>
              </w:rPr>
              <w:t xml:space="preserve">This project will replace the existing coordinated traffic signal system to provide adaptive control. </w:t>
            </w:r>
          </w:p>
        </w:tc>
      </w:tr>
      <w:tr w:rsidR="00A535CF" w:rsidTr="00A535CF">
        <w:tc>
          <w:tcPr>
            <w:tcW w:w="2040" w:type="dxa"/>
            <w:shd w:val="clear" w:color="auto" w:fill="auto"/>
          </w:tcPr>
          <w:p w:rsidR="00A535CF" w:rsidRPr="00A12372" w:rsidRDefault="001E7F20" w:rsidP="00160ECC">
            <w:pPr>
              <w:rPr>
                <w:rFonts w:cs="Calibri"/>
                <w:highlight w:val="yellow"/>
                <w:rPrChange w:id="48" w:author="USER" w:date="2012-08-31T15:46:00Z">
                  <w:rPr>
                    <w:rFonts w:cs="Calibri"/>
                  </w:rPr>
                </w:rPrChange>
              </w:rPr>
            </w:pPr>
            <w:r w:rsidRPr="001E7F20">
              <w:rPr>
                <w:rFonts w:cs="Calibri"/>
                <w:highlight w:val="yellow"/>
                <w:rPrChange w:id="49" w:author="USER" w:date="2012-08-31T15:46:00Z">
                  <w:rPr>
                    <w:rFonts w:cs="Calibri"/>
                  </w:rPr>
                </w:rPrChange>
              </w:rPr>
              <w:t>1.2-5</w:t>
            </w:r>
          </w:p>
        </w:tc>
        <w:tc>
          <w:tcPr>
            <w:tcW w:w="10938" w:type="dxa"/>
            <w:shd w:val="clear" w:color="auto" w:fill="auto"/>
          </w:tcPr>
          <w:p w:rsidR="00A535CF" w:rsidRPr="00A12372" w:rsidRDefault="001E7F20" w:rsidP="002E52F4">
            <w:pPr>
              <w:rPr>
                <w:rFonts w:cs="Calibri"/>
                <w:highlight w:val="yellow"/>
                <w:rPrChange w:id="50" w:author="USER" w:date="2012-08-31T15:46:00Z">
                  <w:rPr>
                    <w:rFonts w:cs="Calibri"/>
                  </w:rPr>
                </w:rPrChange>
              </w:rPr>
            </w:pPr>
            <w:r w:rsidRPr="001E7F20">
              <w:rPr>
                <w:rFonts w:cs="Calibri"/>
                <w:highlight w:val="yellow"/>
                <w:rPrChange w:id="51" w:author="USER" w:date="2012-08-31T15:46:00Z">
                  <w:rPr>
                    <w:rFonts w:cs="Calibri"/>
                  </w:rPr>
                </w:rPrChange>
              </w:rPr>
              <w:t>All the capabilities of the existing coordinated system will be maintained</w:t>
            </w:r>
            <w:ins w:id="52" w:author="cwetzel" w:date="2012-09-05T14:19:00Z">
              <w:r w:rsidR="007D0980">
                <w:rPr>
                  <w:rFonts w:cs="Calibri"/>
                  <w:highlight w:val="yellow"/>
                </w:rPr>
                <w:t>,</w:t>
              </w:r>
            </w:ins>
            <w:ins w:id="53" w:author="USER" w:date="2012-08-24T20:13:00Z">
              <w:r w:rsidRPr="001E7F20">
                <w:rPr>
                  <w:rFonts w:cs="Calibri"/>
                  <w:highlight w:val="yellow"/>
                  <w:rPrChange w:id="54" w:author="USER" w:date="2012-08-31T15:46:00Z">
                    <w:rPr>
                      <w:rFonts w:cs="Calibri"/>
                    </w:rPr>
                  </w:rPrChange>
                </w:rPr>
                <w:t xml:space="preserve"> including all of the background coordination </w:t>
              </w:r>
            </w:ins>
            <w:ins w:id="55" w:author="USER" w:date="2012-08-27T15:31:00Z">
              <w:r w:rsidRPr="001E7F20">
                <w:rPr>
                  <w:rFonts w:cs="Calibri"/>
                  <w:highlight w:val="yellow"/>
                  <w:rPrChange w:id="56" w:author="USER" w:date="2012-08-31T15:46:00Z">
                    <w:rPr>
                      <w:rFonts w:cs="Calibri"/>
                    </w:rPr>
                  </w:rPrChange>
                </w:rPr>
                <w:t>parameters</w:t>
              </w:r>
            </w:ins>
            <w:ins w:id="57" w:author="USER" w:date="2012-08-27T08:19:00Z">
              <w:r w:rsidRPr="001E7F20">
                <w:rPr>
                  <w:rFonts w:cs="Calibri"/>
                  <w:highlight w:val="yellow"/>
                  <w:rPrChange w:id="58" w:author="USER" w:date="2012-08-31T15:46:00Z">
                    <w:rPr>
                      <w:rFonts w:cs="Calibri"/>
                    </w:rPr>
                  </w:rPrChange>
                </w:rPr>
                <w:t xml:space="preserve"> utilized in the ATC controller</w:t>
              </w:r>
            </w:ins>
            <w:del w:id="59" w:author="USER" w:date="2012-08-30T18:18:00Z">
              <w:r w:rsidRPr="001E7F20">
                <w:rPr>
                  <w:rFonts w:cs="Calibri"/>
                  <w:highlight w:val="yellow"/>
                  <w:rPrChange w:id="60" w:author="USER" w:date="2012-08-31T15:46:00Z">
                    <w:rPr>
                      <w:rFonts w:cs="Calibri"/>
                    </w:rPr>
                  </w:rPrChange>
                </w:rPr>
                <w:delText xml:space="preserve">. </w:delText>
              </w:r>
            </w:del>
          </w:p>
        </w:tc>
      </w:tr>
      <w:tr w:rsidR="00A535CF" w:rsidTr="00A535CF">
        <w:tc>
          <w:tcPr>
            <w:tcW w:w="2040" w:type="dxa"/>
            <w:shd w:val="clear" w:color="auto" w:fill="auto"/>
          </w:tcPr>
          <w:p w:rsidR="00A535CF" w:rsidRPr="00A12372" w:rsidRDefault="001E7F20" w:rsidP="00160ECC">
            <w:pPr>
              <w:tabs>
                <w:tab w:val="center" w:pos="4680"/>
                <w:tab w:val="right" w:pos="9360"/>
              </w:tabs>
              <w:rPr>
                <w:rFonts w:cs="Calibri"/>
                <w:highlight w:val="yellow"/>
                <w:rPrChange w:id="61" w:author="USER" w:date="2012-08-31T15:46:00Z">
                  <w:rPr>
                    <w:rFonts w:cs="Calibri"/>
                  </w:rPr>
                </w:rPrChange>
              </w:rPr>
            </w:pPr>
            <w:r w:rsidRPr="001E7F20">
              <w:rPr>
                <w:rFonts w:cs="Calibri"/>
                <w:highlight w:val="yellow"/>
                <w:rPrChange w:id="62" w:author="USER" w:date="2012-08-31T15:46:00Z">
                  <w:rPr>
                    <w:rFonts w:cs="Calibri"/>
                  </w:rPr>
                </w:rPrChange>
              </w:rPr>
              <w:t>1.2-6</w:t>
            </w:r>
          </w:p>
        </w:tc>
        <w:tc>
          <w:tcPr>
            <w:tcW w:w="10938" w:type="dxa"/>
            <w:shd w:val="clear" w:color="auto" w:fill="auto"/>
          </w:tcPr>
          <w:p w:rsidR="0059703F" w:rsidRPr="00A12372" w:rsidRDefault="001E7F20" w:rsidP="0059703F">
            <w:pPr>
              <w:tabs>
                <w:tab w:val="center" w:pos="4680"/>
                <w:tab w:val="right" w:pos="9360"/>
              </w:tabs>
              <w:rPr>
                <w:ins w:id="63" w:author="USER" w:date="2012-08-29T08:44:00Z"/>
                <w:rFonts w:cs="Calibri"/>
                <w:highlight w:val="yellow"/>
                <w:rPrChange w:id="64" w:author="USER" w:date="2012-08-31T15:46:00Z">
                  <w:rPr>
                    <w:ins w:id="65" w:author="USER" w:date="2012-08-29T08:44:00Z"/>
                    <w:rFonts w:cs="Calibri"/>
                  </w:rPr>
                </w:rPrChange>
              </w:rPr>
            </w:pPr>
            <w:r w:rsidRPr="001E7F20">
              <w:rPr>
                <w:rFonts w:cs="Calibri"/>
                <w:highlight w:val="yellow"/>
                <w:rPrChange w:id="66" w:author="USER" w:date="2012-08-31T15:46:00Z">
                  <w:rPr>
                    <w:rFonts w:cs="Calibri"/>
                  </w:rPr>
                </w:rPrChange>
              </w:rPr>
              <w:t xml:space="preserve">The adaptive capability will be available at all signalized intersections within </w:t>
            </w:r>
            <w:del w:id="67" w:author="USER" w:date="2012-08-24T20:14:00Z">
              <w:r w:rsidRPr="001E7F20">
                <w:rPr>
                  <w:rFonts w:cs="Calibri"/>
                  <w:highlight w:val="yellow"/>
                  <w:rPrChange w:id="68" w:author="USER" w:date="2012-08-31T15:46:00Z">
                    <w:rPr>
                      <w:rFonts w:cs="Calibri"/>
                    </w:rPr>
                  </w:rPrChange>
                </w:rPr>
                <w:delText>the agency's</w:delText>
              </w:r>
            </w:del>
            <w:ins w:id="69" w:author="USER" w:date="2012-08-24T20:14:00Z">
              <w:r w:rsidRPr="001E7F20">
                <w:rPr>
                  <w:rFonts w:cs="Calibri"/>
                  <w:highlight w:val="yellow"/>
                  <w:rPrChange w:id="70" w:author="USER" w:date="2012-08-31T15:46:00Z">
                    <w:rPr>
                      <w:rFonts w:cs="Calibri"/>
                    </w:rPr>
                  </w:rPrChange>
                </w:rPr>
                <w:t xml:space="preserve"> </w:t>
              </w:r>
            </w:ins>
            <w:ins w:id="71" w:author="USER" w:date="2012-08-23T15:09:00Z">
              <w:r w:rsidRPr="001E7F20">
                <w:rPr>
                  <w:rFonts w:cs="Calibri"/>
                  <w:highlight w:val="yellow"/>
                  <w:rPrChange w:id="72" w:author="USER" w:date="2012-08-31T15:46:00Z">
                    <w:rPr>
                      <w:rFonts w:cs="Calibri"/>
                    </w:rPr>
                  </w:rPrChange>
                </w:rPr>
                <w:t xml:space="preserve">Seminole </w:t>
              </w:r>
            </w:ins>
            <w:del w:id="73" w:author="USER" w:date="2012-08-30T18:20:00Z">
              <w:r w:rsidRPr="001E7F20">
                <w:rPr>
                  <w:rFonts w:cs="Calibri"/>
                  <w:highlight w:val="yellow"/>
                  <w:rPrChange w:id="74" w:author="USER" w:date="2012-08-31T15:46:00Z">
                    <w:rPr>
                      <w:rFonts w:cs="Calibri"/>
                    </w:rPr>
                  </w:rPrChange>
                </w:rPr>
                <w:delText xml:space="preserve"> </w:delText>
              </w:r>
            </w:del>
            <w:del w:id="75" w:author="USER" w:date="2012-08-31T09:20:00Z">
              <w:r w:rsidRPr="001E7F20">
                <w:rPr>
                  <w:rFonts w:cs="Calibri"/>
                  <w:highlight w:val="yellow"/>
                  <w:rPrChange w:id="76" w:author="USER" w:date="2012-08-31T15:46:00Z">
                    <w:rPr>
                      <w:rFonts w:cs="Calibri"/>
                    </w:rPr>
                  </w:rPrChange>
                </w:rPr>
                <w:delText>jurisdiction</w:delText>
              </w:r>
            </w:del>
            <w:ins w:id="77" w:author="USER" w:date="2012-08-31T09:20:00Z">
              <w:r w:rsidRPr="001E7F20">
                <w:rPr>
                  <w:rFonts w:cs="Calibri"/>
                  <w:highlight w:val="yellow"/>
                  <w:rPrChange w:id="78" w:author="USER" w:date="2012-08-31T15:46:00Z">
                    <w:rPr>
                      <w:rFonts w:cs="Calibri"/>
                    </w:rPr>
                  </w:rPrChange>
                </w:rPr>
                <w:t>County’s jurisdiction</w:t>
              </w:r>
            </w:ins>
            <w:ins w:id="79" w:author="USER" w:date="2012-08-28T07:43:00Z">
              <w:r w:rsidRPr="001E7F20">
                <w:rPr>
                  <w:rFonts w:cs="Calibri"/>
                  <w:highlight w:val="yellow"/>
                  <w:rPrChange w:id="80" w:author="USER" w:date="2012-08-31T15:46:00Z">
                    <w:rPr>
                      <w:rFonts w:cs="Calibri"/>
                    </w:rPr>
                  </w:rPrChange>
                </w:rPr>
                <w:t xml:space="preserve"> without the need for</w:t>
              </w:r>
            </w:ins>
            <w:ins w:id="81" w:author="USER" w:date="2012-08-30T18:20:00Z">
              <w:r w:rsidRPr="001E7F20">
                <w:rPr>
                  <w:rFonts w:cs="Calibri"/>
                  <w:highlight w:val="yellow"/>
                  <w:rPrChange w:id="82" w:author="USER" w:date="2012-08-31T15:46:00Z">
                    <w:rPr>
                      <w:rFonts w:cs="Calibri"/>
                    </w:rPr>
                  </w:rPrChange>
                </w:rPr>
                <w:t xml:space="preserve"> an</w:t>
              </w:r>
            </w:ins>
            <w:ins w:id="83" w:author="USER" w:date="2012-08-28T07:43:00Z">
              <w:r w:rsidRPr="001E7F20">
                <w:rPr>
                  <w:rFonts w:cs="Calibri"/>
                  <w:highlight w:val="yellow"/>
                  <w:rPrChange w:id="84" w:author="USER" w:date="2012-08-31T15:46:00Z">
                    <w:rPr>
                      <w:rFonts w:cs="Calibri"/>
                    </w:rPr>
                  </w:rPrChange>
                </w:rPr>
                <w:t xml:space="preserve"> </w:t>
              </w:r>
            </w:ins>
            <w:ins w:id="85" w:author="USER" w:date="2012-08-30T18:20:00Z">
              <w:r w:rsidRPr="001E7F20">
                <w:rPr>
                  <w:rFonts w:cs="Calibri"/>
                  <w:highlight w:val="yellow"/>
                  <w:rPrChange w:id="86" w:author="USER" w:date="2012-08-31T15:46:00Z">
                    <w:rPr>
                      <w:rFonts w:cs="Calibri"/>
                    </w:rPr>
                  </w:rPrChange>
                </w:rPr>
                <w:t>adaptive processor at each intersection</w:t>
              </w:r>
            </w:ins>
            <w:r w:rsidRPr="001E7F20">
              <w:rPr>
                <w:rFonts w:cs="Calibri"/>
                <w:highlight w:val="yellow"/>
                <w:rPrChange w:id="87" w:author="USER" w:date="2012-08-31T15:46:00Z">
                  <w:rPr>
                    <w:rFonts w:cs="Calibri"/>
                  </w:rPr>
                </w:rPrChange>
              </w:rPr>
              <w:t>.</w:t>
            </w:r>
            <w:ins w:id="88" w:author="USER" w:date="2012-08-29T08:40:00Z">
              <w:r w:rsidRPr="001E7F20">
                <w:rPr>
                  <w:rFonts w:cs="Calibri"/>
                  <w:highlight w:val="yellow"/>
                  <w:rPrChange w:id="89" w:author="USER" w:date="2012-08-31T15:46:00Z">
                    <w:rPr>
                      <w:rFonts w:cs="Calibri"/>
                    </w:rPr>
                  </w:rPrChange>
                </w:rPr>
                <w:t xml:space="preserve">  </w:t>
              </w:r>
            </w:ins>
          </w:p>
          <w:p w:rsidR="00495EEB" w:rsidRPr="00A12372" w:rsidRDefault="001E7F20" w:rsidP="00495EEB">
            <w:pPr>
              <w:pStyle w:val="ListParagraph"/>
              <w:numPr>
                <w:ilvl w:val="0"/>
                <w:numId w:val="15"/>
              </w:numPr>
              <w:rPr>
                <w:ins w:id="90" w:author="USER" w:date="2012-08-30T18:21:00Z"/>
                <w:rFonts w:cs="Calibri"/>
                <w:highlight w:val="yellow"/>
                <w:rPrChange w:id="91" w:author="USER" w:date="2012-08-31T15:46:00Z">
                  <w:rPr>
                    <w:ins w:id="92" w:author="USER" w:date="2012-08-30T18:21:00Z"/>
                    <w:rFonts w:cs="Calibri"/>
                  </w:rPr>
                </w:rPrChange>
              </w:rPr>
            </w:pPr>
            <w:ins w:id="93" w:author="USER" w:date="2012-08-29T08:46:00Z">
              <w:r w:rsidRPr="001E7F20">
                <w:rPr>
                  <w:rFonts w:cs="Calibri"/>
                  <w:highlight w:val="yellow"/>
                  <w:rPrChange w:id="94" w:author="USER" w:date="2012-08-31T15:46:00Z">
                    <w:rPr>
                      <w:rFonts w:cs="Calibri"/>
                    </w:rPr>
                  </w:rPrChange>
                </w:rPr>
                <w:t>The adaptive software shall be compatible with Seminole Count</w:t>
              </w:r>
            </w:ins>
            <w:ins w:id="95" w:author="USER" w:date="2012-08-31T09:21:00Z">
              <w:r w:rsidRPr="001E7F20">
                <w:rPr>
                  <w:rFonts w:cs="Calibri"/>
                  <w:highlight w:val="yellow"/>
                  <w:rPrChange w:id="96" w:author="USER" w:date="2012-08-31T15:46:00Z">
                    <w:rPr>
                      <w:rFonts w:cs="Calibri"/>
                    </w:rPr>
                  </w:rPrChange>
                </w:rPr>
                <w:t>y’s</w:t>
              </w:r>
            </w:ins>
            <w:ins w:id="97" w:author="USER" w:date="2012-08-29T08:46:00Z">
              <w:r w:rsidRPr="001E7F20">
                <w:rPr>
                  <w:rFonts w:cs="Calibri"/>
                  <w:highlight w:val="yellow"/>
                  <w:rPrChange w:id="98" w:author="USER" w:date="2012-08-31T15:46:00Z">
                    <w:rPr>
                      <w:rFonts w:cs="Calibri"/>
                    </w:rPr>
                  </w:rPrChange>
                </w:rPr>
                <w:t xml:space="preserve"> central software</w:t>
              </w:r>
            </w:ins>
            <w:ins w:id="99" w:author="cwetzel" w:date="2012-09-05T14:19:00Z">
              <w:r w:rsidR="007D0980">
                <w:rPr>
                  <w:rFonts w:cs="Calibri"/>
                  <w:highlight w:val="yellow"/>
                </w:rPr>
                <w:t>,</w:t>
              </w:r>
            </w:ins>
            <w:ins w:id="100" w:author="USER" w:date="2012-08-29T08:46:00Z">
              <w:r w:rsidRPr="001E7F20">
                <w:rPr>
                  <w:rFonts w:cs="Calibri"/>
                  <w:highlight w:val="yellow"/>
                  <w:rPrChange w:id="101" w:author="USER" w:date="2012-08-31T15:46:00Z">
                    <w:rPr>
                      <w:rFonts w:cs="Calibri"/>
                    </w:rPr>
                  </w:rPrChange>
                </w:rPr>
                <w:t xml:space="preserve"> ATMS.now.  </w:t>
              </w:r>
            </w:ins>
          </w:p>
          <w:p w:rsidR="00AE66C2" w:rsidRDefault="00AE66C2">
            <w:pPr>
              <w:pStyle w:val="ListParagraph"/>
              <w:rPr>
                <w:ins w:id="102" w:author="USER" w:date="2012-08-30T18:21:00Z"/>
                <w:rFonts w:cs="Calibri"/>
                <w:highlight w:val="yellow"/>
                <w:rPrChange w:id="103" w:author="USER" w:date="2012-08-31T15:46:00Z">
                  <w:rPr>
                    <w:ins w:id="104" w:author="USER" w:date="2012-08-30T18:21:00Z"/>
                    <w:rFonts w:cs="Calibri"/>
                  </w:rPr>
                </w:rPrChange>
              </w:rPr>
              <w:pPrChange w:id="105" w:author="USER" w:date="2012-08-30T18:21:00Z">
                <w:pPr/>
              </w:pPrChange>
            </w:pPr>
          </w:p>
          <w:p w:rsidR="00AE66C2" w:rsidRDefault="001E7F20">
            <w:pPr>
              <w:pStyle w:val="ListParagraph"/>
              <w:numPr>
                <w:ilvl w:val="0"/>
                <w:numId w:val="15"/>
              </w:numPr>
              <w:rPr>
                <w:rFonts w:cs="Calibri"/>
                <w:highlight w:val="yellow"/>
                <w:rPrChange w:id="106" w:author="USER" w:date="2012-08-31T15:46:00Z">
                  <w:rPr>
                    <w:rFonts w:cs="Calibri"/>
                  </w:rPr>
                </w:rPrChange>
              </w:rPr>
              <w:pPrChange w:id="107" w:author="USER" w:date="2012-08-30T18:21:00Z">
                <w:pPr/>
              </w:pPrChange>
            </w:pPr>
            <w:ins w:id="108" w:author="USER" w:date="2012-08-29T08:46:00Z">
              <w:r w:rsidRPr="001E7F20">
                <w:rPr>
                  <w:rFonts w:cs="Calibri"/>
                  <w:highlight w:val="yellow"/>
                  <w:rPrChange w:id="109" w:author="USER" w:date="2012-08-31T15:46:00Z">
                    <w:rPr>
                      <w:rFonts w:cs="Calibri"/>
                    </w:rPr>
                  </w:rPrChange>
                </w:rPr>
                <w:t xml:space="preserve">The software shall be an update </w:t>
              </w:r>
            </w:ins>
            <w:ins w:id="110" w:author="USER" w:date="2012-08-30T18:21:00Z">
              <w:r w:rsidRPr="001E7F20">
                <w:rPr>
                  <w:rFonts w:cs="Calibri"/>
                  <w:highlight w:val="yellow"/>
                  <w:rPrChange w:id="111" w:author="USER" w:date="2012-08-31T15:46:00Z">
                    <w:rPr>
                      <w:rFonts w:cs="Calibri"/>
                    </w:rPr>
                  </w:rPrChange>
                </w:rPr>
                <w:t>to</w:t>
              </w:r>
            </w:ins>
            <w:ins w:id="112" w:author="USER" w:date="2012-08-29T08:46:00Z">
              <w:r w:rsidR="00FC7576">
                <w:rPr>
                  <w:rFonts w:cs="Calibri"/>
                  <w:highlight w:val="yellow"/>
                </w:rPr>
                <w:t xml:space="preserve"> </w:t>
              </w:r>
            </w:ins>
            <w:ins w:id="113" w:author="USER" w:date="2012-09-09T09:50:00Z">
              <w:r w:rsidR="00FC7576">
                <w:rPr>
                  <w:rFonts w:cs="Calibri"/>
                  <w:highlight w:val="yellow"/>
                </w:rPr>
                <w:t>SCTE</w:t>
              </w:r>
            </w:ins>
            <w:ins w:id="114" w:author="USER" w:date="2012-08-29T08:46:00Z">
              <w:r w:rsidRPr="001E7F20">
                <w:rPr>
                  <w:rFonts w:cs="Calibri"/>
                  <w:highlight w:val="yellow"/>
                  <w:rPrChange w:id="115" w:author="USER" w:date="2012-08-31T15:46:00Z">
                    <w:rPr>
                      <w:rFonts w:cs="Calibri"/>
                    </w:rPr>
                  </w:rPrChange>
                </w:rPr>
                <w:t xml:space="preserve"> ATC controller</w:t>
              </w:r>
            </w:ins>
            <w:ins w:id="116" w:author="USER" w:date="2012-08-30T18:21:00Z">
              <w:r w:rsidRPr="001E7F20">
                <w:rPr>
                  <w:rFonts w:cs="Calibri"/>
                  <w:highlight w:val="yellow"/>
                  <w:rPrChange w:id="117" w:author="USER" w:date="2012-08-31T15:46:00Z">
                    <w:rPr>
                      <w:rFonts w:cs="Calibri"/>
                    </w:rPr>
                  </w:rPrChange>
                </w:rPr>
                <w:t xml:space="preserve"> </w:t>
              </w:r>
            </w:ins>
            <w:ins w:id="118" w:author="USER" w:date="2012-08-31T09:21:00Z">
              <w:r w:rsidRPr="001E7F20">
                <w:rPr>
                  <w:rFonts w:cs="Calibri"/>
                  <w:highlight w:val="yellow"/>
                  <w:rPrChange w:id="119" w:author="USER" w:date="2012-08-31T15:46:00Z">
                    <w:rPr>
                      <w:rFonts w:cs="Calibri"/>
                    </w:rPr>
                  </w:rPrChange>
                </w:rPr>
                <w:t>operating</w:t>
              </w:r>
            </w:ins>
            <w:ins w:id="120" w:author="USER" w:date="2012-08-30T18:21:00Z">
              <w:r w:rsidRPr="001E7F20">
                <w:rPr>
                  <w:rFonts w:cs="Calibri"/>
                  <w:highlight w:val="yellow"/>
                  <w:rPrChange w:id="121" w:author="USER" w:date="2012-08-31T15:46:00Z">
                    <w:rPr>
                      <w:rFonts w:cs="Calibri"/>
                    </w:rPr>
                  </w:rPrChange>
                </w:rPr>
                <w:t xml:space="preserve"> Apogee</w:t>
              </w:r>
            </w:ins>
            <w:ins w:id="122" w:author="USER" w:date="2012-08-29T08:46:00Z">
              <w:r w:rsidRPr="001E7F20">
                <w:rPr>
                  <w:rFonts w:cs="Calibri"/>
                  <w:highlight w:val="yellow"/>
                  <w:rPrChange w:id="123" w:author="USER" w:date="2012-08-31T15:46:00Z">
                    <w:rPr>
                      <w:rFonts w:cs="Calibri"/>
                    </w:rPr>
                  </w:rPrChange>
                </w:rPr>
                <w:t xml:space="preserve">.  </w:t>
              </w:r>
            </w:ins>
            <w:del w:id="124" w:author="USER" w:date="2012-08-29T08:46:00Z">
              <w:r w:rsidRPr="001E7F20">
                <w:rPr>
                  <w:rFonts w:cs="Calibri"/>
                  <w:highlight w:val="yellow"/>
                  <w:rPrChange w:id="125" w:author="USER" w:date="2012-08-31T15:46:00Z">
                    <w:rPr>
                      <w:rFonts w:cs="Calibri"/>
                    </w:rPr>
                  </w:rPrChange>
                </w:rPr>
                <w:delText xml:space="preserve">  </w:delText>
              </w:r>
            </w:del>
          </w:p>
        </w:tc>
      </w:tr>
      <w:tr w:rsidR="00A535CF" w:rsidTr="00A535CF">
        <w:tc>
          <w:tcPr>
            <w:tcW w:w="2040" w:type="dxa"/>
            <w:shd w:val="clear" w:color="auto" w:fill="auto"/>
          </w:tcPr>
          <w:p w:rsidR="00A535CF" w:rsidRPr="00A12372" w:rsidRDefault="001E7F20" w:rsidP="00160ECC">
            <w:pPr>
              <w:rPr>
                <w:rFonts w:cs="Calibri"/>
                <w:highlight w:val="yellow"/>
                <w:rPrChange w:id="126" w:author="USER" w:date="2012-08-31T15:46:00Z">
                  <w:rPr>
                    <w:rFonts w:cs="Calibri"/>
                  </w:rPr>
                </w:rPrChange>
              </w:rPr>
            </w:pPr>
            <w:r w:rsidRPr="001E7F20">
              <w:rPr>
                <w:rFonts w:cs="Calibri"/>
                <w:highlight w:val="yellow"/>
                <w:rPrChange w:id="127" w:author="USER" w:date="2012-08-31T15:46:00Z">
                  <w:rPr>
                    <w:rFonts w:cs="Calibri"/>
                  </w:rPr>
                </w:rPrChange>
              </w:rPr>
              <w:t>1.2-7</w:t>
            </w:r>
          </w:p>
        </w:tc>
        <w:tc>
          <w:tcPr>
            <w:tcW w:w="10938" w:type="dxa"/>
            <w:shd w:val="clear" w:color="auto" w:fill="auto"/>
          </w:tcPr>
          <w:p w:rsidR="00A535CF" w:rsidRPr="00A12372" w:rsidRDefault="001E7F20" w:rsidP="00160ECC">
            <w:pPr>
              <w:rPr>
                <w:rFonts w:cs="Calibri"/>
                <w:highlight w:val="yellow"/>
                <w:rPrChange w:id="128" w:author="USER" w:date="2012-08-31T15:46:00Z">
                  <w:rPr>
                    <w:rFonts w:cs="Calibri"/>
                  </w:rPr>
                </w:rPrChange>
              </w:rPr>
            </w:pPr>
            <w:r w:rsidRPr="001E7F20">
              <w:rPr>
                <w:rFonts w:cs="Calibri"/>
                <w:highlight w:val="yellow"/>
                <w:rPrChange w:id="129" w:author="USER" w:date="2012-08-31T15:46:00Z">
                  <w:rPr>
                    <w:rFonts w:cs="Calibri"/>
                  </w:rPr>
                </w:rPrChange>
              </w:rPr>
              <w:t xml:space="preserve">Adaptive capability will be provided for all coordinated signals </w:t>
            </w:r>
            <w:r w:rsidRPr="001E7F20">
              <w:rPr>
                <w:rFonts w:cs="Calibri"/>
                <w:strike/>
                <w:highlight w:val="yellow"/>
                <w:rPrChange w:id="130" w:author="USER" w:date="2012-08-31T15:46:00Z">
                  <w:rPr>
                    <w:rFonts w:cs="Calibri"/>
                  </w:rPr>
                </w:rPrChange>
              </w:rPr>
              <w:t>within (describe the area to be covered)</w:t>
            </w:r>
            <w:r w:rsidRPr="001E7F20">
              <w:rPr>
                <w:rFonts w:cs="Calibri"/>
                <w:highlight w:val="yellow"/>
                <w:rPrChange w:id="131" w:author="USER" w:date="2012-08-31T15:46:00Z">
                  <w:rPr>
                    <w:rFonts w:cs="Calibri"/>
                  </w:rPr>
                </w:rPrChange>
              </w:rPr>
              <w:t xml:space="preserve"> </w:t>
            </w:r>
            <w:ins w:id="132" w:author="USER" w:date="2012-08-24T20:15:00Z">
              <w:r w:rsidRPr="001E7F20">
                <w:rPr>
                  <w:rFonts w:cs="Calibri"/>
                  <w:highlight w:val="yellow"/>
                  <w:rPrChange w:id="133" w:author="USER" w:date="2012-08-31T15:46:00Z">
                    <w:rPr>
                      <w:rFonts w:cs="Calibri"/>
                    </w:rPr>
                  </w:rPrChange>
                </w:rPr>
                <w:t xml:space="preserve">where Seminole </w:t>
              </w:r>
              <w:r w:rsidRPr="001E7F20">
                <w:rPr>
                  <w:rFonts w:cs="Calibri"/>
                  <w:highlight w:val="yellow"/>
                  <w:rPrChange w:id="134" w:author="USER" w:date="2012-08-31T15:46:00Z">
                    <w:rPr>
                      <w:rFonts w:cs="Calibri"/>
                    </w:rPr>
                  </w:rPrChange>
                </w:rPr>
                <w:lastRenderedPageBreak/>
                <w:t xml:space="preserve">County deems </w:t>
              </w:r>
            </w:ins>
            <w:ins w:id="135" w:author="USER" w:date="2012-08-24T20:16:00Z">
              <w:r w:rsidRPr="001E7F20">
                <w:rPr>
                  <w:rFonts w:cs="Calibri"/>
                  <w:highlight w:val="yellow"/>
                  <w:rPrChange w:id="136" w:author="USER" w:date="2012-08-31T15:46:00Z">
                    <w:rPr>
                      <w:rFonts w:cs="Calibri"/>
                    </w:rPr>
                  </w:rPrChange>
                </w:rPr>
                <w:t>necessary</w:t>
              </w:r>
            </w:ins>
            <w:ins w:id="137" w:author="cwetzel" w:date="2012-09-05T14:20:00Z">
              <w:r w:rsidR="007D0980">
                <w:rPr>
                  <w:rFonts w:cs="Calibri"/>
                  <w:highlight w:val="yellow"/>
                </w:rPr>
                <w:t>,</w:t>
              </w:r>
            </w:ins>
            <w:ins w:id="138" w:author="USER" w:date="2012-08-30T18:21:00Z">
              <w:r w:rsidRPr="001E7F20">
                <w:rPr>
                  <w:rFonts w:cs="Calibri"/>
                  <w:highlight w:val="yellow"/>
                  <w:rPrChange w:id="139" w:author="USER" w:date="2012-08-31T15:46:00Z">
                    <w:rPr>
                      <w:rFonts w:cs="Calibri"/>
                    </w:rPr>
                  </w:rPrChange>
                </w:rPr>
                <w:t xml:space="preserve"> without any restrictions</w:t>
              </w:r>
            </w:ins>
            <w:ins w:id="140" w:author="USER" w:date="2012-08-24T20:15:00Z">
              <w:r w:rsidRPr="001E7F20">
                <w:rPr>
                  <w:rFonts w:cs="Calibri"/>
                  <w:highlight w:val="yellow"/>
                  <w:rPrChange w:id="141" w:author="USER" w:date="2012-08-31T15:46:00Z">
                    <w:rPr>
                      <w:rFonts w:cs="Calibri"/>
                    </w:rPr>
                  </w:rPrChange>
                </w:rPr>
                <w:t>.</w:t>
              </w:r>
            </w:ins>
            <w:r w:rsidRPr="001E7F20">
              <w:rPr>
                <w:rFonts w:cs="Calibri"/>
                <w:highlight w:val="yellow"/>
                <w:rPrChange w:id="142" w:author="USER" w:date="2012-08-31T15:46:00Z">
                  <w:rPr>
                    <w:rFonts w:cs="Calibri"/>
                  </w:rPr>
                </w:rPrChange>
              </w:rPr>
              <w:t xml:space="preserve"> </w:t>
            </w:r>
          </w:p>
        </w:tc>
      </w:tr>
      <w:tr w:rsidR="00A535CF" w:rsidTr="00A535CF">
        <w:tc>
          <w:tcPr>
            <w:tcW w:w="2040" w:type="dxa"/>
            <w:shd w:val="clear" w:color="auto" w:fill="auto"/>
          </w:tcPr>
          <w:p w:rsidR="00A535CF" w:rsidRPr="00A12372" w:rsidRDefault="001E7F20" w:rsidP="00160ECC">
            <w:pPr>
              <w:rPr>
                <w:rFonts w:cs="Calibri"/>
                <w:highlight w:val="yellow"/>
                <w:rPrChange w:id="143" w:author="USER" w:date="2012-08-31T15:46:00Z">
                  <w:rPr>
                    <w:rFonts w:cs="Calibri"/>
                  </w:rPr>
                </w:rPrChange>
              </w:rPr>
            </w:pPr>
            <w:r w:rsidRPr="001E7F20">
              <w:rPr>
                <w:rFonts w:cs="Calibri"/>
                <w:highlight w:val="yellow"/>
                <w:rPrChange w:id="144" w:author="USER" w:date="2012-08-31T15:46:00Z">
                  <w:rPr>
                    <w:rFonts w:cs="Calibri"/>
                  </w:rPr>
                </w:rPrChange>
              </w:rPr>
              <w:lastRenderedPageBreak/>
              <w:t>1.2-8</w:t>
            </w:r>
          </w:p>
        </w:tc>
        <w:tc>
          <w:tcPr>
            <w:tcW w:w="10938" w:type="dxa"/>
            <w:shd w:val="clear" w:color="auto" w:fill="auto"/>
          </w:tcPr>
          <w:p w:rsidR="00A535CF" w:rsidRPr="00A12372" w:rsidRDefault="00495771" w:rsidP="004B73F7">
            <w:pPr>
              <w:rPr>
                <w:rFonts w:cs="Calibri"/>
                <w:highlight w:val="yellow"/>
                <w:rPrChange w:id="145" w:author="USER" w:date="2012-08-31T15:46:00Z">
                  <w:rPr>
                    <w:rFonts w:cs="Calibri"/>
                  </w:rPr>
                </w:rPrChange>
              </w:rPr>
            </w:pPr>
            <w:r w:rsidRPr="00495771">
              <w:rPr>
                <w:rFonts w:cs="Calibri"/>
                <w:highlight w:val="yellow"/>
              </w:rPr>
              <w:t>The adaptive capability will be provided for signals operated and monitored by S</w:t>
            </w:r>
            <w:r w:rsidR="00364F95">
              <w:rPr>
                <w:rFonts w:cs="Calibri"/>
                <w:highlight w:val="yellow"/>
              </w:rPr>
              <w:t>CTE</w:t>
            </w:r>
            <w:r w:rsidRPr="00495771">
              <w:rPr>
                <w:rFonts w:cs="Calibri"/>
                <w:highlight w:val="yellow"/>
              </w:rPr>
              <w:t xml:space="preserve"> central</w:t>
            </w:r>
            <w:ins w:id="146" w:author="USER" w:date="2012-09-06T10:17:00Z">
              <w:r w:rsidR="00364F95">
                <w:rPr>
                  <w:rFonts w:cs="Calibri"/>
                  <w:highlight w:val="yellow"/>
                </w:rPr>
                <w:t xml:space="preserve"> </w:t>
              </w:r>
            </w:ins>
            <w:r w:rsidR="00364F95">
              <w:rPr>
                <w:rFonts w:cs="Calibri"/>
                <w:highlight w:val="yellow"/>
              </w:rPr>
              <w:t>ATMS.now</w:t>
            </w:r>
            <w:r w:rsidRPr="00495771">
              <w:rPr>
                <w:rFonts w:cs="Calibri"/>
                <w:highlight w:val="yellow"/>
              </w:rPr>
              <w:t xml:space="preserve"> system</w:t>
            </w:r>
            <w:r w:rsidR="00364F95">
              <w:rPr>
                <w:rFonts w:cs="Calibri"/>
                <w:highlight w:val="yellow"/>
              </w:rPr>
              <w:t>.</w:t>
            </w:r>
          </w:p>
        </w:tc>
      </w:tr>
      <w:tr w:rsidR="00A535CF" w:rsidTr="00A535CF">
        <w:tc>
          <w:tcPr>
            <w:tcW w:w="2040" w:type="dxa"/>
            <w:shd w:val="clear" w:color="auto" w:fill="auto"/>
          </w:tcPr>
          <w:p w:rsidR="00A535CF" w:rsidRPr="00A12372" w:rsidRDefault="001E7F20" w:rsidP="00160ECC">
            <w:pPr>
              <w:rPr>
                <w:rFonts w:cs="Calibri"/>
                <w:highlight w:val="yellow"/>
                <w:rPrChange w:id="147" w:author="USER" w:date="2012-08-31T15:46:00Z">
                  <w:rPr>
                    <w:rFonts w:cs="Calibri"/>
                  </w:rPr>
                </w:rPrChange>
              </w:rPr>
            </w:pPr>
            <w:r w:rsidRPr="001E7F20">
              <w:rPr>
                <w:rFonts w:cs="Calibri"/>
                <w:highlight w:val="yellow"/>
                <w:rPrChange w:id="148" w:author="USER" w:date="2012-08-31T15:46:00Z">
                  <w:rPr>
                    <w:rFonts w:cs="Calibri"/>
                  </w:rPr>
                </w:rPrChange>
              </w:rPr>
              <w:t>1.2-9</w:t>
            </w:r>
          </w:p>
        </w:tc>
        <w:tc>
          <w:tcPr>
            <w:tcW w:w="10938" w:type="dxa"/>
            <w:shd w:val="clear" w:color="auto" w:fill="auto"/>
          </w:tcPr>
          <w:p w:rsidR="00A535CF" w:rsidRPr="00A12372" w:rsidRDefault="00971E89" w:rsidP="004C675F">
            <w:pPr>
              <w:rPr>
                <w:rFonts w:cs="Calibri"/>
                <w:highlight w:val="yellow"/>
                <w:rPrChange w:id="149" w:author="USER" w:date="2012-08-31T15:46:00Z">
                  <w:rPr>
                    <w:rFonts w:cs="Calibri"/>
                  </w:rPr>
                </w:rPrChange>
              </w:rPr>
            </w:pPr>
            <w:r w:rsidRPr="00971E89">
              <w:rPr>
                <w:rFonts w:cs="Calibri"/>
                <w:highlight w:val="yellow"/>
              </w:rPr>
              <w:t>Interfaces will be provided to the signal system operated by S</w:t>
            </w:r>
            <w:r w:rsidR="00A87EDF">
              <w:rPr>
                <w:rFonts w:cs="Calibri"/>
                <w:highlight w:val="yellow"/>
              </w:rPr>
              <w:t>CTE</w:t>
            </w:r>
            <w:r w:rsidR="004C675F">
              <w:rPr>
                <w:rFonts w:cs="Calibri"/>
                <w:highlight w:val="yellow"/>
              </w:rPr>
              <w:t xml:space="preserve">.  </w:t>
            </w:r>
            <w:r w:rsidRPr="00971E89">
              <w:rPr>
                <w:rFonts w:cs="Calibri"/>
                <w:highlight w:val="yellow"/>
              </w:rPr>
              <w:t>S</w:t>
            </w:r>
            <w:r w:rsidR="00A87EDF">
              <w:rPr>
                <w:rFonts w:cs="Calibri"/>
                <w:highlight w:val="yellow"/>
              </w:rPr>
              <w:t>CTE</w:t>
            </w:r>
            <w:r w:rsidRPr="00971E89">
              <w:rPr>
                <w:rFonts w:cs="Calibri"/>
                <w:highlight w:val="yellow"/>
              </w:rPr>
              <w:t xml:space="preserve"> staff wi</w:t>
            </w:r>
            <w:r w:rsidR="004C675F">
              <w:rPr>
                <w:rFonts w:cs="Calibri"/>
                <w:highlight w:val="yellow"/>
              </w:rPr>
              <w:t>ll</w:t>
            </w:r>
            <w:r w:rsidRPr="00971E89">
              <w:rPr>
                <w:rFonts w:cs="Calibri"/>
                <w:highlight w:val="yellow"/>
              </w:rPr>
              <w:t xml:space="preserve"> </w:t>
            </w:r>
            <w:r w:rsidR="004C675F">
              <w:rPr>
                <w:rFonts w:cs="Calibri"/>
                <w:highlight w:val="yellow"/>
              </w:rPr>
              <w:t xml:space="preserve">utilize </w:t>
            </w:r>
            <w:r w:rsidRPr="00971E89">
              <w:rPr>
                <w:rFonts w:cs="Calibri"/>
                <w:highlight w:val="yellow"/>
              </w:rPr>
              <w:t xml:space="preserve">web based applications that </w:t>
            </w:r>
            <w:r w:rsidR="004C675F">
              <w:rPr>
                <w:rFonts w:cs="Calibri"/>
                <w:highlight w:val="yellow"/>
              </w:rPr>
              <w:t>are</w:t>
            </w:r>
            <w:r w:rsidRPr="00971E89">
              <w:rPr>
                <w:rFonts w:cs="Calibri"/>
                <w:highlight w:val="yellow"/>
              </w:rPr>
              <w:t xml:space="preserve"> accessible from the LAN or from remote locations with full system monitoring and override capabilities. </w:t>
            </w:r>
            <w:r w:rsidRPr="00971E89">
              <w:rPr>
                <w:rFonts w:cs="Calibri"/>
                <w:strike/>
                <w:highlight w:val="yellow"/>
              </w:rPr>
              <w:t>name any agency whose signal system will be integrated or interfaced with the new adaptive system</w:t>
            </w:r>
            <w:r w:rsidRPr="00971E89">
              <w:rPr>
                <w:rFonts w:cs="Calibri"/>
                <w:highlight w:val="yellow"/>
              </w:rPr>
              <w:t>)</w:t>
            </w:r>
          </w:p>
        </w:tc>
      </w:tr>
      <w:tr w:rsidR="00A535CF" w:rsidTr="00A535CF">
        <w:tc>
          <w:tcPr>
            <w:tcW w:w="2040" w:type="dxa"/>
            <w:shd w:val="clear" w:color="auto" w:fill="auto"/>
          </w:tcPr>
          <w:p w:rsidR="00A535CF" w:rsidRPr="00A12372" w:rsidRDefault="001E7F20" w:rsidP="00160ECC">
            <w:pPr>
              <w:rPr>
                <w:rFonts w:cs="Calibri"/>
                <w:highlight w:val="yellow"/>
                <w:rPrChange w:id="150" w:author="USER" w:date="2012-08-31T15:46:00Z">
                  <w:rPr>
                    <w:rFonts w:cs="Calibri"/>
                  </w:rPr>
                </w:rPrChange>
              </w:rPr>
            </w:pPr>
            <w:r w:rsidRPr="001E7F20">
              <w:rPr>
                <w:rFonts w:cs="Calibri"/>
                <w:highlight w:val="yellow"/>
                <w:rPrChange w:id="151" w:author="USER" w:date="2012-08-31T15:46:00Z">
                  <w:rPr>
                    <w:rFonts w:cs="Calibri"/>
                  </w:rPr>
                </w:rPrChange>
              </w:rPr>
              <w:t>1.2-10</w:t>
            </w:r>
          </w:p>
        </w:tc>
        <w:tc>
          <w:tcPr>
            <w:tcW w:w="10938" w:type="dxa"/>
            <w:shd w:val="clear" w:color="auto" w:fill="auto"/>
          </w:tcPr>
          <w:p w:rsidR="00A535CF" w:rsidRPr="00A12372" w:rsidRDefault="001E7F20" w:rsidP="00487A80">
            <w:pPr>
              <w:rPr>
                <w:rFonts w:cs="Calibri"/>
                <w:highlight w:val="yellow"/>
                <w:rPrChange w:id="152" w:author="USER" w:date="2012-08-31T15:46:00Z">
                  <w:rPr>
                    <w:rFonts w:cs="Calibri"/>
                  </w:rPr>
                </w:rPrChange>
              </w:rPr>
            </w:pPr>
            <w:r w:rsidRPr="001E7F20">
              <w:rPr>
                <w:rFonts w:cs="Calibri"/>
                <w:highlight w:val="yellow"/>
                <w:rPrChange w:id="153" w:author="USER" w:date="2012-08-31T15:46:00Z">
                  <w:rPr>
                    <w:rFonts w:cs="Calibri"/>
                  </w:rPr>
                </w:rPrChange>
              </w:rPr>
              <w:t xml:space="preserve">The adaptive system will be integrated with </w:t>
            </w:r>
            <w:r w:rsidRPr="001E7F20">
              <w:rPr>
                <w:rFonts w:cs="Calibri"/>
                <w:color w:val="FF0000"/>
                <w:highlight w:val="yellow"/>
                <w:u w:val="single"/>
                <w:rPrChange w:id="154" w:author="USER" w:date="2012-08-31T15:46:00Z">
                  <w:rPr>
                    <w:rFonts w:cs="Calibri"/>
                  </w:rPr>
                </w:rPrChange>
              </w:rPr>
              <w:t>Naztec</w:t>
            </w:r>
            <w:ins w:id="155" w:author="ATMS" w:date="2012-08-15T10:33:00Z">
              <w:r w:rsidRPr="001E7F20">
                <w:rPr>
                  <w:rFonts w:cs="Calibri"/>
                  <w:color w:val="FF0000"/>
                  <w:highlight w:val="yellow"/>
                  <w:u w:val="single"/>
                  <w:rPrChange w:id="156" w:author="USER" w:date="2012-08-31T15:46:00Z">
                    <w:rPr>
                      <w:rFonts w:cs="Calibri"/>
                    </w:rPr>
                  </w:rPrChange>
                </w:rPr>
                <w:t>’s</w:t>
              </w:r>
            </w:ins>
            <w:r w:rsidRPr="001E7F20">
              <w:rPr>
                <w:rFonts w:cs="Calibri"/>
                <w:color w:val="FF0000"/>
                <w:highlight w:val="yellow"/>
                <w:u w:val="single"/>
                <w:rPrChange w:id="157" w:author="USER" w:date="2012-08-31T15:46:00Z">
                  <w:rPr>
                    <w:rFonts w:cs="Calibri"/>
                  </w:rPr>
                </w:rPrChange>
              </w:rPr>
              <w:t xml:space="preserve"> ATMS</w:t>
            </w:r>
            <w:ins w:id="158" w:author="USER" w:date="2012-08-30T18:23:00Z">
              <w:r w:rsidRPr="001E7F20">
                <w:rPr>
                  <w:rFonts w:cs="Calibri"/>
                  <w:color w:val="FF0000"/>
                  <w:highlight w:val="yellow"/>
                  <w:u w:val="single"/>
                  <w:rPrChange w:id="159" w:author="USER" w:date="2012-08-31T15:46:00Z">
                    <w:rPr>
                      <w:rFonts w:cs="Calibri"/>
                    </w:rPr>
                  </w:rPrChange>
                </w:rPr>
                <w:t>.now</w:t>
              </w:r>
            </w:ins>
            <w:ins w:id="160" w:author="USER" w:date="2012-08-24T20:17:00Z">
              <w:r w:rsidRPr="001E7F20">
                <w:rPr>
                  <w:rFonts w:cs="Calibri"/>
                  <w:color w:val="FF0000"/>
                  <w:highlight w:val="yellow"/>
                  <w:u w:val="single"/>
                  <w:rPrChange w:id="161" w:author="USER" w:date="2012-08-31T15:46:00Z">
                    <w:rPr>
                      <w:rFonts w:cs="Calibri"/>
                    </w:rPr>
                  </w:rPrChange>
                </w:rPr>
                <w:t xml:space="preserve"> central software.</w:t>
              </w:r>
            </w:ins>
            <w:ins w:id="162" w:author="ATMS" w:date="2012-08-15T10:33:00Z">
              <w:del w:id="163" w:author="USER" w:date="2012-08-24T20:17:00Z">
                <w:r w:rsidRPr="001E7F20">
                  <w:rPr>
                    <w:rFonts w:cs="Calibri"/>
                    <w:highlight w:val="yellow"/>
                    <w:rPrChange w:id="164" w:author="USER" w:date="2012-08-31T15:46:00Z">
                      <w:rPr>
                        <w:rFonts w:cs="Calibri"/>
                      </w:rPr>
                    </w:rPrChange>
                  </w:rPr>
                  <w:delText xml:space="preserve"> </w:delText>
                </w:r>
              </w:del>
            </w:ins>
          </w:p>
        </w:tc>
      </w:tr>
      <w:tr w:rsidR="00A535CF" w:rsidTr="00A535CF">
        <w:tc>
          <w:tcPr>
            <w:tcW w:w="2040" w:type="dxa"/>
            <w:shd w:val="clear" w:color="auto" w:fill="auto"/>
          </w:tcPr>
          <w:p w:rsidR="00A535CF" w:rsidRPr="00C4681E" w:rsidRDefault="001E7F20" w:rsidP="00160ECC">
            <w:pPr>
              <w:rPr>
                <w:rFonts w:cs="Calibri"/>
                <w:highlight w:val="yellow"/>
                <w:rPrChange w:id="165" w:author="USER" w:date="2012-09-06T16:45:00Z">
                  <w:rPr>
                    <w:rFonts w:cs="Calibri"/>
                  </w:rPr>
                </w:rPrChange>
              </w:rPr>
            </w:pPr>
            <w:r w:rsidRPr="001E7F20">
              <w:rPr>
                <w:rFonts w:cs="Calibri"/>
                <w:highlight w:val="yellow"/>
                <w:rPrChange w:id="166" w:author="USER" w:date="2012-09-06T16:45:00Z">
                  <w:rPr>
                    <w:rFonts w:cs="Calibri"/>
                  </w:rPr>
                </w:rPrChange>
              </w:rPr>
              <w:t>1.3</w:t>
            </w:r>
          </w:p>
        </w:tc>
        <w:tc>
          <w:tcPr>
            <w:tcW w:w="10938" w:type="dxa"/>
            <w:shd w:val="clear" w:color="auto" w:fill="auto"/>
          </w:tcPr>
          <w:p w:rsidR="00A535CF" w:rsidRDefault="00A535CF" w:rsidP="00160ECC">
            <w:pPr>
              <w:pStyle w:val="Heading2"/>
            </w:pPr>
            <w:commentRangeStart w:id="167"/>
            <w:r>
              <w:t>1.3 Procurement</w:t>
            </w:r>
            <w:commentRangeEnd w:id="167"/>
            <w:r w:rsidR="004C5DE8">
              <w:rPr>
                <w:rStyle w:val="CommentReference"/>
                <w:rFonts w:asciiTheme="minorHAnsi" w:eastAsiaTheme="minorHAnsi" w:hAnsiTheme="minorHAnsi" w:cstheme="minorBidi"/>
                <w:b w:val="0"/>
                <w:bCs w:val="0"/>
                <w:color w:val="auto"/>
              </w:rPr>
              <w:commentReference w:id="167"/>
            </w:r>
          </w:p>
        </w:tc>
      </w:tr>
      <w:tr w:rsidR="00A535CF" w:rsidTr="00A535CF">
        <w:tc>
          <w:tcPr>
            <w:tcW w:w="2040" w:type="dxa"/>
            <w:shd w:val="clear" w:color="auto" w:fill="auto"/>
          </w:tcPr>
          <w:p w:rsidR="00A535CF" w:rsidRPr="00C4681E" w:rsidRDefault="001E7F20" w:rsidP="00160ECC">
            <w:pPr>
              <w:rPr>
                <w:rFonts w:cs="Calibri"/>
                <w:highlight w:val="yellow"/>
                <w:rPrChange w:id="168" w:author="USER" w:date="2012-09-06T16:45:00Z">
                  <w:rPr>
                    <w:rFonts w:cs="Calibri"/>
                  </w:rPr>
                </w:rPrChange>
              </w:rPr>
            </w:pPr>
            <w:r w:rsidRPr="001E7F20">
              <w:rPr>
                <w:rFonts w:cs="Calibri"/>
                <w:highlight w:val="yellow"/>
                <w:rPrChange w:id="169" w:author="USER" w:date="2012-09-06T16:45:00Z">
                  <w:rPr>
                    <w:rFonts w:cs="Calibri"/>
                  </w:rPr>
                </w:rPrChange>
              </w:rPr>
              <w:t>1.3.0-1</w:t>
            </w:r>
          </w:p>
        </w:tc>
        <w:tc>
          <w:tcPr>
            <w:tcW w:w="10938" w:type="dxa"/>
            <w:shd w:val="clear" w:color="auto" w:fill="auto"/>
          </w:tcPr>
          <w:p w:rsidR="00C9307C" w:rsidRPr="00C4681E" w:rsidRDefault="001E7F20" w:rsidP="00B07E80">
            <w:pPr>
              <w:rPr>
                <w:rFonts w:cs="Calibri"/>
                <w:highlight w:val="yellow"/>
                <w:rPrChange w:id="170" w:author="USER" w:date="2012-09-06T16:45:00Z">
                  <w:rPr>
                    <w:rFonts w:cs="Calibri"/>
                  </w:rPr>
                </w:rPrChange>
              </w:rPr>
            </w:pPr>
            <w:r w:rsidRPr="001E7F20">
              <w:rPr>
                <w:rFonts w:cs="Calibri"/>
                <w:highlight w:val="yellow"/>
                <w:rPrChange w:id="171" w:author="USER" w:date="2012-09-06T16:45:00Z">
                  <w:rPr>
                    <w:rFonts w:cs="Calibri"/>
                  </w:rPr>
                </w:rPrChange>
              </w:rPr>
              <w:t xml:space="preserve">In 2000, the City of Orlando issued an RFP for an Alpha Test of traffic signal controllers.  The RFP (#RFP00-391) is referenced in Chapter 2.  Naztec was deemed the “winner” of the Alpha Test and was selected to be the preferred vendor for the City (see Orlando Board minutes).  Following the City of Orlando’s lead, Seminole County decided to abandon its previous controller manufacturer (Peek) and convert over to Naztec.  Utilizing the City of Orlando Naztec contract and $3M in funds from FHWA/FDOT, Seminole County began the conversion to Naztec in 2001.  Following the expiration of Orlando’s contract, Seminole County entered into its own contract directly with Naztec and has had a County specific contract ever since.  After the $3M in FHWA/FDOT funds were exhausted in 2003, the County has spent an estimated $7M-$8M in County funds since then to continually expand our Naztec system, as well as purchase Naztec’s </w:t>
            </w:r>
            <w:proofErr w:type="spellStart"/>
            <w:r w:rsidRPr="001E7F20">
              <w:rPr>
                <w:rFonts w:cs="Calibri"/>
                <w:highlight w:val="yellow"/>
                <w:rPrChange w:id="172" w:author="USER" w:date="2012-09-06T16:45:00Z">
                  <w:rPr>
                    <w:rFonts w:cs="Calibri"/>
                  </w:rPr>
                </w:rPrChange>
              </w:rPr>
              <w:t>ATMS.Now</w:t>
            </w:r>
            <w:proofErr w:type="spellEnd"/>
            <w:r w:rsidRPr="001E7F20">
              <w:rPr>
                <w:rFonts w:cs="Calibri"/>
                <w:highlight w:val="yellow"/>
                <w:rPrChange w:id="173" w:author="USER" w:date="2012-09-06T16:45:00Z">
                  <w:rPr>
                    <w:rFonts w:cs="Calibri"/>
                  </w:rPr>
                </w:rPrChange>
              </w:rPr>
              <w:t xml:space="preserve"> central software and our first adaptive system (SynchroGreen).     </w:t>
            </w:r>
          </w:p>
          <w:p w:rsidR="00A535CF" w:rsidRPr="00160ECC" w:rsidRDefault="001E7F20" w:rsidP="00E14643">
            <w:pPr>
              <w:rPr>
                <w:rFonts w:cs="Calibri"/>
              </w:rPr>
            </w:pPr>
            <w:r w:rsidRPr="001E7F20">
              <w:rPr>
                <w:rFonts w:cs="Calibri"/>
                <w:highlight w:val="yellow"/>
                <w:rPrChange w:id="174" w:author="USER" w:date="2012-09-06T16:45:00Z">
                  <w:rPr>
                    <w:rFonts w:cs="Calibri"/>
                  </w:rPr>
                </w:rPrChange>
              </w:rPr>
              <w:t xml:space="preserve">As mentioned, our current </w:t>
            </w:r>
            <w:del w:id="175" w:author="USER" w:date="2012-09-06T16:44:00Z">
              <w:r w:rsidRPr="001E7F20">
                <w:rPr>
                  <w:rFonts w:cs="Calibri"/>
                  <w:highlight w:val="yellow"/>
                  <w:rPrChange w:id="176" w:author="USER" w:date="2012-09-06T16:45:00Z">
                    <w:rPr>
                      <w:rFonts w:cs="Calibri"/>
                    </w:rPr>
                  </w:rPrChange>
                </w:rPr>
                <w:delText xml:space="preserve"> </w:delText>
              </w:r>
            </w:del>
            <w:r w:rsidRPr="001E7F20">
              <w:rPr>
                <w:rFonts w:cs="Calibri"/>
                <w:highlight w:val="yellow"/>
                <w:rPrChange w:id="177" w:author="USER" w:date="2012-09-06T16:45:00Z">
                  <w:rPr>
                    <w:rFonts w:cs="Calibri"/>
                  </w:rPr>
                </w:rPrChange>
              </w:rPr>
              <w:t xml:space="preserve">ASCT system was initially procured using </w:t>
            </w:r>
            <w:del w:id="178" w:author="USER" w:date="2012-09-06T16:44:00Z">
              <w:r w:rsidRPr="001E7F20">
                <w:rPr>
                  <w:rFonts w:cs="Calibri"/>
                  <w:highlight w:val="yellow"/>
                  <w:rPrChange w:id="179" w:author="USER" w:date="2012-09-06T16:45:00Z">
                    <w:rPr>
                      <w:rFonts w:cs="Calibri"/>
                    </w:rPr>
                  </w:rPrChange>
                </w:rPr>
                <w:delText xml:space="preserve"> </w:delText>
              </w:r>
            </w:del>
            <w:r w:rsidRPr="001E7F20">
              <w:rPr>
                <w:rFonts w:cs="Calibri"/>
                <w:highlight w:val="yellow"/>
                <w:rPrChange w:id="180" w:author="USER" w:date="2012-09-06T16:45:00Z">
                  <w:rPr>
                    <w:rFonts w:cs="Calibri"/>
                  </w:rPr>
                </w:rPrChange>
              </w:rPr>
              <w:t>an existing County contract directly with Naztec (contract #IFB-600592-09/GMG) and utilizing only County funds.  If the continued use of existing County contracts is found not feasible with this new $4M in FHWA/FDOT funds, future licenses will be procured using</w:t>
            </w:r>
            <w:r w:rsidR="00A535CF">
              <w:rPr>
                <w:rFonts w:cs="Calibri"/>
              </w:rPr>
              <w:t xml:space="preserve"> </w:t>
            </w:r>
          </w:p>
        </w:tc>
      </w:tr>
      <w:tr w:rsidR="00A535CF" w:rsidTr="00A535CF">
        <w:tc>
          <w:tcPr>
            <w:tcW w:w="2040" w:type="dxa"/>
            <w:shd w:val="clear" w:color="auto" w:fill="auto"/>
          </w:tcPr>
          <w:p w:rsidR="00A535CF" w:rsidRPr="00160ECC" w:rsidRDefault="00A535CF" w:rsidP="00160ECC">
            <w:pPr>
              <w:rPr>
                <w:rFonts w:cs="Calibri"/>
              </w:rPr>
            </w:pPr>
            <w:r>
              <w:rPr>
                <w:rFonts w:cs="Calibri"/>
              </w:rPr>
              <w:t>1.3.0-1.0-1</w:t>
            </w:r>
          </w:p>
        </w:tc>
        <w:tc>
          <w:tcPr>
            <w:tcW w:w="10938" w:type="dxa"/>
            <w:shd w:val="clear" w:color="auto" w:fill="auto"/>
          </w:tcPr>
          <w:p w:rsidR="00A535CF" w:rsidRPr="00160ECC" w:rsidRDefault="00A535CF" w:rsidP="00160ECC">
            <w:pPr>
              <w:rPr>
                <w:rFonts w:cs="Calibri"/>
              </w:rPr>
            </w:pPr>
            <w:del w:id="181" w:author="cwetzel" w:date="2012-09-05T14:32:00Z">
              <w:r w:rsidDel="00B07E80">
                <w:rPr>
                  <w:rFonts w:cs="Calibri"/>
                </w:rPr>
                <w:delText xml:space="preserve">a combination of best value procurement for software and system integration services, and low-bid procurement for equipment and construction services. </w:delText>
              </w:r>
            </w:del>
          </w:p>
        </w:tc>
      </w:tr>
      <w:tr w:rsidR="00A535CF" w:rsidTr="00A535CF">
        <w:tc>
          <w:tcPr>
            <w:tcW w:w="2040" w:type="dxa"/>
            <w:shd w:val="clear" w:color="auto" w:fill="auto"/>
          </w:tcPr>
          <w:p w:rsidR="00A535CF" w:rsidRPr="00C4681E" w:rsidRDefault="001E7F20" w:rsidP="00160ECC">
            <w:pPr>
              <w:rPr>
                <w:rFonts w:cs="Calibri"/>
                <w:highlight w:val="yellow"/>
                <w:rPrChange w:id="182" w:author="USER" w:date="2012-09-06T16:45:00Z">
                  <w:rPr>
                    <w:rFonts w:cs="Calibri"/>
                  </w:rPr>
                </w:rPrChange>
              </w:rPr>
            </w:pPr>
            <w:r w:rsidRPr="001E7F20">
              <w:rPr>
                <w:rFonts w:cs="Calibri"/>
                <w:highlight w:val="yellow"/>
                <w:rPrChange w:id="183" w:author="USER" w:date="2012-09-06T16:45:00Z">
                  <w:rPr>
                    <w:rFonts w:cs="Calibri"/>
                  </w:rPr>
                </w:rPrChange>
              </w:rPr>
              <w:t>1.3.0-1.0-2</w:t>
            </w:r>
          </w:p>
        </w:tc>
        <w:tc>
          <w:tcPr>
            <w:tcW w:w="10938" w:type="dxa"/>
            <w:shd w:val="clear" w:color="auto" w:fill="auto"/>
          </w:tcPr>
          <w:p w:rsidR="00A535CF" w:rsidRPr="00C4681E" w:rsidRDefault="001E7F20" w:rsidP="00E14643">
            <w:pPr>
              <w:rPr>
                <w:rFonts w:cs="Calibri"/>
                <w:highlight w:val="yellow"/>
                <w:rPrChange w:id="184" w:author="USER" w:date="2012-09-06T16:45:00Z">
                  <w:rPr>
                    <w:rFonts w:cs="Calibri"/>
                  </w:rPr>
                </w:rPrChange>
              </w:rPr>
            </w:pPr>
            <w:proofErr w:type="gramStart"/>
            <w:r w:rsidRPr="001E7F20">
              <w:rPr>
                <w:rFonts w:cs="Calibri"/>
                <w:highlight w:val="yellow"/>
                <w:rPrChange w:id="185" w:author="USER" w:date="2012-09-06T16:45:00Z">
                  <w:rPr>
                    <w:rFonts w:cs="Calibri"/>
                  </w:rPr>
                </w:rPrChange>
              </w:rPr>
              <w:t>a</w:t>
            </w:r>
            <w:proofErr w:type="gramEnd"/>
            <w:r w:rsidRPr="001E7F20">
              <w:rPr>
                <w:rFonts w:cs="Calibri"/>
                <w:highlight w:val="yellow"/>
                <w:rPrChange w:id="186" w:author="USER" w:date="2012-09-06T16:45:00Z">
                  <w:rPr>
                    <w:rFonts w:cs="Calibri"/>
                  </w:rPr>
                </w:rPrChange>
              </w:rPr>
              <w:t xml:space="preserve"> best value procurement process based on responses to a request for proposal</w:t>
            </w:r>
            <w:del w:id="187" w:author="cwetzel" w:date="2012-09-05T15:27:00Z">
              <w:r w:rsidRPr="001E7F20">
                <w:rPr>
                  <w:rFonts w:cs="Calibri"/>
                  <w:highlight w:val="yellow"/>
                  <w:rPrChange w:id="188" w:author="USER" w:date="2012-09-06T16:45:00Z">
                    <w:rPr>
                      <w:rFonts w:cs="Calibri"/>
                    </w:rPr>
                  </w:rPrChange>
                </w:rPr>
                <w:delText>s</w:delText>
              </w:r>
            </w:del>
            <w:r w:rsidRPr="001E7F20">
              <w:rPr>
                <w:rFonts w:cs="Calibri"/>
                <w:highlight w:val="yellow"/>
                <w:rPrChange w:id="189" w:author="USER" w:date="2012-09-06T16:45:00Z">
                  <w:rPr>
                    <w:rFonts w:cs="Calibri"/>
                  </w:rPr>
                </w:rPrChange>
              </w:rPr>
              <w:t>.</w:t>
            </w:r>
          </w:p>
        </w:tc>
      </w:tr>
      <w:tr w:rsidR="00A535CF" w:rsidTr="00A535CF">
        <w:tc>
          <w:tcPr>
            <w:tcW w:w="2040" w:type="dxa"/>
            <w:shd w:val="clear" w:color="auto" w:fill="auto"/>
          </w:tcPr>
          <w:p w:rsidR="00A535CF" w:rsidRPr="00160ECC" w:rsidRDefault="00A535CF" w:rsidP="00160ECC">
            <w:pPr>
              <w:rPr>
                <w:rFonts w:cs="Calibri"/>
              </w:rPr>
            </w:pPr>
            <w:r>
              <w:rPr>
                <w:rFonts w:cs="Calibri"/>
              </w:rPr>
              <w:t>1.3.0-1.0-3</w:t>
            </w:r>
          </w:p>
        </w:tc>
        <w:tc>
          <w:tcPr>
            <w:tcW w:w="10938" w:type="dxa"/>
            <w:shd w:val="clear" w:color="auto" w:fill="auto"/>
          </w:tcPr>
          <w:p w:rsidR="00A535CF" w:rsidRPr="00160ECC" w:rsidRDefault="00A535CF" w:rsidP="00160ECC">
            <w:pPr>
              <w:rPr>
                <w:rFonts w:cs="Calibri"/>
              </w:rPr>
            </w:pPr>
            <w:del w:id="190" w:author="cwetzel" w:date="2012-09-05T14:33:00Z">
              <w:r w:rsidDel="00B07E80">
                <w:rPr>
                  <w:rFonts w:cs="Calibri"/>
                </w:rPr>
                <w:delText>a low-bid process based on detailed plans and technical specifications.</w:delText>
              </w:r>
            </w:del>
          </w:p>
        </w:tc>
      </w:tr>
      <w:tr w:rsidR="00A535CF" w:rsidTr="00A535CF">
        <w:tc>
          <w:tcPr>
            <w:tcW w:w="2040" w:type="dxa"/>
            <w:shd w:val="clear" w:color="auto" w:fill="auto"/>
          </w:tcPr>
          <w:p w:rsidR="00A535CF" w:rsidRPr="00160ECC" w:rsidRDefault="00A535CF" w:rsidP="00160ECC">
            <w:pPr>
              <w:rPr>
                <w:rFonts w:cs="Calibri"/>
              </w:rPr>
            </w:pPr>
            <w:r>
              <w:rPr>
                <w:rFonts w:cs="Calibri"/>
              </w:rPr>
              <w:t>1.3.0-2</w:t>
            </w:r>
          </w:p>
        </w:tc>
        <w:tc>
          <w:tcPr>
            <w:tcW w:w="10938" w:type="dxa"/>
            <w:shd w:val="clear" w:color="auto" w:fill="auto"/>
          </w:tcPr>
          <w:p w:rsidR="00A535CF" w:rsidRPr="00160ECC" w:rsidRDefault="00A535CF" w:rsidP="00160ECC">
            <w:pPr>
              <w:rPr>
                <w:rFonts w:cs="Calibri"/>
              </w:rPr>
            </w:pPr>
            <w:del w:id="191" w:author="cwetzel" w:date="2012-09-05T14:33:00Z">
              <w:r w:rsidDel="00B07E80">
                <w:rPr>
                  <w:rFonts w:cs="Calibri"/>
                </w:rPr>
                <w:delText>A request for qualifications (RFQ) will be issued to all potential vendors. Responses will be used to develop a short list of suitable systems and a request for proposals (RFP) will be issued to those vendors. The selected system will be the one that provides the best value, subject to financial and schedule constraints.</w:delText>
              </w:r>
            </w:del>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1.3.0-3</w:t>
            </w:r>
          </w:p>
        </w:tc>
        <w:tc>
          <w:tcPr>
            <w:tcW w:w="10938" w:type="dxa"/>
            <w:shd w:val="clear" w:color="auto" w:fill="auto"/>
          </w:tcPr>
          <w:p w:rsidR="00A535CF" w:rsidRPr="00160ECC" w:rsidRDefault="00A535CF" w:rsidP="00160ECC">
            <w:pPr>
              <w:rPr>
                <w:rFonts w:cs="Calibri"/>
              </w:rPr>
            </w:pPr>
            <w:del w:id="192" w:author="cwetzel" w:date="2012-09-05T14:33:00Z">
              <w:r w:rsidDel="00B07E80">
                <w:rPr>
                  <w:rFonts w:cs="Calibri"/>
                </w:rPr>
                <w:delText>Field equipment (parts and labor) will be procured using a low-bid process based on detailed plans and technical specifications.</w:delText>
              </w:r>
            </w:del>
          </w:p>
        </w:tc>
      </w:tr>
      <w:tr w:rsidR="00A535CF" w:rsidTr="00A535CF">
        <w:tc>
          <w:tcPr>
            <w:tcW w:w="2040" w:type="dxa"/>
            <w:shd w:val="clear" w:color="auto" w:fill="auto"/>
          </w:tcPr>
          <w:p w:rsidR="00A535CF" w:rsidRPr="00160ECC" w:rsidRDefault="00A535CF" w:rsidP="00160ECC">
            <w:pPr>
              <w:rPr>
                <w:rFonts w:cs="Calibri"/>
              </w:rPr>
            </w:pPr>
            <w:r>
              <w:rPr>
                <w:rFonts w:cs="Calibri"/>
              </w:rPr>
              <w:t>1.3.0-4</w:t>
            </w:r>
          </w:p>
        </w:tc>
        <w:tc>
          <w:tcPr>
            <w:tcW w:w="10938" w:type="dxa"/>
            <w:shd w:val="clear" w:color="auto" w:fill="auto"/>
          </w:tcPr>
          <w:p w:rsidR="00A535CF" w:rsidRPr="00160ECC" w:rsidRDefault="00A535CF" w:rsidP="00160ECC">
            <w:pPr>
              <w:rPr>
                <w:rFonts w:cs="Calibri"/>
              </w:rPr>
            </w:pPr>
            <w:del w:id="193" w:author="cwetzel" w:date="2012-09-05T14:33:00Z">
              <w:r w:rsidDel="00B07E80">
                <w:rPr>
                  <w:rFonts w:cs="Calibri"/>
                </w:rPr>
                <w:delText>A detailed procurement plan will be prepared after the system requirements have been determined.</w:delText>
              </w:r>
            </w:del>
          </w:p>
        </w:tc>
      </w:tr>
    </w:tbl>
    <w:p w:rsidR="0023556C" w:rsidRDefault="0023556C">
      <w:r>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C4681E" w:rsidRDefault="001E7F20" w:rsidP="00160ECC">
            <w:pPr>
              <w:rPr>
                <w:rFonts w:cs="Calibri"/>
                <w:highlight w:val="yellow"/>
                <w:rPrChange w:id="194" w:author="USER" w:date="2012-09-06T16:45:00Z">
                  <w:rPr>
                    <w:rFonts w:cs="Calibri"/>
                  </w:rPr>
                </w:rPrChange>
              </w:rPr>
            </w:pPr>
            <w:r w:rsidRPr="001E7F20">
              <w:rPr>
                <w:rFonts w:cs="Calibri"/>
                <w:highlight w:val="yellow"/>
                <w:rPrChange w:id="195" w:author="USER" w:date="2012-09-06T16:45:00Z">
                  <w:rPr>
                    <w:rFonts w:cs="Calibri"/>
                  </w:rPr>
                </w:rPrChange>
              </w:rPr>
              <w:t>2</w:t>
            </w:r>
          </w:p>
        </w:tc>
        <w:tc>
          <w:tcPr>
            <w:tcW w:w="10938" w:type="dxa"/>
            <w:shd w:val="clear" w:color="auto" w:fill="auto"/>
          </w:tcPr>
          <w:p w:rsidR="00A535CF" w:rsidRPr="00C4681E" w:rsidRDefault="001E7F20" w:rsidP="00160ECC">
            <w:pPr>
              <w:pStyle w:val="Heading1"/>
              <w:rPr>
                <w:highlight w:val="yellow"/>
                <w:rPrChange w:id="196" w:author="USER" w:date="2012-09-06T16:45:00Z">
                  <w:rPr/>
                </w:rPrChange>
              </w:rPr>
            </w:pPr>
            <w:r w:rsidRPr="001E7F20">
              <w:rPr>
                <w:highlight w:val="yellow"/>
                <w:rPrChange w:id="197" w:author="USER" w:date="2012-09-06T16:45:00Z">
                  <w:rPr/>
                </w:rPrChange>
              </w:rPr>
              <w:t>2 Chapter 2: Referenced Documents</w:t>
            </w:r>
          </w:p>
        </w:tc>
      </w:tr>
      <w:tr w:rsidR="00A535CF" w:rsidTr="00A535CF">
        <w:tc>
          <w:tcPr>
            <w:tcW w:w="2040" w:type="dxa"/>
            <w:shd w:val="clear" w:color="auto" w:fill="auto"/>
          </w:tcPr>
          <w:p w:rsidR="00A535CF" w:rsidRPr="00C4681E" w:rsidRDefault="001E7F20" w:rsidP="00160ECC">
            <w:pPr>
              <w:rPr>
                <w:rFonts w:cs="Calibri"/>
                <w:highlight w:val="yellow"/>
                <w:rPrChange w:id="198" w:author="USER" w:date="2012-09-06T16:45:00Z">
                  <w:rPr>
                    <w:rFonts w:cs="Calibri"/>
                  </w:rPr>
                </w:rPrChange>
              </w:rPr>
            </w:pPr>
            <w:r w:rsidRPr="001E7F20">
              <w:rPr>
                <w:rFonts w:cs="Calibri"/>
                <w:highlight w:val="yellow"/>
                <w:rPrChange w:id="199" w:author="USER" w:date="2012-09-06T16:45:00Z">
                  <w:rPr>
                    <w:rFonts w:cs="Calibri"/>
                  </w:rPr>
                </w:rPrChange>
              </w:rPr>
              <w:t>2.0-1</w:t>
            </w:r>
          </w:p>
        </w:tc>
        <w:tc>
          <w:tcPr>
            <w:tcW w:w="10938" w:type="dxa"/>
            <w:shd w:val="clear" w:color="auto" w:fill="auto"/>
          </w:tcPr>
          <w:p w:rsidR="00A535CF" w:rsidRPr="00C4681E" w:rsidRDefault="001E7F20" w:rsidP="00160ECC">
            <w:pPr>
              <w:rPr>
                <w:rFonts w:cs="Calibri"/>
                <w:highlight w:val="yellow"/>
                <w:rPrChange w:id="200" w:author="USER" w:date="2012-09-06T16:45:00Z">
                  <w:rPr>
                    <w:rFonts w:cs="Calibri"/>
                  </w:rPr>
                </w:rPrChange>
              </w:rPr>
            </w:pPr>
            <w:r w:rsidRPr="001E7F20">
              <w:rPr>
                <w:rFonts w:cs="Calibri"/>
                <w:highlight w:val="yellow"/>
                <w:rPrChange w:id="201" w:author="USER" w:date="2012-09-06T16:45:00Z">
                  <w:rPr>
                    <w:rFonts w:cs="Calibri"/>
                  </w:rPr>
                </w:rPrChange>
              </w:rPr>
              <w:t>The following documents have been used in the preparation of this Concept of Operations and stakeholder discussions. Some of these documents provide policy guidance for traffic signal operation in this area, some are standards with which the system must comply, while others report the conclusions of discussions, workshops and other research used to define the needs of the project and subsequently identify project requirements.</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202" w:author="USER" w:date="2012-09-06T16:45:00Z">
                  <w:rPr>
                    <w:rFonts w:cs="Calibri"/>
                  </w:rPr>
                </w:rPrChange>
              </w:rPr>
              <w:t>2.0-1.0-1</w:t>
            </w:r>
          </w:p>
        </w:tc>
        <w:tc>
          <w:tcPr>
            <w:tcW w:w="10938" w:type="dxa"/>
            <w:shd w:val="clear" w:color="auto" w:fill="auto"/>
          </w:tcPr>
          <w:p w:rsidR="00A535CF" w:rsidRDefault="00A535CF" w:rsidP="00160ECC">
            <w:pPr>
              <w:rPr>
                <w:rFonts w:cs="Calibri"/>
                <w:b/>
                <w:bCs/>
              </w:rPr>
            </w:pPr>
            <w:r>
              <w:rPr>
                <w:rFonts w:cs="Calibri"/>
                <w:b/>
                <w:bCs/>
              </w:rPr>
              <w:t xml:space="preserve">References Specific to the Adaptive Locations </w:t>
            </w:r>
          </w:p>
          <w:p w:rsidR="00A535CF" w:rsidDel="00E11526" w:rsidRDefault="00A535CF" w:rsidP="00160ECC">
            <w:pPr>
              <w:numPr>
                <w:ilvl w:val="0"/>
                <w:numId w:val="11"/>
              </w:numPr>
              <w:rPr>
                <w:del w:id="203" w:author="cwetzel" w:date="2012-09-05T15:34:00Z"/>
                <w:rFonts w:cs="Calibri"/>
              </w:rPr>
            </w:pPr>
            <w:del w:id="204" w:author="cwetzel" w:date="2012-09-05T15:34:00Z">
              <w:r w:rsidDel="00E11526">
                <w:rPr>
                  <w:rFonts w:cs="Calibri"/>
                </w:rPr>
                <w:delText xml:space="preserve">Business Planning / Strategic Planning Documents for relevant agencies </w:delText>
              </w:r>
            </w:del>
          </w:p>
          <w:p w:rsidR="00A535CF" w:rsidDel="00E11526" w:rsidRDefault="00A535CF" w:rsidP="00160ECC">
            <w:pPr>
              <w:numPr>
                <w:ilvl w:val="0"/>
                <w:numId w:val="11"/>
              </w:numPr>
              <w:rPr>
                <w:del w:id="205" w:author="cwetzel" w:date="2012-09-05T15:34:00Z"/>
                <w:rFonts w:cs="Calibri"/>
              </w:rPr>
            </w:pPr>
            <w:del w:id="206" w:author="cwetzel" w:date="2012-09-05T15:34:00Z">
              <w:r w:rsidDel="00E11526">
                <w:rPr>
                  <w:rFonts w:cs="Calibri"/>
                </w:rPr>
                <w:delText xml:space="preserve">Concept of Operations for related agency/facility-specific systems </w:delText>
              </w:r>
            </w:del>
          </w:p>
          <w:p w:rsidR="00A535CF" w:rsidDel="00E11526" w:rsidRDefault="00A535CF" w:rsidP="00160ECC">
            <w:pPr>
              <w:numPr>
                <w:ilvl w:val="0"/>
                <w:numId w:val="11"/>
              </w:numPr>
              <w:rPr>
                <w:del w:id="207" w:author="cwetzel" w:date="2012-09-05T15:34:00Z"/>
                <w:rFonts w:cs="Calibri"/>
              </w:rPr>
            </w:pPr>
            <w:del w:id="208" w:author="cwetzel" w:date="2012-09-05T15:34:00Z">
              <w:r w:rsidDel="00E11526">
                <w:rPr>
                  <w:rFonts w:cs="Calibri"/>
                </w:rPr>
                <w:delText xml:space="preserve">Requirements of related systems </w:delText>
              </w:r>
            </w:del>
          </w:p>
          <w:p w:rsidR="00A535CF" w:rsidDel="00E11526" w:rsidRDefault="00A535CF" w:rsidP="00160ECC">
            <w:pPr>
              <w:numPr>
                <w:ilvl w:val="0"/>
                <w:numId w:val="11"/>
              </w:numPr>
              <w:rPr>
                <w:del w:id="209" w:author="cwetzel" w:date="2012-09-05T15:34:00Z"/>
                <w:rFonts w:cs="Calibri"/>
              </w:rPr>
            </w:pPr>
            <w:del w:id="210" w:author="cwetzel" w:date="2012-09-05T15:34:00Z">
              <w:r w:rsidDel="00E11526">
                <w:rPr>
                  <w:rFonts w:cs="Calibri"/>
                </w:rPr>
                <w:delText xml:space="preserve">Studies identifying operational needs </w:delText>
              </w:r>
            </w:del>
          </w:p>
          <w:p w:rsidR="00A535CF" w:rsidDel="00E11526" w:rsidRDefault="00A535CF" w:rsidP="00160ECC">
            <w:pPr>
              <w:numPr>
                <w:ilvl w:val="0"/>
                <w:numId w:val="11"/>
              </w:numPr>
              <w:rPr>
                <w:del w:id="211" w:author="cwetzel" w:date="2012-09-05T15:34:00Z"/>
                <w:rFonts w:cs="Calibri"/>
              </w:rPr>
            </w:pPr>
            <w:del w:id="212" w:author="cwetzel" w:date="2012-09-05T15:34:00Z">
              <w:r w:rsidDel="00E11526">
                <w:rPr>
                  <w:rFonts w:cs="Calibri"/>
                </w:rPr>
                <w:delText xml:space="preserve">Regional ITS Architecture documents </w:delText>
              </w:r>
            </w:del>
          </w:p>
          <w:p w:rsidR="00A535CF" w:rsidDel="00E11526" w:rsidRDefault="00A535CF" w:rsidP="00160ECC">
            <w:pPr>
              <w:numPr>
                <w:ilvl w:val="0"/>
                <w:numId w:val="11"/>
              </w:numPr>
              <w:rPr>
                <w:del w:id="213" w:author="cwetzel" w:date="2012-09-05T15:34:00Z"/>
                <w:rFonts w:cs="Calibri"/>
              </w:rPr>
            </w:pPr>
            <w:del w:id="214" w:author="cwetzel" w:date="2012-09-05T15:34:00Z">
              <w:r w:rsidDel="00E11526">
                <w:rPr>
                  <w:rFonts w:cs="Calibri"/>
                </w:rPr>
                <w:delText xml:space="preserve">Planning studies and Master Plans </w:delText>
              </w:r>
            </w:del>
          </w:p>
          <w:p w:rsidR="00A535CF" w:rsidDel="00E11526" w:rsidRDefault="00A535CF" w:rsidP="00160ECC">
            <w:pPr>
              <w:numPr>
                <w:ilvl w:val="0"/>
                <w:numId w:val="11"/>
              </w:numPr>
              <w:rPr>
                <w:del w:id="215" w:author="cwetzel" w:date="2012-09-05T15:34:00Z"/>
                <w:rFonts w:cs="Calibri"/>
              </w:rPr>
            </w:pPr>
            <w:del w:id="216" w:author="cwetzel" w:date="2012-09-05T15:34:00Z">
              <w:r w:rsidDel="00E11526">
                <w:rPr>
                  <w:rFonts w:cs="Calibri"/>
                </w:rPr>
                <w:delText xml:space="preserve">Transportation Improvement Programs (TIP) </w:delText>
              </w:r>
            </w:del>
          </w:p>
          <w:p w:rsidR="00E11526" w:rsidRDefault="00A535CF" w:rsidP="00160ECC">
            <w:pPr>
              <w:numPr>
                <w:ilvl w:val="0"/>
                <w:numId w:val="11"/>
              </w:numPr>
              <w:rPr>
                <w:ins w:id="217" w:author="cwetzel" w:date="2012-09-05T15:34:00Z"/>
                <w:rFonts w:cs="Calibri"/>
              </w:rPr>
            </w:pPr>
            <w:del w:id="218" w:author="cwetzel" w:date="2012-09-05T15:34:00Z">
              <w:r w:rsidDel="00E11526">
                <w:rPr>
                  <w:rFonts w:cs="Calibri"/>
                </w:rPr>
                <w:delText>Long Range Transportation Plans</w:delText>
              </w:r>
            </w:del>
          </w:p>
          <w:p w:rsidR="00E11526" w:rsidRPr="00C4681E" w:rsidRDefault="001E7F20" w:rsidP="00160ECC">
            <w:pPr>
              <w:numPr>
                <w:ilvl w:val="0"/>
                <w:numId w:val="11"/>
              </w:numPr>
              <w:rPr>
                <w:ins w:id="219" w:author="cwetzel" w:date="2012-09-05T15:35:00Z"/>
                <w:rFonts w:cs="Calibri"/>
                <w:highlight w:val="yellow"/>
                <w:rPrChange w:id="220" w:author="USER" w:date="2012-09-06T16:45:00Z">
                  <w:rPr>
                    <w:ins w:id="221" w:author="cwetzel" w:date="2012-09-05T15:35:00Z"/>
                    <w:rFonts w:cs="Calibri"/>
                  </w:rPr>
                </w:rPrChange>
              </w:rPr>
            </w:pPr>
            <w:ins w:id="222" w:author="cwetzel" w:date="2012-09-05T15:34:00Z">
              <w:r w:rsidRPr="001E7F20">
                <w:rPr>
                  <w:highlight w:val="yellow"/>
                  <w:rPrChange w:id="223" w:author="USER" w:date="2012-09-06T16:45:00Z">
                    <w:rPr/>
                  </w:rPrChange>
                </w:rPr>
                <w:t xml:space="preserve">Florida Statewide and Regional ITS Architectures </w:t>
              </w:r>
            </w:ins>
            <w:ins w:id="224" w:author="cwetzel" w:date="2012-09-05T15:35:00Z">
              <w:r w:rsidRPr="001E7F20">
                <w:rPr>
                  <w:highlight w:val="yellow"/>
                  <w:rPrChange w:id="225" w:author="USER" w:date="2012-09-06T16:45:00Z">
                    <w:rPr/>
                  </w:rPrChange>
                </w:rPr>
                <w:t xml:space="preserve"> &lt;</w:t>
              </w:r>
              <w:r w:rsidRPr="001E7F20">
                <w:rPr>
                  <w:highlight w:val="yellow"/>
                  <w:rPrChange w:id="226" w:author="USER" w:date="2012-09-06T16:45:00Z">
                    <w:rPr>
                      <w:color w:val="0000FF"/>
                      <w:u w:val="single"/>
                    </w:rPr>
                  </w:rPrChange>
                </w:rPr>
                <w:fldChar w:fldCharType="begin"/>
              </w:r>
              <w:r w:rsidRPr="001E7F20">
                <w:rPr>
                  <w:highlight w:val="yellow"/>
                  <w:rPrChange w:id="227" w:author="USER" w:date="2012-09-06T16:45:00Z">
                    <w:rPr/>
                  </w:rPrChange>
                </w:rPr>
                <w:instrText xml:space="preserve"> HYPERLINK "http://www.consystec.com/florida/default.htm" </w:instrText>
              </w:r>
              <w:r w:rsidRPr="001E7F20">
                <w:rPr>
                  <w:highlight w:val="yellow"/>
                  <w:rPrChange w:id="228" w:author="USER" w:date="2012-09-06T16:45:00Z">
                    <w:rPr>
                      <w:color w:val="0000FF"/>
                      <w:u w:val="single"/>
                    </w:rPr>
                  </w:rPrChange>
                </w:rPr>
                <w:fldChar w:fldCharType="separate"/>
              </w:r>
              <w:r w:rsidRPr="001E7F20">
                <w:rPr>
                  <w:rStyle w:val="Hyperlink"/>
                  <w:highlight w:val="yellow"/>
                  <w:rPrChange w:id="229" w:author="USER" w:date="2012-09-06T16:45:00Z">
                    <w:rPr>
                      <w:rStyle w:val="Hyperlink"/>
                    </w:rPr>
                  </w:rPrChange>
                </w:rPr>
                <w:t>http://www.consystec.com/florida/default.htm</w:t>
              </w:r>
              <w:r w:rsidRPr="001E7F20">
                <w:rPr>
                  <w:highlight w:val="yellow"/>
                  <w:rPrChange w:id="230" w:author="USER" w:date="2012-09-06T16:45:00Z">
                    <w:rPr>
                      <w:color w:val="0000FF"/>
                      <w:u w:val="single"/>
                    </w:rPr>
                  </w:rPrChange>
                </w:rPr>
                <w:fldChar w:fldCharType="end"/>
              </w:r>
              <w:r w:rsidRPr="001E7F20">
                <w:rPr>
                  <w:highlight w:val="yellow"/>
                  <w:rPrChange w:id="231" w:author="USER" w:date="2012-09-06T16:45:00Z">
                    <w:rPr>
                      <w:color w:val="0000FF"/>
                      <w:u w:val="single"/>
                    </w:rPr>
                  </w:rPrChange>
                </w:rPr>
                <w:t>&gt;</w:t>
              </w:r>
            </w:ins>
          </w:p>
          <w:p w:rsidR="00E91DC6" w:rsidRPr="00C4681E" w:rsidRDefault="001E7F20" w:rsidP="00E91DC6">
            <w:pPr>
              <w:numPr>
                <w:ilvl w:val="0"/>
                <w:numId w:val="11"/>
              </w:numPr>
              <w:rPr>
                <w:ins w:id="232" w:author="cwetzel" w:date="2012-09-05T15:37:00Z"/>
                <w:rFonts w:cs="Calibri"/>
                <w:highlight w:val="yellow"/>
                <w:rPrChange w:id="233" w:author="USER" w:date="2012-09-06T16:45:00Z">
                  <w:rPr>
                    <w:ins w:id="234" w:author="cwetzel" w:date="2012-09-05T15:37:00Z"/>
                    <w:rFonts w:cs="Calibri"/>
                  </w:rPr>
                </w:rPrChange>
              </w:rPr>
            </w:pPr>
            <w:ins w:id="235" w:author="cwetzel" w:date="2012-09-05T15:36:00Z">
              <w:r w:rsidRPr="001E7F20">
                <w:rPr>
                  <w:rFonts w:cs="Calibri"/>
                  <w:highlight w:val="yellow"/>
                  <w:rPrChange w:id="236" w:author="USER" w:date="2012-09-06T16:45:00Z">
                    <w:rPr>
                      <w:rFonts w:cs="Calibri"/>
                      <w:color w:val="0000FF"/>
                      <w:u w:val="single"/>
                    </w:rPr>
                  </w:rPrChange>
                </w:rPr>
                <w:t xml:space="preserve">Final FDOT District 5 Regional ITS Architecture </w:t>
              </w:r>
            </w:ins>
            <w:ins w:id="237" w:author="cwetzel" w:date="2012-09-05T15:37:00Z">
              <w:r w:rsidRPr="001E7F20">
                <w:rPr>
                  <w:rFonts w:cs="Calibri"/>
                  <w:highlight w:val="yellow"/>
                  <w:rPrChange w:id="238" w:author="USER" w:date="2012-09-06T16:45:00Z">
                    <w:rPr>
                      <w:rFonts w:cs="Calibri"/>
                      <w:color w:val="0000FF"/>
                      <w:u w:val="single"/>
                    </w:rPr>
                  </w:rPrChange>
                </w:rPr>
                <w:fldChar w:fldCharType="begin"/>
              </w:r>
              <w:r w:rsidRPr="001E7F20">
                <w:rPr>
                  <w:rFonts w:cs="Calibri"/>
                  <w:highlight w:val="yellow"/>
                  <w:rPrChange w:id="239" w:author="USER" w:date="2012-09-06T16:45:00Z">
                    <w:rPr>
                      <w:rFonts w:cs="Calibri"/>
                      <w:color w:val="0000FF"/>
                      <w:u w:val="single"/>
                    </w:rPr>
                  </w:rPrChange>
                </w:rPr>
                <w:instrText xml:space="preserve"> HYPERLINK "</w:instrText>
              </w:r>
            </w:ins>
            <w:ins w:id="240" w:author="cwetzel" w:date="2012-09-05T15:36:00Z">
              <w:r w:rsidRPr="001E7F20">
                <w:rPr>
                  <w:rFonts w:cs="Calibri"/>
                  <w:highlight w:val="yellow"/>
                  <w:rPrChange w:id="241" w:author="USER" w:date="2012-09-06T16:45:00Z">
                    <w:rPr>
                      <w:rFonts w:cs="Calibri"/>
                      <w:color w:val="0000FF"/>
                      <w:u w:val="single"/>
                    </w:rPr>
                  </w:rPrChange>
                </w:rPr>
                <w:instrText>http://www.consystec.com/florida/d5/web/_regionhome.htm</w:instrText>
              </w:r>
            </w:ins>
            <w:ins w:id="242" w:author="cwetzel" w:date="2012-09-05T15:37:00Z">
              <w:r w:rsidRPr="001E7F20">
                <w:rPr>
                  <w:rFonts w:cs="Calibri"/>
                  <w:highlight w:val="yellow"/>
                  <w:rPrChange w:id="243" w:author="USER" w:date="2012-09-06T16:45:00Z">
                    <w:rPr>
                      <w:rFonts w:cs="Calibri"/>
                      <w:color w:val="0000FF"/>
                      <w:u w:val="single"/>
                    </w:rPr>
                  </w:rPrChange>
                </w:rPr>
                <w:instrText xml:space="preserve">" </w:instrText>
              </w:r>
              <w:r w:rsidRPr="001E7F20">
                <w:rPr>
                  <w:rFonts w:cs="Calibri"/>
                  <w:highlight w:val="yellow"/>
                  <w:rPrChange w:id="244" w:author="USER" w:date="2012-09-06T16:45:00Z">
                    <w:rPr>
                      <w:rFonts w:cs="Calibri"/>
                      <w:color w:val="0000FF"/>
                      <w:u w:val="single"/>
                    </w:rPr>
                  </w:rPrChange>
                </w:rPr>
                <w:fldChar w:fldCharType="separate"/>
              </w:r>
            </w:ins>
            <w:ins w:id="245" w:author="cwetzel" w:date="2012-09-05T15:36:00Z">
              <w:r w:rsidRPr="001E7F20">
                <w:rPr>
                  <w:rStyle w:val="Hyperlink"/>
                  <w:rFonts w:cs="Calibri"/>
                  <w:highlight w:val="yellow"/>
                  <w:rPrChange w:id="246" w:author="USER" w:date="2012-09-06T16:45:00Z">
                    <w:rPr>
                      <w:rStyle w:val="Hyperlink"/>
                      <w:rFonts w:cs="Calibri"/>
                    </w:rPr>
                  </w:rPrChange>
                </w:rPr>
                <w:t>http://www.consystec.com/florida/d5/web/_regionhome.htm</w:t>
              </w:r>
            </w:ins>
            <w:ins w:id="247" w:author="cwetzel" w:date="2012-09-05T15:37:00Z">
              <w:r w:rsidRPr="001E7F20">
                <w:rPr>
                  <w:rFonts w:cs="Calibri"/>
                  <w:highlight w:val="yellow"/>
                  <w:rPrChange w:id="248" w:author="USER" w:date="2012-09-06T16:45:00Z">
                    <w:rPr>
                      <w:rFonts w:cs="Calibri"/>
                      <w:color w:val="0000FF"/>
                      <w:u w:val="single"/>
                    </w:rPr>
                  </w:rPrChange>
                </w:rPr>
                <w:fldChar w:fldCharType="end"/>
              </w:r>
            </w:ins>
          </w:p>
          <w:p w:rsidR="006C2966" w:rsidRPr="00C4681E" w:rsidRDefault="001E7F20" w:rsidP="006C2966">
            <w:pPr>
              <w:numPr>
                <w:ilvl w:val="0"/>
                <w:numId w:val="11"/>
              </w:numPr>
              <w:rPr>
                <w:ins w:id="249" w:author="cwetzel" w:date="2012-09-05T15:39:00Z"/>
                <w:rFonts w:cs="Calibri"/>
                <w:highlight w:val="yellow"/>
                <w:rPrChange w:id="250" w:author="USER" w:date="2012-09-06T16:45:00Z">
                  <w:rPr>
                    <w:ins w:id="251" w:author="cwetzel" w:date="2012-09-05T15:39:00Z"/>
                    <w:rFonts w:cs="Calibri"/>
                  </w:rPr>
                </w:rPrChange>
              </w:rPr>
            </w:pPr>
            <w:ins w:id="252" w:author="cwetzel" w:date="2012-09-05T15:38:00Z">
              <w:r w:rsidRPr="001E7F20">
                <w:rPr>
                  <w:highlight w:val="yellow"/>
                  <w:rPrChange w:id="253" w:author="USER" w:date="2012-09-06T16:45:00Z">
                    <w:rPr>
                      <w:rFonts w:ascii="Arial" w:hAnsi="Arial" w:cs="Arial"/>
                      <w:color w:val="0000FF"/>
                      <w:u w:val="single"/>
                    </w:rPr>
                  </w:rPrChange>
                </w:rPr>
                <w:t>Seminole County’s Advanced Traffic Management System (SCATMS</w:t>
              </w:r>
            </w:ins>
            <w:ins w:id="254" w:author="cwetzel" w:date="2012-09-05T15:39:00Z">
              <w:r w:rsidRPr="001E7F20">
                <w:rPr>
                  <w:highlight w:val="yellow"/>
                  <w:rPrChange w:id="255" w:author="USER" w:date="2012-09-06T16:45:00Z">
                    <w:rPr>
                      <w:color w:val="0000FF"/>
                      <w:u w:val="single"/>
                    </w:rPr>
                  </w:rPrChange>
                </w:rPr>
                <w:t>) Feasibility and Implementation Study, July 2000</w:t>
              </w:r>
            </w:ins>
          </w:p>
          <w:p w:rsidR="00A535CF" w:rsidRPr="00160ECC" w:rsidRDefault="001E7F20" w:rsidP="006C2966">
            <w:pPr>
              <w:numPr>
                <w:ilvl w:val="0"/>
                <w:numId w:val="11"/>
              </w:numPr>
              <w:rPr>
                <w:rFonts w:cs="Calibri"/>
              </w:rPr>
            </w:pPr>
            <w:del w:id="256" w:author="cwetzel" w:date="2012-09-05T15:40:00Z">
              <w:r w:rsidRPr="001E7F20">
                <w:rPr>
                  <w:rFonts w:cs="Calibri"/>
                  <w:highlight w:val="yellow"/>
                  <w:rPrChange w:id="257" w:author="USER" w:date="2012-09-06T16:45:00Z">
                    <w:rPr>
                      <w:rFonts w:cs="Calibri"/>
                      <w:color w:val="0000FF"/>
                      <w:u w:val="single"/>
                    </w:rPr>
                  </w:rPrChange>
                </w:rPr>
                <w:delText xml:space="preserve"> </w:delText>
              </w:r>
            </w:del>
            <w:ins w:id="258" w:author="cwetzel" w:date="2012-09-05T15:39:00Z">
              <w:r w:rsidRPr="001E7F20">
                <w:rPr>
                  <w:highlight w:val="yellow"/>
                  <w:rPrChange w:id="259" w:author="USER" w:date="2012-09-06T16:45:00Z">
                    <w:rPr>
                      <w:color w:val="0000FF"/>
                      <w:u w:val="single"/>
                    </w:rPr>
                  </w:rPrChange>
                </w:rPr>
                <w:t>Seminole County’s Advanced Traffic Management System (SCATMS)</w:t>
              </w:r>
              <w:r w:rsidRPr="001E7F20">
                <w:rPr>
                  <w:rFonts w:ascii="Arial" w:hAnsi="Arial" w:cs="Arial"/>
                  <w:i/>
                  <w:highlight w:val="yellow"/>
                  <w:rPrChange w:id="260" w:author="USER" w:date="2012-09-06T16:45:00Z">
                    <w:rPr>
                      <w:rFonts w:ascii="Arial" w:hAnsi="Arial" w:cs="Arial"/>
                      <w:i/>
                      <w:color w:val="0000FF"/>
                      <w:u w:val="single"/>
                    </w:rPr>
                  </w:rPrChange>
                </w:rPr>
                <w:t xml:space="preserve"> </w:t>
              </w:r>
              <w:r w:rsidRPr="001E7F20">
                <w:rPr>
                  <w:highlight w:val="yellow"/>
                  <w:rPrChange w:id="261" w:author="USER" w:date="2012-09-06T16:45:00Z">
                    <w:rPr>
                      <w:rFonts w:ascii="Arial" w:hAnsi="Arial" w:cs="Arial"/>
                      <w:i/>
                      <w:color w:val="0000FF"/>
                      <w:u w:val="single"/>
                    </w:rPr>
                  </w:rPrChange>
                </w:rPr>
                <w:t>Communications Design Requirements Report &amp; Implementation Plan</w:t>
              </w:r>
            </w:ins>
            <w:ins w:id="262" w:author="cwetzel" w:date="2012-09-05T15:40:00Z">
              <w:r w:rsidRPr="001E7F20">
                <w:rPr>
                  <w:highlight w:val="yellow"/>
                  <w:rPrChange w:id="263" w:author="USER" w:date="2012-09-06T16:45:00Z">
                    <w:rPr>
                      <w:color w:val="0000FF"/>
                      <w:u w:val="single"/>
                    </w:rPr>
                  </w:rPrChange>
                </w:rPr>
                <w:t>,</w:t>
              </w:r>
            </w:ins>
            <w:ins w:id="264" w:author="cwetzel" w:date="2012-09-05T15:39:00Z">
              <w:r w:rsidRPr="001E7F20">
                <w:rPr>
                  <w:highlight w:val="yellow"/>
                  <w:rPrChange w:id="265" w:author="USER" w:date="2012-09-06T16:45:00Z">
                    <w:rPr>
                      <w:rFonts w:ascii="Arial" w:hAnsi="Arial" w:cs="Arial"/>
                      <w:color w:val="0000FF"/>
                      <w:u w:val="single"/>
                    </w:rPr>
                  </w:rPrChange>
                </w:rPr>
                <w:t xml:space="preserve"> October 2001</w:t>
              </w:r>
            </w:ins>
          </w:p>
        </w:tc>
      </w:tr>
      <w:tr w:rsidR="00A535CF" w:rsidTr="00A535CF">
        <w:tc>
          <w:tcPr>
            <w:tcW w:w="2040" w:type="dxa"/>
            <w:shd w:val="clear" w:color="auto" w:fill="auto"/>
          </w:tcPr>
          <w:p w:rsidR="00A535CF" w:rsidRPr="00160ECC" w:rsidRDefault="00A535CF" w:rsidP="00160ECC">
            <w:pPr>
              <w:rPr>
                <w:rFonts w:cs="Calibri"/>
              </w:rPr>
            </w:pPr>
            <w:r>
              <w:rPr>
                <w:rFonts w:cs="Calibri"/>
              </w:rPr>
              <w:t>2.0-1.0-2</w:t>
            </w:r>
          </w:p>
        </w:tc>
        <w:tc>
          <w:tcPr>
            <w:tcW w:w="10938" w:type="dxa"/>
            <w:shd w:val="clear" w:color="auto" w:fill="auto"/>
          </w:tcPr>
          <w:p w:rsidR="00A535CF" w:rsidRDefault="00A535CF" w:rsidP="00160ECC">
            <w:pPr>
              <w:rPr>
                <w:rFonts w:cs="Calibri"/>
                <w:b/>
                <w:bCs/>
              </w:rPr>
            </w:pPr>
            <w:r>
              <w:rPr>
                <w:rFonts w:cs="Calibri"/>
                <w:b/>
                <w:bCs/>
              </w:rPr>
              <w:t xml:space="preserve">Systems Engineering </w:t>
            </w:r>
          </w:p>
          <w:p w:rsidR="00A535CF" w:rsidRDefault="00A535CF" w:rsidP="00160ECC">
            <w:pPr>
              <w:numPr>
                <w:ilvl w:val="0"/>
                <w:numId w:val="11"/>
              </w:numPr>
              <w:rPr>
                <w:rFonts w:cs="Calibri"/>
              </w:rPr>
            </w:pPr>
            <w:r>
              <w:rPr>
                <w:rFonts w:cs="Calibri"/>
              </w:rPr>
              <w:t xml:space="preserve">“Systems Engineering Guidebook for ITS”, California Department of Transportation, Division of Research &amp; Innovation, Version 3.0, </w:t>
            </w:r>
            <w:r>
              <w:rPr>
                <w:rFonts w:cs="Calibri"/>
                <w:u w:val="single"/>
              </w:rPr>
              <w:t>&lt;</w:t>
            </w:r>
            <w:hyperlink r:id="rId9" w:history="1">
              <w:r>
                <w:rPr>
                  <w:rStyle w:val="Hyperlink"/>
                  <w:rFonts w:cs="Calibri"/>
                </w:rPr>
                <w:t>http://www.fhwa.dot.gov/cadiv/segb/</w:t>
              </w:r>
            </w:hyperlink>
            <w:r>
              <w:rPr>
                <w:rFonts w:cs="Calibri"/>
                <w:u w:val="single"/>
              </w:rPr>
              <w:t>&gt;</w:t>
            </w:r>
            <w:r>
              <w:rPr>
                <w:rFonts w:cs="Calibri"/>
              </w:rPr>
              <w:t xml:space="preserve"> </w:t>
            </w:r>
          </w:p>
          <w:p w:rsidR="00A535CF" w:rsidRDefault="00A535CF" w:rsidP="00160ECC">
            <w:pPr>
              <w:numPr>
                <w:ilvl w:val="0"/>
                <w:numId w:val="11"/>
              </w:numPr>
              <w:rPr>
                <w:rFonts w:cs="Calibri"/>
              </w:rPr>
            </w:pPr>
            <w:r>
              <w:rPr>
                <w:rFonts w:cs="Calibri"/>
              </w:rPr>
              <w:t>"Systems Engineering for Intelligent Transportation Systems, An Introduction for Transportation Professionals", &lt;</w:t>
            </w:r>
            <w:hyperlink r:id="rId10" w:history="1">
              <w:r>
                <w:rPr>
                  <w:rStyle w:val="Hyperlink"/>
                  <w:rFonts w:cs="Calibri"/>
                </w:rPr>
                <w:t>http://ops.fhwa.dot.gov/publications/seitsguide/index.htm</w:t>
              </w:r>
            </w:hyperlink>
            <w:r>
              <w:rPr>
                <w:rFonts w:cs="Calibri"/>
              </w:rPr>
              <w:t>&gt;</w:t>
            </w:r>
          </w:p>
          <w:p w:rsidR="00A535CF" w:rsidRDefault="00A535CF" w:rsidP="00160ECC">
            <w:pPr>
              <w:numPr>
                <w:ilvl w:val="0"/>
                <w:numId w:val="11"/>
              </w:numPr>
              <w:rPr>
                <w:rFonts w:cs="Calibri"/>
              </w:rPr>
            </w:pPr>
            <w:r>
              <w:rPr>
                <w:rFonts w:cs="Calibri"/>
              </w:rPr>
              <w:lastRenderedPageBreak/>
              <w:t xml:space="preserve">“Developing Functional Requirements for ITS Projects”, </w:t>
            </w:r>
            <w:proofErr w:type="spellStart"/>
            <w:r>
              <w:rPr>
                <w:rFonts w:cs="Calibri"/>
              </w:rPr>
              <w:t>Mitretek</w:t>
            </w:r>
            <w:proofErr w:type="spellEnd"/>
            <w:r>
              <w:rPr>
                <w:rFonts w:cs="Calibri"/>
              </w:rPr>
              <w:t xml:space="preserve"> Systems, April 2002 </w:t>
            </w:r>
          </w:p>
          <w:p w:rsidR="00A535CF" w:rsidRDefault="00A535CF" w:rsidP="00160ECC">
            <w:pPr>
              <w:numPr>
                <w:ilvl w:val="0"/>
                <w:numId w:val="11"/>
              </w:numPr>
              <w:rPr>
                <w:rFonts w:cs="Calibri"/>
              </w:rPr>
            </w:pPr>
            <w:r>
              <w:rPr>
                <w:rFonts w:cs="Calibri"/>
              </w:rPr>
              <w:t>"Developing and Using a Concept of Operations in Transportation Management System, FHWA TMC Pooled-Fund Study (</w:t>
            </w:r>
            <w:hyperlink r:id="rId11" w:history="1">
              <w:r>
                <w:rPr>
                  <w:rStyle w:val="Hyperlink"/>
                  <w:rFonts w:cs="Calibri"/>
                </w:rPr>
                <w:t>http://tmcpfs.ops.fhwa.dot.gov/cfprojects/new_detail.cfm?id=38&amp;new=0</w:t>
              </w:r>
            </w:hyperlink>
            <w:r>
              <w:rPr>
                <w:rFonts w:cs="Calibri"/>
              </w:rPr>
              <w:t xml:space="preserve"> </w:t>
            </w:r>
          </w:p>
          <w:p w:rsidR="00A535CF" w:rsidRPr="00160ECC" w:rsidRDefault="00A535CF" w:rsidP="00160ECC">
            <w:pPr>
              <w:numPr>
                <w:ilvl w:val="0"/>
                <w:numId w:val="11"/>
              </w:numPr>
              <w:rPr>
                <w:rFonts w:cs="Calibri"/>
              </w:rPr>
            </w:pPr>
            <w:r>
              <w:rPr>
                <w:rFonts w:cs="Calibri"/>
              </w:rPr>
              <w:t xml:space="preserve">NCHRP Synthesis 307: Systems Engineering Processes for Developing Traffic Signal Systems </w:t>
            </w:r>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2.0-1.0-3</w:t>
            </w:r>
          </w:p>
        </w:tc>
        <w:tc>
          <w:tcPr>
            <w:tcW w:w="10938" w:type="dxa"/>
            <w:shd w:val="clear" w:color="auto" w:fill="auto"/>
          </w:tcPr>
          <w:p w:rsidR="00A535CF" w:rsidRDefault="00A535CF" w:rsidP="00160ECC">
            <w:pPr>
              <w:rPr>
                <w:rFonts w:cs="Calibri"/>
                <w:b/>
                <w:bCs/>
              </w:rPr>
            </w:pPr>
            <w:r>
              <w:rPr>
                <w:rFonts w:cs="Calibri"/>
                <w:b/>
                <w:bCs/>
              </w:rPr>
              <w:t>Adaptive Signals</w:t>
            </w:r>
          </w:p>
          <w:p w:rsidR="00A535CF" w:rsidRPr="00160ECC" w:rsidRDefault="00A535CF" w:rsidP="00160ECC">
            <w:pPr>
              <w:rPr>
                <w:rFonts w:cs="Calibri"/>
              </w:rPr>
            </w:pPr>
            <w:r>
              <w:rPr>
                <w:rFonts w:cs="Calibri"/>
                <w:b/>
                <w:bCs/>
              </w:rPr>
              <w:t xml:space="preserve">* </w:t>
            </w:r>
            <w:r>
              <w:rPr>
                <w:rFonts w:cs="Calibri"/>
              </w:rPr>
              <w:t>NCHRP Synthesis 403: "Adaptive Traffic Control Systems: Domestic and Foreign State of Practice"  (</w:t>
            </w:r>
            <w:hyperlink r:id="rId12" w:history="1">
              <w:r>
                <w:rPr>
                  <w:rStyle w:val="Hyperlink"/>
                  <w:rFonts w:cs="Calibri"/>
                </w:rPr>
                <w:t>http://onlinepubs.trb.org/onlinepubs/nchrp/nchrp_syn_403.pdf</w:t>
              </w:r>
            </w:hyperlink>
            <w:r>
              <w:rPr>
                <w:rFonts w:cs="Calibri"/>
              </w:rPr>
              <w:t>)</w:t>
            </w:r>
          </w:p>
        </w:tc>
      </w:tr>
      <w:tr w:rsidR="00A535CF" w:rsidTr="00A535CF">
        <w:tc>
          <w:tcPr>
            <w:tcW w:w="2040" w:type="dxa"/>
            <w:shd w:val="clear" w:color="auto" w:fill="auto"/>
          </w:tcPr>
          <w:p w:rsidR="00A535CF" w:rsidRPr="00160ECC" w:rsidRDefault="00A535CF" w:rsidP="00160ECC">
            <w:pPr>
              <w:rPr>
                <w:rFonts w:cs="Calibri"/>
              </w:rPr>
            </w:pPr>
            <w:r>
              <w:rPr>
                <w:rFonts w:cs="Calibri"/>
              </w:rPr>
              <w:t>2.0-1.0-4</w:t>
            </w:r>
          </w:p>
        </w:tc>
        <w:tc>
          <w:tcPr>
            <w:tcW w:w="10938" w:type="dxa"/>
            <w:shd w:val="clear" w:color="auto" w:fill="auto"/>
          </w:tcPr>
          <w:p w:rsidR="00A535CF" w:rsidRDefault="00A535CF" w:rsidP="00160ECC">
            <w:pPr>
              <w:rPr>
                <w:rFonts w:cs="Calibri"/>
                <w:b/>
                <w:bCs/>
              </w:rPr>
            </w:pPr>
            <w:r>
              <w:rPr>
                <w:rFonts w:cs="Calibri"/>
                <w:b/>
                <w:bCs/>
              </w:rPr>
              <w:t xml:space="preserve">ITS, Operations, Architecture, Other </w:t>
            </w:r>
          </w:p>
          <w:p w:rsidR="00A535CF" w:rsidRDefault="00A535CF" w:rsidP="00160ECC">
            <w:pPr>
              <w:numPr>
                <w:ilvl w:val="0"/>
                <w:numId w:val="11"/>
              </w:numPr>
              <w:rPr>
                <w:rFonts w:cs="Calibri"/>
              </w:rPr>
            </w:pPr>
            <w:r>
              <w:rPr>
                <w:rFonts w:cs="Calibri"/>
              </w:rPr>
              <w:t xml:space="preserve">FHWA Rule 940, Federal Register / Vol. 66, No. 5 / Monday, January 8, 2001 / Rules and Regulations, DEPARTMENT OF TRANSPORTATION, Federal Highway Administration 23 CFR Parts 655 and 940, (FHWA Docket No. FHWA-99-5899] RIN 2125-AE65 Intelligent Transportation System Architecture and Standards </w:t>
            </w:r>
          </w:p>
          <w:p w:rsidR="00A535CF" w:rsidRPr="00160ECC" w:rsidRDefault="00A535CF" w:rsidP="00160ECC">
            <w:pPr>
              <w:numPr>
                <w:ilvl w:val="0"/>
                <w:numId w:val="11"/>
              </w:numPr>
              <w:rPr>
                <w:rFonts w:cs="Calibri"/>
              </w:rPr>
            </w:pPr>
            <w:r>
              <w:rPr>
                <w:rFonts w:cs="Calibri"/>
              </w:rPr>
              <w:t xml:space="preserve">Regional ITS Architecture Guidance Document; “Developing, Using, and Maintaining an ITS Architecture for your Region; National ITS Architecture Team; October, 2001 </w:t>
            </w:r>
          </w:p>
        </w:tc>
      </w:tr>
      <w:tr w:rsidR="00A535CF" w:rsidTr="00A535CF">
        <w:tc>
          <w:tcPr>
            <w:tcW w:w="2040" w:type="dxa"/>
            <w:shd w:val="clear" w:color="auto" w:fill="auto"/>
          </w:tcPr>
          <w:p w:rsidR="00A535CF" w:rsidRPr="00C4681E" w:rsidRDefault="001E7F20" w:rsidP="00160ECC">
            <w:pPr>
              <w:rPr>
                <w:rFonts w:cs="Calibri"/>
                <w:strike/>
                <w:rPrChange w:id="266" w:author="USER" w:date="2012-09-06T16:45:00Z">
                  <w:rPr>
                    <w:rFonts w:cs="Calibri"/>
                  </w:rPr>
                </w:rPrChange>
              </w:rPr>
            </w:pPr>
            <w:r w:rsidRPr="001E7F20">
              <w:rPr>
                <w:rFonts w:cs="Calibri"/>
                <w:strike/>
                <w:rPrChange w:id="267" w:author="USER" w:date="2012-09-06T16:45:00Z">
                  <w:rPr>
                    <w:rFonts w:cs="Calibri"/>
                    <w:color w:val="0000FF"/>
                    <w:u w:val="single"/>
                  </w:rPr>
                </w:rPrChange>
              </w:rPr>
              <w:t>2.0-1.0-5</w:t>
            </w:r>
          </w:p>
        </w:tc>
        <w:tc>
          <w:tcPr>
            <w:tcW w:w="10938" w:type="dxa"/>
            <w:shd w:val="clear" w:color="auto" w:fill="auto"/>
          </w:tcPr>
          <w:p w:rsidR="00A535CF" w:rsidRPr="00C4681E" w:rsidRDefault="001E7F20" w:rsidP="00160ECC">
            <w:pPr>
              <w:rPr>
                <w:rFonts w:cs="Calibri"/>
                <w:b/>
                <w:bCs/>
                <w:strike/>
                <w:rPrChange w:id="268" w:author="USER" w:date="2012-09-06T16:45:00Z">
                  <w:rPr>
                    <w:rFonts w:cs="Calibri"/>
                    <w:b/>
                    <w:bCs/>
                  </w:rPr>
                </w:rPrChange>
              </w:rPr>
            </w:pPr>
            <w:r w:rsidRPr="001E7F20">
              <w:rPr>
                <w:rFonts w:cs="Calibri"/>
                <w:b/>
                <w:bCs/>
                <w:strike/>
                <w:rPrChange w:id="269" w:author="USER" w:date="2012-09-06T16:45:00Z">
                  <w:rPr>
                    <w:rFonts w:cs="Calibri"/>
                    <w:b/>
                    <w:bCs/>
                    <w:color w:val="0000FF"/>
                    <w:u w:val="single"/>
                  </w:rPr>
                </w:rPrChange>
              </w:rPr>
              <w:t>NTCIP</w:t>
            </w:r>
          </w:p>
          <w:p w:rsidR="00A535CF" w:rsidRPr="00C4681E" w:rsidRDefault="001E7F20" w:rsidP="00160ECC">
            <w:pPr>
              <w:numPr>
                <w:ilvl w:val="0"/>
                <w:numId w:val="11"/>
              </w:numPr>
              <w:rPr>
                <w:rFonts w:cs="Calibri"/>
                <w:strike/>
                <w:rPrChange w:id="270" w:author="USER" w:date="2012-09-06T16:45:00Z">
                  <w:rPr>
                    <w:rFonts w:cs="Calibri"/>
                  </w:rPr>
                </w:rPrChange>
              </w:rPr>
            </w:pPr>
            <w:r w:rsidRPr="001E7F20">
              <w:rPr>
                <w:rFonts w:cs="Calibri"/>
                <w:strike/>
                <w:rPrChange w:id="271" w:author="USER" w:date="2012-09-06T16:45:00Z">
                  <w:rPr>
                    <w:rFonts w:cs="Calibri"/>
                    <w:color w:val="0000FF"/>
                    <w:u w:val="single"/>
                  </w:rPr>
                </w:rPrChange>
              </w:rPr>
              <w:t>List applicable NTCIP standards</w:t>
            </w:r>
          </w:p>
          <w:p w:rsidR="00A535CF" w:rsidRPr="00C4681E" w:rsidRDefault="001E7F20" w:rsidP="00160ECC">
            <w:pPr>
              <w:numPr>
                <w:ilvl w:val="0"/>
                <w:numId w:val="11"/>
              </w:numPr>
              <w:rPr>
                <w:rFonts w:cs="Calibri"/>
                <w:strike/>
                <w:rPrChange w:id="272" w:author="USER" w:date="2012-09-06T16:45:00Z">
                  <w:rPr>
                    <w:rFonts w:cs="Calibri"/>
                  </w:rPr>
                </w:rPrChange>
              </w:rPr>
            </w:pPr>
            <w:r w:rsidRPr="001E7F20">
              <w:rPr>
                <w:rFonts w:cs="Calibri"/>
                <w:strike/>
                <w:rPrChange w:id="273" w:author="USER" w:date="2012-09-06T16:45:00Z">
                  <w:rPr>
                    <w:rFonts w:cs="Calibri"/>
                    <w:color w:val="0000FF"/>
                    <w:u w:val="single"/>
                  </w:rPr>
                </w:rPrChange>
              </w:rPr>
              <w:t>ADD MORE COMPLETE LIST HERE SO USERS CAN PICK AND CHOOSE.</w:t>
            </w:r>
          </w:p>
        </w:tc>
      </w:tr>
      <w:tr w:rsidR="00A535CF" w:rsidTr="00A535CF">
        <w:tc>
          <w:tcPr>
            <w:tcW w:w="2040" w:type="dxa"/>
            <w:shd w:val="clear" w:color="auto" w:fill="auto"/>
          </w:tcPr>
          <w:p w:rsidR="00A535CF" w:rsidRPr="00C4681E" w:rsidRDefault="001E7F20" w:rsidP="00160ECC">
            <w:pPr>
              <w:rPr>
                <w:rFonts w:cs="Calibri"/>
                <w:strike/>
                <w:rPrChange w:id="274" w:author="USER" w:date="2012-09-06T16:45:00Z">
                  <w:rPr>
                    <w:rFonts w:cs="Calibri"/>
                  </w:rPr>
                </w:rPrChange>
              </w:rPr>
            </w:pPr>
            <w:r w:rsidRPr="001E7F20">
              <w:rPr>
                <w:rFonts w:cs="Calibri"/>
                <w:strike/>
                <w:rPrChange w:id="275" w:author="USER" w:date="2012-09-06T16:45:00Z">
                  <w:rPr>
                    <w:rFonts w:cs="Calibri"/>
                    <w:color w:val="0000FF"/>
                    <w:u w:val="single"/>
                  </w:rPr>
                </w:rPrChange>
              </w:rPr>
              <w:t>2.0-1.0-6</w:t>
            </w:r>
          </w:p>
        </w:tc>
        <w:tc>
          <w:tcPr>
            <w:tcW w:w="10938" w:type="dxa"/>
            <w:shd w:val="clear" w:color="auto" w:fill="auto"/>
          </w:tcPr>
          <w:p w:rsidR="00A535CF" w:rsidRPr="00C4681E" w:rsidRDefault="001E7F20" w:rsidP="00160ECC">
            <w:pPr>
              <w:rPr>
                <w:rFonts w:cs="Calibri"/>
                <w:b/>
                <w:bCs/>
                <w:strike/>
                <w:rPrChange w:id="276" w:author="USER" w:date="2012-09-06T16:45:00Z">
                  <w:rPr>
                    <w:rFonts w:cs="Calibri"/>
                    <w:b/>
                    <w:bCs/>
                  </w:rPr>
                </w:rPrChange>
              </w:rPr>
            </w:pPr>
            <w:r w:rsidRPr="001E7F20">
              <w:rPr>
                <w:rFonts w:cs="Calibri"/>
                <w:b/>
                <w:bCs/>
                <w:strike/>
                <w:rPrChange w:id="277" w:author="USER" w:date="2012-09-06T16:45:00Z">
                  <w:rPr>
                    <w:rFonts w:cs="Calibri"/>
                    <w:b/>
                    <w:bCs/>
                    <w:color w:val="0000FF"/>
                    <w:u w:val="single"/>
                  </w:rPr>
                </w:rPrChange>
              </w:rPr>
              <w:t>NEMA</w:t>
            </w:r>
          </w:p>
          <w:p w:rsidR="00A535CF" w:rsidRPr="00C4681E" w:rsidRDefault="001E7F20" w:rsidP="00160ECC">
            <w:pPr>
              <w:numPr>
                <w:ilvl w:val="0"/>
                <w:numId w:val="11"/>
              </w:numPr>
              <w:rPr>
                <w:rFonts w:cs="Calibri"/>
                <w:strike/>
                <w:rPrChange w:id="278" w:author="USER" w:date="2012-09-06T16:45:00Z">
                  <w:rPr>
                    <w:rFonts w:cs="Calibri"/>
                  </w:rPr>
                </w:rPrChange>
              </w:rPr>
            </w:pPr>
            <w:r w:rsidRPr="001E7F20">
              <w:rPr>
                <w:rFonts w:cs="Calibri"/>
                <w:strike/>
                <w:rPrChange w:id="279" w:author="USER" w:date="2012-09-06T16:45:00Z">
                  <w:rPr>
                    <w:rFonts w:cs="Calibri"/>
                    <w:color w:val="0000FF"/>
                    <w:u w:val="single"/>
                  </w:rPr>
                </w:rPrChange>
              </w:rPr>
              <w:t>List applicable NEMA standards</w:t>
            </w:r>
          </w:p>
          <w:p w:rsidR="00A535CF" w:rsidRPr="00C4681E" w:rsidRDefault="001E7F20" w:rsidP="00160ECC">
            <w:pPr>
              <w:numPr>
                <w:ilvl w:val="0"/>
                <w:numId w:val="11"/>
              </w:numPr>
              <w:rPr>
                <w:rFonts w:cs="Calibri"/>
                <w:strike/>
                <w:rPrChange w:id="280" w:author="USER" w:date="2012-09-06T16:45:00Z">
                  <w:rPr>
                    <w:rFonts w:cs="Calibri"/>
                  </w:rPr>
                </w:rPrChange>
              </w:rPr>
            </w:pPr>
            <w:r w:rsidRPr="001E7F20">
              <w:rPr>
                <w:rFonts w:cs="Calibri"/>
                <w:strike/>
                <w:rPrChange w:id="281" w:author="USER" w:date="2012-09-06T16:45:00Z">
                  <w:rPr>
                    <w:rFonts w:cs="Calibri"/>
                    <w:color w:val="0000FF"/>
                    <w:u w:val="single"/>
                  </w:rPr>
                </w:rPrChange>
              </w:rPr>
              <w:t>INSERT MORE COMPLETE LIST SO USER CAN PICK AND CHOOSE</w:t>
            </w:r>
          </w:p>
        </w:tc>
      </w:tr>
      <w:tr w:rsidR="00A535CF" w:rsidTr="00A535CF">
        <w:tc>
          <w:tcPr>
            <w:tcW w:w="2040" w:type="dxa"/>
            <w:shd w:val="clear" w:color="auto" w:fill="auto"/>
          </w:tcPr>
          <w:p w:rsidR="00A535CF" w:rsidRPr="00C4681E" w:rsidRDefault="001E7F20" w:rsidP="00160ECC">
            <w:pPr>
              <w:rPr>
                <w:rFonts w:cs="Calibri"/>
                <w:highlight w:val="yellow"/>
                <w:rPrChange w:id="282" w:author="USER" w:date="2012-09-06T16:46:00Z">
                  <w:rPr>
                    <w:rFonts w:cs="Calibri"/>
                  </w:rPr>
                </w:rPrChange>
              </w:rPr>
            </w:pPr>
            <w:r w:rsidRPr="001E7F20">
              <w:rPr>
                <w:rFonts w:cs="Calibri"/>
                <w:highlight w:val="yellow"/>
                <w:rPrChange w:id="283" w:author="USER" w:date="2012-09-06T16:46:00Z">
                  <w:rPr>
                    <w:rFonts w:cs="Calibri"/>
                    <w:color w:val="0000FF"/>
                    <w:u w:val="single"/>
                  </w:rPr>
                </w:rPrChange>
              </w:rPr>
              <w:t>2.0-1.0-7</w:t>
            </w:r>
          </w:p>
        </w:tc>
        <w:tc>
          <w:tcPr>
            <w:tcW w:w="10938" w:type="dxa"/>
            <w:shd w:val="clear" w:color="auto" w:fill="auto"/>
          </w:tcPr>
          <w:p w:rsidR="00A535CF" w:rsidRPr="00C4681E" w:rsidRDefault="001E7F20" w:rsidP="00160ECC">
            <w:pPr>
              <w:rPr>
                <w:rFonts w:cs="Calibri"/>
                <w:b/>
                <w:bCs/>
                <w:highlight w:val="yellow"/>
                <w:rPrChange w:id="284" w:author="USER" w:date="2012-09-06T16:46:00Z">
                  <w:rPr>
                    <w:rFonts w:cs="Calibri"/>
                    <w:b/>
                    <w:bCs/>
                  </w:rPr>
                </w:rPrChange>
              </w:rPr>
            </w:pPr>
            <w:r w:rsidRPr="001E7F20">
              <w:rPr>
                <w:rFonts w:cs="Calibri"/>
                <w:b/>
                <w:bCs/>
                <w:highlight w:val="yellow"/>
                <w:rPrChange w:id="285" w:author="USER" w:date="2012-09-06T16:46:00Z">
                  <w:rPr>
                    <w:rFonts w:cs="Calibri"/>
                    <w:b/>
                    <w:bCs/>
                    <w:color w:val="0000FF"/>
                    <w:u w:val="single"/>
                  </w:rPr>
                </w:rPrChange>
              </w:rPr>
              <w:t>PROCUREMENT</w:t>
            </w:r>
          </w:p>
          <w:p w:rsidR="00E11526" w:rsidRPr="00C4681E" w:rsidRDefault="001E7F20" w:rsidP="00160ECC">
            <w:pPr>
              <w:numPr>
                <w:ilvl w:val="0"/>
                <w:numId w:val="11"/>
              </w:numPr>
              <w:rPr>
                <w:ins w:id="286" w:author="cwetzel" w:date="2012-09-05T15:32:00Z"/>
                <w:rFonts w:cs="Calibri"/>
                <w:highlight w:val="yellow"/>
                <w:u w:val="single"/>
                <w:rPrChange w:id="287" w:author="USER" w:date="2012-09-06T16:46:00Z">
                  <w:rPr>
                    <w:ins w:id="288" w:author="cwetzel" w:date="2012-09-05T15:32:00Z"/>
                    <w:rFonts w:cs="Calibri"/>
                    <w:u w:val="single"/>
                  </w:rPr>
                </w:rPrChange>
              </w:rPr>
            </w:pPr>
            <w:ins w:id="289" w:author="cwetzel" w:date="2012-09-05T15:32:00Z">
              <w:r w:rsidRPr="001E7F20">
                <w:rPr>
                  <w:rFonts w:cs="Calibri"/>
                  <w:highlight w:val="yellow"/>
                  <w:u w:val="single"/>
                  <w:rPrChange w:id="290" w:author="USER" w:date="2012-09-06T16:46:00Z">
                    <w:rPr>
                      <w:rFonts w:cs="Calibri"/>
                      <w:color w:val="0000FF"/>
                      <w:u w:val="single"/>
                    </w:rPr>
                  </w:rPrChange>
                </w:rPr>
                <w:t>City of Orlando Alpha Test RFP</w:t>
              </w:r>
            </w:ins>
          </w:p>
          <w:p w:rsidR="00E11526" w:rsidRPr="00C4681E" w:rsidRDefault="001E7F20" w:rsidP="00160ECC">
            <w:pPr>
              <w:numPr>
                <w:ilvl w:val="0"/>
                <w:numId w:val="11"/>
              </w:numPr>
              <w:rPr>
                <w:ins w:id="291" w:author="cwetzel" w:date="2012-09-05T15:32:00Z"/>
                <w:rFonts w:cs="Calibri"/>
                <w:highlight w:val="yellow"/>
                <w:u w:val="single"/>
                <w:rPrChange w:id="292" w:author="USER" w:date="2012-09-06T16:46:00Z">
                  <w:rPr>
                    <w:ins w:id="293" w:author="cwetzel" w:date="2012-09-05T15:32:00Z"/>
                    <w:rFonts w:cs="Calibri"/>
                    <w:u w:val="single"/>
                  </w:rPr>
                </w:rPrChange>
              </w:rPr>
            </w:pPr>
            <w:ins w:id="294" w:author="cwetzel" w:date="2012-09-05T15:32:00Z">
              <w:r w:rsidRPr="001E7F20">
                <w:rPr>
                  <w:rFonts w:cs="Calibri"/>
                  <w:highlight w:val="yellow"/>
                  <w:u w:val="single"/>
                  <w:rPrChange w:id="295" w:author="USER" w:date="2012-09-06T16:46:00Z">
                    <w:rPr>
                      <w:rFonts w:cs="Calibri"/>
                      <w:color w:val="0000FF"/>
                      <w:u w:val="single"/>
                    </w:rPr>
                  </w:rPrChange>
                </w:rPr>
                <w:t>City of Orlando Alpha Test Parts 1 and 2</w:t>
              </w:r>
            </w:ins>
          </w:p>
          <w:p w:rsidR="00E11526" w:rsidRPr="00C4681E" w:rsidRDefault="001E7F20" w:rsidP="00160ECC">
            <w:pPr>
              <w:numPr>
                <w:ilvl w:val="0"/>
                <w:numId w:val="11"/>
              </w:numPr>
              <w:rPr>
                <w:ins w:id="296" w:author="cwetzel" w:date="2012-09-05T15:31:00Z"/>
                <w:rFonts w:cs="Calibri"/>
                <w:highlight w:val="yellow"/>
                <w:u w:val="single"/>
                <w:rPrChange w:id="297" w:author="USER" w:date="2012-09-06T16:46:00Z">
                  <w:rPr>
                    <w:ins w:id="298" w:author="cwetzel" w:date="2012-09-05T15:31:00Z"/>
                    <w:rFonts w:cs="Calibri"/>
                    <w:u w:val="single"/>
                  </w:rPr>
                </w:rPrChange>
              </w:rPr>
            </w:pPr>
            <w:ins w:id="299" w:author="cwetzel" w:date="2012-09-05T15:32:00Z">
              <w:r w:rsidRPr="001E7F20">
                <w:rPr>
                  <w:rFonts w:cs="Calibri"/>
                  <w:highlight w:val="yellow"/>
                  <w:u w:val="single"/>
                  <w:rPrChange w:id="300" w:author="USER" w:date="2012-09-06T16:46:00Z">
                    <w:rPr>
                      <w:rFonts w:cs="Calibri"/>
                      <w:color w:val="0000FF"/>
                      <w:u w:val="single"/>
                    </w:rPr>
                  </w:rPrChange>
                </w:rPr>
                <w:t>City of Orlando Alpha Test Board Action</w:t>
              </w:r>
            </w:ins>
          </w:p>
          <w:p w:rsidR="004C5DE8" w:rsidRPr="00C4681E" w:rsidRDefault="001E7F20" w:rsidP="00160ECC">
            <w:pPr>
              <w:numPr>
                <w:ilvl w:val="0"/>
                <w:numId w:val="11"/>
              </w:numPr>
              <w:rPr>
                <w:ins w:id="301" w:author="Eddie Curtis" w:date="2012-08-09T14:21:00Z"/>
                <w:rFonts w:cs="Calibri"/>
                <w:highlight w:val="yellow"/>
                <w:u w:val="single"/>
                <w:rPrChange w:id="302" w:author="USER" w:date="2012-09-06T16:46:00Z">
                  <w:rPr>
                    <w:ins w:id="303" w:author="Eddie Curtis" w:date="2012-08-09T14:21:00Z"/>
                    <w:rFonts w:cs="Calibri"/>
                  </w:rPr>
                </w:rPrChange>
              </w:rPr>
            </w:pPr>
            <w:ins w:id="304" w:author="cwetzel" w:date="2012-09-05T15:31:00Z">
              <w:r w:rsidRPr="001E7F20">
                <w:rPr>
                  <w:rFonts w:cs="Calibri"/>
                  <w:highlight w:val="yellow"/>
                  <w:u w:val="single"/>
                  <w:rPrChange w:id="305" w:author="USER" w:date="2012-09-06T16:46:00Z">
                    <w:rPr>
                      <w:rFonts w:cs="Calibri"/>
                      <w:color w:val="0000FF"/>
                      <w:u w:val="single"/>
                    </w:rPr>
                  </w:rPrChange>
                </w:rPr>
                <w:t xml:space="preserve">Seminole County </w:t>
              </w:r>
            </w:ins>
            <w:ins w:id="306" w:author="Eddie Curtis" w:date="2012-08-09T14:21:00Z">
              <w:r w:rsidRPr="001E7F20">
                <w:rPr>
                  <w:rFonts w:cs="Calibri"/>
                  <w:highlight w:val="yellow"/>
                  <w:u w:val="single"/>
                  <w:rPrChange w:id="307" w:author="USER" w:date="2012-09-06T16:46:00Z">
                    <w:rPr>
                      <w:rFonts w:cs="Calibri"/>
                      <w:color w:val="0000FF"/>
                      <w:u w:val="single"/>
                    </w:rPr>
                  </w:rPrChange>
                </w:rPr>
                <w:t xml:space="preserve">Contract </w:t>
              </w:r>
              <w:del w:id="308" w:author="cwetzel" w:date="2012-09-05T15:31:00Z">
                <w:r w:rsidRPr="001E7F20">
                  <w:rPr>
                    <w:rFonts w:cs="Calibri"/>
                    <w:highlight w:val="yellow"/>
                    <w:u w:val="single"/>
                    <w:rPrChange w:id="309" w:author="USER" w:date="2012-09-06T16:46:00Z">
                      <w:rPr>
                        <w:rFonts w:cs="Calibri"/>
                        <w:color w:val="0000FF"/>
                        <w:u w:val="single"/>
                      </w:rPr>
                    </w:rPrChange>
                  </w:rPr>
                  <w:delText>Document</w:delText>
                </w:r>
              </w:del>
              <w:r w:rsidRPr="001E7F20">
                <w:rPr>
                  <w:rFonts w:cs="Calibri"/>
                  <w:highlight w:val="yellow"/>
                  <w:u w:val="single"/>
                  <w:rPrChange w:id="310" w:author="USER" w:date="2012-09-06T16:46:00Z">
                    <w:rPr>
                      <w:rFonts w:cs="Calibri"/>
                      <w:color w:val="0000FF"/>
                      <w:u w:val="single"/>
                    </w:rPr>
                  </w:rPrChange>
                </w:rPr>
                <w:t xml:space="preserve"> #IFB-600</w:t>
              </w:r>
            </w:ins>
            <w:ins w:id="311" w:author="cwetzel" w:date="2012-09-05T15:29:00Z">
              <w:r w:rsidRPr="001E7F20">
                <w:rPr>
                  <w:rFonts w:cs="Calibri"/>
                  <w:highlight w:val="yellow"/>
                  <w:u w:val="single"/>
                  <w:rPrChange w:id="312" w:author="USER" w:date="2012-09-06T16:46:00Z">
                    <w:rPr>
                      <w:rFonts w:cs="Calibri"/>
                      <w:color w:val="0000FF"/>
                      <w:u w:val="single"/>
                    </w:rPr>
                  </w:rPrChange>
                </w:rPr>
                <w:t>592-09/GMG</w:t>
              </w:r>
            </w:ins>
            <w:ins w:id="313" w:author="Eddie Curtis" w:date="2012-08-09T14:21:00Z">
              <w:del w:id="314" w:author="cwetzel" w:date="2012-09-05T15:30:00Z">
                <w:r w:rsidRPr="001E7F20">
                  <w:rPr>
                    <w:rFonts w:cs="Calibri"/>
                    <w:highlight w:val="yellow"/>
                    <w:u w:val="single"/>
                    <w:rPrChange w:id="315" w:author="USER" w:date="2012-09-06T16:46:00Z">
                      <w:rPr>
                        <w:rFonts w:cs="Calibri"/>
                        <w:color w:val="0000FF"/>
                        <w:u w:val="single"/>
                      </w:rPr>
                    </w:rPrChange>
                  </w:rPr>
                  <w:delText>0</w:delText>
                </w:r>
              </w:del>
            </w:ins>
            <w:ins w:id="316" w:author="Eddie Curtis" w:date="2012-08-09T14:22:00Z">
              <w:del w:id="317" w:author="cwetzel" w:date="2012-09-05T15:30:00Z">
                <w:r w:rsidRPr="001E7F20">
                  <w:rPr>
                    <w:rFonts w:cs="Calibri"/>
                    <w:highlight w:val="yellow"/>
                    <w:u w:val="single"/>
                    <w:rPrChange w:id="318" w:author="USER" w:date="2012-09-06T16:46:00Z">
                      <w:rPr>
                        <w:rFonts w:cs="Calibri"/>
                        <w:color w:val="0000FF"/>
                        <w:u w:val="single"/>
                      </w:rPr>
                    </w:rPrChange>
                  </w:rPr>
                  <w:delText>…</w:delText>
                </w:r>
              </w:del>
            </w:ins>
          </w:p>
          <w:p w:rsidR="00A535CF" w:rsidRPr="00C4681E" w:rsidRDefault="001E7F20" w:rsidP="00160ECC">
            <w:pPr>
              <w:numPr>
                <w:ilvl w:val="0"/>
                <w:numId w:val="11"/>
              </w:numPr>
              <w:rPr>
                <w:rFonts w:cs="Calibri"/>
                <w:highlight w:val="yellow"/>
                <w:u w:val="single"/>
                <w:rPrChange w:id="319" w:author="USER" w:date="2012-09-06T16:46:00Z">
                  <w:rPr>
                    <w:rFonts w:cs="Calibri"/>
                    <w:u w:val="single"/>
                  </w:rPr>
                </w:rPrChange>
              </w:rPr>
            </w:pPr>
            <w:r w:rsidRPr="001E7F20">
              <w:rPr>
                <w:rFonts w:cs="Calibri"/>
                <w:highlight w:val="yellow"/>
                <w:rPrChange w:id="320" w:author="USER" w:date="2012-09-06T16:46:00Z">
                  <w:rPr>
                    <w:rFonts w:cs="Calibri"/>
                    <w:color w:val="0000FF"/>
                    <w:u w:val="single"/>
                  </w:rPr>
                </w:rPrChange>
              </w:rPr>
              <w:t xml:space="preserve">NCHRP 560: </w:t>
            </w:r>
            <w:r w:rsidRPr="001E7F20">
              <w:rPr>
                <w:rFonts w:cs="Calibri"/>
                <w:highlight w:val="yellow"/>
                <w:u w:val="single"/>
                <w:rPrChange w:id="321" w:author="USER" w:date="2012-09-06T16:46:00Z">
                  <w:rPr>
                    <w:rFonts w:cs="Calibri"/>
                    <w:color w:val="0000FF"/>
                    <w:u w:val="single"/>
                  </w:rPr>
                </w:rPrChange>
              </w:rPr>
              <w:t>&lt;</w:t>
            </w:r>
            <w:r w:rsidRPr="001E7F20">
              <w:rPr>
                <w:highlight w:val="yellow"/>
                <w:rPrChange w:id="322" w:author="USER" w:date="2012-09-06T16:46:00Z">
                  <w:rPr>
                    <w:color w:val="0000FF"/>
                    <w:u w:val="single"/>
                  </w:rPr>
                </w:rPrChange>
              </w:rPr>
              <w:fldChar w:fldCharType="begin"/>
            </w:r>
            <w:r w:rsidRPr="001E7F20">
              <w:rPr>
                <w:highlight w:val="yellow"/>
                <w:rPrChange w:id="323" w:author="USER" w:date="2012-09-06T16:46:00Z">
                  <w:rPr>
                    <w:color w:val="0000FF"/>
                    <w:u w:val="single"/>
                  </w:rPr>
                </w:rPrChange>
              </w:rPr>
              <w:instrText>HYPERLINK "http://onlinepubs.trb.org/onlinepubs/nchrp/nchrp_rpt_560.pdf"</w:instrText>
            </w:r>
            <w:r w:rsidRPr="001E7F20">
              <w:rPr>
                <w:highlight w:val="yellow"/>
                <w:rPrChange w:id="324" w:author="USER" w:date="2012-09-06T16:46:00Z">
                  <w:rPr>
                    <w:color w:val="0000FF"/>
                    <w:u w:val="single"/>
                  </w:rPr>
                </w:rPrChange>
              </w:rPr>
              <w:fldChar w:fldCharType="separate"/>
            </w:r>
            <w:r w:rsidRPr="001E7F20">
              <w:rPr>
                <w:rStyle w:val="Hyperlink"/>
                <w:rFonts w:cs="Calibri"/>
                <w:highlight w:val="yellow"/>
                <w:rPrChange w:id="325" w:author="USER" w:date="2012-09-06T16:46:00Z">
                  <w:rPr>
                    <w:rStyle w:val="Hyperlink"/>
                    <w:rFonts w:cs="Calibri"/>
                  </w:rPr>
                </w:rPrChange>
              </w:rPr>
              <w:t>http://onlinepubs.trb.org/onlinepubs/nchrp/nchrp_rpt_560.pdf</w:t>
            </w:r>
            <w:r w:rsidRPr="001E7F20">
              <w:rPr>
                <w:highlight w:val="yellow"/>
                <w:rPrChange w:id="326" w:author="USER" w:date="2012-09-06T16:46:00Z">
                  <w:rPr>
                    <w:color w:val="0000FF"/>
                    <w:u w:val="single"/>
                  </w:rPr>
                </w:rPrChange>
              </w:rPr>
              <w:fldChar w:fldCharType="end"/>
            </w:r>
            <w:r w:rsidRPr="001E7F20">
              <w:rPr>
                <w:rFonts w:cs="Calibri"/>
                <w:highlight w:val="yellow"/>
                <w:u w:val="single"/>
                <w:rPrChange w:id="327" w:author="USER" w:date="2012-09-06T16:46:00Z">
                  <w:rPr>
                    <w:rFonts w:cs="Calibri"/>
                    <w:color w:val="0000FF"/>
                    <w:u w:val="single"/>
                  </w:rPr>
                </w:rPrChange>
              </w:rPr>
              <w:t>&gt;</w:t>
            </w:r>
          </w:p>
          <w:p w:rsidR="00A535CF" w:rsidRPr="00C4681E" w:rsidRDefault="001E7F20" w:rsidP="00160ECC">
            <w:pPr>
              <w:numPr>
                <w:ilvl w:val="0"/>
                <w:numId w:val="11"/>
              </w:numPr>
              <w:rPr>
                <w:rFonts w:cs="Calibri"/>
                <w:highlight w:val="yellow"/>
                <w:rPrChange w:id="328" w:author="USER" w:date="2012-09-06T16:46:00Z">
                  <w:rPr>
                    <w:rFonts w:cs="Calibri"/>
                  </w:rPr>
                </w:rPrChange>
              </w:rPr>
            </w:pPr>
            <w:r w:rsidRPr="001E7F20">
              <w:rPr>
                <w:rFonts w:cs="Calibri"/>
                <w:highlight w:val="yellow"/>
                <w:rPrChange w:id="329" w:author="USER" w:date="2012-09-06T16:46:00Z">
                  <w:rPr>
                    <w:rFonts w:cs="Calibri"/>
                    <w:color w:val="0000FF"/>
                    <w:u w:val="single"/>
                  </w:rPr>
                </w:rPrChange>
              </w:rPr>
              <w:lastRenderedPageBreak/>
              <w:t>Special Experimental Project 14 (SEP 14): &lt;</w:t>
            </w:r>
            <w:r w:rsidRPr="001E7F20">
              <w:rPr>
                <w:highlight w:val="yellow"/>
                <w:rPrChange w:id="330" w:author="USER" w:date="2012-09-06T16:46:00Z">
                  <w:rPr>
                    <w:color w:val="0000FF"/>
                    <w:u w:val="single"/>
                  </w:rPr>
                </w:rPrChange>
              </w:rPr>
              <w:fldChar w:fldCharType="begin"/>
            </w:r>
            <w:r w:rsidRPr="001E7F20">
              <w:rPr>
                <w:highlight w:val="yellow"/>
                <w:rPrChange w:id="331" w:author="USER" w:date="2012-09-06T16:46:00Z">
                  <w:rPr>
                    <w:color w:val="0000FF"/>
                    <w:u w:val="single"/>
                  </w:rPr>
                </w:rPrChange>
              </w:rPr>
              <w:instrText>HYPERLINK "http://www.fhwa.dot.gov/programadmin/contracts/sep_a.cfm"</w:instrText>
            </w:r>
            <w:r w:rsidRPr="001E7F20">
              <w:rPr>
                <w:highlight w:val="yellow"/>
                <w:rPrChange w:id="332" w:author="USER" w:date="2012-09-06T16:46:00Z">
                  <w:rPr>
                    <w:color w:val="0000FF"/>
                    <w:u w:val="single"/>
                  </w:rPr>
                </w:rPrChange>
              </w:rPr>
              <w:fldChar w:fldCharType="separate"/>
            </w:r>
            <w:r w:rsidRPr="001E7F20">
              <w:rPr>
                <w:rStyle w:val="Hyperlink"/>
                <w:rFonts w:cs="Calibri"/>
                <w:highlight w:val="yellow"/>
                <w:rPrChange w:id="333" w:author="USER" w:date="2012-09-06T16:46:00Z">
                  <w:rPr>
                    <w:rStyle w:val="Hyperlink"/>
                    <w:rFonts w:cs="Calibri"/>
                  </w:rPr>
                </w:rPrChange>
              </w:rPr>
              <w:t>http://www.fhwa.dot.gov/programadmin/contracts/sep_a.cfm</w:t>
            </w:r>
            <w:r w:rsidRPr="001E7F20">
              <w:rPr>
                <w:highlight w:val="yellow"/>
                <w:rPrChange w:id="334" w:author="USER" w:date="2012-09-06T16:46:00Z">
                  <w:rPr>
                    <w:color w:val="0000FF"/>
                    <w:u w:val="single"/>
                  </w:rPr>
                </w:rPrChange>
              </w:rPr>
              <w:fldChar w:fldCharType="end"/>
            </w:r>
            <w:r w:rsidRPr="001E7F20">
              <w:rPr>
                <w:rFonts w:cs="Calibri"/>
                <w:highlight w:val="yellow"/>
                <w:rPrChange w:id="335" w:author="USER" w:date="2012-09-06T16:46:00Z">
                  <w:rPr>
                    <w:rFonts w:cs="Calibri"/>
                    <w:color w:val="0000FF"/>
                    <w:u w:val="single"/>
                  </w:rPr>
                </w:rPrChange>
              </w:rPr>
              <w:t>&gt;</w:t>
            </w:r>
          </w:p>
          <w:p w:rsidR="00A535CF" w:rsidRPr="00C4681E" w:rsidRDefault="001E7F20" w:rsidP="00160ECC">
            <w:pPr>
              <w:numPr>
                <w:ilvl w:val="0"/>
                <w:numId w:val="11"/>
              </w:numPr>
              <w:rPr>
                <w:rFonts w:cs="Calibri"/>
                <w:highlight w:val="yellow"/>
                <w:rPrChange w:id="336" w:author="USER" w:date="2012-09-06T16:46:00Z">
                  <w:rPr>
                    <w:rFonts w:cs="Calibri"/>
                  </w:rPr>
                </w:rPrChange>
              </w:rPr>
            </w:pPr>
            <w:r w:rsidRPr="001E7F20">
              <w:rPr>
                <w:rFonts w:cs="Calibri"/>
                <w:highlight w:val="yellow"/>
                <w:rPrChange w:id="337" w:author="USER" w:date="2012-09-06T16:46:00Z">
                  <w:rPr>
                    <w:rFonts w:cs="Calibri"/>
                    <w:color w:val="0000FF"/>
                    <w:u w:val="single"/>
                  </w:rPr>
                </w:rPrChange>
              </w:rPr>
              <w:t>The Road to Successful ITS Software Acquisition:</w:t>
            </w:r>
            <w:r w:rsidRPr="001E7F20">
              <w:rPr>
                <w:rFonts w:cs="Calibri"/>
                <w:highlight w:val="yellow"/>
                <w:u w:val="single"/>
                <w:rPrChange w:id="338" w:author="USER" w:date="2012-09-06T16:46:00Z">
                  <w:rPr>
                    <w:rFonts w:cs="Calibri"/>
                    <w:color w:val="0000FF"/>
                    <w:u w:val="single"/>
                  </w:rPr>
                </w:rPrChange>
              </w:rPr>
              <w:t>&lt;http://www.fhwa.dot.gov/publications/research/operations/its/98036/rdsuccessvol2.pdf&gt;</w:t>
            </w:r>
          </w:p>
        </w:tc>
      </w:tr>
    </w:tbl>
    <w:p w:rsidR="0023556C" w:rsidRDefault="0023556C">
      <w:r>
        <w:lastRenderedPageBreak/>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A12372" w:rsidRDefault="001E7F20" w:rsidP="00C61C4A">
            <w:pPr>
              <w:rPr>
                <w:rFonts w:cs="Calibri"/>
                <w:highlight w:val="yellow"/>
                <w:rPrChange w:id="339" w:author="USER" w:date="2012-08-31T15:46:00Z">
                  <w:rPr>
                    <w:rFonts w:cs="Calibri"/>
                  </w:rPr>
                </w:rPrChange>
              </w:rPr>
            </w:pPr>
            <w:r w:rsidRPr="001E7F20">
              <w:rPr>
                <w:rFonts w:cs="Calibri"/>
                <w:highlight w:val="yellow"/>
                <w:rPrChange w:id="340" w:author="USER" w:date="2012-08-31T15:46:00Z">
                  <w:rPr>
                    <w:rFonts w:cs="Calibri"/>
                    <w:color w:val="0000FF"/>
                    <w:u w:val="single"/>
                  </w:rPr>
                </w:rPrChange>
              </w:rPr>
              <w:t>3</w:t>
            </w:r>
          </w:p>
        </w:tc>
        <w:tc>
          <w:tcPr>
            <w:tcW w:w="10938" w:type="dxa"/>
            <w:shd w:val="clear" w:color="auto" w:fill="auto"/>
          </w:tcPr>
          <w:p w:rsidR="00A535CF" w:rsidRPr="00A12372" w:rsidRDefault="001E7F20" w:rsidP="00C61C4A">
            <w:pPr>
              <w:pStyle w:val="Heading1"/>
              <w:rPr>
                <w:highlight w:val="yellow"/>
                <w:rPrChange w:id="341" w:author="USER" w:date="2012-08-31T15:46:00Z">
                  <w:rPr/>
                </w:rPrChange>
              </w:rPr>
            </w:pPr>
            <w:r w:rsidRPr="001E7F20">
              <w:rPr>
                <w:highlight w:val="yellow"/>
                <w:rPrChange w:id="342" w:author="USER" w:date="2012-08-31T15:46:00Z">
                  <w:rPr>
                    <w:color w:val="0000FF"/>
                    <w:u w:val="single"/>
                  </w:rPr>
                </w:rPrChange>
              </w:rPr>
              <w:t>3 Chapter 3: User-Oriented Operational Description</w:t>
            </w:r>
          </w:p>
        </w:tc>
      </w:tr>
      <w:tr w:rsidR="00A535CF" w:rsidTr="00A535CF">
        <w:tc>
          <w:tcPr>
            <w:tcW w:w="2040" w:type="dxa"/>
            <w:shd w:val="clear" w:color="auto" w:fill="auto"/>
          </w:tcPr>
          <w:p w:rsidR="00A535CF" w:rsidRPr="00A12372" w:rsidRDefault="001E7F20" w:rsidP="00160ECC">
            <w:pPr>
              <w:rPr>
                <w:rFonts w:cs="Calibri"/>
                <w:highlight w:val="yellow"/>
                <w:rPrChange w:id="343" w:author="USER" w:date="2012-08-31T15:46:00Z">
                  <w:rPr>
                    <w:rFonts w:cs="Calibri"/>
                  </w:rPr>
                </w:rPrChange>
              </w:rPr>
            </w:pPr>
            <w:r w:rsidRPr="001E7F20">
              <w:rPr>
                <w:rFonts w:cs="Calibri"/>
                <w:highlight w:val="yellow"/>
                <w:rPrChange w:id="344" w:author="USER" w:date="2012-08-31T15:46:00Z">
                  <w:rPr>
                    <w:rFonts w:cs="Calibri"/>
                    <w:color w:val="0000FF"/>
                    <w:u w:val="single"/>
                  </w:rPr>
                </w:rPrChange>
              </w:rPr>
              <w:t>3.1</w:t>
            </w:r>
          </w:p>
        </w:tc>
        <w:tc>
          <w:tcPr>
            <w:tcW w:w="10938" w:type="dxa"/>
            <w:shd w:val="clear" w:color="auto" w:fill="auto"/>
          </w:tcPr>
          <w:p w:rsidR="00A535CF" w:rsidRPr="00A12372" w:rsidRDefault="001E7F20" w:rsidP="00160ECC">
            <w:pPr>
              <w:pStyle w:val="Heading2"/>
              <w:rPr>
                <w:highlight w:val="yellow"/>
                <w:rPrChange w:id="345" w:author="USER" w:date="2012-08-31T15:46:00Z">
                  <w:rPr/>
                </w:rPrChange>
              </w:rPr>
            </w:pPr>
            <w:r w:rsidRPr="001E7F20">
              <w:rPr>
                <w:highlight w:val="yellow"/>
                <w:rPrChange w:id="346" w:author="USER" w:date="2012-08-31T15:46:00Z">
                  <w:rPr>
                    <w:color w:val="0000FF"/>
                    <w:u w:val="single"/>
                  </w:rPr>
                </w:rPrChange>
              </w:rPr>
              <w:t>3.1 The Existing Situation</w:t>
            </w:r>
          </w:p>
        </w:tc>
      </w:tr>
      <w:tr w:rsidR="00A535CF" w:rsidTr="00A535CF">
        <w:tc>
          <w:tcPr>
            <w:tcW w:w="2040" w:type="dxa"/>
            <w:shd w:val="clear" w:color="auto" w:fill="auto"/>
          </w:tcPr>
          <w:p w:rsidR="00A535CF" w:rsidRPr="00A12372" w:rsidRDefault="001E7F20" w:rsidP="00160ECC">
            <w:pPr>
              <w:rPr>
                <w:rFonts w:cs="Calibri"/>
                <w:highlight w:val="yellow"/>
                <w:rPrChange w:id="347" w:author="USER" w:date="2012-08-31T15:46:00Z">
                  <w:rPr>
                    <w:rFonts w:cs="Calibri"/>
                  </w:rPr>
                </w:rPrChange>
              </w:rPr>
            </w:pPr>
            <w:r w:rsidRPr="001E7F20">
              <w:rPr>
                <w:rFonts w:cs="Calibri"/>
                <w:highlight w:val="yellow"/>
                <w:rPrChange w:id="348" w:author="USER" w:date="2012-08-31T15:46:00Z">
                  <w:rPr>
                    <w:rFonts w:cs="Calibri"/>
                    <w:color w:val="0000FF"/>
                    <w:u w:val="single"/>
                  </w:rPr>
                </w:rPrChange>
              </w:rPr>
              <w:t>3.1.1</w:t>
            </w:r>
          </w:p>
        </w:tc>
        <w:tc>
          <w:tcPr>
            <w:tcW w:w="10938" w:type="dxa"/>
            <w:shd w:val="clear" w:color="auto" w:fill="auto"/>
          </w:tcPr>
          <w:p w:rsidR="00A535CF" w:rsidRPr="00A12372" w:rsidRDefault="001E7F20" w:rsidP="00160ECC">
            <w:pPr>
              <w:pStyle w:val="Heading3"/>
              <w:rPr>
                <w:highlight w:val="yellow"/>
                <w:rPrChange w:id="349" w:author="USER" w:date="2012-08-31T15:46:00Z">
                  <w:rPr/>
                </w:rPrChange>
              </w:rPr>
            </w:pPr>
            <w:r w:rsidRPr="001E7F20">
              <w:rPr>
                <w:highlight w:val="yellow"/>
                <w:rPrChange w:id="350" w:author="USER" w:date="2012-08-31T15:46:00Z">
                  <w:rPr>
                    <w:color w:val="0000FF"/>
                    <w:u w:val="single"/>
                  </w:rPr>
                </w:rPrChange>
              </w:rPr>
              <w:t>3.1.1 Network Characteristics</w:t>
            </w:r>
          </w:p>
        </w:tc>
      </w:tr>
      <w:tr w:rsidR="00A535CF" w:rsidTr="00A535CF">
        <w:tc>
          <w:tcPr>
            <w:tcW w:w="2040" w:type="dxa"/>
            <w:shd w:val="clear" w:color="auto" w:fill="auto"/>
          </w:tcPr>
          <w:p w:rsidR="00A535CF" w:rsidRPr="00A12372" w:rsidRDefault="001E7F20" w:rsidP="00160ECC">
            <w:pPr>
              <w:rPr>
                <w:rFonts w:cs="Calibri"/>
                <w:highlight w:val="yellow"/>
                <w:rPrChange w:id="351" w:author="USER" w:date="2012-08-31T15:46:00Z">
                  <w:rPr>
                    <w:rFonts w:cs="Calibri"/>
                  </w:rPr>
                </w:rPrChange>
              </w:rPr>
            </w:pPr>
            <w:r w:rsidRPr="001E7F20">
              <w:rPr>
                <w:rFonts w:cs="Calibri"/>
                <w:highlight w:val="yellow"/>
                <w:rPrChange w:id="352" w:author="USER" w:date="2012-08-31T15:46:00Z">
                  <w:rPr>
                    <w:rFonts w:cs="Calibri"/>
                    <w:color w:val="0000FF"/>
                    <w:u w:val="single"/>
                  </w:rPr>
                </w:rPrChange>
              </w:rPr>
              <w:t>3.1.1.1</w:t>
            </w:r>
          </w:p>
        </w:tc>
        <w:tc>
          <w:tcPr>
            <w:tcW w:w="10938" w:type="dxa"/>
            <w:shd w:val="clear" w:color="auto" w:fill="auto"/>
          </w:tcPr>
          <w:p w:rsidR="00A535CF" w:rsidRPr="00A12372" w:rsidRDefault="001E7F20" w:rsidP="00160ECC">
            <w:pPr>
              <w:pStyle w:val="Heading4"/>
              <w:rPr>
                <w:highlight w:val="yellow"/>
                <w:rPrChange w:id="353" w:author="USER" w:date="2012-08-31T15:46:00Z">
                  <w:rPr/>
                </w:rPrChange>
              </w:rPr>
            </w:pPr>
            <w:r w:rsidRPr="001E7F20">
              <w:rPr>
                <w:highlight w:val="yellow"/>
                <w:rPrChange w:id="354" w:author="USER" w:date="2012-08-31T15:46:00Z">
                  <w:rPr>
                    <w:color w:val="0000FF"/>
                    <w:u w:val="single"/>
                  </w:rPr>
                </w:rPrChange>
              </w:rPr>
              <w:t>3.1.1.1 Arterial</w:t>
            </w:r>
            <w:ins w:id="355" w:author="USER" w:date="2012-09-05T09:43:00Z">
              <w:r w:rsidR="00A67168">
                <w:rPr>
                  <w:highlight w:val="yellow"/>
                </w:rPr>
                <w:t xml:space="preserve"> (Project Corridor)</w:t>
              </w:r>
            </w:ins>
          </w:p>
        </w:tc>
      </w:tr>
      <w:tr w:rsidR="00A535CF" w:rsidTr="00A535CF">
        <w:tc>
          <w:tcPr>
            <w:tcW w:w="2040" w:type="dxa"/>
            <w:shd w:val="clear" w:color="auto" w:fill="auto"/>
          </w:tcPr>
          <w:p w:rsidR="00A535CF" w:rsidRPr="00160ECC" w:rsidRDefault="00A535CF" w:rsidP="00160ECC">
            <w:pPr>
              <w:rPr>
                <w:rFonts w:cs="Calibri"/>
              </w:rPr>
            </w:pPr>
            <w:r>
              <w:rPr>
                <w:rFonts w:cs="Calibri"/>
              </w:rPr>
              <w:t>3.1.1.1.0-1</w:t>
            </w:r>
          </w:p>
        </w:tc>
        <w:tc>
          <w:tcPr>
            <w:tcW w:w="10938" w:type="dxa"/>
            <w:shd w:val="clear" w:color="auto" w:fill="auto"/>
          </w:tcPr>
          <w:p w:rsidR="00A535CF" w:rsidRPr="008C1AE1" w:rsidRDefault="001E7F20" w:rsidP="00160ECC">
            <w:pPr>
              <w:rPr>
                <w:rFonts w:cs="Calibri"/>
                <w:strike/>
                <w:rPrChange w:id="356" w:author="Eddie Curtis" w:date="2012-08-09T14:33:00Z">
                  <w:rPr>
                    <w:rFonts w:cs="Calibri"/>
                  </w:rPr>
                </w:rPrChange>
              </w:rPr>
            </w:pPr>
            <w:r w:rsidRPr="001E7F20">
              <w:rPr>
                <w:rFonts w:cs="Calibri"/>
                <w:strike/>
                <w:rPrChange w:id="357" w:author="Eddie Curtis" w:date="2012-08-09T14:33:00Z">
                  <w:rPr>
                    <w:rFonts w:cs="Calibri"/>
                    <w:color w:val="0000FF"/>
                    <w:u w:val="single"/>
                  </w:rPr>
                </w:rPrChange>
              </w:rPr>
              <w:t>The arterial has regularly spaced signalized intersections. The spacing between major intersections is approximately XX, with less important intersections spaced at XX. The locations at which ASCT is being considered are illustrated in FIGURE XX.</w:t>
            </w:r>
          </w:p>
        </w:tc>
      </w:tr>
      <w:tr w:rsidR="00A535CF" w:rsidTr="00A535CF">
        <w:tc>
          <w:tcPr>
            <w:tcW w:w="2040" w:type="dxa"/>
            <w:shd w:val="clear" w:color="auto" w:fill="auto"/>
          </w:tcPr>
          <w:p w:rsidR="00A535CF" w:rsidRPr="00160ECC" w:rsidRDefault="00A535CF" w:rsidP="00160ECC">
            <w:pPr>
              <w:rPr>
                <w:rFonts w:cs="Calibri"/>
              </w:rPr>
            </w:pPr>
            <w:r>
              <w:rPr>
                <w:rFonts w:cs="Calibri"/>
              </w:rPr>
              <w:t>3.1.1.1.0-2</w:t>
            </w:r>
          </w:p>
        </w:tc>
        <w:tc>
          <w:tcPr>
            <w:tcW w:w="10938" w:type="dxa"/>
            <w:shd w:val="clear" w:color="auto" w:fill="auto"/>
          </w:tcPr>
          <w:p w:rsidR="00A535CF" w:rsidRPr="008C1AE1" w:rsidRDefault="001E7F20" w:rsidP="00160ECC">
            <w:pPr>
              <w:rPr>
                <w:rFonts w:cs="Calibri"/>
                <w:strike/>
                <w:rPrChange w:id="358" w:author="Eddie Curtis" w:date="2012-08-09T14:33:00Z">
                  <w:rPr>
                    <w:rFonts w:cs="Calibri"/>
                  </w:rPr>
                </w:rPrChange>
              </w:rPr>
            </w:pPr>
            <w:r w:rsidRPr="001E7F20">
              <w:rPr>
                <w:rFonts w:cs="Calibri"/>
                <w:strike/>
                <w:rPrChange w:id="359" w:author="Eddie Curtis" w:date="2012-08-09T14:33:00Z">
                  <w:rPr>
                    <w:rFonts w:cs="Calibri"/>
                    <w:color w:val="0000FF"/>
                    <w:u w:val="single"/>
                  </w:rPr>
                </w:rPrChange>
              </w:rPr>
              <w:t>The free-flow travel time between major intersections is approximately XX seconds. (Expand this description as appropriate to cover additional arterials or networks.)</w:t>
            </w:r>
          </w:p>
        </w:tc>
      </w:tr>
      <w:tr w:rsidR="00A535CF" w:rsidTr="00A535CF">
        <w:tc>
          <w:tcPr>
            <w:tcW w:w="2040" w:type="dxa"/>
            <w:shd w:val="clear" w:color="auto" w:fill="auto"/>
          </w:tcPr>
          <w:p w:rsidR="00A535CF" w:rsidRPr="00160ECC" w:rsidRDefault="00A535CF" w:rsidP="00160ECC">
            <w:pPr>
              <w:rPr>
                <w:rFonts w:cs="Calibri"/>
              </w:rPr>
            </w:pPr>
            <w:r>
              <w:rPr>
                <w:rFonts w:cs="Calibri"/>
              </w:rPr>
              <w:t>3.1.1.1.0-3</w:t>
            </w:r>
          </w:p>
        </w:tc>
        <w:tc>
          <w:tcPr>
            <w:tcW w:w="10938" w:type="dxa"/>
            <w:shd w:val="clear" w:color="auto" w:fill="auto"/>
          </w:tcPr>
          <w:p w:rsidR="00A535CF" w:rsidRPr="008C1AE1" w:rsidRDefault="001E7F20" w:rsidP="00160ECC">
            <w:pPr>
              <w:rPr>
                <w:rFonts w:cs="Calibri"/>
                <w:strike/>
                <w:rPrChange w:id="360" w:author="Eddie Curtis" w:date="2012-08-09T14:33:00Z">
                  <w:rPr>
                    <w:rFonts w:cs="Calibri"/>
                  </w:rPr>
                </w:rPrChange>
              </w:rPr>
            </w:pPr>
            <w:r w:rsidRPr="001E7F20">
              <w:rPr>
                <w:rFonts w:cs="Calibri"/>
                <w:strike/>
                <w:rPrChange w:id="361" w:author="Eddie Curtis" w:date="2012-08-09T14:33:00Z">
                  <w:rPr>
                    <w:rFonts w:cs="Calibri"/>
                    <w:color w:val="0000FF"/>
                    <w:u w:val="single"/>
                  </w:rPr>
                </w:rPrChange>
              </w:rPr>
              <w:t>The travel time between key intersections allows two-way progression when cycle lengths of XX seconds (CL=travel time) or YY (CL= 2x travel time) seconds can be used. (Add descriptions of additional cycle lengths if appropriate.)</w:t>
            </w:r>
          </w:p>
        </w:tc>
      </w:tr>
      <w:tr w:rsidR="00A535CF" w:rsidTr="00A535CF">
        <w:tc>
          <w:tcPr>
            <w:tcW w:w="2040" w:type="dxa"/>
            <w:shd w:val="clear" w:color="auto" w:fill="auto"/>
          </w:tcPr>
          <w:p w:rsidR="00A535CF" w:rsidRPr="009158D5" w:rsidRDefault="001E7F20" w:rsidP="00160ECC">
            <w:pPr>
              <w:rPr>
                <w:rFonts w:cs="Calibri"/>
                <w:highlight w:val="yellow"/>
                <w:rPrChange w:id="362" w:author="USER" w:date="2012-09-07T15:50:00Z">
                  <w:rPr>
                    <w:rFonts w:cs="Calibri"/>
                  </w:rPr>
                </w:rPrChange>
              </w:rPr>
            </w:pPr>
            <w:r w:rsidRPr="001E7F20">
              <w:rPr>
                <w:rFonts w:cs="Calibri"/>
                <w:highlight w:val="yellow"/>
                <w:rPrChange w:id="363" w:author="USER" w:date="2012-09-07T15:50:00Z">
                  <w:rPr>
                    <w:rFonts w:cs="Calibri"/>
                    <w:color w:val="0000FF"/>
                    <w:u w:val="single"/>
                  </w:rPr>
                </w:rPrChange>
              </w:rPr>
              <w:t>3.1.1.1.0-4</w:t>
            </w:r>
          </w:p>
        </w:tc>
        <w:tc>
          <w:tcPr>
            <w:tcW w:w="10938" w:type="dxa"/>
            <w:shd w:val="clear" w:color="auto" w:fill="auto"/>
          </w:tcPr>
          <w:p w:rsidR="00A535CF" w:rsidRPr="00160ECC" w:rsidRDefault="00A67168" w:rsidP="000D550F">
            <w:pPr>
              <w:rPr>
                <w:rFonts w:cs="Calibri"/>
              </w:rPr>
            </w:pPr>
            <w:r>
              <w:rPr>
                <w:rFonts w:cs="Calibri"/>
                <w:highlight w:val="yellow"/>
              </w:rPr>
              <w:t xml:space="preserve"> Most of the corridors within the project area have</w:t>
            </w:r>
            <w:r w:rsidR="00971E89" w:rsidRPr="00971E89">
              <w:rPr>
                <w:rFonts w:cs="Calibri"/>
                <w:highlight w:val="yellow"/>
              </w:rPr>
              <w:t xml:space="preserve"> </w:t>
            </w:r>
            <w:r w:rsidR="00971E89" w:rsidRPr="00971E89">
              <w:rPr>
                <w:rFonts w:cs="Calibri"/>
                <w:strike/>
                <w:highlight w:val="yellow"/>
              </w:rPr>
              <w:t>has</w:t>
            </w:r>
            <w:r w:rsidR="00971E89" w:rsidRPr="00971E89">
              <w:rPr>
                <w:rFonts w:cs="Calibri"/>
                <w:highlight w:val="yellow"/>
              </w:rPr>
              <w:t xml:space="preserve"> irregularly spaced signalized intersections and there </w:t>
            </w:r>
            <w:r w:rsidR="000D550F">
              <w:rPr>
                <w:rFonts w:cs="Calibri"/>
                <w:highlight w:val="yellow"/>
              </w:rPr>
              <w:t>are</w:t>
            </w:r>
            <w:r w:rsidR="00971E89" w:rsidRPr="00971E89">
              <w:rPr>
                <w:rFonts w:cs="Calibri"/>
                <w:highlight w:val="yellow"/>
              </w:rPr>
              <w:t xml:space="preserve"> no “natural” cycle length</w:t>
            </w:r>
            <w:r w:rsidR="000D550F">
              <w:rPr>
                <w:rFonts w:cs="Calibri"/>
                <w:highlight w:val="yellow"/>
              </w:rPr>
              <w:t>s</w:t>
            </w:r>
            <w:r w:rsidR="00971E89" w:rsidRPr="00971E89">
              <w:rPr>
                <w:rFonts w:cs="Calibri"/>
                <w:highlight w:val="yellow"/>
              </w:rPr>
              <w:t xml:space="preserve"> that allow two-way progression</w:t>
            </w:r>
            <w:r w:rsidR="00A535CF">
              <w:rPr>
                <w:rFonts w:cs="Calibri"/>
              </w:rPr>
              <w:t>.</w:t>
            </w:r>
          </w:p>
        </w:tc>
      </w:tr>
      <w:tr w:rsidR="00A535CF" w:rsidTr="00A535CF">
        <w:tc>
          <w:tcPr>
            <w:tcW w:w="2040" w:type="dxa"/>
            <w:shd w:val="clear" w:color="auto" w:fill="auto"/>
          </w:tcPr>
          <w:p w:rsidR="00A535CF" w:rsidRPr="009158D5" w:rsidRDefault="001E7F20" w:rsidP="00160ECC">
            <w:pPr>
              <w:rPr>
                <w:rFonts w:cs="Calibri"/>
                <w:highlight w:val="yellow"/>
                <w:rPrChange w:id="364" w:author="USER" w:date="2012-09-07T15:50:00Z">
                  <w:rPr>
                    <w:rFonts w:cs="Calibri"/>
                  </w:rPr>
                </w:rPrChange>
              </w:rPr>
            </w:pPr>
            <w:r w:rsidRPr="001E7F20">
              <w:rPr>
                <w:rFonts w:cs="Calibri"/>
                <w:highlight w:val="yellow"/>
                <w:rPrChange w:id="365" w:author="USER" w:date="2012-09-07T15:50:00Z">
                  <w:rPr>
                    <w:rFonts w:cs="Calibri"/>
                    <w:color w:val="0000FF"/>
                    <w:u w:val="single"/>
                  </w:rPr>
                </w:rPrChange>
              </w:rPr>
              <w:t>3.1.1.1.0-5</w:t>
            </w:r>
          </w:p>
        </w:tc>
        <w:tc>
          <w:tcPr>
            <w:tcW w:w="10938" w:type="dxa"/>
            <w:shd w:val="clear" w:color="auto" w:fill="auto"/>
          </w:tcPr>
          <w:p w:rsidR="00A535CF" w:rsidRPr="00160ECC" w:rsidRDefault="001E7F20" w:rsidP="00160ECC">
            <w:pPr>
              <w:rPr>
                <w:rFonts w:cs="Calibri"/>
              </w:rPr>
            </w:pPr>
            <w:r w:rsidRPr="001E7F20">
              <w:rPr>
                <w:rFonts w:cs="Calibri"/>
                <w:highlight w:val="yellow"/>
                <w:rPrChange w:id="366" w:author="Eddie Curtis" w:date="2012-08-09T14:33:00Z">
                  <w:rPr>
                    <w:rFonts w:cs="Calibri"/>
                    <w:color w:val="0000FF"/>
                    <w:u w:val="single"/>
                  </w:rPr>
                </w:rPrChange>
              </w:rPr>
              <w:t>During the peak periods, the cycle length is generally determined by the needs of one or more critical intersections.</w:t>
            </w:r>
          </w:p>
        </w:tc>
      </w:tr>
      <w:tr w:rsidR="00A535CF" w:rsidTr="00A535CF">
        <w:tc>
          <w:tcPr>
            <w:tcW w:w="2040" w:type="dxa"/>
            <w:shd w:val="clear" w:color="auto" w:fill="auto"/>
          </w:tcPr>
          <w:p w:rsidR="00A535CF" w:rsidRPr="00160ECC" w:rsidRDefault="00A535CF" w:rsidP="00160ECC">
            <w:pPr>
              <w:rPr>
                <w:rFonts w:cs="Calibri"/>
              </w:rPr>
            </w:pPr>
            <w:r>
              <w:rPr>
                <w:rFonts w:cs="Calibri"/>
              </w:rPr>
              <w:t>3.1.1.1.0-6</w:t>
            </w:r>
          </w:p>
        </w:tc>
        <w:tc>
          <w:tcPr>
            <w:tcW w:w="10938" w:type="dxa"/>
            <w:shd w:val="clear" w:color="auto" w:fill="auto"/>
          </w:tcPr>
          <w:p w:rsidR="00A535CF" w:rsidRPr="008C1AE1" w:rsidRDefault="001E7F20" w:rsidP="00160ECC">
            <w:pPr>
              <w:rPr>
                <w:rFonts w:cs="Calibri"/>
                <w:strike/>
                <w:rPrChange w:id="367" w:author="Eddie Curtis" w:date="2012-08-09T14:33:00Z">
                  <w:rPr>
                    <w:rFonts w:cs="Calibri"/>
                  </w:rPr>
                </w:rPrChange>
              </w:rPr>
            </w:pPr>
            <w:r w:rsidRPr="001E7F20">
              <w:rPr>
                <w:rFonts w:cs="Calibri"/>
                <w:strike/>
                <w:rPrChange w:id="368" w:author="Eddie Curtis" w:date="2012-08-09T14:33:00Z">
                  <w:rPr>
                    <w:rFonts w:cs="Calibri"/>
                    <w:color w:val="0000FF"/>
                    <w:u w:val="single"/>
                  </w:rPr>
                </w:rPrChange>
              </w:rPr>
              <w:t>The cycle length required to service traffic at the critical intersection(s) is generally close to a “natural” cycle length.</w:t>
            </w:r>
          </w:p>
        </w:tc>
      </w:tr>
      <w:tr w:rsidR="00A535CF" w:rsidTr="00A535CF">
        <w:tc>
          <w:tcPr>
            <w:tcW w:w="2040" w:type="dxa"/>
            <w:shd w:val="clear" w:color="auto" w:fill="auto"/>
          </w:tcPr>
          <w:p w:rsidR="00A535CF" w:rsidRPr="00160ECC" w:rsidRDefault="00A535CF" w:rsidP="00160ECC">
            <w:pPr>
              <w:rPr>
                <w:rFonts w:cs="Calibri"/>
              </w:rPr>
            </w:pPr>
            <w:r>
              <w:rPr>
                <w:rFonts w:cs="Calibri"/>
              </w:rPr>
              <w:t>3.1.1.1.0-7</w:t>
            </w:r>
          </w:p>
        </w:tc>
        <w:tc>
          <w:tcPr>
            <w:tcW w:w="10938" w:type="dxa"/>
            <w:shd w:val="clear" w:color="auto" w:fill="auto"/>
          </w:tcPr>
          <w:p w:rsidR="00A535CF" w:rsidRPr="008C1AE1" w:rsidRDefault="001E7F20" w:rsidP="00160ECC">
            <w:pPr>
              <w:rPr>
                <w:rFonts w:cs="Calibri"/>
                <w:strike/>
                <w:rPrChange w:id="369" w:author="Eddie Curtis" w:date="2012-08-09T14:33:00Z">
                  <w:rPr>
                    <w:rFonts w:cs="Calibri"/>
                  </w:rPr>
                </w:rPrChange>
              </w:rPr>
            </w:pPr>
            <w:r w:rsidRPr="001E7F20">
              <w:rPr>
                <w:rFonts w:cs="Calibri"/>
                <w:strike/>
                <w:rPrChange w:id="370" w:author="Eddie Curtis" w:date="2012-08-09T14:33:00Z">
                  <w:rPr>
                    <w:rFonts w:cs="Calibri"/>
                    <w:color w:val="0000FF"/>
                    <w:u w:val="single"/>
                  </w:rPr>
                </w:rPrChange>
              </w:rPr>
              <w:t>The capacity of the arterial changes during the day, with parking restrictions providing higher capacity during peak periods.</w:t>
            </w:r>
          </w:p>
        </w:tc>
      </w:tr>
      <w:tr w:rsidR="00A535CF" w:rsidTr="00A535CF">
        <w:tc>
          <w:tcPr>
            <w:tcW w:w="2040" w:type="dxa"/>
            <w:shd w:val="clear" w:color="auto" w:fill="auto"/>
          </w:tcPr>
          <w:p w:rsidR="00A535CF" w:rsidRPr="00A24137" w:rsidRDefault="001E7F20" w:rsidP="00160ECC">
            <w:pPr>
              <w:rPr>
                <w:rFonts w:cs="Calibri"/>
                <w:strike/>
                <w:rPrChange w:id="371" w:author="Eddie Curtis" w:date="2012-08-09T14:34:00Z">
                  <w:rPr>
                    <w:rFonts w:cs="Calibri"/>
                  </w:rPr>
                </w:rPrChange>
              </w:rPr>
            </w:pPr>
            <w:r w:rsidRPr="001E7F20">
              <w:rPr>
                <w:rFonts w:cs="Calibri"/>
                <w:strike/>
                <w:rPrChange w:id="372" w:author="Eddie Curtis" w:date="2012-08-09T14:34:00Z">
                  <w:rPr>
                    <w:rFonts w:cs="Calibri"/>
                    <w:color w:val="0000FF"/>
                    <w:u w:val="single"/>
                  </w:rPr>
                </w:rPrChange>
              </w:rPr>
              <w:t>3.1.1.2</w:t>
            </w:r>
          </w:p>
        </w:tc>
        <w:tc>
          <w:tcPr>
            <w:tcW w:w="10938" w:type="dxa"/>
            <w:shd w:val="clear" w:color="auto" w:fill="auto"/>
          </w:tcPr>
          <w:p w:rsidR="00A535CF" w:rsidRPr="00A24137" w:rsidRDefault="001E7F20" w:rsidP="00160ECC">
            <w:pPr>
              <w:pStyle w:val="Heading4"/>
              <w:rPr>
                <w:strike/>
                <w:rPrChange w:id="373" w:author="Eddie Curtis" w:date="2012-08-09T14:34:00Z">
                  <w:rPr/>
                </w:rPrChange>
              </w:rPr>
            </w:pPr>
            <w:r w:rsidRPr="001E7F20">
              <w:rPr>
                <w:strike/>
                <w:rPrChange w:id="374" w:author="Eddie Curtis" w:date="2012-08-09T14:34:00Z">
                  <w:rPr>
                    <w:color w:val="0000FF"/>
                    <w:u w:val="single"/>
                  </w:rPr>
                </w:rPrChange>
              </w:rPr>
              <w:t>3.1.1.2 Grid</w:t>
            </w:r>
          </w:p>
        </w:tc>
      </w:tr>
      <w:tr w:rsidR="00A535CF" w:rsidTr="00A535CF">
        <w:tc>
          <w:tcPr>
            <w:tcW w:w="2040" w:type="dxa"/>
            <w:shd w:val="clear" w:color="auto" w:fill="auto"/>
          </w:tcPr>
          <w:p w:rsidR="00A535CF" w:rsidRPr="00A24137" w:rsidRDefault="001E7F20" w:rsidP="00160ECC">
            <w:pPr>
              <w:rPr>
                <w:rFonts w:cs="Calibri"/>
                <w:strike/>
                <w:rPrChange w:id="375" w:author="Eddie Curtis" w:date="2012-08-09T14:34:00Z">
                  <w:rPr>
                    <w:rFonts w:cs="Calibri"/>
                  </w:rPr>
                </w:rPrChange>
              </w:rPr>
            </w:pPr>
            <w:r w:rsidRPr="001E7F20">
              <w:rPr>
                <w:rFonts w:cs="Calibri"/>
                <w:strike/>
                <w:rPrChange w:id="376" w:author="Eddie Curtis" w:date="2012-08-09T14:34:00Z">
                  <w:rPr>
                    <w:rFonts w:cs="Calibri"/>
                    <w:color w:val="0000FF"/>
                    <w:u w:val="single"/>
                  </w:rPr>
                </w:rPrChange>
              </w:rPr>
              <w:t>3.1.1.2.0-1</w:t>
            </w:r>
          </w:p>
        </w:tc>
        <w:tc>
          <w:tcPr>
            <w:tcW w:w="10938" w:type="dxa"/>
            <w:shd w:val="clear" w:color="auto" w:fill="auto"/>
          </w:tcPr>
          <w:p w:rsidR="00A535CF" w:rsidRPr="00A24137" w:rsidRDefault="001E7F20" w:rsidP="00160ECC">
            <w:pPr>
              <w:rPr>
                <w:rFonts w:cs="Calibri"/>
                <w:strike/>
                <w:rPrChange w:id="377" w:author="Eddie Curtis" w:date="2012-08-09T14:34:00Z">
                  <w:rPr>
                    <w:rFonts w:cs="Calibri"/>
                  </w:rPr>
                </w:rPrChange>
              </w:rPr>
            </w:pPr>
            <w:r w:rsidRPr="001E7F20">
              <w:rPr>
                <w:rFonts w:cs="Calibri"/>
                <w:strike/>
                <w:rPrChange w:id="378" w:author="Eddie Curtis" w:date="2012-08-09T14:34:00Z">
                  <w:rPr>
                    <w:rFonts w:cs="Calibri"/>
                    <w:color w:val="0000FF"/>
                    <w:u w:val="single"/>
                  </w:rPr>
                </w:rPrChange>
              </w:rPr>
              <w:t>The network is a uniform grid. (Expand this description and include figures as appropriate.)</w:t>
            </w:r>
          </w:p>
        </w:tc>
      </w:tr>
      <w:tr w:rsidR="00A535CF" w:rsidTr="00A535CF">
        <w:tc>
          <w:tcPr>
            <w:tcW w:w="2040" w:type="dxa"/>
            <w:shd w:val="clear" w:color="auto" w:fill="auto"/>
          </w:tcPr>
          <w:p w:rsidR="00A535CF" w:rsidRPr="00A24137" w:rsidRDefault="001E7F20" w:rsidP="00160ECC">
            <w:pPr>
              <w:rPr>
                <w:rFonts w:cs="Calibri"/>
                <w:strike/>
                <w:rPrChange w:id="379" w:author="Eddie Curtis" w:date="2012-08-09T14:34:00Z">
                  <w:rPr>
                    <w:rFonts w:cs="Calibri"/>
                  </w:rPr>
                </w:rPrChange>
              </w:rPr>
            </w:pPr>
            <w:r w:rsidRPr="001E7F20">
              <w:rPr>
                <w:rFonts w:cs="Calibri"/>
                <w:strike/>
                <w:rPrChange w:id="380" w:author="Eddie Curtis" w:date="2012-08-09T14:34:00Z">
                  <w:rPr>
                    <w:rFonts w:cs="Calibri"/>
                    <w:color w:val="0000FF"/>
                    <w:u w:val="single"/>
                  </w:rPr>
                </w:rPrChange>
              </w:rPr>
              <w:t>3.1.1.2.0-2</w:t>
            </w:r>
          </w:p>
        </w:tc>
        <w:tc>
          <w:tcPr>
            <w:tcW w:w="10938" w:type="dxa"/>
            <w:shd w:val="clear" w:color="auto" w:fill="auto"/>
          </w:tcPr>
          <w:p w:rsidR="00A535CF" w:rsidRPr="00A24137" w:rsidRDefault="001E7F20" w:rsidP="00160ECC">
            <w:pPr>
              <w:rPr>
                <w:rFonts w:cs="Calibri"/>
                <w:strike/>
                <w:rPrChange w:id="381" w:author="Eddie Curtis" w:date="2012-08-09T14:34:00Z">
                  <w:rPr>
                    <w:rFonts w:cs="Calibri"/>
                  </w:rPr>
                </w:rPrChange>
              </w:rPr>
            </w:pPr>
            <w:r w:rsidRPr="001E7F20">
              <w:rPr>
                <w:rFonts w:cs="Calibri"/>
                <w:strike/>
                <w:rPrChange w:id="382" w:author="Eddie Curtis" w:date="2012-08-09T14:34:00Z">
                  <w:rPr>
                    <w:rFonts w:cs="Calibri"/>
                    <w:color w:val="0000FF"/>
                    <w:u w:val="single"/>
                  </w:rPr>
                </w:rPrChange>
              </w:rPr>
              <w:t>The signal phasing is similar at all intersections, and is typically... (Describe the phasing)</w:t>
            </w:r>
          </w:p>
        </w:tc>
      </w:tr>
      <w:tr w:rsidR="00A535CF" w:rsidTr="00A535CF">
        <w:tc>
          <w:tcPr>
            <w:tcW w:w="2040" w:type="dxa"/>
            <w:shd w:val="clear" w:color="auto" w:fill="auto"/>
          </w:tcPr>
          <w:p w:rsidR="00A535CF" w:rsidRPr="00A24137" w:rsidRDefault="001E7F20" w:rsidP="00160ECC">
            <w:pPr>
              <w:rPr>
                <w:rFonts w:cs="Calibri"/>
                <w:strike/>
                <w:rPrChange w:id="383" w:author="Eddie Curtis" w:date="2012-08-09T14:34:00Z">
                  <w:rPr>
                    <w:rFonts w:cs="Calibri"/>
                  </w:rPr>
                </w:rPrChange>
              </w:rPr>
            </w:pPr>
            <w:r w:rsidRPr="001E7F20">
              <w:rPr>
                <w:rFonts w:cs="Calibri"/>
                <w:strike/>
                <w:rPrChange w:id="384" w:author="Eddie Curtis" w:date="2012-08-09T14:34:00Z">
                  <w:rPr>
                    <w:rFonts w:cs="Calibri"/>
                    <w:color w:val="0000FF"/>
                    <w:u w:val="single"/>
                  </w:rPr>
                </w:rPrChange>
              </w:rPr>
              <w:t>3.1.1.2.0-3</w:t>
            </w:r>
          </w:p>
        </w:tc>
        <w:tc>
          <w:tcPr>
            <w:tcW w:w="10938" w:type="dxa"/>
            <w:shd w:val="clear" w:color="auto" w:fill="auto"/>
          </w:tcPr>
          <w:p w:rsidR="00A535CF" w:rsidRPr="00A24137" w:rsidRDefault="001E7F20" w:rsidP="00160ECC">
            <w:pPr>
              <w:rPr>
                <w:rFonts w:cs="Calibri"/>
                <w:strike/>
                <w:rPrChange w:id="385" w:author="Eddie Curtis" w:date="2012-08-09T14:34:00Z">
                  <w:rPr>
                    <w:rFonts w:cs="Calibri"/>
                  </w:rPr>
                </w:rPrChange>
              </w:rPr>
            </w:pPr>
            <w:r w:rsidRPr="001E7F20">
              <w:rPr>
                <w:rFonts w:cs="Calibri"/>
                <w:strike/>
                <w:rPrChange w:id="386" w:author="Eddie Curtis" w:date="2012-08-09T14:34:00Z">
                  <w:rPr>
                    <w:rFonts w:cs="Calibri"/>
                    <w:color w:val="0000FF"/>
                    <w:u w:val="single"/>
                  </w:rPr>
                </w:rPrChange>
              </w:rPr>
              <w:t>Several intersections have multi-phase intersections that require a higher cycle length than most intersections.</w:t>
            </w:r>
          </w:p>
        </w:tc>
      </w:tr>
      <w:tr w:rsidR="00A535CF" w:rsidTr="00A535CF">
        <w:tc>
          <w:tcPr>
            <w:tcW w:w="2040" w:type="dxa"/>
            <w:shd w:val="clear" w:color="auto" w:fill="auto"/>
          </w:tcPr>
          <w:p w:rsidR="00A535CF" w:rsidRPr="00A24137" w:rsidRDefault="001E7F20" w:rsidP="00160ECC">
            <w:pPr>
              <w:rPr>
                <w:rFonts w:cs="Calibri"/>
                <w:strike/>
                <w:rPrChange w:id="387" w:author="Eddie Curtis" w:date="2012-08-09T14:34:00Z">
                  <w:rPr>
                    <w:rFonts w:cs="Calibri"/>
                  </w:rPr>
                </w:rPrChange>
              </w:rPr>
            </w:pPr>
            <w:r w:rsidRPr="001E7F20">
              <w:rPr>
                <w:rFonts w:cs="Calibri"/>
                <w:strike/>
                <w:rPrChange w:id="388" w:author="Eddie Curtis" w:date="2012-08-09T14:34:00Z">
                  <w:rPr>
                    <w:rFonts w:cs="Calibri"/>
                    <w:color w:val="0000FF"/>
                    <w:u w:val="single"/>
                  </w:rPr>
                </w:rPrChange>
              </w:rPr>
              <w:lastRenderedPageBreak/>
              <w:t>3.1.1.2.0-4</w:t>
            </w:r>
          </w:p>
        </w:tc>
        <w:tc>
          <w:tcPr>
            <w:tcW w:w="10938" w:type="dxa"/>
            <w:shd w:val="clear" w:color="auto" w:fill="auto"/>
          </w:tcPr>
          <w:p w:rsidR="00A535CF" w:rsidRPr="00A24137" w:rsidRDefault="001E7F20" w:rsidP="00160ECC">
            <w:pPr>
              <w:rPr>
                <w:rFonts w:cs="Calibri"/>
                <w:strike/>
                <w:rPrChange w:id="389" w:author="Eddie Curtis" w:date="2012-08-09T14:34:00Z">
                  <w:rPr>
                    <w:rFonts w:cs="Calibri"/>
                  </w:rPr>
                </w:rPrChange>
              </w:rPr>
            </w:pPr>
            <w:r w:rsidRPr="001E7F20">
              <w:rPr>
                <w:rFonts w:cs="Calibri"/>
                <w:strike/>
                <w:rPrChange w:id="390" w:author="Eddie Curtis" w:date="2012-08-09T14:34:00Z">
                  <w:rPr>
                    <w:rFonts w:cs="Calibri"/>
                    <w:color w:val="0000FF"/>
                    <w:u w:val="single"/>
                  </w:rPr>
                </w:rPrChange>
              </w:rPr>
              <w:t>Several roads in the grid are higher capacity arterials.</w:t>
            </w:r>
          </w:p>
        </w:tc>
      </w:tr>
      <w:tr w:rsidR="00A535CF" w:rsidTr="00A535CF">
        <w:tc>
          <w:tcPr>
            <w:tcW w:w="2040" w:type="dxa"/>
            <w:shd w:val="clear" w:color="auto" w:fill="auto"/>
          </w:tcPr>
          <w:p w:rsidR="00A535CF" w:rsidRPr="005E2413" w:rsidRDefault="001E7F20" w:rsidP="00160ECC">
            <w:pPr>
              <w:rPr>
                <w:rFonts w:cs="Calibri"/>
                <w:strike/>
                <w:rPrChange w:id="391" w:author="USER" w:date="2012-08-31T09:24:00Z">
                  <w:rPr>
                    <w:rFonts w:cs="Calibri"/>
                  </w:rPr>
                </w:rPrChange>
              </w:rPr>
            </w:pPr>
            <w:r w:rsidRPr="001E7F20">
              <w:rPr>
                <w:rFonts w:cs="Calibri"/>
                <w:strike/>
                <w:rPrChange w:id="392" w:author="USER" w:date="2012-08-31T09:24:00Z">
                  <w:rPr>
                    <w:rFonts w:cs="Calibri"/>
                    <w:color w:val="0000FF"/>
                    <w:u w:val="single"/>
                  </w:rPr>
                </w:rPrChange>
              </w:rPr>
              <w:t>3.1.1.2.0-5</w:t>
            </w:r>
          </w:p>
        </w:tc>
        <w:tc>
          <w:tcPr>
            <w:tcW w:w="10938" w:type="dxa"/>
            <w:shd w:val="clear" w:color="auto" w:fill="auto"/>
          </w:tcPr>
          <w:p w:rsidR="00A535CF" w:rsidRPr="005E2413" w:rsidRDefault="001E7F20" w:rsidP="00160ECC">
            <w:pPr>
              <w:rPr>
                <w:rFonts w:cs="Calibri"/>
                <w:strike/>
                <w:rPrChange w:id="393" w:author="USER" w:date="2012-08-31T09:24:00Z">
                  <w:rPr>
                    <w:rFonts w:cs="Calibri"/>
                  </w:rPr>
                </w:rPrChange>
              </w:rPr>
            </w:pPr>
            <w:r w:rsidRPr="001E7F20">
              <w:rPr>
                <w:rFonts w:cs="Calibri"/>
                <w:strike/>
                <w:rPrChange w:id="394" w:author="USER" w:date="2012-08-31T09:24:00Z">
                  <w:rPr>
                    <w:rFonts w:cs="Calibri"/>
                    <w:color w:val="0000FF"/>
                    <w:u w:val="single"/>
                  </w:rPr>
                </w:rPrChange>
              </w:rPr>
              <w:t xml:space="preserve">The signals along one or </w:t>
            </w:r>
            <w:proofErr w:type="gramStart"/>
            <w:r w:rsidRPr="001E7F20">
              <w:rPr>
                <w:rFonts w:cs="Calibri"/>
                <w:strike/>
                <w:rPrChange w:id="395" w:author="USER" w:date="2012-08-31T09:24:00Z">
                  <w:rPr>
                    <w:rFonts w:cs="Calibri"/>
                    <w:color w:val="0000FF"/>
                    <w:u w:val="single"/>
                  </w:rPr>
                </w:rPrChange>
              </w:rPr>
              <w:t>more higher</w:t>
            </w:r>
            <w:proofErr w:type="gramEnd"/>
            <w:r w:rsidRPr="001E7F20">
              <w:rPr>
                <w:rFonts w:cs="Calibri"/>
                <w:strike/>
                <w:rPrChange w:id="396" w:author="USER" w:date="2012-08-31T09:24:00Z">
                  <w:rPr>
                    <w:rFonts w:cs="Calibri"/>
                    <w:color w:val="0000FF"/>
                    <w:u w:val="single"/>
                  </w:rPr>
                </w:rPrChange>
              </w:rPr>
              <w:t xml:space="preserve"> capacity streets generally require a higher cycle length than most of the grid intersections.</w:t>
            </w:r>
          </w:p>
        </w:tc>
      </w:tr>
      <w:tr w:rsidR="00A535CF" w:rsidTr="00A535CF">
        <w:tc>
          <w:tcPr>
            <w:tcW w:w="2040" w:type="dxa"/>
            <w:shd w:val="clear" w:color="auto" w:fill="auto"/>
          </w:tcPr>
          <w:p w:rsidR="00A535CF" w:rsidRPr="00A24137" w:rsidRDefault="001E7F20" w:rsidP="00160ECC">
            <w:pPr>
              <w:rPr>
                <w:rFonts w:cs="Calibri"/>
                <w:strike/>
                <w:rPrChange w:id="397" w:author="Eddie Curtis" w:date="2012-08-09T14:34:00Z">
                  <w:rPr>
                    <w:rFonts w:cs="Calibri"/>
                  </w:rPr>
                </w:rPrChange>
              </w:rPr>
            </w:pPr>
            <w:r w:rsidRPr="001E7F20">
              <w:rPr>
                <w:rFonts w:cs="Calibri"/>
                <w:strike/>
                <w:rPrChange w:id="398" w:author="Eddie Curtis" w:date="2012-08-09T14:34:00Z">
                  <w:rPr>
                    <w:rFonts w:cs="Calibri"/>
                    <w:color w:val="0000FF"/>
                    <w:u w:val="single"/>
                  </w:rPr>
                </w:rPrChange>
              </w:rPr>
              <w:t>3.1.1.2.0-6</w:t>
            </w:r>
          </w:p>
        </w:tc>
        <w:tc>
          <w:tcPr>
            <w:tcW w:w="10938" w:type="dxa"/>
            <w:shd w:val="clear" w:color="auto" w:fill="auto"/>
          </w:tcPr>
          <w:p w:rsidR="00A535CF" w:rsidRPr="00A24137" w:rsidRDefault="001E7F20" w:rsidP="00160ECC">
            <w:pPr>
              <w:rPr>
                <w:rFonts w:cs="Calibri"/>
                <w:strike/>
                <w:rPrChange w:id="399" w:author="Eddie Curtis" w:date="2012-08-09T14:34:00Z">
                  <w:rPr>
                    <w:rFonts w:cs="Calibri"/>
                  </w:rPr>
                </w:rPrChange>
              </w:rPr>
            </w:pPr>
            <w:r w:rsidRPr="001E7F20">
              <w:rPr>
                <w:rFonts w:cs="Calibri"/>
                <w:strike/>
                <w:rPrChange w:id="400" w:author="Eddie Curtis" w:date="2012-08-09T14:34:00Z">
                  <w:rPr>
                    <w:rFonts w:cs="Calibri"/>
                    <w:color w:val="0000FF"/>
                    <w:u w:val="single"/>
                  </w:rPr>
                </w:rPrChange>
              </w:rPr>
              <w:t>The capacity of some roads in the network changes during the day, with parking restrictions providing higher capacity during peak periods.</w:t>
            </w:r>
          </w:p>
        </w:tc>
      </w:tr>
      <w:tr w:rsidR="00A535CF" w:rsidTr="00A535CF">
        <w:tc>
          <w:tcPr>
            <w:tcW w:w="2040" w:type="dxa"/>
            <w:shd w:val="clear" w:color="auto" w:fill="auto"/>
          </w:tcPr>
          <w:p w:rsidR="00A535CF" w:rsidRPr="006F412E" w:rsidRDefault="001E7F20" w:rsidP="00160ECC">
            <w:pPr>
              <w:rPr>
                <w:rFonts w:cs="Calibri"/>
                <w:highlight w:val="yellow"/>
                <w:rPrChange w:id="401" w:author="USER" w:date="2012-09-05T10:42:00Z">
                  <w:rPr>
                    <w:rFonts w:cs="Calibri"/>
                  </w:rPr>
                </w:rPrChange>
              </w:rPr>
            </w:pPr>
            <w:r w:rsidRPr="001E7F20">
              <w:rPr>
                <w:rFonts w:cs="Calibri"/>
                <w:highlight w:val="yellow"/>
                <w:rPrChange w:id="402" w:author="USER" w:date="2012-09-05T10:42:00Z">
                  <w:rPr>
                    <w:rFonts w:cs="Calibri"/>
                    <w:color w:val="0000FF"/>
                    <w:u w:val="single"/>
                  </w:rPr>
                </w:rPrChange>
              </w:rPr>
              <w:t>3.1.1.3</w:t>
            </w:r>
          </w:p>
        </w:tc>
        <w:tc>
          <w:tcPr>
            <w:tcW w:w="10938" w:type="dxa"/>
            <w:shd w:val="clear" w:color="auto" w:fill="auto"/>
          </w:tcPr>
          <w:p w:rsidR="00A535CF" w:rsidRPr="006F412E" w:rsidRDefault="001E7F20" w:rsidP="00160ECC">
            <w:pPr>
              <w:pStyle w:val="Heading4"/>
              <w:rPr>
                <w:highlight w:val="yellow"/>
                <w:rPrChange w:id="403" w:author="USER" w:date="2012-09-05T10:42:00Z">
                  <w:rPr/>
                </w:rPrChange>
              </w:rPr>
            </w:pPr>
            <w:r w:rsidRPr="001E7F20">
              <w:rPr>
                <w:highlight w:val="yellow"/>
                <w:rPrChange w:id="404" w:author="USER" w:date="2012-09-05T10:42:00Z">
                  <w:rPr>
                    <w:color w:val="0000FF"/>
                    <w:u w:val="single"/>
                  </w:rPr>
                </w:rPrChange>
              </w:rPr>
              <w:t>3.1.1.3 Isolated intersection or Small Group</w:t>
            </w:r>
          </w:p>
        </w:tc>
      </w:tr>
      <w:tr w:rsidR="00A535CF" w:rsidTr="00A535CF">
        <w:tc>
          <w:tcPr>
            <w:tcW w:w="2040" w:type="dxa"/>
            <w:shd w:val="clear" w:color="auto" w:fill="auto"/>
          </w:tcPr>
          <w:p w:rsidR="00A535CF" w:rsidRPr="001616B3" w:rsidRDefault="001E7F20" w:rsidP="00160ECC">
            <w:pPr>
              <w:rPr>
                <w:rFonts w:cs="Calibri"/>
                <w:highlight w:val="yellow"/>
                <w:rPrChange w:id="405" w:author="Eddie Curtis" w:date="2012-08-09T14:49:00Z">
                  <w:rPr>
                    <w:rFonts w:cs="Calibri"/>
                  </w:rPr>
                </w:rPrChange>
              </w:rPr>
            </w:pPr>
            <w:r w:rsidRPr="001E7F20">
              <w:rPr>
                <w:rFonts w:cs="Calibri"/>
                <w:highlight w:val="yellow"/>
                <w:rPrChange w:id="406" w:author="Eddie Curtis" w:date="2012-08-09T14:49:00Z">
                  <w:rPr>
                    <w:rFonts w:cs="Calibri"/>
                    <w:color w:val="0000FF"/>
                    <w:u w:val="single"/>
                  </w:rPr>
                </w:rPrChange>
              </w:rPr>
              <w:t>3.1.1.3.0-1</w:t>
            </w:r>
          </w:p>
        </w:tc>
        <w:tc>
          <w:tcPr>
            <w:tcW w:w="10938" w:type="dxa"/>
            <w:shd w:val="clear" w:color="auto" w:fill="auto"/>
          </w:tcPr>
          <w:p w:rsidR="00A535CF" w:rsidRPr="001616B3" w:rsidRDefault="001E7F20" w:rsidP="001616B3">
            <w:pPr>
              <w:rPr>
                <w:rFonts w:cs="Calibri"/>
                <w:highlight w:val="yellow"/>
                <w:rPrChange w:id="407" w:author="Eddie Curtis" w:date="2012-08-09T14:49:00Z">
                  <w:rPr>
                    <w:rFonts w:cs="Calibri"/>
                  </w:rPr>
                </w:rPrChange>
              </w:rPr>
            </w:pPr>
            <w:del w:id="408" w:author="Eddie Curtis" w:date="2012-08-09T14:50:00Z">
              <w:r w:rsidRPr="001E7F20">
                <w:rPr>
                  <w:rFonts w:cs="Calibri"/>
                  <w:highlight w:val="yellow"/>
                  <w:rPrChange w:id="409" w:author="Eddie Curtis" w:date="2012-08-09T14:49:00Z">
                    <w:rPr>
                      <w:rFonts w:cs="Calibri"/>
                      <w:color w:val="0000FF"/>
                      <w:u w:val="single"/>
                    </w:rPr>
                  </w:rPrChange>
                </w:rPr>
                <w:delText>There is one</w:delText>
              </w:r>
            </w:del>
            <w:ins w:id="410" w:author="Eddie Curtis" w:date="2012-08-09T14:50:00Z">
              <w:r w:rsidR="001616B3">
                <w:rPr>
                  <w:rFonts w:cs="Calibri"/>
                  <w:highlight w:val="yellow"/>
                </w:rPr>
                <w:t>One of the arterial intersections in the project area has at least one</w:t>
              </w:r>
            </w:ins>
            <w:r w:rsidRPr="001E7F20">
              <w:rPr>
                <w:rFonts w:cs="Calibri"/>
                <w:highlight w:val="yellow"/>
                <w:rPrChange w:id="411" w:author="Eddie Curtis" w:date="2012-08-09T14:49:00Z">
                  <w:rPr>
                    <w:rFonts w:cs="Calibri"/>
                    <w:color w:val="0000FF"/>
                    <w:u w:val="single"/>
                  </w:rPr>
                </w:rPrChange>
              </w:rPr>
              <w:t xml:space="preserve"> critical intersection</w:t>
            </w:r>
            <w:del w:id="412" w:author="Eddie Curtis" w:date="2012-08-09T14:50:00Z">
              <w:r w:rsidRPr="001E7F20">
                <w:rPr>
                  <w:rFonts w:cs="Calibri"/>
                  <w:highlight w:val="yellow"/>
                  <w:rPrChange w:id="413" w:author="Eddie Curtis" w:date="2012-08-09T14:49:00Z">
                    <w:rPr>
                      <w:rFonts w:cs="Calibri"/>
                      <w:color w:val="0000FF"/>
                      <w:u w:val="single"/>
                    </w:rPr>
                  </w:rPrChange>
                </w:rPr>
                <w:delText xml:space="preserve"> in the project area</w:delText>
              </w:r>
            </w:del>
            <w:r w:rsidRPr="001E7F20">
              <w:rPr>
                <w:rFonts w:cs="Calibri"/>
                <w:highlight w:val="yellow"/>
                <w:rPrChange w:id="414" w:author="Eddie Curtis" w:date="2012-08-09T14:49:00Z">
                  <w:rPr>
                    <w:rFonts w:cs="Calibri"/>
                    <w:color w:val="0000FF"/>
                    <w:u w:val="single"/>
                  </w:rPr>
                </w:rPrChange>
              </w:rPr>
              <w:t>, and the timing of adjacent intersections mainly needs to accommodate progression for the platoons serviced by the critical intersection.</w:t>
            </w:r>
          </w:p>
        </w:tc>
      </w:tr>
      <w:tr w:rsidR="00A535CF" w:rsidTr="00A535CF">
        <w:tc>
          <w:tcPr>
            <w:tcW w:w="2040" w:type="dxa"/>
            <w:shd w:val="clear" w:color="auto" w:fill="auto"/>
          </w:tcPr>
          <w:p w:rsidR="00A535CF" w:rsidRPr="001616B3" w:rsidRDefault="001E7F20" w:rsidP="00160ECC">
            <w:pPr>
              <w:rPr>
                <w:rFonts w:cs="Calibri"/>
                <w:highlight w:val="yellow"/>
                <w:rPrChange w:id="415" w:author="Eddie Curtis" w:date="2012-08-09T14:50:00Z">
                  <w:rPr>
                    <w:rFonts w:cs="Calibri"/>
                  </w:rPr>
                </w:rPrChange>
              </w:rPr>
            </w:pPr>
            <w:r w:rsidRPr="001E7F20">
              <w:rPr>
                <w:rFonts w:cs="Calibri"/>
                <w:highlight w:val="yellow"/>
                <w:rPrChange w:id="416" w:author="Eddie Curtis" w:date="2012-08-09T14:50:00Z">
                  <w:rPr>
                    <w:rFonts w:cs="Calibri"/>
                    <w:color w:val="0000FF"/>
                    <w:u w:val="single"/>
                  </w:rPr>
                </w:rPrChange>
              </w:rPr>
              <w:t>3.1.1.3.0-2</w:t>
            </w:r>
          </w:p>
        </w:tc>
        <w:tc>
          <w:tcPr>
            <w:tcW w:w="10938" w:type="dxa"/>
            <w:shd w:val="clear" w:color="auto" w:fill="auto"/>
          </w:tcPr>
          <w:p w:rsidR="00A535CF" w:rsidRPr="001616B3" w:rsidRDefault="001E7F20" w:rsidP="00160ECC">
            <w:pPr>
              <w:rPr>
                <w:rFonts w:cs="Calibri"/>
                <w:highlight w:val="yellow"/>
                <w:rPrChange w:id="417" w:author="Eddie Curtis" w:date="2012-08-09T14:50:00Z">
                  <w:rPr>
                    <w:rFonts w:cs="Calibri"/>
                  </w:rPr>
                </w:rPrChange>
              </w:rPr>
            </w:pPr>
            <w:r w:rsidRPr="001E7F20">
              <w:rPr>
                <w:rFonts w:cs="Calibri"/>
                <w:highlight w:val="yellow"/>
                <w:rPrChange w:id="418" w:author="Eddie Curtis" w:date="2012-08-09T14:50:00Z">
                  <w:rPr>
                    <w:rFonts w:cs="Calibri"/>
                    <w:color w:val="0000FF"/>
                    <w:u w:val="single"/>
                  </w:rPr>
                </w:rPrChange>
              </w:rPr>
              <w:t>The system will be used</w:t>
            </w:r>
            <w:ins w:id="419" w:author="USER" w:date="2012-08-31T09:25:00Z">
              <w:r w:rsidR="00F75D22">
                <w:rPr>
                  <w:rFonts w:cs="Calibri"/>
                  <w:highlight w:val="yellow"/>
                </w:rPr>
                <w:t xml:space="preserve"> at times</w:t>
              </w:r>
            </w:ins>
            <w:r w:rsidRPr="001E7F20">
              <w:rPr>
                <w:rFonts w:cs="Calibri"/>
                <w:highlight w:val="yellow"/>
                <w:rPrChange w:id="420" w:author="Eddie Curtis" w:date="2012-08-09T14:50:00Z">
                  <w:rPr>
                    <w:rFonts w:cs="Calibri"/>
                    <w:color w:val="0000FF"/>
                    <w:u w:val="single"/>
                  </w:rPr>
                </w:rPrChange>
              </w:rPr>
              <w:t xml:space="preserve"> to improve operation at a single, isolated intersection that does not operate efficiently with typical vehicle-actuated operation. It requires (choose as appropriate):</w:t>
            </w:r>
          </w:p>
          <w:p w:rsidR="00A535CF" w:rsidRPr="001616B3" w:rsidRDefault="001E7F20" w:rsidP="00160ECC">
            <w:pPr>
              <w:numPr>
                <w:ilvl w:val="0"/>
                <w:numId w:val="11"/>
              </w:numPr>
              <w:ind w:left="360"/>
              <w:rPr>
                <w:rFonts w:cs="Calibri"/>
                <w:highlight w:val="yellow"/>
                <w:rPrChange w:id="421" w:author="Eddie Curtis" w:date="2012-08-09T14:50:00Z">
                  <w:rPr>
                    <w:rFonts w:cs="Calibri"/>
                  </w:rPr>
                </w:rPrChange>
              </w:rPr>
            </w:pPr>
            <w:r w:rsidRPr="001E7F20">
              <w:rPr>
                <w:rFonts w:cs="Calibri"/>
                <w:highlight w:val="yellow"/>
                <w:rPrChange w:id="422" w:author="Eddie Curtis" w:date="2012-08-09T14:50:00Z">
                  <w:rPr>
                    <w:rFonts w:cs="Calibri"/>
                    <w:color w:val="0000FF"/>
                    <w:u w:val="single"/>
                  </w:rPr>
                </w:rPrChange>
              </w:rPr>
              <w:t>Different phase sequences at different times of the day</w:t>
            </w:r>
            <w:ins w:id="423" w:author="USER" w:date="2012-09-06T10:18:00Z">
              <w:r w:rsidR="00364F95">
                <w:rPr>
                  <w:rFonts w:cs="Calibri"/>
                  <w:highlight w:val="yellow"/>
                </w:rPr>
                <w:t xml:space="preserve"> </w:t>
              </w:r>
            </w:ins>
            <w:ins w:id="424" w:author="USER" w:date="2012-08-24T20:18:00Z">
              <w:r w:rsidR="00DE50A6">
                <w:rPr>
                  <w:rFonts w:cs="Calibri"/>
                  <w:highlight w:val="yellow"/>
                </w:rPr>
                <w:t>will be initiated by the local controller</w:t>
              </w:r>
            </w:ins>
            <w:ins w:id="425" w:author="USER" w:date="2012-09-06T10:18:00Z">
              <w:r w:rsidR="00364F95">
                <w:rPr>
                  <w:rFonts w:cs="Calibri"/>
                  <w:highlight w:val="yellow"/>
                </w:rPr>
                <w:t xml:space="preserve"> through a time of day schedule</w:t>
              </w:r>
            </w:ins>
            <w:ins w:id="426" w:author="USER" w:date="2012-08-24T20:18:00Z">
              <w:r w:rsidR="00DE50A6">
                <w:rPr>
                  <w:rFonts w:cs="Calibri"/>
                  <w:highlight w:val="yellow"/>
                </w:rPr>
                <w:t>.</w:t>
              </w:r>
            </w:ins>
          </w:p>
          <w:p w:rsidR="00A535CF" w:rsidRPr="001616B3" w:rsidRDefault="001E7F20" w:rsidP="00160ECC">
            <w:pPr>
              <w:numPr>
                <w:ilvl w:val="0"/>
                <w:numId w:val="11"/>
              </w:numPr>
              <w:ind w:left="360"/>
              <w:rPr>
                <w:rFonts w:cs="Calibri"/>
                <w:highlight w:val="yellow"/>
                <w:rPrChange w:id="427" w:author="Eddie Curtis" w:date="2012-08-09T14:50:00Z">
                  <w:rPr>
                    <w:rFonts w:cs="Calibri"/>
                  </w:rPr>
                </w:rPrChange>
              </w:rPr>
            </w:pPr>
            <w:r w:rsidRPr="001E7F20">
              <w:rPr>
                <w:rFonts w:cs="Calibri"/>
                <w:highlight w:val="yellow"/>
                <w:rPrChange w:id="428" w:author="Eddie Curtis" w:date="2012-08-09T14:50:00Z">
                  <w:rPr>
                    <w:rFonts w:cs="Calibri"/>
                    <w:color w:val="0000FF"/>
                    <w:u w:val="single"/>
                  </w:rPr>
                </w:rPrChange>
              </w:rPr>
              <w:t xml:space="preserve">Phase </w:t>
            </w:r>
            <w:proofErr w:type="spellStart"/>
            <w:r w:rsidRPr="001E7F20">
              <w:rPr>
                <w:rFonts w:cs="Calibri"/>
                <w:highlight w:val="yellow"/>
                <w:rPrChange w:id="429" w:author="Eddie Curtis" w:date="2012-08-09T14:50:00Z">
                  <w:rPr>
                    <w:rFonts w:cs="Calibri"/>
                    <w:color w:val="0000FF"/>
                    <w:u w:val="single"/>
                  </w:rPr>
                </w:rPrChange>
              </w:rPr>
              <w:t>reservice</w:t>
            </w:r>
            <w:proofErr w:type="spellEnd"/>
            <w:r w:rsidRPr="001E7F20">
              <w:rPr>
                <w:rFonts w:cs="Calibri"/>
                <w:highlight w:val="yellow"/>
                <w:rPrChange w:id="430" w:author="Eddie Curtis" w:date="2012-08-09T14:50:00Z">
                  <w:rPr>
                    <w:rFonts w:cs="Calibri"/>
                    <w:color w:val="0000FF"/>
                    <w:u w:val="single"/>
                  </w:rPr>
                </w:rPrChange>
              </w:rPr>
              <w:t xml:space="preserve"> to prevent queue overflow in turn bays</w:t>
            </w:r>
          </w:p>
          <w:p w:rsidR="00A535CF" w:rsidRPr="001616B3" w:rsidRDefault="001E7F20" w:rsidP="00160ECC">
            <w:pPr>
              <w:numPr>
                <w:ilvl w:val="0"/>
                <w:numId w:val="11"/>
              </w:numPr>
              <w:tabs>
                <w:tab w:val="center" w:pos="4680"/>
                <w:tab w:val="right" w:pos="9360"/>
              </w:tabs>
              <w:ind w:left="360"/>
              <w:rPr>
                <w:rFonts w:cs="Calibri"/>
                <w:highlight w:val="yellow"/>
                <w:rPrChange w:id="431" w:author="Eddie Curtis" w:date="2012-08-09T14:50:00Z">
                  <w:rPr>
                    <w:rFonts w:cs="Calibri"/>
                  </w:rPr>
                </w:rPrChange>
              </w:rPr>
            </w:pPr>
            <w:r w:rsidRPr="001E7F20">
              <w:rPr>
                <w:rFonts w:cs="Calibri"/>
                <w:highlight w:val="yellow"/>
                <w:rPrChange w:id="432" w:author="Eddie Curtis" w:date="2012-08-09T14:50:00Z">
                  <w:rPr>
                    <w:rFonts w:cs="Calibri"/>
                    <w:color w:val="0000FF"/>
                    <w:u w:val="single"/>
                  </w:rPr>
                </w:rPrChange>
              </w:rPr>
              <w:t>Different cycle lengths for different periods</w:t>
            </w:r>
          </w:p>
          <w:p w:rsidR="00A535CF" w:rsidRPr="001616B3" w:rsidRDefault="001E7F20" w:rsidP="00160ECC">
            <w:pPr>
              <w:numPr>
                <w:ilvl w:val="0"/>
                <w:numId w:val="11"/>
              </w:numPr>
              <w:tabs>
                <w:tab w:val="center" w:pos="4680"/>
                <w:tab w:val="right" w:pos="9360"/>
              </w:tabs>
              <w:ind w:left="360"/>
              <w:rPr>
                <w:rFonts w:cs="Calibri"/>
                <w:highlight w:val="yellow"/>
                <w:rPrChange w:id="433" w:author="Eddie Curtis" w:date="2012-08-09T14:50:00Z">
                  <w:rPr>
                    <w:rFonts w:cs="Calibri"/>
                  </w:rPr>
                </w:rPrChange>
              </w:rPr>
            </w:pPr>
            <w:r w:rsidRPr="001E7F20">
              <w:rPr>
                <w:rFonts w:cs="Calibri"/>
                <w:highlight w:val="yellow"/>
                <w:rPrChange w:id="434" w:author="Eddie Curtis" w:date="2012-08-09T14:50:00Z">
                  <w:rPr>
                    <w:rFonts w:cs="Calibri"/>
                    <w:color w:val="0000FF"/>
                    <w:u w:val="single"/>
                  </w:rPr>
                </w:rPrChange>
              </w:rPr>
              <w:t>Different splits (phase maximums) for different periods</w:t>
            </w:r>
          </w:p>
        </w:tc>
      </w:tr>
      <w:tr w:rsidR="00A535CF" w:rsidTr="00A535CF">
        <w:tc>
          <w:tcPr>
            <w:tcW w:w="2040" w:type="dxa"/>
            <w:shd w:val="clear" w:color="auto" w:fill="auto"/>
          </w:tcPr>
          <w:p w:rsidR="00A535CF" w:rsidRPr="006F412E" w:rsidRDefault="001E7F20" w:rsidP="00160ECC">
            <w:pPr>
              <w:rPr>
                <w:rFonts w:cs="Calibri"/>
                <w:highlight w:val="yellow"/>
                <w:rPrChange w:id="435" w:author="USER" w:date="2012-09-05T10:42:00Z">
                  <w:rPr>
                    <w:rFonts w:cs="Calibri"/>
                  </w:rPr>
                </w:rPrChange>
              </w:rPr>
            </w:pPr>
            <w:r w:rsidRPr="001E7F20">
              <w:rPr>
                <w:rFonts w:cs="Calibri"/>
                <w:highlight w:val="yellow"/>
                <w:rPrChange w:id="436" w:author="USER" w:date="2012-09-05T10:42:00Z">
                  <w:rPr>
                    <w:rFonts w:cs="Calibri"/>
                    <w:color w:val="0000FF"/>
                    <w:u w:val="single"/>
                  </w:rPr>
                </w:rPrChange>
              </w:rPr>
              <w:t>3.1.1.4</w:t>
            </w:r>
          </w:p>
        </w:tc>
        <w:tc>
          <w:tcPr>
            <w:tcW w:w="10938" w:type="dxa"/>
            <w:shd w:val="clear" w:color="auto" w:fill="auto"/>
          </w:tcPr>
          <w:p w:rsidR="00A535CF" w:rsidRPr="006F412E" w:rsidRDefault="001E7F20" w:rsidP="00160ECC">
            <w:pPr>
              <w:pStyle w:val="Heading4"/>
              <w:rPr>
                <w:highlight w:val="yellow"/>
                <w:rPrChange w:id="437" w:author="USER" w:date="2012-09-05T10:42:00Z">
                  <w:rPr/>
                </w:rPrChange>
              </w:rPr>
            </w:pPr>
            <w:r w:rsidRPr="001E7F20">
              <w:rPr>
                <w:highlight w:val="yellow"/>
                <w:rPrChange w:id="438" w:author="USER" w:date="2012-09-05T10:42:00Z">
                  <w:rPr>
                    <w:color w:val="0000FF"/>
                    <w:u w:val="single"/>
                  </w:rPr>
                </w:rPrChange>
              </w:rPr>
              <w:t>3.1.1.4 Freeway Interchange</w:t>
            </w:r>
          </w:p>
        </w:tc>
      </w:tr>
      <w:tr w:rsidR="00A535CF" w:rsidTr="00A535CF">
        <w:tc>
          <w:tcPr>
            <w:tcW w:w="2040" w:type="dxa"/>
            <w:shd w:val="clear" w:color="auto" w:fill="auto"/>
          </w:tcPr>
          <w:p w:rsidR="00A535CF" w:rsidRPr="001616B3" w:rsidRDefault="001E7F20" w:rsidP="00160ECC">
            <w:pPr>
              <w:tabs>
                <w:tab w:val="center" w:pos="4680"/>
                <w:tab w:val="right" w:pos="9360"/>
              </w:tabs>
              <w:rPr>
                <w:rFonts w:cs="Calibri"/>
                <w:highlight w:val="yellow"/>
                <w:rPrChange w:id="439" w:author="Eddie Curtis" w:date="2012-08-09T14:46:00Z">
                  <w:rPr>
                    <w:rFonts w:cs="Calibri"/>
                  </w:rPr>
                </w:rPrChange>
              </w:rPr>
            </w:pPr>
            <w:r w:rsidRPr="001E7F20">
              <w:rPr>
                <w:rFonts w:cs="Calibri"/>
                <w:highlight w:val="yellow"/>
                <w:rPrChange w:id="440" w:author="Eddie Curtis" w:date="2012-08-09T14:46:00Z">
                  <w:rPr>
                    <w:rFonts w:cs="Calibri"/>
                    <w:color w:val="0000FF"/>
                    <w:u w:val="single"/>
                  </w:rPr>
                </w:rPrChange>
              </w:rPr>
              <w:t>3.1.1.4.0-1</w:t>
            </w:r>
          </w:p>
        </w:tc>
        <w:tc>
          <w:tcPr>
            <w:tcW w:w="10938" w:type="dxa"/>
            <w:shd w:val="clear" w:color="auto" w:fill="auto"/>
          </w:tcPr>
          <w:p w:rsidR="00A535CF" w:rsidRPr="001616B3" w:rsidRDefault="001E7F20" w:rsidP="00160ECC">
            <w:pPr>
              <w:tabs>
                <w:tab w:val="center" w:pos="4680"/>
                <w:tab w:val="right" w:pos="9360"/>
              </w:tabs>
              <w:rPr>
                <w:rFonts w:cs="Calibri"/>
                <w:highlight w:val="yellow"/>
                <w:rPrChange w:id="441" w:author="Eddie Curtis" w:date="2012-08-09T14:46:00Z">
                  <w:rPr>
                    <w:rFonts w:cs="Calibri"/>
                  </w:rPr>
                </w:rPrChange>
              </w:rPr>
            </w:pPr>
            <w:r w:rsidRPr="001E7F20">
              <w:rPr>
                <w:rFonts w:cs="Calibri"/>
                <w:highlight w:val="yellow"/>
                <w:rPrChange w:id="442" w:author="Eddie Curtis" w:date="2012-08-09T14:46:00Z">
                  <w:rPr>
                    <w:rFonts w:cs="Calibri"/>
                    <w:color w:val="0000FF"/>
                    <w:u w:val="single"/>
                  </w:rPr>
                </w:rPrChange>
              </w:rPr>
              <w:t>The project location has several closely spaced intersections with major turning movements at a freeway interchange. It requires careful management of queue lengths on some approaches.</w:t>
            </w:r>
          </w:p>
        </w:tc>
      </w:tr>
      <w:tr w:rsidR="00A535CF" w:rsidTr="00A535CF">
        <w:tc>
          <w:tcPr>
            <w:tcW w:w="2040" w:type="dxa"/>
            <w:shd w:val="clear" w:color="auto" w:fill="auto"/>
          </w:tcPr>
          <w:p w:rsidR="00A535CF" w:rsidRPr="001616B3" w:rsidRDefault="001E7F20" w:rsidP="00160ECC">
            <w:pPr>
              <w:tabs>
                <w:tab w:val="center" w:pos="4680"/>
                <w:tab w:val="right" w:pos="9360"/>
              </w:tabs>
              <w:rPr>
                <w:rFonts w:cs="Calibri"/>
                <w:highlight w:val="yellow"/>
                <w:rPrChange w:id="443" w:author="Eddie Curtis" w:date="2012-08-09T14:48:00Z">
                  <w:rPr>
                    <w:rFonts w:cs="Calibri"/>
                  </w:rPr>
                </w:rPrChange>
              </w:rPr>
            </w:pPr>
            <w:r w:rsidRPr="001E7F20">
              <w:rPr>
                <w:rFonts w:cs="Calibri"/>
                <w:highlight w:val="yellow"/>
                <w:rPrChange w:id="444" w:author="Eddie Curtis" w:date="2012-08-09T14:48:00Z">
                  <w:rPr>
                    <w:rFonts w:cs="Calibri"/>
                    <w:color w:val="0000FF"/>
                    <w:u w:val="single"/>
                  </w:rPr>
                </w:rPrChange>
              </w:rPr>
              <w:t>3.1.1.4.0-2</w:t>
            </w:r>
          </w:p>
        </w:tc>
        <w:tc>
          <w:tcPr>
            <w:tcW w:w="10938" w:type="dxa"/>
            <w:shd w:val="clear" w:color="auto" w:fill="auto"/>
          </w:tcPr>
          <w:p w:rsidR="00A535CF" w:rsidRPr="001616B3" w:rsidRDefault="001E7F20" w:rsidP="00160ECC">
            <w:pPr>
              <w:tabs>
                <w:tab w:val="center" w:pos="4680"/>
                <w:tab w:val="right" w:pos="9360"/>
              </w:tabs>
              <w:rPr>
                <w:rFonts w:cs="Calibri"/>
                <w:highlight w:val="yellow"/>
                <w:rPrChange w:id="445" w:author="Eddie Curtis" w:date="2012-08-09T14:48:00Z">
                  <w:rPr>
                    <w:rFonts w:cs="Calibri"/>
                  </w:rPr>
                </w:rPrChange>
              </w:rPr>
            </w:pPr>
            <w:r w:rsidRPr="001E7F20">
              <w:rPr>
                <w:rFonts w:cs="Calibri"/>
                <w:highlight w:val="yellow"/>
                <w:rPrChange w:id="446" w:author="Eddie Curtis" w:date="2012-08-09T14:48:00Z">
                  <w:rPr>
                    <w:rFonts w:cs="Calibri"/>
                    <w:color w:val="0000FF"/>
                    <w:u w:val="single"/>
                  </w:rPr>
                </w:rPrChange>
              </w:rPr>
              <w:t>Queuing from on-ramps affects the distribution of traffic across the lanes on the arterial.</w:t>
            </w:r>
          </w:p>
        </w:tc>
      </w:tr>
      <w:tr w:rsidR="00A535CF" w:rsidTr="00A535CF">
        <w:tc>
          <w:tcPr>
            <w:tcW w:w="2040" w:type="dxa"/>
            <w:shd w:val="clear" w:color="auto" w:fill="auto"/>
          </w:tcPr>
          <w:p w:rsidR="00A535CF" w:rsidRPr="001616B3" w:rsidRDefault="001E7F20" w:rsidP="00160ECC">
            <w:pPr>
              <w:tabs>
                <w:tab w:val="center" w:pos="4680"/>
                <w:tab w:val="right" w:pos="9360"/>
              </w:tabs>
              <w:rPr>
                <w:rFonts w:cs="Calibri"/>
                <w:highlight w:val="yellow"/>
                <w:rPrChange w:id="447" w:author="Eddie Curtis" w:date="2012-08-09T14:48:00Z">
                  <w:rPr>
                    <w:rFonts w:cs="Calibri"/>
                  </w:rPr>
                </w:rPrChange>
              </w:rPr>
            </w:pPr>
            <w:r w:rsidRPr="001E7F20">
              <w:rPr>
                <w:rFonts w:cs="Calibri"/>
                <w:highlight w:val="yellow"/>
                <w:rPrChange w:id="448" w:author="Eddie Curtis" w:date="2012-08-09T14:48:00Z">
                  <w:rPr>
                    <w:rFonts w:cs="Calibri"/>
                    <w:color w:val="0000FF"/>
                    <w:u w:val="single"/>
                  </w:rPr>
                </w:rPrChange>
              </w:rPr>
              <w:t>3.1.1.4.0-3</w:t>
            </w:r>
          </w:p>
        </w:tc>
        <w:tc>
          <w:tcPr>
            <w:tcW w:w="10938" w:type="dxa"/>
            <w:shd w:val="clear" w:color="auto" w:fill="auto"/>
          </w:tcPr>
          <w:p w:rsidR="00A535CF" w:rsidRPr="001616B3" w:rsidRDefault="001E7F20" w:rsidP="00160ECC">
            <w:pPr>
              <w:tabs>
                <w:tab w:val="center" w:pos="4680"/>
                <w:tab w:val="right" w:pos="9360"/>
              </w:tabs>
              <w:rPr>
                <w:rFonts w:cs="Calibri"/>
                <w:highlight w:val="yellow"/>
                <w:rPrChange w:id="449" w:author="Eddie Curtis" w:date="2012-08-09T14:48:00Z">
                  <w:rPr>
                    <w:rFonts w:cs="Calibri"/>
                  </w:rPr>
                </w:rPrChange>
              </w:rPr>
            </w:pPr>
            <w:r w:rsidRPr="001E7F20">
              <w:rPr>
                <w:rFonts w:cs="Calibri"/>
                <w:highlight w:val="yellow"/>
                <w:rPrChange w:id="450" w:author="Eddie Curtis" w:date="2012-08-09T14:48:00Z">
                  <w:rPr>
                    <w:rFonts w:cs="Calibri"/>
                    <w:color w:val="0000FF"/>
                    <w:u w:val="single"/>
                  </w:rPr>
                </w:rPrChange>
              </w:rPr>
              <w:t>Queuing from on-ramps affects the saturation flow of some movements during green.</w:t>
            </w:r>
          </w:p>
        </w:tc>
      </w:tr>
      <w:tr w:rsidR="00A535CF" w:rsidTr="00A535CF">
        <w:tc>
          <w:tcPr>
            <w:tcW w:w="2040" w:type="dxa"/>
            <w:shd w:val="clear" w:color="auto" w:fill="auto"/>
          </w:tcPr>
          <w:p w:rsidR="00A535CF" w:rsidRPr="00A12372" w:rsidRDefault="001E7F20" w:rsidP="00160ECC">
            <w:pPr>
              <w:tabs>
                <w:tab w:val="center" w:pos="4680"/>
                <w:tab w:val="right" w:pos="9360"/>
              </w:tabs>
              <w:rPr>
                <w:rFonts w:cs="Calibri"/>
                <w:highlight w:val="yellow"/>
                <w:rPrChange w:id="451" w:author="USER" w:date="2012-08-31T15:46:00Z">
                  <w:rPr>
                    <w:rFonts w:cs="Calibri"/>
                  </w:rPr>
                </w:rPrChange>
              </w:rPr>
            </w:pPr>
            <w:r w:rsidRPr="001E7F20">
              <w:rPr>
                <w:rFonts w:cs="Calibri"/>
                <w:highlight w:val="yellow"/>
                <w:rPrChange w:id="452" w:author="USER" w:date="2012-08-31T15:46:00Z">
                  <w:rPr>
                    <w:rFonts w:cs="Calibri"/>
                    <w:color w:val="0000FF"/>
                    <w:u w:val="single"/>
                  </w:rPr>
                </w:rPrChange>
              </w:rPr>
              <w:t>3.1.1.5</w:t>
            </w:r>
          </w:p>
        </w:tc>
        <w:tc>
          <w:tcPr>
            <w:tcW w:w="10938" w:type="dxa"/>
            <w:shd w:val="clear" w:color="auto" w:fill="auto"/>
          </w:tcPr>
          <w:p w:rsidR="00A535CF" w:rsidRPr="00A12372" w:rsidRDefault="001E7F20" w:rsidP="00160ECC">
            <w:pPr>
              <w:pStyle w:val="Heading4"/>
              <w:tabs>
                <w:tab w:val="center" w:pos="4680"/>
                <w:tab w:val="right" w:pos="9360"/>
              </w:tabs>
              <w:rPr>
                <w:highlight w:val="yellow"/>
                <w:rPrChange w:id="453" w:author="USER" w:date="2012-08-31T15:46:00Z">
                  <w:rPr/>
                </w:rPrChange>
              </w:rPr>
            </w:pPr>
            <w:r w:rsidRPr="001E7F20">
              <w:rPr>
                <w:highlight w:val="yellow"/>
                <w:rPrChange w:id="454" w:author="USER" w:date="2012-08-31T15:46:00Z">
                  <w:rPr>
                    <w:color w:val="0000FF"/>
                    <w:u w:val="single"/>
                  </w:rPr>
                </w:rPrChange>
              </w:rPr>
              <w:t>3.1.1.5 Jurisdictions</w:t>
            </w:r>
          </w:p>
        </w:tc>
      </w:tr>
      <w:tr w:rsidR="00A535CF" w:rsidTr="00A535CF">
        <w:tc>
          <w:tcPr>
            <w:tcW w:w="2040" w:type="dxa"/>
            <w:shd w:val="clear" w:color="auto" w:fill="auto"/>
          </w:tcPr>
          <w:p w:rsidR="00A535CF" w:rsidRPr="00A12372" w:rsidRDefault="001E7F20" w:rsidP="00160ECC">
            <w:pPr>
              <w:tabs>
                <w:tab w:val="center" w:pos="4680"/>
                <w:tab w:val="right" w:pos="9360"/>
              </w:tabs>
              <w:rPr>
                <w:rFonts w:cs="Calibri"/>
                <w:highlight w:val="yellow"/>
                <w:rPrChange w:id="455" w:author="USER" w:date="2012-08-31T15:46:00Z">
                  <w:rPr>
                    <w:rFonts w:cs="Calibri"/>
                  </w:rPr>
                </w:rPrChange>
              </w:rPr>
            </w:pPr>
            <w:r w:rsidRPr="001E7F20">
              <w:rPr>
                <w:rFonts w:cs="Calibri"/>
                <w:highlight w:val="yellow"/>
                <w:rPrChange w:id="456" w:author="USER" w:date="2012-08-31T15:46:00Z">
                  <w:rPr>
                    <w:rFonts w:cs="Calibri"/>
                    <w:color w:val="0000FF"/>
                    <w:u w:val="single"/>
                  </w:rPr>
                </w:rPrChange>
              </w:rPr>
              <w:t>3.1.1.5.0-1</w:t>
            </w:r>
          </w:p>
        </w:tc>
        <w:tc>
          <w:tcPr>
            <w:tcW w:w="10938" w:type="dxa"/>
            <w:shd w:val="clear" w:color="auto" w:fill="auto"/>
          </w:tcPr>
          <w:p w:rsidR="00A535CF" w:rsidRPr="00A12372" w:rsidRDefault="00971E89" w:rsidP="003A3B88">
            <w:pPr>
              <w:tabs>
                <w:tab w:val="center" w:pos="4680"/>
                <w:tab w:val="right" w:pos="9360"/>
              </w:tabs>
              <w:rPr>
                <w:rFonts w:cs="Calibri"/>
                <w:highlight w:val="yellow"/>
                <w:rPrChange w:id="457" w:author="USER" w:date="2012-08-31T15:46:00Z">
                  <w:rPr>
                    <w:rFonts w:cs="Calibri"/>
                  </w:rPr>
                </w:rPrChange>
              </w:rPr>
            </w:pPr>
            <w:r w:rsidRPr="00971E89">
              <w:rPr>
                <w:rFonts w:cs="Calibri"/>
                <w:highlight w:val="yellow"/>
              </w:rPr>
              <w:t xml:space="preserve">The signals are owned by multiple local jurisdictions and operated by Seminole County per organizational agreements </w:t>
            </w:r>
            <w:r w:rsidRPr="00971E89">
              <w:rPr>
                <w:rFonts w:cs="Calibri"/>
                <w:strike/>
                <w:highlight w:val="yellow"/>
              </w:rPr>
              <w:t xml:space="preserve">and/or maintained by several separate agencies. (Describe which signals are owned, operated and maintained by which </w:t>
            </w:r>
            <w:r w:rsidRPr="00971E89">
              <w:rPr>
                <w:rFonts w:cs="Calibri"/>
                <w:strike/>
                <w:highlight w:val="yellow"/>
              </w:rPr>
              <w:lastRenderedPageBreak/>
              <w:t>agency.</w:t>
            </w:r>
            <w:r w:rsidRPr="00971E89">
              <w:rPr>
                <w:rFonts w:cs="Calibri"/>
                <w:highlight w:val="yellow"/>
              </w:rPr>
              <w:t xml:space="preserve"> </w:t>
            </w:r>
            <w:r w:rsidR="003A3B88">
              <w:rPr>
                <w:rFonts w:cs="Calibri"/>
                <w:highlight w:val="yellow"/>
              </w:rPr>
              <w:t xml:space="preserve">Maintenance is performed through existing agreements with FDOT and six (6) Cities within Seminole County </w:t>
            </w:r>
            <w:r w:rsidR="001E7F20" w:rsidRPr="001E7F20">
              <w:rPr>
                <w:rFonts w:cs="Calibri"/>
                <w:highlight w:val="yellow"/>
                <w:rPrChange w:id="458" w:author="USER" w:date="2012-09-06T09:50:00Z">
                  <w:rPr>
                    <w:rFonts w:cs="Calibri"/>
                    <w:color w:val="0000FF"/>
                    <w:u w:val="single"/>
                  </w:rPr>
                </w:rPrChange>
              </w:rPr>
              <w:t xml:space="preserve">(Altamonte Springs, Casselberry, Longwood, Oviedo, Sanford and Winter Springs). </w:t>
            </w:r>
            <w:r w:rsidR="003A3B88" w:rsidRPr="00790557">
              <w:rPr>
                <w:rFonts w:cs="Calibri"/>
                <w:highlight w:val="yellow"/>
              </w:rPr>
              <w:t xml:space="preserve"> </w:t>
            </w:r>
          </w:p>
        </w:tc>
      </w:tr>
      <w:tr w:rsidR="00A535CF" w:rsidTr="00A535CF">
        <w:tc>
          <w:tcPr>
            <w:tcW w:w="2040" w:type="dxa"/>
            <w:shd w:val="clear" w:color="auto" w:fill="auto"/>
          </w:tcPr>
          <w:p w:rsidR="00A535CF" w:rsidRPr="006F412E" w:rsidRDefault="001E7F20" w:rsidP="00160ECC">
            <w:pPr>
              <w:tabs>
                <w:tab w:val="center" w:pos="4680"/>
                <w:tab w:val="right" w:pos="9360"/>
              </w:tabs>
              <w:rPr>
                <w:rFonts w:cs="Calibri"/>
                <w:highlight w:val="yellow"/>
                <w:rPrChange w:id="459" w:author="USER" w:date="2012-09-05T10:41:00Z">
                  <w:rPr>
                    <w:rFonts w:cs="Calibri"/>
                  </w:rPr>
                </w:rPrChange>
              </w:rPr>
            </w:pPr>
            <w:r w:rsidRPr="001E7F20">
              <w:rPr>
                <w:rFonts w:cs="Calibri"/>
                <w:highlight w:val="yellow"/>
                <w:rPrChange w:id="460" w:author="USER" w:date="2012-09-05T10:41:00Z">
                  <w:rPr>
                    <w:rFonts w:cs="Calibri"/>
                    <w:color w:val="0000FF"/>
                    <w:u w:val="single"/>
                  </w:rPr>
                </w:rPrChange>
              </w:rPr>
              <w:lastRenderedPageBreak/>
              <w:t>3.1.2</w:t>
            </w:r>
          </w:p>
        </w:tc>
        <w:tc>
          <w:tcPr>
            <w:tcW w:w="10938" w:type="dxa"/>
            <w:shd w:val="clear" w:color="auto" w:fill="auto"/>
          </w:tcPr>
          <w:p w:rsidR="00A535CF" w:rsidRPr="006F412E" w:rsidRDefault="001E7F20" w:rsidP="00160ECC">
            <w:pPr>
              <w:pStyle w:val="Heading3"/>
              <w:tabs>
                <w:tab w:val="center" w:pos="4680"/>
                <w:tab w:val="right" w:pos="9360"/>
              </w:tabs>
              <w:rPr>
                <w:highlight w:val="yellow"/>
                <w:rPrChange w:id="461" w:author="USER" w:date="2012-09-05T10:41:00Z">
                  <w:rPr/>
                </w:rPrChange>
              </w:rPr>
            </w:pPr>
            <w:r w:rsidRPr="001E7F20">
              <w:rPr>
                <w:highlight w:val="yellow"/>
                <w:rPrChange w:id="462" w:author="USER" w:date="2012-09-05T10:41:00Z">
                  <w:rPr>
                    <w:color w:val="0000FF"/>
                    <w:u w:val="single"/>
                  </w:rPr>
                </w:rPrChange>
              </w:rPr>
              <w:t>3.1.2 Traffic Characteristics</w:t>
            </w:r>
          </w:p>
        </w:tc>
      </w:tr>
      <w:tr w:rsidR="00A535CF" w:rsidTr="00A535CF">
        <w:tc>
          <w:tcPr>
            <w:tcW w:w="2040" w:type="dxa"/>
            <w:shd w:val="clear" w:color="auto" w:fill="auto"/>
          </w:tcPr>
          <w:p w:rsidR="00A535CF" w:rsidRPr="006F412E" w:rsidRDefault="001E7F20" w:rsidP="00160ECC">
            <w:pPr>
              <w:tabs>
                <w:tab w:val="center" w:pos="4680"/>
                <w:tab w:val="right" w:pos="9360"/>
              </w:tabs>
              <w:rPr>
                <w:rFonts w:cs="Calibri"/>
                <w:highlight w:val="yellow"/>
                <w:rPrChange w:id="463" w:author="USER" w:date="2012-09-05T10:41:00Z">
                  <w:rPr>
                    <w:rFonts w:cs="Calibri"/>
                  </w:rPr>
                </w:rPrChange>
              </w:rPr>
            </w:pPr>
            <w:r w:rsidRPr="001E7F20">
              <w:rPr>
                <w:rFonts w:cs="Calibri"/>
                <w:highlight w:val="yellow"/>
                <w:rPrChange w:id="464" w:author="USER" w:date="2012-09-05T10:41:00Z">
                  <w:rPr>
                    <w:rFonts w:cs="Calibri"/>
                    <w:color w:val="0000FF"/>
                    <w:u w:val="single"/>
                  </w:rPr>
                </w:rPrChange>
              </w:rPr>
              <w:t>3.1.2.1</w:t>
            </w:r>
          </w:p>
        </w:tc>
        <w:tc>
          <w:tcPr>
            <w:tcW w:w="10938" w:type="dxa"/>
            <w:shd w:val="clear" w:color="auto" w:fill="auto"/>
          </w:tcPr>
          <w:p w:rsidR="00A535CF" w:rsidRPr="006F412E" w:rsidRDefault="001E7F20" w:rsidP="00160ECC">
            <w:pPr>
              <w:pStyle w:val="Heading4"/>
              <w:tabs>
                <w:tab w:val="center" w:pos="4680"/>
                <w:tab w:val="right" w:pos="9360"/>
              </w:tabs>
              <w:rPr>
                <w:highlight w:val="yellow"/>
                <w:rPrChange w:id="465" w:author="USER" w:date="2012-09-05T10:41:00Z">
                  <w:rPr/>
                </w:rPrChange>
              </w:rPr>
            </w:pPr>
            <w:r w:rsidRPr="001E7F20">
              <w:rPr>
                <w:highlight w:val="yellow"/>
                <w:rPrChange w:id="466" w:author="USER" w:date="2012-09-05T10:41:00Z">
                  <w:rPr>
                    <w:color w:val="0000FF"/>
                    <w:u w:val="single"/>
                  </w:rPr>
                </w:rPrChange>
              </w:rPr>
              <w:t>3.1.2.1 Overview</w:t>
            </w:r>
          </w:p>
        </w:tc>
      </w:tr>
      <w:tr w:rsidR="00A535CF" w:rsidTr="00A535CF">
        <w:tc>
          <w:tcPr>
            <w:tcW w:w="2040" w:type="dxa"/>
            <w:shd w:val="clear" w:color="auto" w:fill="auto"/>
          </w:tcPr>
          <w:p w:rsidR="00A535CF" w:rsidRPr="006F412E" w:rsidRDefault="001E7F20" w:rsidP="00160ECC">
            <w:pPr>
              <w:tabs>
                <w:tab w:val="center" w:pos="4680"/>
                <w:tab w:val="right" w:pos="9360"/>
              </w:tabs>
              <w:rPr>
                <w:rFonts w:cs="Calibri"/>
                <w:highlight w:val="yellow"/>
                <w:rPrChange w:id="467" w:author="USER" w:date="2012-09-05T10:41:00Z">
                  <w:rPr>
                    <w:rFonts w:cs="Calibri"/>
                  </w:rPr>
                </w:rPrChange>
              </w:rPr>
            </w:pPr>
            <w:r w:rsidRPr="001E7F20">
              <w:rPr>
                <w:rFonts w:cs="Calibri"/>
                <w:highlight w:val="yellow"/>
                <w:rPrChange w:id="468" w:author="USER" w:date="2012-09-05T10:41:00Z">
                  <w:rPr>
                    <w:rFonts w:cs="Calibri"/>
                    <w:color w:val="0000FF"/>
                    <w:u w:val="single"/>
                  </w:rPr>
                </w:rPrChange>
              </w:rPr>
              <w:t>3.1.2.1.0-1</w:t>
            </w:r>
          </w:p>
        </w:tc>
        <w:tc>
          <w:tcPr>
            <w:tcW w:w="10938" w:type="dxa"/>
            <w:shd w:val="clear" w:color="auto" w:fill="auto"/>
          </w:tcPr>
          <w:p w:rsidR="00A535CF" w:rsidRDefault="00971E89" w:rsidP="00160ECC">
            <w:pPr>
              <w:rPr>
                <w:rFonts w:cs="Calibri"/>
                <w:highlight w:val="yellow"/>
              </w:rPr>
            </w:pPr>
            <w:r w:rsidRPr="00971E89">
              <w:rPr>
                <w:rFonts w:cs="Calibri"/>
                <w:highlight w:val="yellow"/>
              </w:rPr>
              <w:t xml:space="preserve">The traffic characteristics are </w:t>
            </w:r>
            <w:r w:rsidR="00783CCF" w:rsidRPr="00971E89">
              <w:rPr>
                <w:rFonts w:cs="Calibri"/>
                <w:highlight w:val="yellow"/>
              </w:rPr>
              <w:t>illustrate</w:t>
            </w:r>
            <w:r w:rsidR="00783CCF">
              <w:rPr>
                <w:rFonts w:cs="Calibri"/>
                <w:highlight w:val="yellow"/>
              </w:rPr>
              <w:t>d below</w:t>
            </w:r>
            <w:ins w:id="469" w:author="USER" w:date="2012-09-06T10:12:00Z">
              <w:r w:rsidR="00932915">
                <w:rPr>
                  <w:rFonts w:cs="Calibri"/>
                  <w:highlight w:val="yellow"/>
                </w:rPr>
                <w:t xml:space="preserve">. </w:t>
              </w:r>
            </w:ins>
            <w:r w:rsidRPr="00971E89">
              <w:rPr>
                <w:rFonts w:cs="Calibri"/>
                <w:highlight w:val="yellow"/>
              </w:rPr>
              <w:t xml:space="preserve"> These corridors are some of the most tightly spaced, heavily traveled and congested roadways in Seminole County.  Not only do they serve the daily transportation needs of the local and regional population commuting back and forth to work, they also carry a significant amount of traffic through Seminole County to neighboring agencies.  The following  shows the </w:t>
            </w:r>
            <w:r w:rsidR="005E02E8">
              <w:rPr>
                <w:rFonts w:cs="Calibri"/>
                <w:highlight w:val="yellow"/>
              </w:rPr>
              <w:t xml:space="preserve">peak </w:t>
            </w:r>
            <w:r w:rsidRPr="00971E89">
              <w:rPr>
                <w:rFonts w:cs="Calibri"/>
                <w:highlight w:val="yellow"/>
              </w:rPr>
              <w:t>Average Daily Traffic (ADT) volumes on the corridors included in the Project</w:t>
            </w:r>
            <w:r w:rsidR="00F13CCE">
              <w:rPr>
                <w:rFonts w:cs="Calibri"/>
                <w:highlight w:val="yellow"/>
              </w:rPr>
              <w:t>:</w:t>
            </w:r>
          </w:p>
          <w:p w:rsidR="00F13CCE" w:rsidRDefault="00F13CCE" w:rsidP="00160ECC">
            <w:pPr>
              <w:rPr>
                <w:ins w:id="470" w:author="cwetzel" w:date="2012-09-05T15:48:00Z"/>
                <w:rFonts w:cs="Calibri"/>
                <w:highlight w:val="yellow"/>
              </w:rPr>
            </w:pPr>
          </w:p>
          <w:p w:rsidR="00F13CCE" w:rsidRDefault="00F13CCE" w:rsidP="00160ECC">
            <w:pPr>
              <w:rPr>
                <w:ins w:id="471" w:author="cwetzel" w:date="2012-09-05T15:50:00Z"/>
                <w:rFonts w:cs="Calibri"/>
                <w:highlight w:val="yellow"/>
              </w:rPr>
            </w:pPr>
            <w:ins w:id="472" w:author="cwetzel" w:date="2012-09-05T15:48:00Z">
              <w:r w:rsidRPr="0083350F">
                <w:rPr>
                  <w:rFonts w:cs="Calibri"/>
                  <w:highlight w:val="yellow"/>
                </w:rPr>
                <w:t>SR 436</w:t>
              </w:r>
            </w:ins>
            <w:ins w:id="473" w:author="cwetzel" w:date="2012-09-05T15:50:00Z">
              <w:r>
                <w:rPr>
                  <w:rFonts w:cs="Calibri"/>
                  <w:highlight w:val="yellow"/>
                </w:rPr>
                <w:t xml:space="preserve"> – </w:t>
              </w:r>
            </w:ins>
            <w:ins w:id="474" w:author="cwetzel" w:date="2012-09-05T15:53:00Z">
              <w:r w:rsidR="005E02E8">
                <w:rPr>
                  <w:rFonts w:cs="Calibri"/>
                  <w:highlight w:val="yellow"/>
                </w:rPr>
                <w:t>66,122 ADT (2011 Count)</w:t>
              </w:r>
            </w:ins>
          </w:p>
          <w:p w:rsidR="00F13CCE" w:rsidRDefault="00F13CCE" w:rsidP="00160ECC">
            <w:pPr>
              <w:rPr>
                <w:ins w:id="475" w:author="cwetzel" w:date="2012-09-05T15:50:00Z"/>
                <w:rFonts w:cs="Calibri"/>
                <w:highlight w:val="yellow"/>
              </w:rPr>
            </w:pPr>
            <w:ins w:id="476" w:author="cwetzel" w:date="2012-09-05T15:48:00Z">
              <w:r w:rsidRPr="0083350F">
                <w:rPr>
                  <w:rFonts w:cs="Calibri"/>
                  <w:highlight w:val="yellow"/>
                </w:rPr>
                <w:t>Lake Mary Blvd</w:t>
              </w:r>
            </w:ins>
            <w:ins w:id="477" w:author="cwetzel" w:date="2012-09-05T15:52:00Z">
              <w:r>
                <w:rPr>
                  <w:rFonts w:cs="Calibri"/>
                  <w:highlight w:val="yellow"/>
                </w:rPr>
                <w:t xml:space="preserve"> – 56,294 ADT (2011 Count)</w:t>
              </w:r>
            </w:ins>
          </w:p>
          <w:p w:rsidR="00F13CCE" w:rsidRDefault="00F13CCE" w:rsidP="00160ECC">
            <w:pPr>
              <w:rPr>
                <w:ins w:id="478" w:author="cwetzel" w:date="2012-09-05T15:50:00Z"/>
                <w:rFonts w:cs="Calibri"/>
                <w:highlight w:val="yellow"/>
              </w:rPr>
            </w:pPr>
            <w:ins w:id="479" w:author="cwetzel" w:date="2012-09-05T15:48:00Z">
              <w:r w:rsidRPr="0083350F">
                <w:rPr>
                  <w:rFonts w:cs="Calibri"/>
                  <w:highlight w:val="yellow"/>
                </w:rPr>
                <w:t>SR 434</w:t>
              </w:r>
            </w:ins>
            <w:ins w:id="480" w:author="cwetzel" w:date="2012-09-05T15:53:00Z">
              <w:r>
                <w:rPr>
                  <w:rFonts w:cs="Calibri"/>
                  <w:highlight w:val="yellow"/>
                </w:rPr>
                <w:t xml:space="preserve"> – 46,721 ADT (2011 Count)</w:t>
              </w:r>
            </w:ins>
          </w:p>
          <w:p w:rsidR="00F13CCE" w:rsidRDefault="00F13CCE" w:rsidP="00160ECC">
            <w:pPr>
              <w:rPr>
                <w:ins w:id="481" w:author="cwetzel" w:date="2012-09-05T15:50:00Z"/>
                <w:rFonts w:cs="Calibri"/>
                <w:highlight w:val="yellow"/>
              </w:rPr>
            </w:pPr>
            <w:ins w:id="482" w:author="cwetzel" w:date="2012-09-05T15:48:00Z">
              <w:r w:rsidRPr="0083350F">
                <w:rPr>
                  <w:rFonts w:cs="Calibri"/>
                  <w:highlight w:val="yellow"/>
                </w:rPr>
                <w:t>SR 46</w:t>
              </w:r>
            </w:ins>
            <w:ins w:id="483" w:author="cwetzel" w:date="2012-09-05T15:51:00Z">
              <w:r>
                <w:rPr>
                  <w:rFonts w:cs="Calibri"/>
                  <w:highlight w:val="yellow"/>
                </w:rPr>
                <w:t xml:space="preserve"> – 33,555 ADT (2011 Count)</w:t>
              </w:r>
            </w:ins>
          </w:p>
          <w:p w:rsidR="00E11703" w:rsidRDefault="00F13CCE" w:rsidP="00E11703">
            <w:pPr>
              <w:rPr>
                <w:ins w:id="484" w:author="cwetzel" w:date="2012-09-05T16:01:00Z"/>
                <w:rFonts w:cs="Calibri"/>
                <w:highlight w:val="yellow"/>
              </w:rPr>
            </w:pPr>
            <w:ins w:id="485" w:author="cwetzel" w:date="2012-09-05T15:48:00Z">
              <w:r w:rsidRPr="0083350F">
                <w:rPr>
                  <w:rFonts w:cs="Calibri"/>
                  <w:highlight w:val="yellow"/>
                </w:rPr>
                <w:t>SR 414</w:t>
              </w:r>
            </w:ins>
            <w:ins w:id="486" w:author="cwetzel" w:date="2012-09-05T15:55:00Z">
              <w:r w:rsidR="005E02E8">
                <w:rPr>
                  <w:rFonts w:cs="Calibri"/>
                  <w:highlight w:val="yellow"/>
                </w:rPr>
                <w:t xml:space="preserve"> </w:t>
              </w:r>
            </w:ins>
            <w:ins w:id="487" w:author="cwetzel" w:date="2012-09-05T16:01:00Z">
              <w:r w:rsidR="00E11703">
                <w:rPr>
                  <w:rFonts w:cs="Calibri"/>
                  <w:highlight w:val="yellow"/>
                </w:rPr>
                <w:t>–</w:t>
              </w:r>
            </w:ins>
            <w:ins w:id="488" w:author="cwetzel" w:date="2012-09-05T15:55:00Z">
              <w:r w:rsidR="005E02E8">
                <w:rPr>
                  <w:rFonts w:cs="Calibri"/>
                  <w:highlight w:val="yellow"/>
                </w:rPr>
                <w:t xml:space="preserve"> </w:t>
              </w:r>
            </w:ins>
            <w:ins w:id="489" w:author="cwetzel" w:date="2012-09-05T16:01:00Z">
              <w:r w:rsidR="00E11703">
                <w:rPr>
                  <w:rFonts w:cs="Calibri"/>
                  <w:highlight w:val="yellow"/>
                </w:rPr>
                <w:t>45,500 ADT (2011 Count)</w:t>
              </w:r>
            </w:ins>
          </w:p>
          <w:p w:rsidR="005E02E8" w:rsidRDefault="00F13CCE" w:rsidP="005E02E8">
            <w:pPr>
              <w:rPr>
                <w:ins w:id="490" w:author="cwetzel" w:date="2012-09-05T15:55:00Z"/>
                <w:rFonts w:cs="Calibri"/>
                <w:highlight w:val="yellow"/>
              </w:rPr>
            </w:pPr>
            <w:ins w:id="491" w:author="cwetzel" w:date="2012-09-05T15:50:00Z">
              <w:r>
                <w:rPr>
                  <w:rFonts w:cs="Calibri"/>
                  <w:highlight w:val="yellow"/>
                </w:rPr>
                <w:t>H</w:t>
              </w:r>
            </w:ins>
            <w:ins w:id="492" w:author="cwetzel" w:date="2012-09-05T15:48:00Z">
              <w:r w:rsidRPr="0083350F">
                <w:rPr>
                  <w:rFonts w:cs="Calibri"/>
                  <w:highlight w:val="yellow"/>
                </w:rPr>
                <w:t>E Thomas</w:t>
              </w:r>
              <w:r>
                <w:rPr>
                  <w:rFonts w:cs="Calibri"/>
                  <w:highlight w:val="yellow"/>
                </w:rPr>
                <w:t xml:space="preserve"> Parkway (CR 46A)</w:t>
              </w:r>
            </w:ins>
            <w:ins w:id="493" w:author="cwetzel" w:date="2012-09-05T15:55:00Z">
              <w:r w:rsidR="005E02E8">
                <w:rPr>
                  <w:rFonts w:cs="Calibri"/>
                  <w:highlight w:val="yellow"/>
                </w:rPr>
                <w:t xml:space="preserve"> – 41,064 ADT (2011 Count)</w:t>
              </w:r>
            </w:ins>
          </w:p>
          <w:p w:rsidR="00F13CCE" w:rsidRPr="006F412E" w:rsidDel="00F0365A" w:rsidRDefault="00F13CCE" w:rsidP="00160ECC">
            <w:pPr>
              <w:rPr>
                <w:ins w:id="494" w:author="USER" w:date="2012-09-05T09:39:00Z"/>
                <w:del w:id="495" w:author="cwetzel" w:date="2012-09-05T16:02:00Z"/>
                <w:rFonts w:cs="Calibri"/>
                <w:highlight w:val="yellow"/>
                <w:rPrChange w:id="496" w:author="USER" w:date="2012-09-05T10:41:00Z">
                  <w:rPr>
                    <w:ins w:id="497" w:author="USER" w:date="2012-09-05T09:39:00Z"/>
                    <w:del w:id="498" w:author="cwetzel" w:date="2012-09-05T16:02:00Z"/>
                    <w:rFonts w:cs="Calibri"/>
                  </w:rPr>
                </w:rPrChange>
              </w:rPr>
            </w:pPr>
          </w:p>
          <w:p w:rsidR="00A67168" w:rsidRPr="006F412E" w:rsidDel="00F0365A" w:rsidRDefault="00A67168" w:rsidP="00160ECC">
            <w:pPr>
              <w:rPr>
                <w:ins w:id="499" w:author="USER" w:date="2012-09-05T09:39:00Z"/>
                <w:del w:id="500" w:author="cwetzel" w:date="2012-09-05T16:02:00Z"/>
                <w:rFonts w:cs="Calibri"/>
                <w:highlight w:val="yellow"/>
                <w:rPrChange w:id="501" w:author="USER" w:date="2012-09-05T10:41:00Z">
                  <w:rPr>
                    <w:ins w:id="502" w:author="USER" w:date="2012-09-05T09:39:00Z"/>
                    <w:del w:id="503" w:author="cwetzel" w:date="2012-09-05T16:02:00Z"/>
                    <w:rFonts w:cs="Calibri"/>
                  </w:rPr>
                </w:rPrChange>
              </w:rPr>
            </w:pPr>
          </w:p>
          <w:p w:rsidR="00A67168" w:rsidRPr="006F412E" w:rsidRDefault="00971E89" w:rsidP="003A3B88">
            <w:pPr>
              <w:rPr>
                <w:rFonts w:cs="Calibri"/>
                <w:highlight w:val="yellow"/>
                <w:rPrChange w:id="504" w:author="USER" w:date="2012-09-05T10:41:00Z">
                  <w:rPr>
                    <w:rFonts w:cs="Calibri"/>
                  </w:rPr>
                </w:rPrChange>
              </w:rPr>
            </w:pPr>
            <w:r w:rsidRPr="00971E89">
              <w:rPr>
                <w:rFonts w:cs="Calibri"/>
                <w:highlight w:val="yellow"/>
              </w:rPr>
              <w:t>Over the years, the roadway network in Seminole County has experienced increasing congestion and travel delays due to such high traffic demands and increasing pedestrian traffic crossing at the intersection</w:t>
            </w:r>
            <w:r w:rsidR="003A3B88">
              <w:rPr>
                <w:rFonts w:cs="Calibri"/>
                <w:highlight w:val="yellow"/>
              </w:rPr>
              <w:t>s</w:t>
            </w:r>
            <w:r w:rsidRPr="00971E89">
              <w:rPr>
                <w:rFonts w:cs="Calibri"/>
                <w:highlight w:val="yellow"/>
              </w:rPr>
              <w:t>.</w:t>
            </w:r>
          </w:p>
        </w:tc>
      </w:tr>
      <w:tr w:rsidR="00A535CF" w:rsidTr="00A535CF">
        <w:tc>
          <w:tcPr>
            <w:tcW w:w="2040" w:type="dxa"/>
            <w:shd w:val="clear" w:color="auto" w:fill="auto"/>
          </w:tcPr>
          <w:p w:rsidR="00A535CF" w:rsidRPr="00160ECC" w:rsidRDefault="00A535CF" w:rsidP="00160ECC">
            <w:pPr>
              <w:rPr>
                <w:rFonts w:cs="Calibri"/>
              </w:rPr>
            </w:pPr>
            <w:r>
              <w:rPr>
                <w:rFonts w:cs="Calibri"/>
              </w:rPr>
              <w:t>3.1.2.2</w:t>
            </w:r>
          </w:p>
        </w:tc>
        <w:tc>
          <w:tcPr>
            <w:tcW w:w="10938" w:type="dxa"/>
            <w:shd w:val="clear" w:color="auto" w:fill="auto"/>
          </w:tcPr>
          <w:p w:rsidR="00A535CF" w:rsidRDefault="00A535CF" w:rsidP="00160ECC">
            <w:pPr>
              <w:pStyle w:val="Heading4"/>
            </w:pPr>
            <w:r>
              <w:t>3.1.2.2 Peak Periods</w:t>
            </w:r>
          </w:p>
        </w:tc>
      </w:tr>
      <w:tr w:rsidR="00A535CF" w:rsidTr="00A535CF">
        <w:tc>
          <w:tcPr>
            <w:tcW w:w="2040" w:type="dxa"/>
            <w:shd w:val="clear" w:color="auto" w:fill="auto"/>
          </w:tcPr>
          <w:p w:rsidR="00A535CF" w:rsidRPr="00D82659" w:rsidRDefault="001E7F20" w:rsidP="00160ECC">
            <w:pPr>
              <w:rPr>
                <w:rFonts w:cs="Calibri"/>
                <w:strike/>
                <w:rPrChange w:id="505" w:author="USER" w:date="2012-09-04T09:26:00Z">
                  <w:rPr>
                    <w:rFonts w:cs="Calibri"/>
                  </w:rPr>
                </w:rPrChange>
              </w:rPr>
            </w:pPr>
            <w:r w:rsidRPr="001E7F20">
              <w:rPr>
                <w:rFonts w:cs="Calibri"/>
                <w:strike/>
                <w:rPrChange w:id="506" w:author="USER" w:date="2012-09-04T09:26:00Z">
                  <w:rPr>
                    <w:rFonts w:cs="Calibri"/>
                    <w:color w:val="0000FF"/>
                    <w:u w:val="single"/>
                  </w:rPr>
                </w:rPrChange>
              </w:rPr>
              <w:t>3.1.2.2.0-1</w:t>
            </w:r>
          </w:p>
        </w:tc>
        <w:tc>
          <w:tcPr>
            <w:tcW w:w="10938" w:type="dxa"/>
            <w:shd w:val="clear" w:color="auto" w:fill="auto"/>
          </w:tcPr>
          <w:p w:rsidR="00A535CF" w:rsidRPr="00D82659" w:rsidRDefault="001E7F20" w:rsidP="00160ECC">
            <w:pPr>
              <w:rPr>
                <w:rFonts w:cs="Calibri"/>
                <w:strike/>
                <w:rPrChange w:id="507" w:author="USER" w:date="2012-09-04T09:26:00Z">
                  <w:rPr>
                    <w:rFonts w:cs="Calibri"/>
                  </w:rPr>
                </w:rPrChange>
              </w:rPr>
            </w:pPr>
            <w:r w:rsidRPr="001E7F20">
              <w:rPr>
                <w:rFonts w:cs="Calibri"/>
                <w:strike/>
                <w:rPrChange w:id="508" w:author="USER" w:date="2012-09-04T09:26:00Z">
                  <w:rPr>
                    <w:rFonts w:cs="Calibri"/>
                    <w:color w:val="0000FF"/>
                    <w:u w:val="single"/>
                  </w:rPr>
                </w:rPrChange>
              </w:rPr>
              <w:t xml:space="preserve">There are heavily directional commuter peaks. E.g., during the AM peak, traffic is heavily directional in the XX direction.  The peak hour volume in the XX direction is </w:t>
            </w:r>
            <w:proofErr w:type="spellStart"/>
            <w:r w:rsidRPr="001E7F20">
              <w:rPr>
                <w:rFonts w:cs="Calibri"/>
                <w:strike/>
                <w:rPrChange w:id="509" w:author="USER" w:date="2012-09-04T09:26:00Z">
                  <w:rPr>
                    <w:rFonts w:cs="Calibri"/>
                    <w:color w:val="0000FF"/>
                    <w:u w:val="single"/>
                  </w:rPr>
                </w:rPrChange>
              </w:rPr>
              <w:t>xxxx</w:t>
            </w:r>
            <w:proofErr w:type="spellEnd"/>
            <w:r w:rsidRPr="001E7F20">
              <w:rPr>
                <w:rFonts w:cs="Calibri"/>
                <w:strike/>
                <w:rPrChange w:id="510" w:author="USER" w:date="2012-09-04T09:26:00Z">
                  <w:rPr>
                    <w:rFonts w:cs="Calibri"/>
                    <w:color w:val="0000FF"/>
                    <w:u w:val="single"/>
                  </w:rPr>
                </w:rPrChange>
              </w:rPr>
              <w:t xml:space="preserve">, while the peak hour volume in the YY direction is </w:t>
            </w:r>
            <w:proofErr w:type="spellStart"/>
            <w:r w:rsidRPr="001E7F20">
              <w:rPr>
                <w:rFonts w:cs="Calibri"/>
                <w:strike/>
                <w:rPrChange w:id="511" w:author="USER" w:date="2012-09-04T09:26:00Z">
                  <w:rPr>
                    <w:rFonts w:cs="Calibri"/>
                    <w:color w:val="0000FF"/>
                    <w:u w:val="single"/>
                  </w:rPr>
                </w:rPrChange>
              </w:rPr>
              <w:t>yyyy</w:t>
            </w:r>
            <w:proofErr w:type="spellEnd"/>
            <w:r w:rsidRPr="001E7F20">
              <w:rPr>
                <w:rFonts w:cs="Calibri"/>
                <w:strike/>
                <w:rPrChange w:id="512" w:author="USER" w:date="2012-09-04T09:26:00Z">
                  <w:rPr>
                    <w:rFonts w:cs="Calibri"/>
                    <w:color w:val="0000FF"/>
                    <w:u w:val="single"/>
                  </w:rPr>
                </w:rPrChange>
              </w:rPr>
              <w:t>.</w:t>
            </w:r>
          </w:p>
        </w:tc>
      </w:tr>
      <w:tr w:rsidR="00A535CF" w:rsidTr="00A535CF">
        <w:tc>
          <w:tcPr>
            <w:tcW w:w="2040" w:type="dxa"/>
            <w:shd w:val="clear" w:color="auto" w:fill="auto"/>
          </w:tcPr>
          <w:p w:rsidR="00A535CF" w:rsidRPr="00D82659" w:rsidRDefault="001E7F20" w:rsidP="00160ECC">
            <w:pPr>
              <w:rPr>
                <w:rFonts w:cs="Calibri"/>
                <w:strike/>
                <w:rPrChange w:id="513" w:author="USER" w:date="2012-09-04T09:25:00Z">
                  <w:rPr>
                    <w:rFonts w:cs="Calibri"/>
                  </w:rPr>
                </w:rPrChange>
              </w:rPr>
            </w:pPr>
            <w:r w:rsidRPr="001E7F20">
              <w:rPr>
                <w:rFonts w:cs="Calibri"/>
                <w:strike/>
                <w:rPrChange w:id="514" w:author="USER" w:date="2012-09-04T09:25:00Z">
                  <w:rPr>
                    <w:rFonts w:cs="Calibri"/>
                    <w:color w:val="0000FF"/>
                    <w:u w:val="single"/>
                  </w:rPr>
                </w:rPrChange>
              </w:rPr>
              <w:t>3.1.2.2.0-2</w:t>
            </w:r>
          </w:p>
        </w:tc>
        <w:tc>
          <w:tcPr>
            <w:tcW w:w="10938" w:type="dxa"/>
            <w:shd w:val="clear" w:color="auto" w:fill="auto"/>
          </w:tcPr>
          <w:p w:rsidR="00A535CF" w:rsidRPr="00D82659" w:rsidRDefault="001E7F20" w:rsidP="00160ECC">
            <w:pPr>
              <w:rPr>
                <w:rFonts w:cs="Calibri"/>
                <w:strike/>
                <w:rPrChange w:id="515" w:author="USER" w:date="2012-09-04T09:25:00Z">
                  <w:rPr>
                    <w:rFonts w:cs="Calibri"/>
                  </w:rPr>
                </w:rPrChange>
              </w:rPr>
            </w:pPr>
            <w:r w:rsidRPr="001E7F20">
              <w:rPr>
                <w:rFonts w:cs="Calibri"/>
                <w:strike/>
                <w:rPrChange w:id="516" w:author="USER" w:date="2012-09-04T09:25:00Z">
                  <w:rPr>
                    <w:rFonts w:cs="Calibri"/>
                    <w:color w:val="0000FF"/>
                    <w:u w:val="single"/>
                  </w:rPr>
                </w:rPrChange>
              </w:rPr>
              <w:t xml:space="preserve">Traffic is balanced during commuter peaks.  E.g., during the AM peak, the volumes in the two directions are similar, with </w:t>
            </w:r>
            <w:proofErr w:type="spellStart"/>
            <w:r w:rsidRPr="001E7F20">
              <w:rPr>
                <w:rFonts w:cs="Calibri"/>
                <w:strike/>
                <w:rPrChange w:id="517" w:author="USER" w:date="2012-09-04T09:25:00Z">
                  <w:rPr>
                    <w:rFonts w:cs="Calibri"/>
                    <w:color w:val="0000FF"/>
                    <w:u w:val="single"/>
                  </w:rPr>
                </w:rPrChange>
              </w:rPr>
              <w:t>xxxx</w:t>
            </w:r>
            <w:proofErr w:type="spellEnd"/>
            <w:r w:rsidRPr="001E7F20">
              <w:rPr>
                <w:rFonts w:cs="Calibri"/>
                <w:strike/>
                <w:rPrChange w:id="518" w:author="USER" w:date="2012-09-04T09:25:00Z">
                  <w:rPr>
                    <w:rFonts w:cs="Calibri"/>
                    <w:color w:val="0000FF"/>
                    <w:u w:val="single"/>
                  </w:rPr>
                </w:rPrChange>
              </w:rPr>
              <w:t xml:space="preserve"> vehicles per hour in the XX direction and </w:t>
            </w:r>
            <w:proofErr w:type="spellStart"/>
            <w:r w:rsidRPr="001E7F20">
              <w:rPr>
                <w:rFonts w:cs="Calibri"/>
                <w:strike/>
                <w:rPrChange w:id="519" w:author="USER" w:date="2012-09-04T09:25:00Z">
                  <w:rPr>
                    <w:rFonts w:cs="Calibri"/>
                    <w:color w:val="0000FF"/>
                    <w:u w:val="single"/>
                  </w:rPr>
                </w:rPrChange>
              </w:rPr>
              <w:t>yyyy</w:t>
            </w:r>
            <w:proofErr w:type="spellEnd"/>
            <w:r w:rsidRPr="001E7F20">
              <w:rPr>
                <w:rFonts w:cs="Calibri"/>
                <w:strike/>
                <w:rPrChange w:id="520" w:author="USER" w:date="2012-09-04T09:25:00Z">
                  <w:rPr>
                    <w:rFonts w:cs="Calibri"/>
                    <w:color w:val="0000FF"/>
                    <w:u w:val="single"/>
                  </w:rPr>
                </w:rPrChange>
              </w:rPr>
              <w:t xml:space="preserve"> vehicles per hour in the YY direction.</w:t>
            </w:r>
          </w:p>
        </w:tc>
      </w:tr>
      <w:tr w:rsidR="00A535CF" w:rsidTr="00A535CF">
        <w:tc>
          <w:tcPr>
            <w:tcW w:w="2040" w:type="dxa"/>
            <w:shd w:val="clear" w:color="auto" w:fill="auto"/>
          </w:tcPr>
          <w:p w:rsidR="00A535CF" w:rsidRPr="00D82659" w:rsidRDefault="001E7F20" w:rsidP="00160ECC">
            <w:pPr>
              <w:rPr>
                <w:rFonts w:cs="Calibri"/>
                <w:highlight w:val="yellow"/>
                <w:rPrChange w:id="521" w:author="USER" w:date="2012-09-04T09:25:00Z">
                  <w:rPr>
                    <w:rFonts w:cs="Calibri"/>
                  </w:rPr>
                </w:rPrChange>
              </w:rPr>
            </w:pPr>
            <w:r w:rsidRPr="001E7F20">
              <w:rPr>
                <w:rFonts w:cs="Calibri"/>
                <w:highlight w:val="yellow"/>
                <w:rPrChange w:id="522" w:author="USER" w:date="2012-09-04T09:25:00Z">
                  <w:rPr>
                    <w:rFonts w:cs="Calibri"/>
                    <w:color w:val="0000FF"/>
                    <w:u w:val="single"/>
                  </w:rPr>
                </w:rPrChange>
              </w:rPr>
              <w:lastRenderedPageBreak/>
              <w:t>3.1.2.2.0-3</w:t>
            </w:r>
          </w:p>
        </w:tc>
        <w:tc>
          <w:tcPr>
            <w:tcW w:w="10938" w:type="dxa"/>
            <w:shd w:val="clear" w:color="auto" w:fill="auto"/>
          </w:tcPr>
          <w:p w:rsidR="00A535CF" w:rsidRPr="00D82659" w:rsidRDefault="001E7F20" w:rsidP="00A54114">
            <w:pPr>
              <w:rPr>
                <w:rFonts w:cs="Calibri"/>
                <w:highlight w:val="yellow"/>
                <w:rPrChange w:id="523" w:author="USER" w:date="2012-09-04T09:25:00Z">
                  <w:rPr>
                    <w:rFonts w:cs="Calibri"/>
                  </w:rPr>
                </w:rPrChange>
              </w:rPr>
            </w:pPr>
            <w:ins w:id="524" w:author="Eddie Curtis" w:date="2012-08-09T15:42:00Z">
              <w:r w:rsidRPr="001E7F20">
                <w:rPr>
                  <w:rFonts w:cs="Calibri"/>
                  <w:highlight w:val="yellow"/>
                  <w:rPrChange w:id="525" w:author="USER" w:date="2012-09-04T09:25:00Z">
                    <w:rPr>
                      <w:rFonts w:cs="Calibri"/>
                      <w:color w:val="0000FF"/>
                      <w:u w:val="single"/>
                    </w:rPr>
                  </w:rPrChange>
                </w:rPr>
                <w:t xml:space="preserve">Throughout the Seminole County </w:t>
              </w:r>
            </w:ins>
            <w:ins w:id="526" w:author="Eddie Curtis" w:date="2012-08-09T15:43:00Z">
              <w:r w:rsidRPr="001E7F20">
                <w:rPr>
                  <w:rFonts w:cs="Calibri"/>
                  <w:highlight w:val="yellow"/>
                  <w:rPrChange w:id="527" w:author="USER" w:date="2012-09-04T09:25:00Z">
                    <w:rPr>
                      <w:rFonts w:cs="Calibri"/>
                      <w:color w:val="0000FF"/>
                      <w:u w:val="single"/>
                    </w:rPr>
                  </w:rPrChange>
                </w:rPr>
                <w:t xml:space="preserve">potential </w:t>
              </w:r>
            </w:ins>
            <w:ins w:id="528" w:author="Eddie Curtis" w:date="2012-08-09T15:42:00Z">
              <w:r w:rsidRPr="001E7F20">
                <w:rPr>
                  <w:rFonts w:cs="Calibri"/>
                  <w:highlight w:val="yellow"/>
                  <w:rPrChange w:id="529" w:author="USER" w:date="2012-09-04T09:25:00Z">
                    <w:rPr>
                      <w:rFonts w:cs="Calibri"/>
                      <w:color w:val="0000FF"/>
                      <w:u w:val="single"/>
                    </w:rPr>
                  </w:rPrChange>
                </w:rPr>
                <w:t>project area</w:t>
              </w:r>
            </w:ins>
            <w:ins w:id="530" w:author="cwetzel" w:date="2012-09-05T16:02:00Z">
              <w:r w:rsidR="00F0365A">
                <w:rPr>
                  <w:rFonts w:cs="Calibri"/>
                  <w:highlight w:val="yellow"/>
                </w:rPr>
                <w:t>,</w:t>
              </w:r>
            </w:ins>
            <w:ins w:id="531" w:author="Eddie Curtis" w:date="2012-08-09T15:43:00Z">
              <w:r w:rsidRPr="001E7F20">
                <w:rPr>
                  <w:rFonts w:cs="Calibri"/>
                  <w:highlight w:val="yellow"/>
                  <w:rPrChange w:id="532" w:author="USER" w:date="2012-09-04T09:25:00Z">
                    <w:rPr>
                      <w:rFonts w:cs="Calibri"/>
                      <w:color w:val="0000FF"/>
                      <w:u w:val="single"/>
                    </w:rPr>
                  </w:rPrChange>
                </w:rPr>
                <w:t xml:space="preserve"> </w:t>
              </w:r>
            </w:ins>
            <w:del w:id="533" w:author="cwetzel" w:date="2012-09-05T16:02:00Z">
              <w:r w:rsidRPr="001E7F20">
                <w:rPr>
                  <w:rFonts w:cs="Calibri"/>
                  <w:highlight w:val="yellow"/>
                  <w:rPrChange w:id="534" w:author="USER" w:date="2012-09-04T09:25:00Z">
                    <w:rPr>
                      <w:rFonts w:cs="Calibri"/>
                      <w:color w:val="0000FF"/>
                      <w:u w:val="single"/>
                    </w:rPr>
                  </w:rPrChange>
                </w:rPr>
                <w:delText>T</w:delText>
              </w:r>
            </w:del>
            <w:ins w:id="535" w:author="cwetzel" w:date="2012-09-05T16:02:00Z">
              <w:r w:rsidR="00F0365A">
                <w:rPr>
                  <w:rFonts w:cs="Calibri"/>
                  <w:highlight w:val="yellow"/>
                </w:rPr>
                <w:t>t</w:t>
              </w:r>
            </w:ins>
            <w:r w:rsidRPr="001E7F20">
              <w:rPr>
                <w:rFonts w:cs="Calibri"/>
                <w:highlight w:val="yellow"/>
                <w:rPrChange w:id="536" w:author="USER" w:date="2012-09-04T09:25:00Z">
                  <w:rPr>
                    <w:rFonts w:cs="Calibri"/>
                    <w:color w:val="0000FF"/>
                    <w:u w:val="single"/>
                  </w:rPr>
                </w:rPrChange>
              </w:rPr>
              <w:t xml:space="preserve">raffic conditions vary during the commuter peaks. E.g., </w:t>
            </w:r>
            <w:ins w:id="537" w:author="cwetzel" w:date="2012-09-05T16:10:00Z">
              <w:r w:rsidR="00A54114">
                <w:rPr>
                  <w:rFonts w:cs="Calibri"/>
                  <w:highlight w:val="yellow"/>
                </w:rPr>
                <w:t>d</w:t>
              </w:r>
            </w:ins>
            <w:del w:id="538" w:author="cwetzel" w:date="2012-09-05T16:10:00Z">
              <w:r w:rsidRPr="001E7F20">
                <w:rPr>
                  <w:rFonts w:cs="Calibri"/>
                  <w:highlight w:val="yellow"/>
                  <w:rPrChange w:id="539" w:author="USER" w:date="2012-09-04T09:25:00Z">
                    <w:rPr>
                      <w:rFonts w:cs="Calibri"/>
                      <w:color w:val="0000FF"/>
                      <w:u w:val="single"/>
                    </w:rPr>
                  </w:rPrChange>
                </w:rPr>
                <w:delText>D</w:delText>
              </w:r>
            </w:del>
            <w:r w:rsidRPr="001E7F20">
              <w:rPr>
                <w:rFonts w:cs="Calibri"/>
                <w:highlight w:val="yellow"/>
                <w:rPrChange w:id="540" w:author="USER" w:date="2012-09-04T09:25:00Z">
                  <w:rPr>
                    <w:rFonts w:cs="Calibri"/>
                    <w:color w:val="0000FF"/>
                    <w:u w:val="single"/>
                  </w:rPr>
                </w:rPrChange>
              </w:rPr>
              <w:t>uring early part</w:t>
            </w:r>
            <w:ins w:id="541" w:author="cwetzel" w:date="2012-09-05T16:10:00Z">
              <w:r w:rsidR="00A54114">
                <w:rPr>
                  <w:rFonts w:cs="Calibri"/>
                  <w:highlight w:val="yellow"/>
                </w:rPr>
                <w:t>s</w:t>
              </w:r>
            </w:ins>
            <w:r w:rsidRPr="001E7F20">
              <w:rPr>
                <w:rFonts w:cs="Calibri"/>
                <w:highlight w:val="yellow"/>
                <w:rPrChange w:id="542" w:author="USER" w:date="2012-09-04T09:25:00Z">
                  <w:rPr>
                    <w:rFonts w:cs="Calibri"/>
                    <w:color w:val="0000FF"/>
                    <w:u w:val="single"/>
                  </w:rPr>
                </w:rPrChange>
              </w:rPr>
              <w:t xml:space="preserve"> of the AM peak period, traffic flows predominantly </w:t>
            </w:r>
            <w:del w:id="543" w:author="USER" w:date="2012-09-04T09:25:00Z">
              <w:r w:rsidRPr="001E7F20">
                <w:rPr>
                  <w:rFonts w:cs="Calibri"/>
                  <w:highlight w:val="yellow"/>
                  <w:rPrChange w:id="544" w:author="USER" w:date="2012-09-04T09:25:00Z">
                    <w:rPr>
                      <w:rFonts w:cs="Calibri"/>
                      <w:color w:val="0000FF"/>
                      <w:u w:val="single"/>
                    </w:rPr>
                  </w:rPrChange>
                </w:rPr>
                <w:delText>in the XX direction</w:delText>
              </w:r>
            </w:del>
            <w:ins w:id="545" w:author="USER" w:date="2012-09-04T09:25:00Z">
              <w:r w:rsidRPr="001E7F20">
                <w:rPr>
                  <w:rFonts w:cs="Calibri"/>
                  <w:highlight w:val="yellow"/>
                  <w:rPrChange w:id="546" w:author="USER" w:date="2012-09-04T09:25:00Z">
                    <w:rPr>
                      <w:rFonts w:cs="Calibri"/>
                      <w:color w:val="0000FF"/>
                      <w:u w:val="single"/>
                    </w:rPr>
                  </w:rPrChange>
                </w:rPr>
                <w:t xml:space="preserve"> in the direction of the freeway</w:t>
              </w:r>
            </w:ins>
            <w:r w:rsidRPr="001E7F20">
              <w:rPr>
                <w:rFonts w:cs="Calibri"/>
                <w:highlight w:val="yellow"/>
                <w:rPrChange w:id="547" w:author="USER" w:date="2012-09-04T09:25:00Z">
                  <w:rPr>
                    <w:rFonts w:cs="Calibri"/>
                    <w:color w:val="0000FF"/>
                    <w:u w:val="single"/>
                  </w:rPr>
                </w:rPrChange>
              </w:rPr>
              <w:t>, then later in the period it becomes balanced (or flows predominantly in the opposite direction)</w:t>
            </w:r>
            <w:ins w:id="548" w:author="cwetzel" w:date="2012-09-05T16:11:00Z">
              <w:r w:rsidR="00A54114">
                <w:rPr>
                  <w:rFonts w:cs="Calibri"/>
                  <w:highlight w:val="yellow"/>
                </w:rPr>
                <w:t>.</w:t>
              </w:r>
            </w:ins>
            <w:r w:rsidRPr="001E7F20">
              <w:rPr>
                <w:rFonts w:cs="Calibri"/>
                <w:highlight w:val="yellow"/>
                <w:rPrChange w:id="549" w:author="USER" w:date="2012-09-04T09:25:00Z">
                  <w:rPr>
                    <w:rFonts w:cs="Calibri"/>
                    <w:color w:val="0000FF"/>
                    <w:u w:val="single"/>
                  </w:rPr>
                </w:rPrChange>
              </w:rPr>
              <w:t xml:space="preserve">  </w:t>
            </w:r>
            <w:del w:id="550" w:author="cwetzel" w:date="2012-09-05T16:11:00Z">
              <w:r w:rsidRPr="001E7F20">
                <w:rPr>
                  <w:rFonts w:cs="Calibri"/>
                  <w:highlight w:val="yellow"/>
                  <w:rPrChange w:id="551" w:author="USER" w:date="2012-09-04T09:25:00Z">
                    <w:rPr>
                      <w:rFonts w:cs="Calibri"/>
                      <w:color w:val="0000FF"/>
                      <w:u w:val="single"/>
                    </w:rPr>
                  </w:rPrChange>
                </w:rPr>
                <w:delText>Choose description as appropriate.</w:delText>
              </w:r>
            </w:del>
          </w:p>
        </w:tc>
      </w:tr>
      <w:tr w:rsidR="00A535CF" w:rsidTr="00A535CF">
        <w:tc>
          <w:tcPr>
            <w:tcW w:w="2040" w:type="dxa"/>
            <w:shd w:val="clear" w:color="auto" w:fill="auto"/>
          </w:tcPr>
          <w:p w:rsidR="00A535CF" w:rsidRPr="00D82659" w:rsidRDefault="001E7F20" w:rsidP="00160ECC">
            <w:pPr>
              <w:rPr>
                <w:rFonts w:cs="Calibri"/>
                <w:strike/>
                <w:rPrChange w:id="552" w:author="USER" w:date="2012-09-04T09:24:00Z">
                  <w:rPr>
                    <w:rFonts w:cs="Calibri"/>
                  </w:rPr>
                </w:rPrChange>
              </w:rPr>
            </w:pPr>
            <w:r w:rsidRPr="001E7F20">
              <w:rPr>
                <w:rFonts w:cs="Calibri"/>
                <w:strike/>
                <w:rPrChange w:id="553" w:author="USER" w:date="2012-09-04T09:24:00Z">
                  <w:rPr>
                    <w:rFonts w:cs="Calibri"/>
                    <w:color w:val="0000FF"/>
                    <w:u w:val="single"/>
                  </w:rPr>
                </w:rPrChange>
              </w:rPr>
              <w:t>3.1.2.2.0-4</w:t>
            </w:r>
          </w:p>
        </w:tc>
        <w:tc>
          <w:tcPr>
            <w:tcW w:w="10938" w:type="dxa"/>
            <w:shd w:val="clear" w:color="auto" w:fill="auto"/>
          </w:tcPr>
          <w:p w:rsidR="00A535CF" w:rsidRPr="00D82659" w:rsidRDefault="001E7F20" w:rsidP="00160ECC">
            <w:pPr>
              <w:rPr>
                <w:rFonts w:cs="Calibri"/>
                <w:strike/>
                <w:rPrChange w:id="554" w:author="USER" w:date="2012-09-04T09:24:00Z">
                  <w:rPr>
                    <w:rFonts w:cs="Calibri"/>
                  </w:rPr>
                </w:rPrChange>
              </w:rPr>
            </w:pPr>
            <w:r w:rsidRPr="001E7F20">
              <w:rPr>
                <w:rFonts w:cs="Calibri"/>
                <w:strike/>
                <w:rPrChange w:id="555" w:author="USER" w:date="2012-09-04T09:24:00Z">
                  <w:rPr>
                    <w:rFonts w:cs="Calibri"/>
                    <w:color w:val="0000FF"/>
                    <w:u w:val="single"/>
                  </w:rPr>
                </w:rPrChange>
              </w:rPr>
              <w:t>A major traffic generator close to the intersections to be coordinated has non-cyclical peaks.  (E.g., a shipping port at which the peak traffic is influenced by the tides, or a military base at which activity does not operate on a weekly cycle.) The direction and magnitude of the peak hour flows is unpredictable and non-uniform.</w:t>
            </w:r>
          </w:p>
        </w:tc>
      </w:tr>
      <w:tr w:rsidR="00A535CF" w:rsidTr="00A535CF">
        <w:tc>
          <w:tcPr>
            <w:tcW w:w="2040" w:type="dxa"/>
            <w:shd w:val="clear" w:color="auto" w:fill="auto"/>
          </w:tcPr>
          <w:p w:rsidR="00A535CF" w:rsidRPr="00D82659" w:rsidRDefault="001E7F20" w:rsidP="00160ECC">
            <w:pPr>
              <w:rPr>
                <w:rFonts w:cs="Calibri"/>
                <w:highlight w:val="yellow"/>
                <w:rPrChange w:id="556" w:author="USER" w:date="2012-09-04T09:24:00Z">
                  <w:rPr>
                    <w:rFonts w:cs="Calibri"/>
                  </w:rPr>
                </w:rPrChange>
              </w:rPr>
            </w:pPr>
            <w:r w:rsidRPr="001E7F20">
              <w:rPr>
                <w:rFonts w:cs="Calibri"/>
                <w:highlight w:val="yellow"/>
                <w:rPrChange w:id="557" w:author="USER" w:date="2012-09-04T09:24:00Z">
                  <w:rPr>
                    <w:rFonts w:cs="Calibri"/>
                    <w:color w:val="0000FF"/>
                    <w:u w:val="single"/>
                  </w:rPr>
                </w:rPrChange>
              </w:rPr>
              <w:t>3.1.2.3</w:t>
            </w:r>
          </w:p>
        </w:tc>
        <w:tc>
          <w:tcPr>
            <w:tcW w:w="10938" w:type="dxa"/>
            <w:shd w:val="clear" w:color="auto" w:fill="auto"/>
          </w:tcPr>
          <w:p w:rsidR="00A535CF" w:rsidRPr="00D82659" w:rsidRDefault="001E7F20" w:rsidP="00160ECC">
            <w:pPr>
              <w:pStyle w:val="Heading4"/>
              <w:rPr>
                <w:highlight w:val="yellow"/>
                <w:rPrChange w:id="558" w:author="USER" w:date="2012-09-04T09:24:00Z">
                  <w:rPr/>
                </w:rPrChange>
              </w:rPr>
            </w:pPr>
            <w:r w:rsidRPr="001E7F20">
              <w:rPr>
                <w:highlight w:val="yellow"/>
                <w:rPrChange w:id="559" w:author="USER" w:date="2012-09-04T09:24:00Z">
                  <w:rPr>
                    <w:color w:val="0000FF"/>
                    <w:u w:val="single"/>
                  </w:rPr>
                </w:rPrChange>
              </w:rPr>
              <w:t>3.1.2.3 Business Hours</w:t>
            </w:r>
          </w:p>
        </w:tc>
      </w:tr>
      <w:tr w:rsidR="00A535CF" w:rsidTr="00A535CF">
        <w:tc>
          <w:tcPr>
            <w:tcW w:w="2040" w:type="dxa"/>
            <w:shd w:val="clear" w:color="auto" w:fill="auto"/>
          </w:tcPr>
          <w:p w:rsidR="00A535CF" w:rsidRPr="00D82659" w:rsidRDefault="001E7F20" w:rsidP="00160ECC">
            <w:pPr>
              <w:rPr>
                <w:rFonts w:cs="Calibri"/>
                <w:highlight w:val="yellow"/>
                <w:rPrChange w:id="560" w:author="USER" w:date="2012-09-04T09:24:00Z">
                  <w:rPr>
                    <w:rFonts w:cs="Calibri"/>
                  </w:rPr>
                </w:rPrChange>
              </w:rPr>
            </w:pPr>
            <w:r w:rsidRPr="001E7F20">
              <w:rPr>
                <w:rFonts w:cs="Calibri"/>
                <w:highlight w:val="yellow"/>
                <w:rPrChange w:id="561" w:author="USER" w:date="2012-09-04T09:24:00Z">
                  <w:rPr>
                    <w:rFonts w:cs="Calibri"/>
                    <w:color w:val="0000FF"/>
                    <w:u w:val="single"/>
                  </w:rPr>
                </w:rPrChange>
              </w:rPr>
              <w:t>3.1.2.3.0-1</w:t>
            </w:r>
          </w:p>
        </w:tc>
        <w:tc>
          <w:tcPr>
            <w:tcW w:w="10938" w:type="dxa"/>
            <w:shd w:val="clear" w:color="auto" w:fill="auto"/>
          </w:tcPr>
          <w:p w:rsidR="00A535CF" w:rsidRPr="00D82659" w:rsidRDefault="001E7F20" w:rsidP="00160ECC">
            <w:pPr>
              <w:rPr>
                <w:rFonts w:cs="Calibri"/>
                <w:highlight w:val="yellow"/>
                <w:rPrChange w:id="562" w:author="USER" w:date="2012-09-04T09:24:00Z">
                  <w:rPr>
                    <w:rFonts w:cs="Calibri"/>
                  </w:rPr>
                </w:rPrChange>
              </w:rPr>
            </w:pPr>
            <w:r w:rsidRPr="001E7F20">
              <w:rPr>
                <w:rFonts w:cs="Calibri"/>
                <w:highlight w:val="yellow"/>
                <w:rPrChange w:id="563" w:author="USER" w:date="2012-09-04T09:24:00Z">
                  <w:rPr>
                    <w:rFonts w:cs="Calibri"/>
                    <w:color w:val="0000FF"/>
                    <w:u w:val="single"/>
                  </w:rPr>
                </w:rPrChange>
              </w:rPr>
              <w:t>Business hours volumes are light between the peaks</w:t>
            </w:r>
          </w:p>
        </w:tc>
      </w:tr>
      <w:tr w:rsidR="00A535CF" w:rsidTr="00A535CF">
        <w:tc>
          <w:tcPr>
            <w:tcW w:w="2040" w:type="dxa"/>
            <w:shd w:val="clear" w:color="auto" w:fill="auto"/>
          </w:tcPr>
          <w:p w:rsidR="00A535CF" w:rsidRPr="00D82659" w:rsidRDefault="001E7F20" w:rsidP="00160ECC">
            <w:pPr>
              <w:rPr>
                <w:rFonts w:cs="Calibri"/>
                <w:strike/>
                <w:rPrChange w:id="564" w:author="USER" w:date="2012-09-04T09:26:00Z">
                  <w:rPr>
                    <w:rFonts w:cs="Calibri"/>
                  </w:rPr>
                </w:rPrChange>
              </w:rPr>
            </w:pPr>
            <w:r w:rsidRPr="001E7F20">
              <w:rPr>
                <w:rFonts w:cs="Calibri"/>
                <w:strike/>
                <w:rPrChange w:id="565" w:author="USER" w:date="2012-09-04T09:26:00Z">
                  <w:rPr>
                    <w:rFonts w:cs="Calibri"/>
                    <w:color w:val="0000FF"/>
                    <w:u w:val="single"/>
                  </w:rPr>
                </w:rPrChange>
              </w:rPr>
              <w:t>3.1.2.3.0-2</w:t>
            </w:r>
          </w:p>
        </w:tc>
        <w:tc>
          <w:tcPr>
            <w:tcW w:w="10938" w:type="dxa"/>
            <w:shd w:val="clear" w:color="auto" w:fill="auto"/>
          </w:tcPr>
          <w:p w:rsidR="00A535CF" w:rsidRPr="00D82659" w:rsidRDefault="001E7F20" w:rsidP="00160ECC">
            <w:pPr>
              <w:rPr>
                <w:rFonts w:cs="Calibri"/>
                <w:strike/>
                <w:rPrChange w:id="566" w:author="USER" w:date="2012-09-04T09:26:00Z">
                  <w:rPr>
                    <w:rFonts w:cs="Calibri"/>
                  </w:rPr>
                </w:rPrChange>
              </w:rPr>
            </w:pPr>
            <w:r w:rsidRPr="001E7F20">
              <w:rPr>
                <w:rFonts w:cs="Calibri"/>
                <w:strike/>
                <w:rPrChange w:id="567" w:author="USER" w:date="2012-09-04T09:26:00Z">
                  <w:rPr>
                    <w:rFonts w:cs="Calibri"/>
                    <w:color w:val="0000FF"/>
                    <w:u w:val="single"/>
                  </w:rPr>
                </w:rPrChange>
              </w:rPr>
              <w:t>Business hours volumes in the two directions are balanced between the peaks.</w:t>
            </w:r>
          </w:p>
        </w:tc>
      </w:tr>
      <w:tr w:rsidR="00A535CF" w:rsidTr="00A535CF">
        <w:tc>
          <w:tcPr>
            <w:tcW w:w="2040" w:type="dxa"/>
            <w:shd w:val="clear" w:color="auto" w:fill="auto"/>
          </w:tcPr>
          <w:p w:rsidR="00A535CF" w:rsidRPr="00D82659" w:rsidRDefault="001E7F20" w:rsidP="00160ECC">
            <w:pPr>
              <w:rPr>
                <w:rFonts w:cs="Calibri"/>
                <w:highlight w:val="yellow"/>
                <w:rPrChange w:id="568" w:author="USER" w:date="2012-09-04T09:26:00Z">
                  <w:rPr>
                    <w:rFonts w:cs="Calibri"/>
                  </w:rPr>
                </w:rPrChange>
              </w:rPr>
            </w:pPr>
            <w:r w:rsidRPr="001E7F20">
              <w:rPr>
                <w:rFonts w:cs="Calibri"/>
                <w:highlight w:val="yellow"/>
                <w:rPrChange w:id="569" w:author="USER" w:date="2012-09-04T09:26:00Z">
                  <w:rPr>
                    <w:rFonts w:cs="Calibri"/>
                    <w:color w:val="0000FF"/>
                    <w:u w:val="single"/>
                  </w:rPr>
                </w:rPrChange>
              </w:rPr>
              <w:t>3.1.2.3.0-3</w:t>
            </w:r>
          </w:p>
        </w:tc>
        <w:tc>
          <w:tcPr>
            <w:tcW w:w="10938" w:type="dxa"/>
            <w:shd w:val="clear" w:color="auto" w:fill="auto"/>
          </w:tcPr>
          <w:p w:rsidR="00A535CF" w:rsidRPr="00D82659" w:rsidRDefault="001E7F20" w:rsidP="00160ECC">
            <w:pPr>
              <w:rPr>
                <w:rFonts w:cs="Calibri"/>
                <w:highlight w:val="yellow"/>
                <w:rPrChange w:id="570" w:author="USER" w:date="2012-09-04T09:26:00Z">
                  <w:rPr>
                    <w:rFonts w:cs="Calibri"/>
                  </w:rPr>
                </w:rPrChange>
              </w:rPr>
            </w:pPr>
            <w:r w:rsidRPr="001E7F20">
              <w:rPr>
                <w:rFonts w:cs="Calibri"/>
                <w:highlight w:val="yellow"/>
                <w:rPrChange w:id="571" w:author="USER" w:date="2012-09-04T09:26:00Z">
                  <w:rPr>
                    <w:rFonts w:cs="Calibri"/>
                    <w:color w:val="0000FF"/>
                    <w:u w:val="single"/>
                  </w:rPr>
                </w:rPrChange>
              </w:rPr>
              <w:t>Business hours flows are</w:t>
            </w:r>
            <w:ins w:id="572" w:author="USER" w:date="2012-09-06T16:46:00Z">
              <w:r w:rsidR="00C4681E">
                <w:rPr>
                  <w:rFonts w:cs="Calibri"/>
                  <w:highlight w:val="yellow"/>
                </w:rPr>
                <w:t xml:space="preserve"> moderate to</w:t>
              </w:r>
            </w:ins>
            <w:r w:rsidRPr="001E7F20">
              <w:rPr>
                <w:rFonts w:cs="Calibri"/>
                <w:highlight w:val="yellow"/>
                <w:rPrChange w:id="573" w:author="USER" w:date="2012-09-04T09:26:00Z">
                  <w:rPr>
                    <w:rFonts w:cs="Calibri"/>
                    <w:color w:val="0000FF"/>
                    <w:u w:val="single"/>
                  </w:rPr>
                </w:rPrChange>
              </w:rPr>
              <w:t xml:space="preserve"> predominantly in </w:t>
            </w:r>
            <w:r w:rsidRPr="001E7F20">
              <w:rPr>
                <w:rFonts w:cs="Calibri"/>
                <w:strike/>
                <w:highlight w:val="yellow"/>
                <w:rPrChange w:id="574" w:author="USER" w:date="2012-09-05T08:17:00Z">
                  <w:rPr>
                    <w:rFonts w:cs="Calibri"/>
                    <w:color w:val="0000FF"/>
                    <w:u w:val="single"/>
                  </w:rPr>
                </w:rPrChange>
              </w:rPr>
              <w:t xml:space="preserve">the </w:t>
            </w:r>
            <w:del w:id="575" w:author="USER" w:date="2012-09-04T09:26:00Z">
              <w:r w:rsidRPr="001E7F20">
                <w:rPr>
                  <w:rFonts w:cs="Calibri"/>
                  <w:strike/>
                  <w:highlight w:val="yellow"/>
                  <w:rPrChange w:id="576" w:author="USER" w:date="2012-09-05T08:17:00Z">
                    <w:rPr>
                      <w:rFonts w:cs="Calibri"/>
                      <w:color w:val="0000FF"/>
                      <w:u w:val="single"/>
                    </w:rPr>
                  </w:rPrChange>
                </w:rPr>
                <w:delText>XX</w:delText>
              </w:r>
            </w:del>
            <w:ins w:id="577" w:author="USER" w:date="2012-09-04T09:26:00Z">
              <w:r w:rsidRPr="001E7F20">
                <w:rPr>
                  <w:rFonts w:cs="Calibri"/>
                  <w:highlight w:val="yellow"/>
                  <w:rPrChange w:id="578" w:author="USER" w:date="2012-09-04T09:26:00Z">
                    <w:rPr>
                      <w:rFonts w:cs="Calibri"/>
                      <w:color w:val="0000FF"/>
                      <w:u w:val="single"/>
                    </w:rPr>
                  </w:rPrChange>
                </w:rPr>
                <w:t xml:space="preserve"> one</w:t>
              </w:r>
            </w:ins>
            <w:r w:rsidRPr="001E7F20">
              <w:rPr>
                <w:rFonts w:cs="Calibri"/>
                <w:highlight w:val="yellow"/>
                <w:rPrChange w:id="579" w:author="USER" w:date="2012-09-04T09:26:00Z">
                  <w:rPr>
                    <w:rFonts w:cs="Calibri"/>
                    <w:color w:val="0000FF"/>
                    <w:u w:val="single"/>
                  </w:rPr>
                </w:rPrChange>
              </w:rPr>
              <w:t xml:space="preserve"> direction.</w:t>
            </w:r>
          </w:p>
        </w:tc>
      </w:tr>
      <w:tr w:rsidR="00A535CF" w:rsidTr="00A535CF">
        <w:tc>
          <w:tcPr>
            <w:tcW w:w="2040" w:type="dxa"/>
            <w:shd w:val="clear" w:color="auto" w:fill="auto"/>
          </w:tcPr>
          <w:p w:rsidR="00A535CF" w:rsidRPr="00177E70" w:rsidRDefault="001E7F20" w:rsidP="00160ECC">
            <w:pPr>
              <w:rPr>
                <w:rFonts w:cs="Calibri"/>
                <w:highlight w:val="yellow"/>
                <w:rPrChange w:id="580" w:author="USER" w:date="2012-09-05T08:18:00Z">
                  <w:rPr>
                    <w:rFonts w:cs="Calibri"/>
                  </w:rPr>
                </w:rPrChange>
              </w:rPr>
            </w:pPr>
            <w:r w:rsidRPr="001E7F20">
              <w:rPr>
                <w:rFonts w:cs="Calibri"/>
                <w:highlight w:val="yellow"/>
                <w:rPrChange w:id="581" w:author="USER" w:date="2012-09-05T08:18:00Z">
                  <w:rPr>
                    <w:rFonts w:cs="Calibri"/>
                    <w:color w:val="0000FF"/>
                    <w:u w:val="single"/>
                  </w:rPr>
                </w:rPrChange>
              </w:rPr>
              <w:t>3.1.2.3.0-4</w:t>
            </w:r>
          </w:p>
        </w:tc>
        <w:tc>
          <w:tcPr>
            <w:tcW w:w="10938" w:type="dxa"/>
            <w:shd w:val="clear" w:color="auto" w:fill="auto"/>
          </w:tcPr>
          <w:p w:rsidR="00A535CF" w:rsidRPr="00177E70" w:rsidRDefault="001E7F20" w:rsidP="00160ECC">
            <w:pPr>
              <w:rPr>
                <w:rFonts w:cs="Calibri"/>
                <w:highlight w:val="yellow"/>
                <w:rPrChange w:id="582" w:author="USER" w:date="2012-09-05T08:18:00Z">
                  <w:rPr>
                    <w:rFonts w:cs="Calibri"/>
                  </w:rPr>
                </w:rPrChange>
              </w:rPr>
            </w:pPr>
            <w:r w:rsidRPr="001E7F20">
              <w:rPr>
                <w:rFonts w:cs="Calibri"/>
                <w:highlight w:val="yellow"/>
                <w:rPrChange w:id="583" w:author="USER" w:date="2012-09-05T08:18:00Z">
                  <w:rPr>
                    <w:rFonts w:cs="Calibri"/>
                    <w:color w:val="0000FF"/>
                    <w:u w:val="single"/>
                  </w:rPr>
                </w:rPrChange>
              </w:rPr>
              <w:t xml:space="preserve">Business hours flows are directional, but vary during the day. E.g., during the morning business </w:t>
            </w:r>
            <w:del w:id="584" w:author="USER" w:date="2012-09-05T08:18:00Z">
              <w:r w:rsidRPr="001E7F20">
                <w:rPr>
                  <w:rFonts w:cs="Calibri"/>
                  <w:highlight w:val="yellow"/>
                  <w:rPrChange w:id="585" w:author="USER" w:date="2012-09-05T08:18:00Z">
                    <w:rPr>
                      <w:rFonts w:cs="Calibri"/>
                      <w:color w:val="0000FF"/>
                      <w:u w:val="single"/>
                    </w:rPr>
                  </w:rPrChange>
                </w:rPr>
                <w:delText xml:space="preserve"> </w:delText>
              </w:r>
            </w:del>
            <w:r w:rsidRPr="001E7F20">
              <w:rPr>
                <w:rFonts w:cs="Calibri"/>
                <w:highlight w:val="yellow"/>
                <w:rPrChange w:id="586" w:author="USER" w:date="2012-09-05T08:18:00Z">
                  <w:rPr>
                    <w:rFonts w:cs="Calibri"/>
                    <w:color w:val="0000FF"/>
                    <w:u w:val="single"/>
                  </w:rPr>
                </w:rPrChange>
              </w:rPr>
              <w:t xml:space="preserve">hours, the predominant flow is </w:t>
            </w:r>
            <w:r w:rsidRPr="001E7F20">
              <w:rPr>
                <w:rFonts w:cs="Calibri"/>
                <w:strike/>
                <w:highlight w:val="yellow"/>
                <w:rPrChange w:id="587" w:author="USER" w:date="2012-09-05T08:19:00Z">
                  <w:rPr>
                    <w:rFonts w:cs="Calibri"/>
                    <w:color w:val="0000FF"/>
                    <w:u w:val="single"/>
                  </w:rPr>
                </w:rPrChange>
              </w:rPr>
              <w:t>in the XX</w:t>
            </w:r>
            <w:r w:rsidRPr="001E7F20">
              <w:rPr>
                <w:rFonts w:cs="Calibri"/>
                <w:highlight w:val="yellow"/>
                <w:rPrChange w:id="588" w:author="USER" w:date="2012-09-05T08:18:00Z">
                  <w:rPr>
                    <w:rFonts w:cs="Calibri"/>
                    <w:color w:val="0000FF"/>
                    <w:u w:val="single"/>
                  </w:rPr>
                </w:rPrChange>
              </w:rPr>
              <w:t xml:space="preserve"> </w:t>
            </w:r>
            <w:ins w:id="589" w:author="USER" w:date="2012-09-05T08:19:00Z">
              <w:r w:rsidR="00177E70">
                <w:rPr>
                  <w:rFonts w:cs="Calibri"/>
                  <w:highlight w:val="yellow"/>
                </w:rPr>
                <w:t xml:space="preserve">one </w:t>
              </w:r>
            </w:ins>
            <w:r w:rsidRPr="001E7F20">
              <w:rPr>
                <w:rFonts w:cs="Calibri"/>
                <w:highlight w:val="yellow"/>
                <w:rPrChange w:id="590" w:author="USER" w:date="2012-09-05T08:18:00Z">
                  <w:rPr>
                    <w:rFonts w:cs="Calibri"/>
                    <w:color w:val="0000FF"/>
                    <w:u w:val="single"/>
                  </w:rPr>
                </w:rPrChange>
              </w:rPr>
              <w:t xml:space="preserve">direction, while during the afternoon hours it is in the </w:t>
            </w:r>
            <w:del w:id="591" w:author="USER" w:date="2012-09-05T08:19:00Z">
              <w:r w:rsidRPr="001E7F20">
                <w:rPr>
                  <w:rFonts w:cs="Calibri"/>
                  <w:highlight w:val="yellow"/>
                  <w:rPrChange w:id="592" w:author="USER" w:date="2012-09-05T08:18:00Z">
                    <w:rPr>
                      <w:rFonts w:cs="Calibri"/>
                      <w:color w:val="0000FF"/>
                      <w:u w:val="single"/>
                    </w:rPr>
                  </w:rPrChange>
                </w:rPr>
                <w:delText>YY</w:delText>
              </w:r>
            </w:del>
            <w:r w:rsidRPr="001E7F20">
              <w:rPr>
                <w:rFonts w:cs="Calibri"/>
                <w:highlight w:val="yellow"/>
                <w:rPrChange w:id="593" w:author="USER" w:date="2012-09-05T08:18:00Z">
                  <w:rPr>
                    <w:rFonts w:cs="Calibri"/>
                    <w:color w:val="0000FF"/>
                    <w:u w:val="single"/>
                  </w:rPr>
                </w:rPrChange>
              </w:rPr>
              <w:t xml:space="preserve"> </w:t>
            </w:r>
            <w:ins w:id="594" w:author="USER" w:date="2012-09-05T08:19:00Z">
              <w:r w:rsidR="00177E70">
                <w:rPr>
                  <w:rFonts w:cs="Calibri"/>
                  <w:highlight w:val="yellow"/>
                </w:rPr>
                <w:t xml:space="preserve">opposite </w:t>
              </w:r>
            </w:ins>
            <w:r w:rsidRPr="001E7F20">
              <w:rPr>
                <w:rFonts w:cs="Calibri"/>
                <w:highlight w:val="yellow"/>
                <w:rPrChange w:id="595" w:author="USER" w:date="2012-09-05T08:18:00Z">
                  <w:rPr>
                    <w:rFonts w:cs="Calibri"/>
                    <w:color w:val="0000FF"/>
                    <w:u w:val="single"/>
                  </w:rPr>
                </w:rPrChange>
              </w:rPr>
              <w:t>direction.</w:t>
            </w:r>
          </w:p>
        </w:tc>
      </w:tr>
      <w:tr w:rsidR="00A535CF" w:rsidTr="00A535CF">
        <w:tc>
          <w:tcPr>
            <w:tcW w:w="2040" w:type="dxa"/>
            <w:shd w:val="clear" w:color="auto" w:fill="auto"/>
          </w:tcPr>
          <w:p w:rsidR="00A535CF" w:rsidRPr="00D82659" w:rsidRDefault="001E7F20" w:rsidP="00160ECC">
            <w:pPr>
              <w:rPr>
                <w:rFonts w:cs="Calibri"/>
                <w:strike/>
                <w:rPrChange w:id="596" w:author="USER" w:date="2012-09-04T09:26:00Z">
                  <w:rPr>
                    <w:rFonts w:cs="Calibri"/>
                  </w:rPr>
                </w:rPrChange>
              </w:rPr>
            </w:pPr>
            <w:r w:rsidRPr="001E7F20">
              <w:rPr>
                <w:rFonts w:cs="Calibri"/>
                <w:strike/>
                <w:rPrChange w:id="597" w:author="USER" w:date="2012-09-04T09:26:00Z">
                  <w:rPr>
                    <w:rFonts w:cs="Calibri"/>
                    <w:color w:val="0000FF"/>
                    <w:u w:val="single"/>
                  </w:rPr>
                </w:rPrChange>
              </w:rPr>
              <w:t>3.1.2.3.0-5</w:t>
            </w:r>
          </w:p>
        </w:tc>
        <w:tc>
          <w:tcPr>
            <w:tcW w:w="10938" w:type="dxa"/>
            <w:shd w:val="clear" w:color="auto" w:fill="auto"/>
          </w:tcPr>
          <w:p w:rsidR="00A535CF" w:rsidRPr="00D82659" w:rsidRDefault="001E7F20" w:rsidP="00160ECC">
            <w:pPr>
              <w:rPr>
                <w:rFonts w:cs="Calibri"/>
                <w:strike/>
                <w:rPrChange w:id="598" w:author="USER" w:date="2012-09-04T09:26:00Z">
                  <w:rPr>
                    <w:rFonts w:cs="Calibri"/>
                  </w:rPr>
                </w:rPrChange>
              </w:rPr>
            </w:pPr>
            <w:r w:rsidRPr="001E7F20">
              <w:rPr>
                <w:rFonts w:cs="Calibri"/>
                <w:strike/>
                <w:rPrChange w:id="599" w:author="USER" w:date="2012-09-04T09:26:00Z">
                  <w:rPr>
                    <w:rFonts w:cs="Calibri"/>
                    <w:color w:val="0000FF"/>
                    <w:u w:val="single"/>
                  </w:rPr>
                </w:rPrChange>
              </w:rPr>
              <w:t>During the lunchtime period, there are minor peaks, as illustrated in FIGURE XX. (Include graphics as appropriate.)</w:t>
            </w:r>
          </w:p>
        </w:tc>
      </w:tr>
      <w:tr w:rsidR="00A535CF" w:rsidTr="00A535CF">
        <w:tc>
          <w:tcPr>
            <w:tcW w:w="2040" w:type="dxa"/>
            <w:shd w:val="clear" w:color="auto" w:fill="auto"/>
          </w:tcPr>
          <w:p w:rsidR="00A535CF" w:rsidRPr="005440A3" w:rsidRDefault="001E7F20" w:rsidP="00160ECC">
            <w:pPr>
              <w:rPr>
                <w:rFonts w:cs="Calibri"/>
                <w:highlight w:val="yellow"/>
                <w:rPrChange w:id="600" w:author="USER" w:date="2012-09-05T09:45:00Z">
                  <w:rPr>
                    <w:rFonts w:cs="Calibri"/>
                  </w:rPr>
                </w:rPrChange>
              </w:rPr>
            </w:pPr>
            <w:r w:rsidRPr="001E7F20">
              <w:rPr>
                <w:rFonts w:cs="Calibri"/>
                <w:highlight w:val="yellow"/>
                <w:rPrChange w:id="601" w:author="USER" w:date="2012-09-05T09:45:00Z">
                  <w:rPr>
                    <w:rFonts w:cs="Calibri"/>
                    <w:color w:val="0000FF"/>
                    <w:u w:val="single"/>
                  </w:rPr>
                </w:rPrChange>
              </w:rPr>
              <w:t>3.1.2.4</w:t>
            </w:r>
          </w:p>
        </w:tc>
        <w:tc>
          <w:tcPr>
            <w:tcW w:w="10938" w:type="dxa"/>
            <w:shd w:val="clear" w:color="auto" w:fill="auto"/>
          </w:tcPr>
          <w:p w:rsidR="00A535CF" w:rsidRPr="005440A3" w:rsidRDefault="001E7F20" w:rsidP="00160ECC">
            <w:pPr>
              <w:pStyle w:val="Heading4"/>
              <w:rPr>
                <w:highlight w:val="yellow"/>
                <w:rPrChange w:id="602" w:author="USER" w:date="2012-09-05T09:45:00Z">
                  <w:rPr/>
                </w:rPrChange>
              </w:rPr>
            </w:pPr>
            <w:r w:rsidRPr="001E7F20">
              <w:rPr>
                <w:highlight w:val="yellow"/>
                <w:rPrChange w:id="603" w:author="USER" w:date="2012-09-05T09:45:00Z">
                  <w:rPr>
                    <w:color w:val="0000FF"/>
                    <w:u w:val="single"/>
                  </w:rPr>
                </w:rPrChange>
              </w:rPr>
              <w:t>3.1.2.4 Evenings</w:t>
            </w:r>
          </w:p>
        </w:tc>
      </w:tr>
      <w:tr w:rsidR="00A535CF" w:rsidTr="00A535CF">
        <w:tc>
          <w:tcPr>
            <w:tcW w:w="2040" w:type="dxa"/>
            <w:shd w:val="clear" w:color="auto" w:fill="auto"/>
          </w:tcPr>
          <w:p w:rsidR="00A535CF" w:rsidRPr="005440A3" w:rsidRDefault="001E7F20" w:rsidP="00160ECC">
            <w:pPr>
              <w:rPr>
                <w:rFonts w:cs="Calibri"/>
                <w:highlight w:val="yellow"/>
                <w:rPrChange w:id="604" w:author="USER" w:date="2012-09-05T09:45:00Z">
                  <w:rPr>
                    <w:rFonts w:cs="Calibri"/>
                  </w:rPr>
                </w:rPrChange>
              </w:rPr>
            </w:pPr>
            <w:r w:rsidRPr="001E7F20">
              <w:rPr>
                <w:rFonts w:cs="Calibri"/>
                <w:highlight w:val="yellow"/>
                <w:rPrChange w:id="605" w:author="USER" w:date="2012-09-05T09:45:00Z">
                  <w:rPr>
                    <w:rFonts w:cs="Calibri"/>
                    <w:color w:val="0000FF"/>
                    <w:u w:val="single"/>
                  </w:rPr>
                </w:rPrChange>
              </w:rPr>
              <w:t>3.1.2.4.0-1</w:t>
            </w:r>
          </w:p>
        </w:tc>
        <w:tc>
          <w:tcPr>
            <w:tcW w:w="10938" w:type="dxa"/>
            <w:shd w:val="clear" w:color="auto" w:fill="auto"/>
          </w:tcPr>
          <w:p w:rsidR="00A535CF" w:rsidRPr="005440A3" w:rsidRDefault="001E7F20" w:rsidP="00A54114">
            <w:pPr>
              <w:rPr>
                <w:rFonts w:cs="Calibri"/>
                <w:highlight w:val="yellow"/>
                <w:rPrChange w:id="606" w:author="USER" w:date="2012-09-05T09:45:00Z">
                  <w:rPr>
                    <w:rFonts w:cs="Calibri"/>
                  </w:rPr>
                </w:rPrChange>
              </w:rPr>
            </w:pPr>
            <w:r w:rsidRPr="001E7F20">
              <w:rPr>
                <w:rFonts w:cs="Calibri"/>
                <w:highlight w:val="yellow"/>
                <w:rPrChange w:id="607" w:author="USER" w:date="2012-09-05T09:45:00Z">
                  <w:rPr>
                    <w:rFonts w:cs="Calibri"/>
                    <w:color w:val="0000FF"/>
                    <w:u w:val="single"/>
                  </w:rPr>
                </w:rPrChange>
              </w:rPr>
              <w:t>During the evenings after the PM peak, the flows are</w:t>
            </w:r>
            <w:del w:id="608" w:author="cwetzel" w:date="2012-09-05T16:11:00Z">
              <w:r w:rsidRPr="001E7F20">
                <w:rPr>
                  <w:rFonts w:cs="Calibri"/>
                  <w:highlight w:val="yellow"/>
                  <w:rPrChange w:id="609" w:author="USER" w:date="2012-09-05T09:45:00Z">
                    <w:rPr>
                      <w:rFonts w:cs="Calibri"/>
                      <w:color w:val="0000FF"/>
                      <w:u w:val="single"/>
                    </w:rPr>
                  </w:rPrChange>
                </w:rPr>
                <w:delText>....(Select an appropriate description and illustrate with graphics as appropriate)</w:delText>
              </w:r>
            </w:del>
          </w:p>
        </w:tc>
      </w:tr>
      <w:tr w:rsidR="00A535CF" w:rsidTr="00A535CF">
        <w:tc>
          <w:tcPr>
            <w:tcW w:w="2040" w:type="dxa"/>
            <w:shd w:val="clear" w:color="auto" w:fill="auto"/>
          </w:tcPr>
          <w:p w:rsidR="00A535CF" w:rsidRPr="00160ECC" w:rsidRDefault="00A535CF" w:rsidP="00160ECC">
            <w:pPr>
              <w:rPr>
                <w:rFonts w:cs="Calibri"/>
              </w:rPr>
            </w:pPr>
            <w:r>
              <w:rPr>
                <w:rFonts w:cs="Calibri"/>
              </w:rPr>
              <w:t>3.1.2.4.0-1.0-1</w:t>
            </w:r>
          </w:p>
        </w:tc>
        <w:tc>
          <w:tcPr>
            <w:tcW w:w="10938" w:type="dxa"/>
            <w:shd w:val="clear" w:color="auto" w:fill="auto"/>
          </w:tcPr>
          <w:p w:rsidR="00A535CF" w:rsidRPr="00160ECC" w:rsidRDefault="00A535CF" w:rsidP="00160ECC">
            <w:pPr>
              <w:rPr>
                <w:rFonts w:cs="Calibri"/>
              </w:rPr>
            </w:pPr>
            <w:r>
              <w:rPr>
                <w:rFonts w:cs="Calibri"/>
              </w:rPr>
              <w:t>Directional</w:t>
            </w:r>
          </w:p>
        </w:tc>
      </w:tr>
      <w:tr w:rsidR="00A535CF" w:rsidTr="00A535CF">
        <w:tc>
          <w:tcPr>
            <w:tcW w:w="2040" w:type="dxa"/>
            <w:shd w:val="clear" w:color="auto" w:fill="auto"/>
          </w:tcPr>
          <w:p w:rsidR="00A535CF" w:rsidRPr="00D82659" w:rsidRDefault="001E7F20" w:rsidP="00160ECC">
            <w:pPr>
              <w:rPr>
                <w:rFonts w:cs="Calibri"/>
                <w:highlight w:val="yellow"/>
                <w:rPrChange w:id="610" w:author="USER" w:date="2012-09-04T09:27:00Z">
                  <w:rPr>
                    <w:rFonts w:cs="Calibri"/>
                  </w:rPr>
                </w:rPrChange>
              </w:rPr>
            </w:pPr>
            <w:r w:rsidRPr="001E7F20">
              <w:rPr>
                <w:rFonts w:cs="Calibri"/>
                <w:highlight w:val="yellow"/>
                <w:rPrChange w:id="611" w:author="USER" w:date="2012-09-04T09:27:00Z">
                  <w:rPr>
                    <w:rFonts w:cs="Calibri"/>
                    <w:color w:val="0000FF"/>
                    <w:u w:val="single"/>
                  </w:rPr>
                </w:rPrChange>
              </w:rPr>
              <w:t>3.1.2.4.0-1.0-2</w:t>
            </w:r>
          </w:p>
        </w:tc>
        <w:tc>
          <w:tcPr>
            <w:tcW w:w="10938" w:type="dxa"/>
            <w:shd w:val="clear" w:color="auto" w:fill="auto"/>
          </w:tcPr>
          <w:p w:rsidR="00A535CF" w:rsidRPr="00D82659" w:rsidRDefault="001E7F20" w:rsidP="00160ECC">
            <w:pPr>
              <w:rPr>
                <w:rFonts w:cs="Calibri"/>
                <w:highlight w:val="yellow"/>
                <w:rPrChange w:id="612" w:author="USER" w:date="2012-09-04T09:27:00Z">
                  <w:rPr>
                    <w:rFonts w:cs="Calibri"/>
                  </w:rPr>
                </w:rPrChange>
              </w:rPr>
            </w:pPr>
            <w:r w:rsidRPr="001E7F20">
              <w:rPr>
                <w:rFonts w:cs="Calibri"/>
                <w:highlight w:val="yellow"/>
                <w:rPrChange w:id="613" w:author="USER" w:date="2012-09-04T09:27:00Z">
                  <w:rPr>
                    <w:rFonts w:cs="Calibri"/>
                    <w:color w:val="0000FF"/>
                    <w:u w:val="single"/>
                  </w:rPr>
                </w:rPrChange>
              </w:rPr>
              <w:t xml:space="preserve">Balanced </w:t>
            </w:r>
          </w:p>
        </w:tc>
      </w:tr>
      <w:tr w:rsidR="00A535CF" w:rsidTr="00A535CF">
        <w:tc>
          <w:tcPr>
            <w:tcW w:w="2040" w:type="dxa"/>
            <w:shd w:val="clear" w:color="auto" w:fill="auto"/>
          </w:tcPr>
          <w:p w:rsidR="00A535CF" w:rsidRPr="00177E70" w:rsidRDefault="001E7F20" w:rsidP="00160ECC">
            <w:pPr>
              <w:rPr>
                <w:rFonts w:cs="Calibri"/>
                <w:strike/>
                <w:rPrChange w:id="614" w:author="USER" w:date="2012-09-05T08:19:00Z">
                  <w:rPr>
                    <w:rFonts w:cs="Calibri"/>
                  </w:rPr>
                </w:rPrChange>
              </w:rPr>
            </w:pPr>
            <w:r w:rsidRPr="001E7F20">
              <w:rPr>
                <w:rFonts w:cs="Calibri"/>
                <w:strike/>
                <w:rPrChange w:id="615" w:author="USER" w:date="2012-09-05T08:19:00Z">
                  <w:rPr>
                    <w:rFonts w:cs="Calibri"/>
                    <w:color w:val="0000FF"/>
                    <w:u w:val="single"/>
                  </w:rPr>
                </w:rPrChange>
              </w:rPr>
              <w:t>3.1.2.4.0-1.0-3</w:t>
            </w:r>
          </w:p>
        </w:tc>
        <w:tc>
          <w:tcPr>
            <w:tcW w:w="10938" w:type="dxa"/>
            <w:shd w:val="clear" w:color="auto" w:fill="auto"/>
          </w:tcPr>
          <w:p w:rsidR="00A535CF" w:rsidRPr="00177E70" w:rsidRDefault="001E7F20" w:rsidP="00160ECC">
            <w:pPr>
              <w:rPr>
                <w:rFonts w:cs="Calibri"/>
                <w:strike/>
                <w:rPrChange w:id="616" w:author="USER" w:date="2012-09-05T08:19:00Z">
                  <w:rPr>
                    <w:rFonts w:cs="Calibri"/>
                  </w:rPr>
                </w:rPrChange>
              </w:rPr>
            </w:pPr>
            <w:r w:rsidRPr="001E7F20">
              <w:rPr>
                <w:rFonts w:cs="Calibri"/>
                <w:strike/>
                <w:rPrChange w:id="617" w:author="USER" w:date="2012-09-05T08:19:00Z">
                  <w:rPr>
                    <w:rFonts w:cs="Calibri"/>
                    <w:color w:val="0000FF"/>
                    <w:u w:val="single"/>
                  </w:rPr>
                </w:rPrChange>
              </w:rPr>
              <w:t>Heavy</w:t>
            </w:r>
          </w:p>
        </w:tc>
      </w:tr>
      <w:tr w:rsidR="00A535CF" w:rsidTr="00A535CF">
        <w:tc>
          <w:tcPr>
            <w:tcW w:w="2040" w:type="dxa"/>
            <w:shd w:val="clear" w:color="auto" w:fill="auto"/>
          </w:tcPr>
          <w:p w:rsidR="00A535CF" w:rsidRPr="00177E70" w:rsidRDefault="001E7F20" w:rsidP="00160ECC">
            <w:pPr>
              <w:rPr>
                <w:rFonts w:cs="Calibri"/>
                <w:strike/>
                <w:rPrChange w:id="618" w:author="USER" w:date="2012-09-05T08:19:00Z">
                  <w:rPr>
                    <w:rFonts w:cs="Calibri"/>
                  </w:rPr>
                </w:rPrChange>
              </w:rPr>
            </w:pPr>
            <w:r w:rsidRPr="001E7F20">
              <w:rPr>
                <w:rFonts w:cs="Calibri"/>
                <w:strike/>
                <w:rPrChange w:id="619" w:author="USER" w:date="2012-09-05T08:19:00Z">
                  <w:rPr>
                    <w:rFonts w:cs="Calibri"/>
                    <w:color w:val="0000FF"/>
                    <w:u w:val="single"/>
                  </w:rPr>
                </w:rPrChange>
              </w:rPr>
              <w:t>3.1.2.4.0-1.0-4</w:t>
            </w:r>
          </w:p>
        </w:tc>
        <w:tc>
          <w:tcPr>
            <w:tcW w:w="10938" w:type="dxa"/>
            <w:shd w:val="clear" w:color="auto" w:fill="auto"/>
          </w:tcPr>
          <w:p w:rsidR="00A535CF" w:rsidRPr="00177E70" w:rsidRDefault="001E7F20" w:rsidP="00160ECC">
            <w:pPr>
              <w:rPr>
                <w:rFonts w:cs="Calibri"/>
                <w:strike/>
                <w:rPrChange w:id="620" w:author="USER" w:date="2012-09-05T08:19:00Z">
                  <w:rPr>
                    <w:rFonts w:cs="Calibri"/>
                  </w:rPr>
                </w:rPrChange>
              </w:rPr>
            </w:pPr>
            <w:r w:rsidRPr="001E7F20">
              <w:rPr>
                <w:rFonts w:cs="Calibri"/>
                <w:strike/>
                <w:rPrChange w:id="621" w:author="USER" w:date="2012-09-05T08:19:00Z">
                  <w:rPr>
                    <w:rFonts w:cs="Calibri"/>
                    <w:color w:val="0000FF"/>
                    <w:u w:val="single"/>
                  </w:rPr>
                </w:rPrChange>
              </w:rPr>
              <w:t>Light</w:t>
            </w:r>
          </w:p>
        </w:tc>
      </w:tr>
      <w:tr w:rsidR="00A535CF" w:rsidTr="00A535CF">
        <w:tc>
          <w:tcPr>
            <w:tcW w:w="2040" w:type="dxa"/>
            <w:shd w:val="clear" w:color="auto" w:fill="auto"/>
          </w:tcPr>
          <w:p w:rsidR="00A535CF" w:rsidRPr="00A12372" w:rsidRDefault="001E7F20" w:rsidP="00160ECC">
            <w:pPr>
              <w:rPr>
                <w:rFonts w:cs="Calibri"/>
                <w:highlight w:val="yellow"/>
                <w:rPrChange w:id="622" w:author="USER" w:date="2012-08-31T15:47:00Z">
                  <w:rPr>
                    <w:rFonts w:cs="Calibri"/>
                  </w:rPr>
                </w:rPrChange>
              </w:rPr>
            </w:pPr>
            <w:r w:rsidRPr="001E7F20">
              <w:rPr>
                <w:rFonts w:cs="Calibri"/>
                <w:highlight w:val="yellow"/>
                <w:rPrChange w:id="623" w:author="USER" w:date="2012-08-31T15:47:00Z">
                  <w:rPr>
                    <w:rFonts w:cs="Calibri"/>
                    <w:color w:val="0000FF"/>
                    <w:u w:val="single"/>
                  </w:rPr>
                </w:rPrChange>
              </w:rPr>
              <w:t>3.1.2.5</w:t>
            </w:r>
          </w:p>
        </w:tc>
        <w:tc>
          <w:tcPr>
            <w:tcW w:w="10938" w:type="dxa"/>
            <w:shd w:val="clear" w:color="auto" w:fill="auto"/>
          </w:tcPr>
          <w:p w:rsidR="00A535CF" w:rsidRPr="00A12372" w:rsidRDefault="001E7F20" w:rsidP="00160ECC">
            <w:pPr>
              <w:pStyle w:val="Heading4"/>
              <w:rPr>
                <w:highlight w:val="yellow"/>
                <w:rPrChange w:id="624" w:author="USER" w:date="2012-08-31T15:47:00Z">
                  <w:rPr/>
                </w:rPrChange>
              </w:rPr>
            </w:pPr>
            <w:r w:rsidRPr="001E7F20">
              <w:rPr>
                <w:highlight w:val="yellow"/>
                <w:rPrChange w:id="625" w:author="USER" w:date="2012-08-31T15:47:00Z">
                  <w:rPr>
                    <w:color w:val="0000FF"/>
                    <w:u w:val="single"/>
                  </w:rPr>
                </w:rPrChange>
              </w:rPr>
              <w:t>3.1.2.5 Weekends</w:t>
            </w:r>
          </w:p>
        </w:tc>
      </w:tr>
      <w:tr w:rsidR="00A535CF" w:rsidTr="00A535CF">
        <w:tc>
          <w:tcPr>
            <w:tcW w:w="2040" w:type="dxa"/>
            <w:shd w:val="clear" w:color="auto" w:fill="auto"/>
          </w:tcPr>
          <w:p w:rsidR="00A535CF" w:rsidRPr="00A12372" w:rsidRDefault="001E7F20" w:rsidP="00160ECC">
            <w:pPr>
              <w:rPr>
                <w:rFonts w:cs="Calibri"/>
                <w:highlight w:val="yellow"/>
                <w:rPrChange w:id="626" w:author="USER" w:date="2012-08-31T15:47:00Z">
                  <w:rPr>
                    <w:rFonts w:cs="Calibri"/>
                  </w:rPr>
                </w:rPrChange>
              </w:rPr>
            </w:pPr>
            <w:r w:rsidRPr="001E7F20">
              <w:rPr>
                <w:rFonts w:cs="Calibri"/>
                <w:highlight w:val="yellow"/>
                <w:rPrChange w:id="627" w:author="USER" w:date="2012-08-31T15:47:00Z">
                  <w:rPr>
                    <w:rFonts w:cs="Calibri"/>
                    <w:color w:val="0000FF"/>
                    <w:u w:val="single"/>
                  </w:rPr>
                </w:rPrChange>
              </w:rPr>
              <w:t>3.1.2.5.0-1</w:t>
            </w:r>
          </w:p>
        </w:tc>
        <w:tc>
          <w:tcPr>
            <w:tcW w:w="10938" w:type="dxa"/>
            <w:shd w:val="clear" w:color="auto" w:fill="auto"/>
          </w:tcPr>
          <w:p w:rsidR="00A535CF" w:rsidRPr="00A12372" w:rsidRDefault="001E7F20" w:rsidP="00A54114">
            <w:pPr>
              <w:rPr>
                <w:rFonts w:cs="Calibri"/>
                <w:highlight w:val="yellow"/>
                <w:rPrChange w:id="628" w:author="USER" w:date="2012-08-31T15:47:00Z">
                  <w:rPr>
                    <w:rFonts w:cs="Calibri"/>
                  </w:rPr>
                </w:rPrChange>
              </w:rPr>
            </w:pPr>
            <w:r w:rsidRPr="001E7F20">
              <w:rPr>
                <w:rFonts w:cs="Calibri"/>
                <w:highlight w:val="yellow"/>
                <w:rPrChange w:id="629" w:author="USER" w:date="2012-08-31T15:47:00Z">
                  <w:rPr>
                    <w:rFonts w:cs="Calibri"/>
                    <w:color w:val="0000FF"/>
                    <w:u w:val="single"/>
                  </w:rPr>
                </w:rPrChange>
              </w:rPr>
              <w:t>During the weekends, the flows are</w:t>
            </w:r>
            <w:del w:id="630" w:author="cwetzel" w:date="2012-09-05T16:11:00Z">
              <w:r w:rsidRPr="001E7F20">
                <w:rPr>
                  <w:rFonts w:cs="Calibri"/>
                  <w:highlight w:val="yellow"/>
                  <w:rPrChange w:id="631" w:author="USER" w:date="2012-08-31T15:47:00Z">
                    <w:rPr>
                      <w:rFonts w:cs="Calibri"/>
                      <w:color w:val="0000FF"/>
                      <w:u w:val="single"/>
                    </w:rPr>
                  </w:rPrChange>
                </w:rPr>
                <w:delText>....(Select an appropriate description and illustrate with graphics as appropriate)</w:delText>
              </w:r>
            </w:del>
          </w:p>
        </w:tc>
      </w:tr>
      <w:tr w:rsidR="00A535CF" w:rsidTr="00A535CF">
        <w:tc>
          <w:tcPr>
            <w:tcW w:w="2040" w:type="dxa"/>
            <w:shd w:val="clear" w:color="auto" w:fill="auto"/>
          </w:tcPr>
          <w:p w:rsidR="00A535CF" w:rsidRPr="00A12372" w:rsidRDefault="001E7F20" w:rsidP="00160ECC">
            <w:pPr>
              <w:rPr>
                <w:rFonts w:cs="Calibri"/>
                <w:highlight w:val="yellow"/>
                <w:rPrChange w:id="632" w:author="USER" w:date="2012-08-31T15:47:00Z">
                  <w:rPr>
                    <w:rFonts w:cs="Calibri"/>
                  </w:rPr>
                </w:rPrChange>
              </w:rPr>
            </w:pPr>
            <w:r w:rsidRPr="001E7F20">
              <w:rPr>
                <w:rFonts w:cs="Calibri"/>
                <w:highlight w:val="yellow"/>
                <w:rPrChange w:id="633" w:author="USER" w:date="2012-08-31T15:47:00Z">
                  <w:rPr>
                    <w:rFonts w:cs="Calibri"/>
                    <w:color w:val="0000FF"/>
                    <w:u w:val="single"/>
                  </w:rPr>
                </w:rPrChange>
              </w:rPr>
              <w:lastRenderedPageBreak/>
              <w:t>3.1.2.5.0-1.0-1</w:t>
            </w:r>
          </w:p>
        </w:tc>
        <w:tc>
          <w:tcPr>
            <w:tcW w:w="10938" w:type="dxa"/>
            <w:shd w:val="clear" w:color="auto" w:fill="auto"/>
          </w:tcPr>
          <w:p w:rsidR="00A535CF" w:rsidRPr="00A12372" w:rsidRDefault="001E7F20" w:rsidP="00160ECC">
            <w:pPr>
              <w:rPr>
                <w:rFonts w:cs="Calibri"/>
                <w:highlight w:val="yellow"/>
                <w:rPrChange w:id="634" w:author="USER" w:date="2012-08-31T15:47:00Z">
                  <w:rPr>
                    <w:rFonts w:cs="Calibri"/>
                  </w:rPr>
                </w:rPrChange>
              </w:rPr>
            </w:pPr>
            <w:r w:rsidRPr="001E7F20">
              <w:rPr>
                <w:rFonts w:cs="Calibri"/>
                <w:highlight w:val="yellow"/>
                <w:rPrChange w:id="635" w:author="USER" w:date="2012-08-31T15:47:00Z">
                  <w:rPr>
                    <w:rFonts w:cs="Calibri"/>
                    <w:color w:val="0000FF"/>
                    <w:u w:val="single"/>
                  </w:rPr>
                </w:rPrChange>
              </w:rPr>
              <w:t>Balanced weekend flows</w:t>
            </w:r>
          </w:p>
        </w:tc>
      </w:tr>
      <w:tr w:rsidR="00A535CF" w:rsidTr="00A535CF">
        <w:tc>
          <w:tcPr>
            <w:tcW w:w="2040" w:type="dxa"/>
            <w:shd w:val="clear" w:color="auto" w:fill="auto"/>
          </w:tcPr>
          <w:p w:rsidR="00A535CF" w:rsidRPr="00A12372" w:rsidRDefault="001E7F20" w:rsidP="00160ECC">
            <w:pPr>
              <w:rPr>
                <w:rFonts w:cs="Calibri"/>
                <w:strike/>
                <w:rPrChange w:id="636" w:author="USER" w:date="2012-08-31T15:47:00Z">
                  <w:rPr>
                    <w:rFonts w:cs="Calibri"/>
                  </w:rPr>
                </w:rPrChange>
              </w:rPr>
            </w:pPr>
            <w:r w:rsidRPr="001E7F20">
              <w:rPr>
                <w:rFonts w:cs="Calibri"/>
                <w:strike/>
                <w:rPrChange w:id="637" w:author="USER" w:date="2012-08-31T15:47:00Z">
                  <w:rPr>
                    <w:rFonts w:cs="Calibri"/>
                    <w:color w:val="0000FF"/>
                    <w:u w:val="single"/>
                  </w:rPr>
                </w:rPrChange>
              </w:rPr>
              <w:t>3.1.2.5.0-1.0-2</w:t>
            </w:r>
          </w:p>
        </w:tc>
        <w:tc>
          <w:tcPr>
            <w:tcW w:w="10938" w:type="dxa"/>
            <w:shd w:val="clear" w:color="auto" w:fill="auto"/>
          </w:tcPr>
          <w:p w:rsidR="00A535CF" w:rsidRPr="00A12372" w:rsidRDefault="001E7F20" w:rsidP="00160ECC">
            <w:pPr>
              <w:rPr>
                <w:rFonts w:cs="Calibri"/>
                <w:strike/>
                <w:rPrChange w:id="638" w:author="USER" w:date="2012-08-31T15:47:00Z">
                  <w:rPr>
                    <w:rFonts w:cs="Calibri"/>
                  </w:rPr>
                </w:rPrChange>
              </w:rPr>
            </w:pPr>
            <w:r w:rsidRPr="001E7F20">
              <w:rPr>
                <w:rFonts w:cs="Calibri"/>
                <w:strike/>
                <w:rPrChange w:id="639" w:author="USER" w:date="2012-08-31T15:47:00Z">
                  <w:rPr>
                    <w:rFonts w:cs="Calibri"/>
                    <w:color w:val="0000FF"/>
                    <w:u w:val="single"/>
                  </w:rPr>
                </w:rPrChange>
              </w:rPr>
              <w:t>Changing weekend patterns</w:t>
            </w:r>
          </w:p>
        </w:tc>
      </w:tr>
      <w:tr w:rsidR="00A535CF" w:rsidTr="00A535CF">
        <w:tc>
          <w:tcPr>
            <w:tcW w:w="2040" w:type="dxa"/>
            <w:shd w:val="clear" w:color="auto" w:fill="auto"/>
          </w:tcPr>
          <w:p w:rsidR="00A535CF" w:rsidRPr="00A12372" w:rsidRDefault="001E7F20" w:rsidP="00160ECC">
            <w:pPr>
              <w:rPr>
                <w:rFonts w:cs="Calibri"/>
                <w:highlight w:val="yellow"/>
                <w:rPrChange w:id="640" w:author="USER" w:date="2012-08-31T15:47:00Z">
                  <w:rPr>
                    <w:rFonts w:cs="Calibri"/>
                  </w:rPr>
                </w:rPrChange>
              </w:rPr>
            </w:pPr>
            <w:r w:rsidRPr="001E7F20">
              <w:rPr>
                <w:rFonts w:cs="Calibri"/>
                <w:highlight w:val="yellow"/>
                <w:rPrChange w:id="641" w:author="USER" w:date="2012-08-31T15:47:00Z">
                  <w:rPr>
                    <w:rFonts w:cs="Calibri"/>
                    <w:color w:val="0000FF"/>
                    <w:u w:val="single"/>
                  </w:rPr>
                </w:rPrChange>
              </w:rPr>
              <w:t>3.1.2.5.0-1.0-3</w:t>
            </w:r>
          </w:p>
        </w:tc>
        <w:tc>
          <w:tcPr>
            <w:tcW w:w="10938" w:type="dxa"/>
            <w:shd w:val="clear" w:color="auto" w:fill="auto"/>
          </w:tcPr>
          <w:p w:rsidR="00A535CF" w:rsidRPr="00A12372" w:rsidRDefault="001E7F20" w:rsidP="00160ECC">
            <w:pPr>
              <w:rPr>
                <w:rFonts w:cs="Calibri"/>
                <w:highlight w:val="yellow"/>
                <w:rPrChange w:id="642" w:author="USER" w:date="2012-08-31T15:47:00Z">
                  <w:rPr>
                    <w:rFonts w:cs="Calibri"/>
                  </w:rPr>
                </w:rPrChange>
              </w:rPr>
            </w:pPr>
            <w:r w:rsidRPr="001E7F20">
              <w:rPr>
                <w:rFonts w:cs="Calibri"/>
                <w:highlight w:val="yellow"/>
                <w:rPrChange w:id="643" w:author="USER" w:date="2012-08-31T15:47:00Z">
                  <w:rPr>
                    <w:rFonts w:cs="Calibri"/>
                    <w:color w:val="0000FF"/>
                    <w:u w:val="single"/>
                  </w:rPr>
                </w:rPrChange>
              </w:rPr>
              <w:t>Saturday or Sunday peaks (Related to retail, recreation, worship and other factors.)</w:t>
            </w:r>
          </w:p>
        </w:tc>
      </w:tr>
      <w:tr w:rsidR="00A535CF" w:rsidTr="00A535CF">
        <w:tc>
          <w:tcPr>
            <w:tcW w:w="2040" w:type="dxa"/>
            <w:shd w:val="clear" w:color="auto" w:fill="auto"/>
          </w:tcPr>
          <w:p w:rsidR="00A535CF" w:rsidRPr="00A12372" w:rsidRDefault="001E7F20" w:rsidP="00160ECC">
            <w:pPr>
              <w:rPr>
                <w:rFonts w:cs="Calibri"/>
                <w:highlight w:val="yellow"/>
                <w:rPrChange w:id="644" w:author="USER" w:date="2012-08-31T15:47:00Z">
                  <w:rPr>
                    <w:rFonts w:cs="Calibri"/>
                  </w:rPr>
                </w:rPrChange>
              </w:rPr>
            </w:pPr>
            <w:r w:rsidRPr="001E7F20">
              <w:rPr>
                <w:rFonts w:cs="Calibri"/>
                <w:highlight w:val="yellow"/>
                <w:rPrChange w:id="645" w:author="USER" w:date="2012-08-31T15:47:00Z">
                  <w:rPr>
                    <w:rFonts w:cs="Calibri"/>
                    <w:color w:val="0000FF"/>
                    <w:u w:val="single"/>
                  </w:rPr>
                </w:rPrChange>
              </w:rPr>
              <w:t>3.1.2.5.0-1.0-4</w:t>
            </w:r>
          </w:p>
        </w:tc>
        <w:tc>
          <w:tcPr>
            <w:tcW w:w="10938" w:type="dxa"/>
            <w:shd w:val="clear" w:color="auto" w:fill="auto"/>
          </w:tcPr>
          <w:p w:rsidR="00A535CF" w:rsidRPr="00A12372" w:rsidRDefault="001E7F20" w:rsidP="00160ECC">
            <w:pPr>
              <w:rPr>
                <w:rFonts w:cs="Calibri"/>
                <w:highlight w:val="yellow"/>
                <w:rPrChange w:id="646" w:author="USER" w:date="2012-08-31T15:47:00Z">
                  <w:rPr>
                    <w:rFonts w:cs="Calibri"/>
                  </w:rPr>
                </w:rPrChange>
              </w:rPr>
            </w:pPr>
            <w:r w:rsidRPr="001E7F20">
              <w:rPr>
                <w:rFonts w:cs="Calibri"/>
                <w:highlight w:val="yellow"/>
                <w:rPrChange w:id="647" w:author="USER" w:date="2012-08-31T15:47:00Z">
                  <w:rPr>
                    <w:rFonts w:cs="Calibri"/>
                    <w:color w:val="0000FF"/>
                    <w:u w:val="single"/>
                  </w:rPr>
                </w:rPrChange>
              </w:rPr>
              <w:t>Weekend retail traffic</w:t>
            </w:r>
          </w:p>
        </w:tc>
      </w:tr>
      <w:tr w:rsidR="00A535CF" w:rsidTr="00A535CF">
        <w:tc>
          <w:tcPr>
            <w:tcW w:w="2040" w:type="dxa"/>
            <w:shd w:val="clear" w:color="auto" w:fill="auto"/>
          </w:tcPr>
          <w:p w:rsidR="00A535CF" w:rsidRPr="00A12372" w:rsidRDefault="001E7F20" w:rsidP="00160ECC">
            <w:pPr>
              <w:tabs>
                <w:tab w:val="center" w:pos="4680"/>
                <w:tab w:val="right" w:pos="9360"/>
              </w:tabs>
              <w:rPr>
                <w:rFonts w:cs="Calibri"/>
                <w:highlight w:val="yellow"/>
                <w:rPrChange w:id="648" w:author="USER" w:date="2012-08-31T15:47:00Z">
                  <w:rPr>
                    <w:rFonts w:cs="Calibri"/>
                  </w:rPr>
                </w:rPrChange>
              </w:rPr>
            </w:pPr>
            <w:r w:rsidRPr="001E7F20">
              <w:rPr>
                <w:rFonts w:cs="Calibri"/>
                <w:highlight w:val="yellow"/>
                <w:rPrChange w:id="649" w:author="USER" w:date="2012-08-31T15:47:00Z">
                  <w:rPr>
                    <w:rFonts w:cs="Calibri"/>
                    <w:color w:val="0000FF"/>
                    <w:u w:val="single"/>
                  </w:rPr>
                </w:rPrChange>
              </w:rPr>
              <w:t>3.1.2.5.0-1.0-5</w:t>
            </w:r>
          </w:p>
        </w:tc>
        <w:tc>
          <w:tcPr>
            <w:tcW w:w="10938" w:type="dxa"/>
            <w:shd w:val="clear" w:color="auto" w:fill="auto"/>
          </w:tcPr>
          <w:p w:rsidR="00A535CF" w:rsidRPr="00A12372" w:rsidRDefault="001E7F20" w:rsidP="00160ECC">
            <w:pPr>
              <w:tabs>
                <w:tab w:val="center" w:pos="4680"/>
                <w:tab w:val="right" w:pos="9360"/>
              </w:tabs>
              <w:rPr>
                <w:rFonts w:cs="Calibri"/>
                <w:highlight w:val="yellow"/>
                <w:rPrChange w:id="650" w:author="USER" w:date="2012-08-31T15:47:00Z">
                  <w:rPr>
                    <w:rFonts w:cs="Calibri"/>
                  </w:rPr>
                </w:rPrChange>
              </w:rPr>
            </w:pPr>
            <w:r w:rsidRPr="001E7F20">
              <w:rPr>
                <w:rFonts w:cs="Calibri"/>
                <w:highlight w:val="yellow"/>
                <w:rPrChange w:id="651" w:author="USER" w:date="2012-08-31T15:47:00Z">
                  <w:rPr>
                    <w:rFonts w:cs="Calibri"/>
                    <w:color w:val="0000FF"/>
                    <w:u w:val="single"/>
                  </w:rPr>
                </w:rPrChange>
              </w:rPr>
              <w:t>Weekend recreational traffic</w:t>
            </w:r>
          </w:p>
        </w:tc>
      </w:tr>
      <w:tr w:rsidR="00A535CF" w:rsidTr="00A535CF">
        <w:tc>
          <w:tcPr>
            <w:tcW w:w="2040" w:type="dxa"/>
            <w:shd w:val="clear" w:color="auto" w:fill="auto"/>
          </w:tcPr>
          <w:p w:rsidR="00A535CF" w:rsidRPr="001425C6" w:rsidRDefault="001E7F20" w:rsidP="00160ECC">
            <w:pPr>
              <w:tabs>
                <w:tab w:val="center" w:pos="4680"/>
                <w:tab w:val="right" w:pos="9360"/>
              </w:tabs>
              <w:rPr>
                <w:rFonts w:cs="Calibri"/>
                <w:highlight w:val="yellow"/>
                <w:rPrChange w:id="652" w:author="USER" w:date="2012-09-05T08:32:00Z">
                  <w:rPr>
                    <w:rFonts w:cs="Calibri"/>
                  </w:rPr>
                </w:rPrChange>
              </w:rPr>
            </w:pPr>
            <w:r w:rsidRPr="001E7F20">
              <w:rPr>
                <w:rFonts w:cs="Calibri"/>
                <w:highlight w:val="yellow"/>
                <w:rPrChange w:id="653" w:author="USER" w:date="2012-09-05T08:32:00Z">
                  <w:rPr>
                    <w:rFonts w:cs="Calibri"/>
                    <w:color w:val="0000FF"/>
                    <w:u w:val="single"/>
                  </w:rPr>
                </w:rPrChange>
              </w:rPr>
              <w:t>3.1.2.6</w:t>
            </w:r>
          </w:p>
        </w:tc>
        <w:tc>
          <w:tcPr>
            <w:tcW w:w="10938" w:type="dxa"/>
            <w:shd w:val="clear" w:color="auto" w:fill="auto"/>
          </w:tcPr>
          <w:p w:rsidR="00A535CF" w:rsidRPr="001425C6" w:rsidRDefault="001E7F20" w:rsidP="00160ECC">
            <w:pPr>
              <w:pStyle w:val="Heading4"/>
              <w:tabs>
                <w:tab w:val="center" w:pos="4680"/>
                <w:tab w:val="right" w:pos="9360"/>
              </w:tabs>
              <w:rPr>
                <w:highlight w:val="yellow"/>
                <w:rPrChange w:id="654" w:author="USER" w:date="2012-09-05T08:32:00Z">
                  <w:rPr/>
                </w:rPrChange>
              </w:rPr>
            </w:pPr>
            <w:r w:rsidRPr="001E7F20">
              <w:rPr>
                <w:highlight w:val="yellow"/>
                <w:rPrChange w:id="655" w:author="USER" w:date="2012-09-05T08:32:00Z">
                  <w:rPr>
                    <w:color w:val="0000FF"/>
                    <w:u w:val="single"/>
                  </w:rPr>
                </w:rPrChange>
              </w:rPr>
              <w:t>3.1.2.6 Events and Incidents</w:t>
            </w:r>
          </w:p>
        </w:tc>
      </w:tr>
      <w:tr w:rsidR="00A535CF" w:rsidTr="00A535CF">
        <w:tc>
          <w:tcPr>
            <w:tcW w:w="2040" w:type="dxa"/>
            <w:shd w:val="clear" w:color="auto" w:fill="auto"/>
          </w:tcPr>
          <w:p w:rsidR="00A535CF" w:rsidRPr="003F19AC" w:rsidRDefault="001E7F20" w:rsidP="00160ECC">
            <w:pPr>
              <w:tabs>
                <w:tab w:val="center" w:pos="4680"/>
                <w:tab w:val="right" w:pos="9360"/>
              </w:tabs>
              <w:rPr>
                <w:rFonts w:cs="Calibri"/>
                <w:highlight w:val="yellow"/>
                <w:rPrChange w:id="656" w:author="USER" w:date="2012-09-06T07:10:00Z">
                  <w:rPr>
                    <w:rFonts w:cs="Calibri"/>
                  </w:rPr>
                </w:rPrChange>
              </w:rPr>
            </w:pPr>
            <w:r w:rsidRPr="001E7F20">
              <w:rPr>
                <w:rFonts w:cs="Calibri"/>
                <w:highlight w:val="yellow"/>
                <w:rPrChange w:id="657" w:author="USER" w:date="2012-09-06T07:10:00Z">
                  <w:rPr>
                    <w:rFonts w:cs="Calibri"/>
                    <w:color w:val="0000FF"/>
                    <w:u w:val="single"/>
                  </w:rPr>
                </w:rPrChange>
              </w:rPr>
              <w:t>3.1.2.6.0-1</w:t>
            </w:r>
          </w:p>
        </w:tc>
        <w:tc>
          <w:tcPr>
            <w:tcW w:w="10938" w:type="dxa"/>
            <w:shd w:val="clear" w:color="auto" w:fill="auto"/>
          </w:tcPr>
          <w:p w:rsidR="00A535CF" w:rsidRPr="003F19AC" w:rsidRDefault="001E7F20" w:rsidP="00160ECC">
            <w:pPr>
              <w:tabs>
                <w:tab w:val="center" w:pos="4680"/>
                <w:tab w:val="right" w:pos="9360"/>
              </w:tabs>
              <w:rPr>
                <w:rFonts w:cs="Calibri"/>
                <w:highlight w:val="yellow"/>
                <w:rPrChange w:id="658" w:author="USER" w:date="2012-09-06T07:10:00Z">
                  <w:rPr>
                    <w:rFonts w:cs="Calibri"/>
                  </w:rPr>
                </w:rPrChange>
              </w:rPr>
            </w:pPr>
            <w:r w:rsidRPr="001E7F20">
              <w:rPr>
                <w:rFonts w:cs="Calibri"/>
                <w:highlight w:val="yellow"/>
                <w:rPrChange w:id="659" w:author="USER" w:date="2012-09-06T07:10:00Z">
                  <w:rPr>
                    <w:rFonts w:cs="Calibri"/>
                    <w:color w:val="0000FF"/>
                    <w:u w:val="single"/>
                  </w:rPr>
                </w:rPrChange>
              </w:rPr>
              <w:t>Heavily directional event traffic is experienced in this area. (give details such as time of events, duration, day of week, volumes)</w:t>
            </w:r>
          </w:p>
        </w:tc>
      </w:tr>
      <w:tr w:rsidR="00A535CF" w:rsidTr="00A535CF">
        <w:tc>
          <w:tcPr>
            <w:tcW w:w="2040" w:type="dxa"/>
            <w:shd w:val="clear" w:color="auto" w:fill="auto"/>
          </w:tcPr>
          <w:p w:rsidR="00A535CF" w:rsidRPr="001425C6" w:rsidRDefault="00971E89" w:rsidP="00160ECC">
            <w:pPr>
              <w:tabs>
                <w:tab w:val="center" w:pos="4680"/>
                <w:tab w:val="right" w:pos="9360"/>
              </w:tabs>
              <w:rPr>
                <w:rFonts w:cs="Calibri"/>
                <w:highlight w:val="yellow"/>
              </w:rPr>
            </w:pPr>
            <w:r w:rsidRPr="00971E89">
              <w:rPr>
                <w:rFonts w:cs="Calibri"/>
                <w:highlight w:val="yellow"/>
              </w:rPr>
              <w:t>3.1.2.6.0-2</w:t>
            </w:r>
          </w:p>
        </w:tc>
        <w:tc>
          <w:tcPr>
            <w:tcW w:w="10938" w:type="dxa"/>
            <w:shd w:val="clear" w:color="auto" w:fill="auto"/>
          </w:tcPr>
          <w:p w:rsidR="00AE66C2" w:rsidRDefault="00971E89">
            <w:pPr>
              <w:tabs>
                <w:tab w:val="center" w:pos="4680"/>
                <w:tab w:val="right" w:pos="9360"/>
              </w:tabs>
              <w:rPr>
                <w:rFonts w:cs="Calibri"/>
                <w:highlight w:val="yellow"/>
              </w:rPr>
              <w:pPrChange w:id="660" w:author="USER" w:date="2012-09-06T09:51:00Z">
                <w:pPr>
                  <w:contextualSpacing/>
                </w:pPr>
              </w:pPrChange>
            </w:pPr>
            <w:r w:rsidRPr="00971E89">
              <w:rPr>
                <w:rFonts w:cs="Calibri"/>
                <w:highlight w:val="yellow"/>
              </w:rPr>
              <w:t>Heavily directional incident-related traffic is experienced in this area. (E.g., during peak periods, during off-peak period, during weekends)</w:t>
            </w:r>
            <w:ins w:id="661" w:author="USER" w:date="2012-09-05T08:26:00Z">
              <w:r w:rsidRPr="00971E89">
                <w:rPr>
                  <w:rFonts w:cs="Calibri"/>
                  <w:highlight w:val="yellow"/>
                </w:rPr>
                <w:t xml:space="preserve"> </w:t>
              </w:r>
            </w:ins>
            <w:ins w:id="662" w:author="USER" w:date="2012-09-06T09:51:00Z">
              <w:r w:rsidR="00790557">
                <w:rPr>
                  <w:rFonts w:cs="Calibri"/>
                  <w:highlight w:val="yellow"/>
                </w:rPr>
                <w:t xml:space="preserve"> </w:t>
              </w:r>
            </w:ins>
            <w:r w:rsidRPr="00971E89">
              <w:rPr>
                <w:rFonts w:cs="Calibri"/>
                <w:highlight w:val="yellow"/>
              </w:rPr>
              <w:t>All 6 corridors within the project area either tie into the interstate or the OOCEA toll r</w:t>
            </w:r>
            <w:r w:rsidR="00A54114">
              <w:rPr>
                <w:rFonts w:cs="Calibri"/>
                <w:highlight w:val="yellow"/>
              </w:rPr>
              <w:t>oa</w:t>
            </w:r>
            <w:r w:rsidRPr="00971E89">
              <w:rPr>
                <w:rFonts w:cs="Calibri"/>
                <w:highlight w:val="yellow"/>
              </w:rPr>
              <w:t>d.  During incidents on Interstate-4</w:t>
            </w:r>
            <w:r w:rsidR="00A54114">
              <w:rPr>
                <w:rFonts w:cs="Calibri"/>
                <w:highlight w:val="yellow"/>
              </w:rPr>
              <w:t>,</w:t>
            </w:r>
            <w:r w:rsidRPr="00971E89">
              <w:rPr>
                <w:rFonts w:cs="Calibri"/>
                <w:highlight w:val="yellow"/>
              </w:rPr>
              <w:t xml:space="preserve"> </w:t>
            </w:r>
            <w:r w:rsidR="00A54114">
              <w:rPr>
                <w:rFonts w:cs="Calibri"/>
                <w:highlight w:val="yellow"/>
              </w:rPr>
              <w:t xml:space="preserve">vehicles </w:t>
            </w:r>
            <w:r w:rsidRPr="00971E89">
              <w:rPr>
                <w:rFonts w:cs="Calibri"/>
                <w:highlight w:val="yellow"/>
              </w:rPr>
              <w:t>will divert to the secondary roadway, seeking an alternate path</w:t>
            </w:r>
            <w:r w:rsidR="00A54114">
              <w:rPr>
                <w:rFonts w:cs="Calibri"/>
                <w:highlight w:val="yellow"/>
              </w:rPr>
              <w:t xml:space="preserve"> and thereby</w:t>
            </w:r>
            <w:r w:rsidRPr="00971E89">
              <w:rPr>
                <w:rFonts w:cs="Calibri"/>
                <w:highlight w:val="yellow"/>
              </w:rPr>
              <w:t xml:space="preserve"> creating congestion and bottle necks. </w:t>
            </w:r>
          </w:p>
        </w:tc>
      </w:tr>
      <w:tr w:rsidR="00A535CF" w:rsidTr="00A535CF">
        <w:tc>
          <w:tcPr>
            <w:tcW w:w="2040" w:type="dxa"/>
            <w:shd w:val="clear" w:color="auto" w:fill="auto"/>
          </w:tcPr>
          <w:p w:rsidR="00A535CF" w:rsidRPr="00C33EA1" w:rsidRDefault="001E7F20" w:rsidP="00160ECC">
            <w:pPr>
              <w:rPr>
                <w:rFonts w:cs="Calibri"/>
                <w:highlight w:val="yellow"/>
                <w:rPrChange w:id="663" w:author="USER" w:date="2012-08-31T16:12:00Z">
                  <w:rPr>
                    <w:rFonts w:cs="Calibri"/>
                  </w:rPr>
                </w:rPrChange>
              </w:rPr>
            </w:pPr>
            <w:r w:rsidRPr="001E7F20">
              <w:rPr>
                <w:rFonts w:cs="Calibri"/>
                <w:highlight w:val="yellow"/>
                <w:rPrChange w:id="664" w:author="USER" w:date="2012-08-31T16:12:00Z">
                  <w:rPr>
                    <w:rFonts w:cs="Calibri"/>
                    <w:color w:val="0000FF"/>
                    <w:u w:val="single"/>
                  </w:rPr>
                </w:rPrChange>
              </w:rPr>
              <w:t>3.1.2.7</w:t>
            </w:r>
          </w:p>
        </w:tc>
        <w:tc>
          <w:tcPr>
            <w:tcW w:w="10938" w:type="dxa"/>
            <w:shd w:val="clear" w:color="auto" w:fill="auto"/>
          </w:tcPr>
          <w:p w:rsidR="00A535CF" w:rsidRPr="00C33EA1" w:rsidRDefault="001E7F20" w:rsidP="00160ECC">
            <w:pPr>
              <w:pStyle w:val="Heading4"/>
              <w:rPr>
                <w:highlight w:val="yellow"/>
                <w:rPrChange w:id="665" w:author="USER" w:date="2012-08-31T16:12:00Z">
                  <w:rPr/>
                </w:rPrChange>
              </w:rPr>
            </w:pPr>
            <w:r w:rsidRPr="001E7F20">
              <w:rPr>
                <w:highlight w:val="yellow"/>
                <w:rPrChange w:id="666" w:author="USER" w:date="2012-08-31T16:12:00Z">
                  <w:rPr>
                    <w:color w:val="0000FF"/>
                    <w:u w:val="single"/>
                  </w:rPr>
                </w:rPrChange>
              </w:rPr>
              <w:t>3.1.2.7 General</w:t>
            </w:r>
          </w:p>
        </w:tc>
      </w:tr>
      <w:tr w:rsidR="00A535CF" w:rsidTr="00A535CF">
        <w:tc>
          <w:tcPr>
            <w:tcW w:w="2040" w:type="dxa"/>
            <w:shd w:val="clear" w:color="auto" w:fill="auto"/>
          </w:tcPr>
          <w:p w:rsidR="00A535CF" w:rsidRPr="00C33EA1" w:rsidRDefault="001E7F20" w:rsidP="00160ECC">
            <w:pPr>
              <w:rPr>
                <w:rFonts w:cs="Calibri"/>
                <w:highlight w:val="yellow"/>
                <w:rPrChange w:id="667" w:author="USER" w:date="2012-08-31T16:12:00Z">
                  <w:rPr>
                    <w:rFonts w:cs="Calibri"/>
                  </w:rPr>
                </w:rPrChange>
              </w:rPr>
            </w:pPr>
            <w:r w:rsidRPr="001E7F20">
              <w:rPr>
                <w:rFonts w:cs="Calibri"/>
                <w:highlight w:val="yellow"/>
                <w:rPrChange w:id="668" w:author="USER" w:date="2012-08-31T16:12:00Z">
                  <w:rPr>
                    <w:rFonts w:cs="Calibri"/>
                    <w:color w:val="0000FF"/>
                    <w:u w:val="single"/>
                  </w:rPr>
                </w:rPrChange>
              </w:rPr>
              <w:t>3.1.2.7.0-1</w:t>
            </w:r>
          </w:p>
        </w:tc>
        <w:tc>
          <w:tcPr>
            <w:tcW w:w="10938" w:type="dxa"/>
            <w:shd w:val="clear" w:color="auto" w:fill="auto"/>
          </w:tcPr>
          <w:p w:rsidR="00A535CF" w:rsidRPr="00DE7329" w:rsidRDefault="001E7F20" w:rsidP="00160ECC">
            <w:pPr>
              <w:rPr>
                <w:rFonts w:cs="Calibri"/>
                <w:highlight w:val="yellow"/>
                <w:rPrChange w:id="669" w:author="Eddie Curtis" w:date="2012-08-09T15:50:00Z">
                  <w:rPr>
                    <w:rFonts w:cs="Calibri"/>
                  </w:rPr>
                </w:rPrChange>
              </w:rPr>
            </w:pPr>
            <w:r w:rsidRPr="001E7F20">
              <w:rPr>
                <w:rFonts w:cs="Calibri"/>
                <w:highlight w:val="yellow"/>
                <w:rPrChange w:id="670" w:author="Eddie Curtis" w:date="2012-08-09T15:50:00Z">
                  <w:rPr>
                    <w:rFonts w:cs="Calibri"/>
                    <w:color w:val="0000FF"/>
                    <w:u w:val="single"/>
                  </w:rPr>
                </w:rPrChange>
              </w:rPr>
              <w:t>High proportion of turning traffic along the arterial or within the network.</w:t>
            </w:r>
          </w:p>
        </w:tc>
      </w:tr>
      <w:tr w:rsidR="00A535CF" w:rsidTr="00A535CF">
        <w:tc>
          <w:tcPr>
            <w:tcW w:w="2040" w:type="dxa"/>
            <w:shd w:val="clear" w:color="auto" w:fill="auto"/>
          </w:tcPr>
          <w:p w:rsidR="00A535CF" w:rsidRPr="00C33EA1" w:rsidRDefault="001E7F20" w:rsidP="00160ECC">
            <w:pPr>
              <w:rPr>
                <w:rFonts w:cs="Calibri"/>
                <w:highlight w:val="yellow"/>
                <w:rPrChange w:id="671" w:author="USER" w:date="2012-08-31T16:12:00Z">
                  <w:rPr>
                    <w:rFonts w:cs="Calibri"/>
                  </w:rPr>
                </w:rPrChange>
              </w:rPr>
            </w:pPr>
            <w:r w:rsidRPr="001E7F20">
              <w:rPr>
                <w:rFonts w:cs="Calibri"/>
                <w:highlight w:val="yellow"/>
                <w:rPrChange w:id="672" w:author="USER" w:date="2012-08-31T16:12:00Z">
                  <w:rPr>
                    <w:rFonts w:cs="Calibri"/>
                    <w:color w:val="0000FF"/>
                    <w:u w:val="single"/>
                  </w:rPr>
                </w:rPrChange>
              </w:rPr>
              <w:t>3.1.2.7.0-2</w:t>
            </w:r>
          </w:p>
        </w:tc>
        <w:tc>
          <w:tcPr>
            <w:tcW w:w="10938" w:type="dxa"/>
            <w:shd w:val="clear" w:color="auto" w:fill="auto"/>
          </w:tcPr>
          <w:p w:rsidR="00A535CF" w:rsidRPr="00DE7329" w:rsidRDefault="001E7F20" w:rsidP="00160ECC">
            <w:pPr>
              <w:rPr>
                <w:rFonts w:cs="Calibri"/>
                <w:highlight w:val="yellow"/>
                <w:rPrChange w:id="673" w:author="Eddie Curtis" w:date="2012-08-09T15:50:00Z">
                  <w:rPr>
                    <w:rFonts w:cs="Calibri"/>
                  </w:rPr>
                </w:rPrChange>
              </w:rPr>
            </w:pPr>
            <w:r w:rsidRPr="001E7F20">
              <w:rPr>
                <w:rFonts w:cs="Calibri"/>
                <w:highlight w:val="yellow"/>
                <w:rPrChange w:id="674" w:author="Eddie Curtis" w:date="2012-08-09T15:50:00Z">
                  <w:rPr>
                    <w:rFonts w:cs="Calibri"/>
                    <w:color w:val="0000FF"/>
                    <w:u w:val="single"/>
                  </w:rPr>
                </w:rPrChange>
              </w:rPr>
              <w:t>At (some or most or all) intersections there is a high proportion of turning traffic.</w:t>
            </w:r>
          </w:p>
        </w:tc>
      </w:tr>
      <w:tr w:rsidR="00A535CF" w:rsidTr="00A535CF">
        <w:tc>
          <w:tcPr>
            <w:tcW w:w="2040" w:type="dxa"/>
            <w:shd w:val="clear" w:color="auto" w:fill="auto"/>
          </w:tcPr>
          <w:p w:rsidR="00A535CF" w:rsidRPr="00C33EA1" w:rsidRDefault="001E7F20" w:rsidP="00160ECC">
            <w:pPr>
              <w:rPr>
                <w:rFonts w:cs="Calibri"/>
                <w:highlight w:val="yellow"/>
                <w:rPrChange w:id="675" w:author="USER" w:date="2012-08-31T16:12:00Z">
                  <w:rPr>
                    <w:rFonts w:cs="Calibri"/>
                  </w:rPr>
                </w:rPrChange>
              </w:rPr>
            </w:pPr>
            <w:r w:rsidRPr="001E7F20">
              <w:rPr>
                <w:rFonts w:cs="Calibri"/>
                <w:highlight w:val="yellow"/>
                <w:rPrChange w:id="676" w:author="USER" w:date="2012-08-31T16:12:00Z">
                  <w:rPr>
                    <w:rFonts w:cs="Calibri"/>
                    <w:color w:val="0000FF"/>
                    <w:u w:val="single"/>
                  </w:rPr>
                </w:rPrChange>
              </w:rPr>
              <w:t>3.1.2.7.0-3</w:t>
            </w:r>
          </w:p>
        </w:tc>
        <w:tc>
          <w:tcPr>
            <w:tcW w:w="10938" w:type="dxa"/>
            <w:shd w:val="clear" w:color="auto" w:fill="auto"/>
          </w:tcPr>
          <w:p w:rsidR="00A535CF" w:rsidRPr="00DE7329" w:rsidRDefault="001E7F20" w:rsidP="00A54114">
            <w:pPr>
              <w:rPr>
                <w:rFonts w:cs="Calibri"/>
                <w:highlight w:val="yellow"/>
                <w:rPrChange w:id="677" w:author="Eddie Curtis" w:date="2012-08-09T15:50:00Z">
                  <w:rPr>
                    <w:rFonts w:cs="Calibri"/>
                  </w:rPr>
                </w:rPrChange>
              </w:rPr>
            </w:pPr>
            <w:r w:rsidRPr="001E7F20">
              <w:rPr>
                <w:rFonts w:cs="Calibri"/>
                <w:highlight w:val="yellow"/>
                <w:rPrChange w:id="678" w:author="Eddie Curtis" w:date="2012-08-09T15:50:00Z">
                  <w:rPr>
                    <w:rFonts w:cs="Calibri"/>
                    <w:color w:val="0000FF"/>
                    <w:u w:val="single"/>
                  </w:rPr>
                </w:rPrChange>
              </w:rPr>
              <w:t xml:space="preserve">Queues often overflow from turn bays </w:t>
            </w:r>
            <w:del w:id="679" w:author="cwetzel" w:date="2012-09-05T16:13:00Z">
              <w:r w:rsidRPr="001E7F20">
                <w:rPr>
                  <w:rFonts w:cs="Calibri"/>
                  <w:highlight w:val="yellow"/>
                  <w:rPrChange w:id="680" w:author="Eddie Curtis" w:date="2012-08-09T15:50:00Z">
                    <w:rPr>
                      <w:rFonts w:cs="Calibri"/>
                      <w:color w:val="0000FF"/>
                      <w:u w:val="single"/>
                    </w:rPr>
                  </w:rPrChange>
                </w:rPr>
                <w:delText xml:space="preserve">at (locations) </w:delText>
              </w:r>
            </w:del>
            <w:r w:rsidRPr="001E7F20">
              <w:rPr>
                <w:rFonts w:cs="Calibri"/>
                <w:highlight w:val="yellow"/>
                <w:rPrChange w:id="681" w:author="Eddie Curtis" w:date="2012-08-09T15:50:00Z">
                  <w:rPr>
                    <w:rFonts w:cs="Calibri"/>
                    <w:color w:val="0000FF"/>
                    <w:u w:val="single"/>
                  </w:rPr>
                </w:rPrChange>
              </w:rPr>
              <w:t xml:space="preserve">during </w:t>
            </w:r>
            <w:ins w:id="682" w:author="cwetzel" w:date="2012-09-05T16:13:00Z">
              <w:r w:rsidR="00A54114">
                <w:rPr>
                  <w:rFonts w:cs="Calibri"/>
                  <w:highlight w:val="yellow"/>
                </w:rPr>
                <w:t>peak periods.</w:t>
              </w:r>
            </w:ins>
            <w:del w:id="683" w:author="cwetzel" w:date="2012-09-05T16:14:00Z">
              <w:r w:rsidRPr="001E7F20">
                <w:rPr>
                  <w:rFonts w:cs="Calibri"/>
                  <w:highlight w:val="yellow"/>
                  <w:rPrChange w:id="684" w:author="Eddie Curtis" w:date="2012-08-09T15:50:00Z">
                    <w:rPr>
                      <w:rFonts w:cs="Calibri"/>
                      <w:color w:val="0000FF"/>
                      <w:u w:val="single"/>
                    </w:rPr>
                  </w:rPrChange>
                </w:rPr>
                <w:delText>(</w:delText>
              </w:r>
            </w:del>
            <w:del w:id="685" w:author="cwetzel" w:date="2012-09-05T16:13:00Z">
              <w:r w:rsidRPr="001E7F20">
                <w:rPr>
                  <w:rFonts w:cs="Calibri"/>
                  <w:highlight w:val="yellow"/>
                  <w:rPrChange w:id="686" w:author="Eddie Curtis" w:date="2012-08-09T15:50:00Z">
                    <w:rPr>
                      <w:rFonts w:cs="Calibri"/>
                      <w:color w:val="0000FF"/>
                      <w:u w:val="single"/>
                    </w:rPr>
                  </w:rPrChange>
                </w:rPr>
                <w:delText>periods of time).</w:delText>
              </w:r>
            </w:del>
          </w:p>
        </w:tc>
      </w:tr>
      <w:tr w:rsidR="00A535CF" w:rsidTr="00A535CF">
        <w:tc>
          <w:tcPr>
            <w:tcW w:w="2040" w:type="dxa"/>
            <w:shd w:val="clear" w:color="auto" w:fill="auto"/>
          </w:tcPr>
          <w:p w:rsidR="00A535CF" w:rsidRPr="00C33EA1" w:rsidRDefault="001E7F20" w:rsidP="00160ECC">
            <w:pPr>
              <w:rPr>
                <w:rFonts w:cs="Calibri"/>
                <w:highlight w:val="yellow"/>
                <w:rPrChange w:id="687" w:author="USER" w:date="2012-08-31T16:12:00Z">
                  <w:rPr>
                    <w:rFonts w:cs="Calibri"/>
                  </w:rPr>
                </w:rPrChange>
              </w:rPr>
            </w:pPr>
            <w:r w:rsidRPr="001E7F20">
              <w:rPr>
                <w:rFonts w:cs="Calibri"/>
                <w:highlight w:val="yellow"/>
                <w:rPrChange w:id="688" w:author="USER" w:date="2012-08-31T16:12:00Z">
                  <w:rPr>
                    <w:rFonts w:cs="Calibri"/>
                    <w:color w:val="0000FF"/>
                    <w:u w:val="single"/>
                  </w:rPr>
                </w:rPrChange>
              </w:rPr>
              <w:t>3.1.2.7.0-4</w:t>
            </w:r>
          </w:p>
        </w:tc>
        <w:tc>
          <w:tcPr>
            <w:tcW w:w="10938" w:type="dxa"/>
            <w:shd w:val="clear" w:color="auto" w:fill="auto"/>
          </w:tcPr>
          <w:p w:rsidR="00A535CF" w:rsidRPr="00C33EA1" w:rsidRDefault="001E7F20" w:rsidP="00160ECC">
            <w:pPr>
              <w:rPr>
                <w:rFonts w:cs="Calibri"/>
                <w:highlight w:val="yellow"/>
                <w:rPrChange w:id="689" w:author="USER" w:date="2012-08-31T16:12:00Z">
                  <w:rPr>
                    <w:rFonts w:cs="Calibri"/>
                  </w:rPr>
                </w:rPrChange>
              </w:rPr>
            </w:pPr>
            <w:r w:rsidRPr="001E7F20">
              <w:rPr>
                <w:rFonts w:cs="Calibri"/>
                <w:highlight w:val="yellow"/>
                <w:rPrChange w:id="690" w:author="USER" w:date="2012-08-31T16:12:00Z">
                  <w:rPr>
                    <w:rFonts w:cs="Calibri"/>
                    <w:color w:val="0000FF"/>
                    <w:u w:val="single"/>
                  </w:rPr>
                </w:rPrChange>
              </w:rPr>
              <w:t>Traffic along the arterial is predominantly through traffic.</w:t>
            </w:r>
          </w:p>
        </w:tc>
      </w:tr>
      <w:tr w:rsidR="00A535CF" w:rsidTr="00A535CF">
        <w:tc>
          <w:tcPr>
            <w:tcW w:w="2040" w:type="dxa"/>
            <w:shd w:val="clear" w:color="auto" w:fill="auto"/>
          </w:tcPr>
          <w:p w:rsidR="00A535CF" w:rsidRPr="00C33EA1" w:rsidRDefault="001E7F20" w:rsidP="00160ECC">
            <w:pPr>
              <w:rPr>
                <w:rFonts w:cs="Calibri"/>
                <w:strike/>
                <w:rPrChange w:id="691" w:author="USER" w:date="2012-08-31T16:11:00Z">
                  <w:rPr>
                    <w:rFonts w:cs="Calibri"/>
                  </w:rPr>
                </w:rPrChange>
              </w:rPr>
            </w:pPr>
            <w:r w:rsidRPr="001E7F20">
              <w:rPr>
                <w:rFonts w:cs="Calibri"/>
                <w:strike/>
                <w:rPrChange w:id="692" w:author="USER" w:date="2012-08-31T16:11:00Z">
                  <w:rPr>
                    <w:rFonts w:cs="Calibri"/>
                    <w:color w:val="0000FF"/>
                    <w:u w:val="single"/>
                  </w:rPr>
                </w:rPrChange>
              </w:rPr>
              <w:t>3.1.2.7.0-5</w:t>
            </w:r>
          </w:p>
        </w:tc>
        <w:tc>
          <w:tcPr>
            <w:tcW w:w="10938" w:type="dxa"/>
            <w:shd w:val="clear" w:color="auto" w:fill="auto"/>
          </w:tcPr>
          <w:p w:rsidR="00A535CF" w:rsidRPr="00C33EA1" w:rsidRDefault="001E7F20" w:rsidP="00160ECC">
            <w:pPr>
              <w:rPr>
                <w:rFonts w:cs="Calibri"/>
                <w:strike/>
                <w:rPrChange w:id="693" w:author="USER" w:date="2012-08-31T16:11:00Z">
                  <w:rPr>
                    <w:rFonts w:cs="Calibri"/>
                  </w:rPr>
                </w:rPrChange>
              </w:rPr>
            </w:pPr>
            <w:r w:rsidRPr="001E7F20">
              <w:rPr>
                <w:rFonts w:cs="Calibri"/>
                <w:strike/>
                <w:rPrChange w:id="694" w:author="USER" w:date="2012-08-31T16:11:00Z">
                  <w:rPr>
                    <w:rFonts w:cs="Calibri"/>
                    <w:color w:val="0000FF"/>
                    <w:u w:val="single"/>
                  </w:rPr>
                </w:rPrChange>
              </w:rPr>
              <w:t>The origin or destination of most traffic lies within the corridor or grid.</w:t>
            </w:r>
          </w:p>
        </w:tc>
      </w:tr>
      <w:tr w:rsidR="00A535CF" w:rsidTr="00A535CF">
        <w:tc>
          <w:tcPr>
            <w:tcW w:w="2040" w:type="dxa"/>
            <w:shd w:val="clear" w:color="auto" w:fill="auto"/>
          </w:tcPr>
          <w:p w:rsidR="00A535CF" w:rsidRPr="00C33EA1" w:rsidRDefault="001E7F20" w:rsidP="00160ECC">
            <w:pPr>
              <w:rPr>
                <w:rFonts w:cs="Calibri"/>
                <w:strike/>
                <w:rPrChange w:id="695" w:author="USER" w:date="2012-08-31T16:12:00Z">
                  <w:rPr>
                    <w:rFonts w:cs="Calibri"/>
                  </w:rPr>
                </w:rPrChange>
              </w:rPr>
            </w:pPr>
            <w:r w:rsidRPr="001E7F20">
              <w:rPr>
                <w:rFonts w:cs="Calibri"/>
                <w:strike/>
                <w:rPrChange w:id="696" w:author="USER" w:date="2012-08-31T16:12:00Z">
                  <w:rPr>
                    <w:rFonts w:cs="Calibri"/>
                    <w:color w:val="0000FF"/>
                    <w:u w:val="single"/>
                  </w:rPr>
                </w:rPrChange>
              </w:rPr>
              <w:t>3.1.2.7.0-6</w:t>
            </w:r>
          </w:p>
        </w:tc>
        <w:tc>
          <w:tcPr>
            <w:tcW w:w="10938" w:type="dxa"/>
            <w:shd w:val="clear" w:color="auto" w:fill="auto"/>
          </w:tcPr>
          <w:p w:rsidR="00A535CF" w:rsidRPr="00C33EA1" w:rsidRDefault="001E7F20" w:rsidP="00160ECC">
            <w:pPr>
              <w:rPr>
                <w:rFonts w:cs="Calibri"/>
                <w:strike/>
                <w:rPrChange w:id="697" w:author="USER" w:date="2012-08-31T16:12:00Z">
                  <w:rPr>
                    <w:rFonts w:cs="Calibri"/>
                  </w:rPr>
                </w:rPrChange>
              </w:rPr>
            </w:pPr>
            <w:r w:rsidRPr="001E7F20">
              <w:rPr>
                <w:rFonts w:cs="Calibri"/>
                <w:strike/>
                <w:rPrChange w:id="698" w:author="USER" w:date="2012-08-31T16:12:00Z">
                  <w:rPr>
                    <w:rFonts w:cs="Calibri"/>
                    <w:color w:val="0000FF"/>
                    <w:u w:val="single"/>
                  </w:rPr>
                </w:rPrChange>
              </w:rPr>
              <w:t>There are significant turning movements onto and off the coordinated route.  (Expand the description as appropriate.)</w:t>
            </w:r>
          </w:p>
        </w:tc>
      </w:tr>
      <w:tr w:rsidR="00A535CF" w:rsidTr="00A535CF">
        <w:tc>
          <w:tcPr>
            <w:tcW w:w="2040" w:type="dxa"/>
            <w:shd w:val="clear" w:color="auto" w:fill="auto"/>
          </w:tcPr>
          <w:p w:rsidR="00A535CF" w:rsidRPr="00160ECC" w:rsidRDefault="00A535CF" w:rsidP="00160ECC">
            <w:pPr>
              <w:rPr>
                <w:rFonts w:cs="Calibri"/>
              </w:rPr>
            </w:pPr>
            <w:r>
              <w:rPr>
                <w:rFonts w:cs="Calibri"/>
              </w:rPr>
              <w:t>3.1.2.8</w:t>
            </w:r>
          </w:p>
        </w:tc>
        <w:tc>
          <w:tcPr>
            <w:tcW w:w="10938" w:type="dxa"/>
            <w:shd w:val="clear" w:color="auto" w:fill="auto"/>
          </w:tcPr>
          <w:p w:rsidR="00A535CF" w:rsidRDefault="00A535CF" w:rsidP="00160ECC">
            <w:pPr>
              <w:pStyle w:val="Heading4"/>
            </w:pPr>
            <w:r>
              <w:t>3.1.2.8 Future Traffic Conditions</w:t>
            </w:r>
          </w:p>
        </w:tc>
      </w:tr>
      <w:tr w:rsidR="00A535CF" w:rsidTr="00A535CF">
        <w:tc>
          <w:tcPr>
            <w:tcW w:w="2040" w:type="dxa"/>
            <w:shd w:val="clear" w:color="auto" w:fill="auto"/>
          </w:tcPr>
          <w:p w:rsidR="00A535CF" w:rsidRPr="00C0411E" w:rsidRDefault="001E7F20" w:rsidP="00160ECC">
            <w:pPr>
              <w:rPr>
                <w:rFonts w:cs="Calibri"/>
                <w:strike/>
                <w:rPrChange w:id="699" w:author="USER" w:date="2012-08-31T09:43:00Z">
                  <w:rPr>
                    <w:rFonts w:cs="Calibri"/>
                  </w:rPr>
                </w:rPrChange>
              </w:rPr>
            </w:pPr>
            <w:r w:rsidRPr="001E7F20">
              <w:rPr>
                <w:rFonts w:cs="Calibri"/>
                <w:strike/>
                <w:rPrChange w:id="700" w:author="USER" w:date="2012-08-31T09:43:00Z">
                  <w:rPr>
                    <w:rFonts w:cs="Calibri"/>
                    <w:color w:val="0000FF"/>
                    <w:u w:val="single"/>
                  </w:rPr>
                </w:rPrChange>
              </w:rPr>
              <w:t>3.1.2.8.0-1</w:t>
            </w:r>
          </w:p>
        </w:tc>
        <w:tc>
          <w:tcPr>
            <w:tcW w:w="10938" w:type="dxa"/>
            <w:shd w:val="clear" w:color="auto" w:fill="auto"/>
          </w:tcPr>
          <w:p w:rsidR="00A535CF" w:rsidRPr="00C0411E" w:rsidRDefault="001E7F20" w:rsidP="00160ECC">
            <w:pPr>
              <w:rPr>
                <w:rFonts w:cs="Calibri"/>
                <w:strike/>
                <w:rPrChange w:id="701" w:author="USER" w:date="2012-08-31T09:43:00Z">
                  <w:rPr>
                    <w:rFonts w:cs="Calibri"/>
                  </w:rPr>
                </w:rPrChange>
              </w:rPr>
            </w:pPr>
            <w:r w:rsidRPr="001E7F20">
              <w:rPr>
                <w:rFonts w:cs="Calibri"/>
                <w:strike/>
                <w:rPrChange w:id="702" w:author="USER" w:date="2012-08-31T09:43:00Z">
                  <w:rPr>
                    <w:rFonts w:cs="Calibri"/>
                    <w:color w:val="0000FF"/>
                    <w:u w:val="single"/>
                  </w:rPr>
                </w:rPrChange>
              </w:rPr>
              <w:t>Describe any changes in traffic conditions that are expected to occur within the likely expected life of the proposed ASCT.</w:t>
            </w:r>
          </w:p>
        </w:tc>
      </w:tr>
      <w:tr w:rsidR="00A535CF" w:rsidTr="00A535CF">
        <w:tc>
          <w:tcPr>
            <w:tcW w:w="2040" w:type="dxa"/>
            <w:shd w:val="clear" w:color="auto" w:fill="auto"/>
          </w:tcPr>
          <w:p w:rsidR="00A535CF" w:rsidRPr="00C33EA1" w:rsidRDefault="001E7F20" w:rsidP="00160ECC">
            <w:pPr>
              <w:rPr>
                <w:rFonts w:cs="Calibri"/>
                <w:highlight w:val="yellow"/>
                <w:rPrChange w:id="703" w:author="USER" w:date="2012-08-31T16:11:00Z">
                  <w:rPr>
                    <w:rFonts w:cs="Calibri"/>
                  </w:rPr>
                </w:rPrChange>
              </w:rPr>
            </w:pPr>
            <w:r w:rsidRPr="001E7F20">
              <w:rPr>
                <w:rFonts w:cs="Calibri"/>
                <w:highlight w:val="yellow"/>
                <w:rPrChange w:id="704" w:author="USER" w:date="2012-08-31T16:11:00Z">
                  <w:rPr>
                    <w:rFonts w:cs="Calibri"/>
                    <w:color w:val="0000FF"/>
                    <w:u w:val="single"/>
                  </w:rPr>
                </w:rPrChange>
              </w:rPr>
              <w:lastRenderedPageBreak/>
              <w:t>3.1.3</w:t>
            </w:r>
          </w:p>
        </w:tc>
        <w:tc>
          <w:tcPr>
            <w:tcW w:w="10938" w:type="dxa"/>
            <w:shd w:val="clear" w:color="auto" w:fill="auto"/>
          </w:tcPr>
          <w:p w:rsidR="00A535CF" w:rsidRPr="00C33EA1" w:rsidRDefault="001E7F20" w:rsidP="00160ECC">
            <w:pPr>
              <w:pStyle w:val="Heading3"/>
              <w:rPr>
                <w:highlight w:val="yellow"/>
                <w:rPrChange w:id="705" w:author="USER" w:date="2012-08-31T16:11:00Z">
                  <w:rPr/>
                </w:rPrChange>
              </w:rPr>
            </w:pPr>
            <w:r w:rsidRPr="001E7F20">
              <w:rPr>
                <w:highlight w:val="yellow"/>
                <w:rPrChange w:id="706" w:author="USER" w:date="2012-08-31T16:11:00Z">
                  <w:rPr>
                    <w:color w:val="0000FF"/>
                    <w:u w:val="single"/>
                  </w:rPr>
                </w:rPrChange>
              </w:rPr>
              <w:t>3.1.3 Signal Grouping</w:t>
            </w:r>
          </w:p>
        </w:tc>
      </w:tr>
      <w:tr w:rsidR="00A535CF" w:rsidTr="00A535CF">
        <w:tc>
          <w:tcPr>
            <w:tcW w:w="2040" w:type="dxa"/>
            <w:shd w:val="clear" w:color="auto" w:fill="auto"/>
          </w:tcPr>
          <w:p w:rsidR="00A535CF" w:rsidRPr="00C33EA1" w:rsidRDefault="001E7F20" w:rsidP="00160ECC">
            <w:pPr>
              <w:rPr>
                <w:rFonts w:cs="Calibri"/>
                <w:highlight w:val="yellow"/>
                <w:rPrChange w:id="707" w:author="USER" w:date="2012-08-31T16:11:00Z">
                  <w:rPr>
                    <w:rFonts w:cs="Calibri"/>
                  </w:rPr>
                </w:rPrChange>
              </w:rPr>
            </w:pPr>
            <w:r w:rsidRPr="001E7F20">
              <w:rPr>
                <w:rFonts w:cs="Calibri"/>
                <w:highlight w:val="yellow"/>
                <w:rPrChange w:id="708" w:author="USER" w:date="2012-08-31T16:11:00Z">
                  <w:rPr>
                    <w:rFonts w:cs="Calibri"/>
                    <w:color w:val="0000FF"/>
                    <w:u w:val="single"/>
                  </w:rPr>
                </w:rPrChange>
              </w:rPr>
              <w:t>3.1.3.0-1</w:t>
            </w:r>
          </w:p>
        </w:tc>
        <w:tc>
          <w:tcPr>
            <w:tcW w:w="10938" w:type="dxa"/>
            <w:shd w:val="clear" w:color="auto" w:fill="auto"/>
          </w:tcPr>
          <w:p w:rsidR="00A535CF" w:rsidRDefault="00C658DE" w:rsidP="00A54114">
            <w:pPr>
              <w:rPr>
                <w:rFonts w:cs="Calibri"/>
                <w:highlight w:val="yellow"/>
              </w:rPr>
            </w:pPr>
            <w:r w:rsidRPr="00C658DE">
              <w:rPr>
                <w:rFonts w:cs="Calibri"/>
                <w:highlight w:val="yellow"/>
              </w:rPr>
              <w:t>The initial locations of signals to be operated under adaptive control are illustrated</w:t>
            </w:r>
            <w:r w:rsidR="00A1229B">
              <w:rPr>
                <w:rFonts w:cs="Calibri"/>
                <w:highlight w:val="yellow"/>
              </w:rPr>
              <w:t xml:space="preserve"> below.</w:t>
            </w:r>
            <w:r w:rsidRPr="00C658DE">
              <w:rPr>
                <w:rFonts w:cs="Calibri"/>
                <w:highlight w:val="yellow"/>
              </w:rPr>
              <w:t xml:space="preserve"> </w:t>
            </w:r>
            <w:r w:rsidR="00A54114">
              <w:rPr>
                <w:rFonts w:cs="Calibri"/>
                <w:highlight w:val="yellow"/>
              </w:rPr>
              <w:t>U</w:t>
            </w:r>
            <w:r w:rsidR="00971E89" w:rsidRPr="00971E89">
              <w:rPr>
                <w:rFonts w:cs="Calibri"/>
                <w:highlight w:val="yellow"/>
              </w:rPr>
              <w:t>ltimately</w:t>
            </w:r>
            <w:r w:rsidRPr="00C658DE">
              <w:rPr>
                <w:rFonts w:cs="Calibri"/>
                <w:highlight w:val="yellow"/>
              </w:rPr>
              <w:t xml:space="preserve"> adaptive control may be expanded to a significant percentage of the signals within the jurisdiction.</w:t>
            </w:r>
          </w:p>
          <w:p w:rsidR="00A1229B" w:rsidRDefault="00A1229B" w:rsidP="00A54114">
            <w:pPr>
              <w:rPr>
                <w:ins w:id="709" w:author="USER" w:date="2012-09-06T10:54:00Z"/>
                <w:rFonts w:cs="Calibri"/>
                <w:highlight w:val="yellow"/>
              </w:rPr>
            </w:pPr>
          </w:p>
          <w:p w:rsidR="00A1229B" w:rsidRDefault="00AE66C2" w:rsidP="00A54114">
            <w:pPr>
              <w:rPr>
                <w:ins w:id="710" w:author="USER" w:date="2012-09-06T10:54:00Z"/>
                <w:rFonts w:cs="Calibri"/>
                <w:highlight w:val="yellow"/>
              </w:rPr>
            </w:pPr>
            <w:ins w:id="711" w:author="USER" w:date="2012-09-06T10:54:00Z">
              <w:r>
                <w:rPr>
                  <w:rFonts w:cs="Calibri"/>
                  <w:noProof/>
                  <w:rPrChange w:id="712" w:author="Unknown">
                    <w:rPr>
                      <w:noProof/>
                      <w:color w:val="0000FF"/>
                      <w:u w:val="single"/>
                    </w:rPr>
                  </w:rPrChange>
                </w:rPr>
                <w:drawing>
                  <wp:inline distT="0" distB="0" distL="0" distR="0">
                    <wp:extent cx="6800850" cy="18002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800850" cy="1800225"/>
                            </a:xfrm>
                            <a:prstGeom prst="rect">
                              <a:avLst/>
                            </a:prstGeom>
                            <a:noFill/>
                            <a:ln w="9525">
                              <a:noFill/>
                              <a:miter lim="800000"/>
                              <a:headEnd/>
                              <a:tailEnd/>
                            </a:ln>
                          </pic:spPr>
                        </pic:pic>
                      </a:graphicData>
                    </a:graphic>
                  </wp:inline>
                </w:drawing>
              </w:r>
            </w:ins>
          </w:p>
          <w:p w:rsidR="00A1229B" w:rsidRPr="00C33EA1" w:rsidRDefault="00A1229B" w:rsidP="00A54114">
            <w:pPr>
              <w:rPr>
                <w:rFonts w:cs="Calibri"/>
                <w:highlight w:val="yellow"/>
                <w:rPrChange w:id="713" w:author="USER" w:date="2012-08-31T16:11:00Z">
                  <w:rPr>
                    <w:rFonts w:cs="Calibri"/>
                  </w:rPr>
                </w:rPrChange>
              </w:rPr>
            </w:pPr>
          </w:p>
        </w:tc>
      </w:tr>
      <w:tr w:rsidR="00A535CF" w:rsidTr="00A535CF">
        <w:tc>
          <w:tcPr>
            <w:tcW w:w="2040" w:type="dxa"/>
            <w:shd w:val="clear" w:color="auto" w:fill="auto"/>
          </w:tcPr>
          <w:p w:rsidR="00A535CF" w:rsidRPr="00C33EA1" w:rsidRDefault="001E7F20" w:rsidP="00160ECC">
            <w:pPr>
              <w:rPr>
                <w:rFonts w:cs="Calibri"/>
                <w:strike/>
                <w:rPrChange w:id="714" w:author="USER" w:date="2012-08-31T16:11:00Z">
                  <w:rPr>
                    <w:rFonts w:cs="Calibri"/>
                  </w:rPr>
                </w:rPrChange>
              </w:rPr>
            </w:pPr>
            <w:r w:rsidRPr="001E7F20">
              <w:rPr>
                <w:rFonts w:cs="Calibri"/>
                <w:strike/>
                <w:rPrChange w:id="715" w:author="USER" w:date="2012-08-31T16:11:00Z">
                  <w:rPr>
                    <w:rFonts w:cs="Calibri"/>
                    <w:color w:val="0000FF"/>
                    <w:u w:val="single"/>
                  </w:rPr>
                </w:rPrChange>
              </w:rPr>
              <w:t>3.1.3.0-2</w:t>
            </w:r>
          </w:p>
        </w:tc>
        <w:tc>
          <w:tcPr>
            <w:tcW w:w="10938" w:type="dxa"/>
            <w:shd w:val="clear" w:color="auto" w:fill="auto"/>
          </w:tcPr>
          <w:p w:rsidR="00A535CF" w:rsidRPr="00C33EA1" w:rsidRDefault="001E7F20" w:rsidP="00160ECC">
            <w:pPr>
              <w:rPr>
                <w:rFonts w:cs="Calibri"/>
                <w:strike/>
                <w:rPrChange w:id="716" w:author="USER" w:date="2012-08-31T16:11:00Z">
                  <w:rPr>
                    <w:rFonts w:cs="Calibri"/>
                  </w:rPr>
                </w:rPrChange>
              </w:rPr>
            </w:pPr>
            <w:r w:rsidRPr="001E7F20">
              <w:rPr>
                <w:rFonts w:cs="Calibri"/>
                <w:strike/>
                <w:rPrChange w:id="717" w:author="USER" w:date="2012-08-31T16:11:00Z">
                  <w:rPr>
                    <w:rFonts w:cs="Calibri"/>
                    <w:color w:val="0000FF"/>
                    <w:u w:val="single"/>
                  </w:rPr>
                </w:rPrChange>
              </w:rPr>
              <w:t>All the signals are relatively close and are expected to be coordinated as one group.</w:t>
            </w:r>
          </w:p>
        </w:tc>
      </w:tr>
      <w:tr w:rsidR="00A535CF" w:rsidTr="00A535CF">
        <w:tc>
          <w:tcPr>
            <w:tcW w:w="2040" w:type="dxa"/>
            <w:shd w:val="clear" w:color="auto" w:fill="auto"/>
          </w:tcPr>
          <w:p w:rsidR="00A535CF" w:rsidRPr="00A12372" w:rsidRDefault="001E7F20" w:rsidP="00160ECC">
            <w:pPr>
              <w:rPr>
                <w:rFonts w:cs="Calibri"/>
                <w:strike/>
                <w:rPrChange w:id="718" w:author="USER" w:date="2012-08-31T15:49:00Z">
                  <w:rPr>
                    <w:rFonts w:cs="Calibri"/>
                  </w:rPr>
                </w:rPrChange>
              </w:rPr>
            </w:pPr>
            <w:r w:rsidRPr="001E7F20">
              <w:rPr>
                <w:rFonts w:cs="Calibri"/>
                <w:strike/>
                <w:rPrChange w:id="719" w:author="USER" w:date="2012-08-31T15:49:00Z">
                  <w:rPr>
                    <w:rFonts w:cs="Calibri"/>
                    <w:color w:val="0000FF"/>
                    <w:u w:val="single"/>
                  </w:rPr>
                </w:rPrChange>
              </w:rPr>
              <w:t>3.1.3.0-3</w:t>
            </w:r>
          </w:p>
        </w:tc>
        <w:tc>
          <w:tcPr>
            <w:tcW w:w="10938" w:type="dxa"/>
            <w:shd w:val="clear" w:color="auto" w:fill="auto"/>
          </w:tcPr>
          <w:p w:rsidR="00A535CF" w:rsidRPr="00A12372" w:rsidRDefault="001E7F20" w:rsidP="00160ECC">
            <w:pPr>
              <w:rPr>
                <w:rFonts w:cs="Calibri"/>
                <w:strike/>
                <w:rPrChange w:id="720" w:author="USER" w:date="2012-08-31T15:49:00Z">
                  <w:rPr>
                    <w:rFonts w:cs="Calibri"/>
                  </w:rPr>
                </w:rPrChange>
              </w:rPr>
            </w:pPr>
            <w:r w:rsidRPr="001E7F20">
              <w:rPr>
                <w:rFonts w:cs="Calibri"/>
                <w:strike/>
                <w:rPrChange w:id="721" w:author="USER" w:date="2012-08-31T15:49:00Z">
                  <w:rPr>
                    <w:rFonts w:cs="Calibri"/>
                    <w:color w:val="0000FF"/>
                    <w:u w:val="single"/>
                  </w:rPr>
                </w:rPrChange>
              </w:rPr>
              <w:t>While the signals are relatively close, the traffic conditions are such that they will normally be coordinated as two (or more) separate and independent groups.</w:t>
            </w:r>
          </w:p>
        </w:tc>
      </w:tr>
      <w:tr w:rsidR="00A535CF" w:rsidTr="00A535CF">
        <w:tc>
          <w:tcPr>
            <w:tcW w:w="2040" w:type="dxa"/>
            <w:shd w:val="clear" w:color="auto" w:fill="auto"/>
          </w:tcPr>
          <w:p w:rsidR="00A535CF" w:rsidRPr="00A12372" w:rsidRDefault="001E7F20" w:rsidP="00160ECC">
            <w:pPr>
              <w:rPr>
                <w:rFonts w:cs="Calibri"/>
                <w:highlight w:val="yellow"/>
                <w:rPrChange w:id="722" w:author="USER" w:date="2012-08-31T15:48:00Z">
                  <w:rPr>
                    <w:rFonts w:cs="Calibri"/>
                  </w:rPr>
                </w:rPrChange>
              </w:rPr>
            </w:pPr>
            <w:r w:rsidRPr="001E7F20">
              <w:rPr>
                <w:rFonts w:cs="Calibri"/>
                <w:highlight w:val="yellow"/>
                <w:rPrChange w:id="723" w:author="USER" w:date="2012-08-31T15:48:00Z">
                  <w:rPr>
                    <w:rFonts w:cs="Calibri"/>
                    <w:color w:val="0000FF"/>
                    <w:u w:val="single"/>
                  </w:rPr>
                </w:rPrChange>
              </w:rPr>
              <w:t>3.1.3.0-4</w:t>
            </w:r>
          </w:p>
        </w:tc>
        <w:tc>
          <w:tcPr>
            <w:tcW w:w="10938" w:type="dxa"/>
            <w:shd w:val="clear" w:color="auto" w:fill="auto"/>
          </w:tcPr>
          <w:p w:rsidR="00A535CF" w:rsidRPr="00A12372" w:rsidRDefault="001E7F20" w:rsidP="00160ECC">
            <w:pPr>
              <w:rPr>
                <w:rFonts w:cs="Calibri"/>
                <w:highlight w:val="yellow"/>
                <w:rPrChange w:id="724" w:author="USER" w:date="2012-08-31T15:48:00Z">
                  <w:rPr>
                    <w:rFonts w:cs="Calibri"/>
                  </w:rPr>
                </w:rPrChange>
              </w:rPr>
            </w:pPr>
            <w:r w:rsidRPr="001E7F20">
              <w:rPr>
                <w:rFonts w:cs="Calibri"/>
                <w:highlight w:val="yellow"/>
                <w:rPrChange w:id="725" w:author="USER" w:date="2012-08-31T15:48:00Z">
                  <w:rPr>
                    <w:rFonts w:cs="Calibri"/>
                    <w:color w:val="0000FF"/>
                    <w:u w:val="single"/>
                  </w:rPr>
                </w:rPrChange>
              </w:rPr>
              <w:t>While the signals are relatively close, the traffic conditions vary and sometimes they would be expected to be coordinated as one group, while at other times they may be coordinated as two (or more) separate and independent groups.</w:t>
            </w:r>
          </w:p>
        </w:tc>
      </w:tr>
      <w:tr w:rsidR="00A535CF" w:rsidTr="00A535CF">
        <w:tc>
          <w:tcPr>
            <w:tcW w:w="2040" w:type="dxa"/>
            <w:shd w:val="clear" w:color="auto" w:fill="auto"/>
          </w:tcPr>
          <w:p w:rsidR="00A535CF" w:rsidRPr="00A12372" w:rsidRDefault="001E7F20" w:rsidP="00160ECC">
            <w:pPr>
              <w:rPr>
                <w:rFonts w:cs="Calibri"/>
                <w:strike/>
                <w:rPrChange w:id="726" w:author="USER" w:date="2012-08-31T15:49:00Z">
                  <w:rPr>
                    <w:rFonts w:cs="Calibri"/>
                  </w:rPr>
                </w:rPrChange>
              </w:rPr>
            </w:pPr>
            <w:r w:rsidRPr="001E7F20">
              <w:rPr>
                <w:rFonts w:cs="Calibri"/>
                <w:strike/>
                <w:rPrChange w:id="727" w:author="USER" w:date="2012-08-31T15:49:00Z">
                  <w:rPr>
                    <w:rFonts w:cs="Calibri"/>
                    <w:color w:val="0000FF"/>
                    <w:u w:val="single"/>
                  </w:rPr>
                </w:rPrChange>
              </w:rPr>
              <w:t>3.1.3.0-5</w:t>
            </w:r>
          </w:p>
        </w:tc>
        <w:tc>
          <w:tcPr>
            <w:tcW w:w="10938" w:type="dxa"/>
            <w:shd w:val="clear" w:color="auto" w:fill="auto"/>
          </w:tcPr>
          <w:p w:rsidR="00A535CF" w:rsidRPr="00A12372" w:rsidRDefault="001E7F20" w:rsidP="00160ECC">
            <w:pPr>
              <w:rPr>
                <w:rFonts w:cs="Calibri"/>
                <w:strike/>
                <w:rPrChange w:id="728" w:author="USER" w:date="2012-08-31T15:49:00Z">
                  <w:rPr>
                    <w:rFonts w:cs="Calibri"/>
                  </w:rPr>
                </w:rPrChange>
              </w:rPr>
            </w:pPr>
            <w:r w:rsidRPr="001E7F20">
              <w:rPr>
                <w:rFonts w:cs="Calibri"/>
                <w:strike/>
                <w:rPrChange w:id="729" w:author="USER" w:date="2012-08-31T15:49:00Z">
                  <w:rPr>
                    <w:rFonts w:cs="Calibri"/>
                    <w:color w:val="0000FF"/>
                    <w:u w:val="single"/>
                  </w:rPr>
                </w:rPrChange>
              </w:rPr>
              <w:t>Although the signals are all on the one route, the distance between them is sufficiently great that they will normally be coordinated as two (or more) separate and independent groups.</w:t>
            </w:r>
          </w:p>
        </w:tc>
      </w:tr>
      <w:tr w:rsidR="00A535CF" w:rsidTr="00A535CF">
        <w:tc>
          <w:tcPr>
            <w:tcW w:w="2040" w:type="dxa"/>
            <w:shd w:val="clear" w:color="auto" w:fill="auto"/>
          </w:tcPr>
          <w:p w:rsidR="00A535CF" w:rsidRPr="00A12372" w:rsidRDefault="001E7F20" w:rsidP="00160ECC">
            <w:pPr>
              <w:rPr>
                <w:rFonts w:cs="Calibri"/>
                <w:strike/>
                <w:rPrChange w:id="730" w:author="USER" w:date="2012-08-31T15:48:00Z">
                  <w:rPr>
                    <w:rFonts w:cs="Calibri"/>
                  </w:rPr>
                </w:rPrChange>
              </w:rPr>
            </w:pPr>
            <w:r w:rsidRPr="001E7F20">
              <w:rPr>
                <w:rFonts w:cs="Calibri"/>
                <w:strike/>
                <w:rPrChange w:id="731" w:author="USER" w:date="2012-08-31T15:48:00Z">
                  <w:rPr>
                    <w:rFonts w:cs="Calibri"/>
                    <w:color w:val="0000FF"/>
                    <w:u w:val="single"/>
                  </w:rPr>
                </w:rPrChange>
              </w:rPr>
              <w:t>3.1.3.0-6</w:t>
            </w:r>
          </w:p>
        </w:tc>
        <w:tc>
          <w:tcPr>
            <w:tcW w:w="10938" w:type="dxa"/>
            <w:shd w:val="clear" w:color="auto" w:fill="auto"/>
          </w:tcPr>
          <w:p w:rsidR="00A535CF" w:rsidRPr="00A12372" w:rsidRDefault="001E7F20" w:rsidP="00160ECC">
            <w:pPr>
              <w:rPr>
                <w:rFonts w:cs="Calibri"/>
                <w:strike/>
                <w:rPrChange w:id="732" w:author="USER" w:date="2012-08-31T15:48:00Z">
                  <w:rPr>
                    <w:rFonts w:cs="Calibri"/>
                  </w:rPr>
                </w:rPrChange>
              </w:rPr>
            </w:pPr>
            <w:r w:rsidRPr="001E7F20">
              <w:rPr>
                <w:rFonts w:cs="Calibri"/>
                <w:strike/>
                <w:rPrChange w:id="733" w:author="USER" w:date="2012-08-31T15:48:00Z">
                  <w:rPr>
                    <w:rFonts w:cs="Calibri"/>
                    <w:color w:val="0000FF"/>
                    <w:u w:val="single"/>
                  </w:rPr>
                </w:rPrChange>
              </w:rPr>
              <w:t>The signals to be coordinated are on two (or more) arterials separated by XX miles, and will always be operated as two separate groups.</w:t>
            </w:r>
          </w:p>
        </w:tc>
      </w:tr>
      <w:tr w:rsidR="00A535CF" w:rsidTr="00A535CF">
        <w:tc>
          <w:tcPr>
            <w:tcW w:w="2040" w:type="dxa"/>
            <w:shd w:val="clear" w:color="auto" w:fill="auto"/>
          </w:tcPr>
          <w:p w:rsidR="00A535CF" w:rsidRPr="00A12372" w:rsidRDefault="001E7F20" w:rsidP="00160ECC">
            <w:pPr>
              <w:rPr>
                <w:rFonts w:cs="Calibri"/>
                <w:highlight w:val="yellow"/>
                <w:rPrChange w:id="734" w:author="USER" w:date="2012-08-31T15:48:00Z">
                  <w:rPr>
                    <w:rFonts w:cs="Calibri"/>
                  </w:rPr>
                </w:rPrChange>
              </w:rPr>
            </w:pPr>
            <w:r w:rsidRPr="001E7F20">
              <w:rPr>
                <w:rFonts w:cs="Calibri"/>
                <w:highlight w:val="yellow"/>
                <w:rPrChange w:id="735" w:author="USER" w:date="2012-08-31T15:48:00Z">
                  <w:rPr>
                    <w:rFonts w:cs="Calibri"/>
                    <w:color w:val="0000FF"/>
                    <w:u w:val="single"/>
                  </w:rPr>
                </w:rPrChange>
              </w:rPr>
              <w:t>3.1.3.0-7</w:t>
            </w:r>
          </w:p>
        </w:tc>
        <w:tc>
          <w:tcPr>
            <w:tcW w:w="10938" w:type="dxa"/>
            <w:shd w:val="clear" w:color="auto" w:fill="auto"/>
          </w:tcPr>
          <w:p w:rsidR="00A535CF" w:rsidRPr="00A12372" w:rsidRDefault="00F754F9" w:rsidP="00160ECC">
            <w:pPr>
              <w:rPr>
                <w:rFonts w:cs="Calibri"/>
                <w:highlight w:val="yellow"/>
                <w:rPrChange w:id="736" w:author="USER" w:date="2012-08-31T15:48:00Z">
                  <w:rPr>
                    <w:rFonts w:cs="Calibri"/>
                  </w:rPr>
                </w:rPrChange>
              </w:rPr>
            </w:pPr>
            <w:r w:rsidRPr="003F19AC">
              <w:rPr>
                <w:rFonts w:cs="Calibri"/>
                <w:highlight w:val="yellow"/>
              </w:rPr>
              <w:t xml:space="preserve">While the signals will normally be operated as two (or more) separate and independent groups, there are occasions </w:t>
            </w:r>
            <w:r w:rsidRPr="003F19AC">
              <w:rPr>
                <w:rFonts w:cs="Calibri"/>
                <w:highlight w:val="yellow"/>
              </w:rPr>
              <w:lastRenderedPageBreak/>
              <w:t>(such as when there is a major incident on the parallel freeway) when they should operate as one coordinated unit</w:t>
            </w:r>
            <w:ins w:id="737" w:author="USER" w:date="2012-09-06T07:11:00Z">
              <w:r w:rsidR="003F19AC" w:rsidRPr="003F19AC">
                <w:rPr>
                  <w:rFonts w:cs="Calibri"/>
                  <w:highlight w:val="yellow"/>
                </w:rPr>
                <w:t xml:space="preserve"> </w:t>
              </w:r>
            </w:ins>
            <w:r w:rsidR="001E7F20" w:rsidRPr="001E7F20">
              <w:rPr>
                <w:rFonts w:cs="Calibri"/>
                <w:highlight w:val="yellow"/>
                <w:rPrChange w:id="738" w:author="USER" w:date="2012-09-06T07:11:00Z">
                  <w:rPr>
                    <w:rFonts w:cs="Calibri"/>
                    <w:color w:val="0000FF"/>
                    <w:highlight w:val="cyan"/>
                    <w:u w:val="single"/>
                  </w:rPr>
                </w:rPrChange>
              </w:rPr>
              <w:t>along the same arterial.</w:t>
            </w:r>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3.1.4</w:t>
            </w:r>
          </w:p>
        </w:tc>
        <w:tc>
          <w:tcPr>
            <w:tcW w:w="10938" w:type="dxa"/>
            <w:shd w:val="clear" w:color="auto" w:fill="auto"/>
          </w:tcPr>
          <w:p w:rsidR="00A535CF" w:rsidRDefault="00A535CF" w:rsidP="00160ECC">
            <w:pPr>
              <w:pStyle w:val="Heading3"/>
            </w:pPr>
            <w:r>
              <w:t>3.1.4 Land Use Characteristics</w:t>
            </w:r>
          </w:p>
        </w:tc>
      </w:tr>
      <w:tr w:rsidR="00A535CF" w:rsidTr="00A535CF">
        <w:tc>
          <w:tcPr>
            <w:tcW w:w="2040" w:type="dxa"/>
            <w:shd w:val="clear" w:color="auto" w:fill="auto"/>
          </w:tcPr>
          <w:p w:rsidR="00A535CF" w:rsidRPr="00160ECC" w:rsidRDefault="00A535CF" w:rsidP="00160ECC">
            <w:pPr>
              <w:rPr>
                <w:rFonts w:cs="Calibri"/>
              </w:rPr>
            </w:pPr>
            <w:r>
              <w:rPr>
                <w:rFonts w:cs="Calibri"/>
              </w:rPr>
              <w:t>3.1.4.1</w:t>
            </w:r>
          </w:p>
        </w:tc>
        <w:tc>
          <w:tcPr>
            <w:tcW w:w="10938" w:type="dxa"/>
            <w:shd w:val="clear" w:color="auto" w:fill="auto"/>
          </w:tcPr>
          <w:p w:rsidR="00A535CF" w:rsidRDefault="00A535CF" w:rsidP="00160ECC">
            <w:pPr>
              <w:pStyle w:val="Heading4"/>
            </w:pPr>
            <w:r>
              <w:t>3.1.4.1 Existing Land Uses</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739" w:author="USER" w:date="2012-09-07T15:50:00Z">
                  <w:rPr>
                    <w:rFonts w:cs="Calibri"/>
                    <w:color w:val="0000FF"/>
                    <w:u w:val="single"/>
                  </w:rPr>
                </w:rPrChange>
              </w:rPr>
              <w:t>3.1.4.1.0-1</w:t>
            </w:r>
          </w:p>
        </w:tc>
        <w:tc>
          <w:tcPr>
            <w:tcW w:w="10938" w:type="dxa"/>
            <w:shd w:val="clear" w:color="auto" w:fill="auto"/>
          </w:tcPr>
          <w:p w:rsidR="00A535CF" w:rsidRPr="001B1639" w:rsidDel="007335B1" w:rsidRDefault="001E7F20" w:rsidP="00160ECC">
            <w:pPr>
              <w:tabs>
                <w:tab w:val="center" w:pos="4680"/>
                <w:tab w:val="right" w:pos="9360"/>
              </w:tabs>
              <w:rPr>
                <w:del w:id="740" w:author="cwetzel" w:date="2012-09-05T16:15:00Z"/>
                <w:rFonts w:cs="Calibri"/>
                <w:highlight w:val="yellow"/>
                <w:rPrChange w:id="741" w:author="Eddie Curtis" w:date="2012-08-09T16:39:00Z">
                  <w:rPr>
                    <w:del w:id="742" w:author="cwetzel" w:date="2012-09-05T16:15:00Z"/>
                    <w:rFonts w:cs="Calibri"/>
                  </w:rPr>
                </w:rPrChange>
              </w:rPr>
            </w:pPr>
            <w:del w:id="743" w:author="cwetzel" w:date="2012-09-05T16:15:00Z">
              <w:r w:rsidRPr="001E7F20">
                <w:rPr>
                  <w:rFonts w:cs="Calibri"/>
                  <w:highlight w:val="yellow"/>
                  <w:rPrChange w:id="744" w:author="Eddie Curtis" w:date="2012-08-09T16:39:00Z">
                    <w:rPr>
                      <w:rFonts w:cs="Calibri"/>
                      <w:color w:val="0000FF"/>
                      <w:u w:val="single"/>
                    </w:rPr>
                  </w:rPrChange>
                </w:rPr>
                <w:delText xml:space="preserve">(Edit or or select from the following statements if your situation includes an arterial.) </w:delText>
              </w:r>
            </w:del>
          </w:p>
          <w:p w:rsidR="00A535CF" w:rsidRPr="001B1639" w:rsidRDefault="001E7F20" w:rsidP="00160ECC">
            <w:pPr>
              <w:tabs>
                <w:tab w:val="center" w:pos="4680"/>
                <w:tab w:val="right" w:pos="9360"/>
              </w:tabs>
              <w:rPr>
                <w:rFonts w:cs="Calibri"/>
                <w:highlight w:val="yellow"/>
                <w:rPrChange w:id="745" w:author="Eddie Curtis" w:date="2012-08-09T16:39:00Z">
                  <w:rPr>
                    <w:rFonts w:cs="Calibri"/>
                  </w:rPr>
                </w:rPrChange>
              </w:rPr>
            </w:pPr>
            <w:r w:rsidRPr="001E7F20">
              <w:rPr>
                <w:rFonts w:cs="Calibri"/>
                <w:highlight w:val="yellow"/>
                <w:rPrChange w:id="746" w:author="Eddie Curtis" w:date="2012-08-09T16:39:00Z">
                  <w:rPr>
                    <w:rFonts w:cs="Calibri"/>
                    <w:color w:val="0000FF"/>
                    <w:u w:val="single"/>
                  </w:rPr>
                </w:rPrChange>
              </w:rPr>
              <w:t>The arterial....</w:t>
            </w:r>
          </w:p>
        </w:tc>
      </w:tr>
      <w:tr w:rsidR="00A535CF" w:rsidTr="00A535CF">
        <w:tc>
          <w:tcPr>
            <w:tcW w:w="2040" w:type="dxa"/>
            <w:shd w:val="clear" w:color="auto" w:fill="auto"/>
          </w:tcPr>
          <w:p w:rsidR="00A535CF" w:rsidRPr="00160ECC" w:rsidRDefault="00A535CF" w:rsidP="00160ECC">
            <w:pPr>
              <w:rPr>
                <w:rFonts w:cs="Calibri"/>
              </w:rPr>
            </w:pPr>
            <w:r>
              <w:rPr>
                <w:rFonts w:cs="Calibri"/>
              </w:rPr>
              <w:t>3.1.4.1.0-1.0-1</w:t>
            </w:r>
          </w:p>
        </w:tc>
        <w:tc>
          <w:tcPr>
            <w:tcW w:w="10938" w:type="dxa"/>
            <w:shd w:val="clear" w:color="auto" w:fill="auto"/>
          </w:tcPr>
          <w:p w:rsidR="00A535CF" w:rsidRPr="001B1639" w:rsidRDefault="001E7F20" w:rsidP="00160ECC">
            <w:pPr>
              <w:tabs>
                <w:tab w:val="center" w:pos="4680"/>
                <w:tab w:val="right" w:pos="9360"/>
              </w:tabs>
              <w:rPr>
                <w:rFonts w:cs="Calibri"/>
                <w:highlight w:val="yellow"/>
                <w:rPrChange w:id="747" w:author="Eddie Curtis" w:date="2012-08-09T16:39:00Z">
                  <w:rPr>
                    <w:rFonts w:cs="Calibri"/>
                  </w:rPr>
                </w:rPrChange>
              </w:rPr>
            </w:pPr>
            <w:r w:rsidRPr="001E7F20">
              <w:rPr>
                <w:rFonts w:cs="Calibri"/>
                <w:highlight w:val="yellow"/>
                <w:rPrChange w:id="748" w:author="Eddie Curtis" w:date="2012-08-09T16:39:00Z">
                  <w:rPr>
                    <w:rFonts w:cs="Calibri"/>
                    <w:color w:val="0000FF"/>
                    <w:u w:val="single"/>
                  </w:rPr>
                </w:rPrChange>
              </w:rPr>
              <w:t>Passes through residential neighborhoods.</w:t>
            </w:r>
          </w:p>
        </w:tc>
      </w:tr>
      <w:tr w:rsidR="00A535CF" w:rsidTr="00A535CF">
        <w:tc>
          <w:tcPr>
            <w:tcW w:w="2040" w:type="dxa"/>
            <w:shd w:val="clear" w:color="auto" w:fill="auto"/>
          </w:tcPr>
          <w:p w:rsidR="00A535CF" w:rsidRPr="00160ECC" w:rsidRDefault="00A535CF" w:rsidP="00160ECC">
            <w:pPr>
              <w:rPr>
                <w:rFonts w:cs="Calibri"/>
              </w:rPr>
            </w:pPr>
            <w:r>
              <w:rPr>
                <w:rFonts w:cs="Calibri"/>
              </w:rPr>
              <w:t>3.1.4.1.0-1.0-2</w:t>
            </w:r>
          </w:p>
        </w:tc>
        <w:tc>
          <w:tcPr>
            <w:tcW w:w="10938" w:type="dxa"/>
            <w:shd w:val="clear" w:color="auto" w:fill="auto"/>
          </w:tcPr>
          <w:p w:rsidR="00A535CF" w:rsidRPr="001B1639" w:rsidRDefault="001E7F20" w:rsidP="00160ECC">
            <w:pPr>
              <w:tabs>
                <w:tab w:val="center" w:pos="4680"/>
                <w:tab w:val="right" w:pos="9360"/>
              </w:tabs>
              <w:rPr>
                <w:rFonts w:cs="Calibri"/>
                <w:strike/>
                <w:rPrChange w:id="749" w:author="Eddie Curtis" w:date="2012-08-09T16:40:00Z">
                  <w:rPr>
                    <w:rFonts w:cs="Calibri"/>
                  </w:rPr>
                </w:rPrChange>
              </w:rPr>
            </w:pPr>
            <w:r w:rsidRPr="001E7F20">
              <w:rPr>
                <w:rFonts w:cs="Calibri"/>
                <w:strike/>
                <w:rPrChange w:id="750" w:author="Eddie Curtis" w:date="2012-08-09T16:40:00Z">
                  <w:rPr>
                    <w:rFonts w:cs="Calibri"/>
                    <w:color w:val="0000FF"/>
                    <w:u w:val="single"/>
                  </w:rPr>
                </w:rPrChange>
              </w:rPr>
              <w:t>Frontage land uses are mainly retail (</w:t>
            </w:r>
            <w:proofErr w:type="spellStart"/>
            <w:r w:rsidRPr="001E7F20">
              <w:rPr>
                <w:rFonts w:cs="Calibri"/>
                <w:strike/>
                <w:rPrChange w:id="751" w:author="Eddie Curtis" w:date="2012-08-09T16:40:00Z">
                  <w:rPr>
                    <w:rFonts w:cs="Calibri"/>
                    <w:color w:val="0000FF"/>
                    <w:u w:val="single"/>
                  </w:rPr>
                </w:rPrChange>
              </w:rPr>
              <w:t>E.g</w:t>
            </w:r>
            <w:proofErr w:type="spellEnd"/>
            <w:r w:rsidRPr="001E7F20">
              <w:rPr>
                <w:rFonts w:cs="Calibri"/>
                <w:strike/>
                <w:rPrChange w:id="752" w:author="Eddie Curtis" w:date="2012-08-09T16:40:00Z">
                  <w:rPr>
                    <w:rFonts w:cs="Calibri"/>
                    <w:color w:val="0000FF"/>
                    <w:u w:val="single"/>
                  </w:rPr>
                </w:rPrChange>
              </w:rPr>
              <w:t>, strip mall with numerous driveways, shopping mall with several signalized driveways, big box outlet).</w:t>
            </w:r>
          </w:p>
        </w:tc>
      </w:tr>
      <w:tr w:rsidR="00A535CF" w:rsidTr="00A535CF">
        <w:tc>
          <w:tcPr>
            <w:tcW w:w="2040" w:type="dxa"/>
            <w:shd w:val="clear" w:color="auto" w:fill="auto"/>
          </w:tcPr>
          <w:p w:rsidR="00A535CF" w:rsidRPr="00160ECC" w:rsidRDefault="00A535CF" w:rsidP="00160ECC">
            <w:pPr>
              <w:rPr>
                <w:rFonts w:cs="Calibri"/>
              </w:rPr>
            </w:pPr>
            <w:r>
              <w:rPr>
                <w:rFonts w:cs="Calibri"/>
              </w:rPr>
              <w:t>3.1.4.1.0-1.0-3</w:t>
            </w:r>
          </w:p>
        </w:tc>
        <w:tc>
          <w:tcPr>
            <w:tcW w:w="10938" w:type="dxa"/>
            <w:shd w:val="clear" w:color="auto" w:fill="auto"/>
          </w:tcPr>
          <w:p w:rsidR="00A535CF" w:rsidRPr="001B1639" w:rsidRDefault="001E7F20" w:rsidP="00160ECC">
            <w:pPr>
              <w:tabs>
                <w:tab w:val="center" w:pos="4680"/>
                <w:tab w:val="right" w:pos="9360"/>
              </w:tabs>
              <w:rPr>
                <w:rFonts w:cs="Calibri"/>
                <w:strike/>
                <w:rPrChange w:id="753" w:author="Eddie Curtis" w:date="2012-08-09T16:40:00Z">
                  <w:rPr>
                    <w:rFonts w:cs="Calibri"/>
                  </w:rPr>
                </w:rPrChange>
              </w:rPr>
            </w:pPr>
            <w:r w:rsidRPr="001E7F20">
              <w:rPr>
                <w:rFonts w:cs="Calibri"/>
                <w:strike/>
                <w:rPrChange w:id="754" w:author="Eddie Curtis" w:date="2012-08-09T16:40:00Z">
                  <w:rPr>
                    <w:rFonts w:cs="Calibri"/>
                    <w:color w:val="0000FF"/>
                    <w:u w:val="single"/>
                  </w:rPr>
                </w:rPrChange>
              </w:rPr>
              <w:t>Frontage land uses are mainly offices.</w:t>
            </w:r>
          </w:p>
        </w:tc>
      </w:tr>
      <w:tr w:rsidR="00A535CF" w:rsidTr="00A535CF">
        <w:tc>
          <w:tcPr>
            <w:tcW w:w="2040" w:type="dxa"/>
            <w:shd w:val="clear" w:color="auto" w:fill="auto"/>
          </w:tcPr>
          <w:p w:rsidR="00A535CF" w:rsidRPr="00160ECC" w:rsidRDefault="00A535CF" w:rsidP="00160ECC">
            <w:pPr>
              <w:rPr>
                <w:rFonts w:cs="Calibri"/>
              </w:rPr>
            </w:pPr>
            <w:r>
              <w:rPr>
                <w:rFonts w:cs="Calibri"/>
              </w:rPr>
              <w:t>3.1.4.1.0-1.0-4</w:t>
            </w:r>
          </w:p>
        </w:tc>
        <w:tc>
          <w:tcPr>
            <w:tcW w:w="10938" w:type="dxa"/>
            <w:shd w:val="clear" w:color="auto" w:fill="auto"/>
          </w:tcPr>
          <w:p w:rsidR="00A535CF" w:rsidRPr="001B1639" w:rsidRDefault="001E7F20" w:rsidP="00160ECC">
            <w:pPr>
              <w:tabs>
                <w:tab w:val="center" w:pos="4680"/>
                <w:tab w:val="right" w:pos="9360"/>
              </w:tabs>
              <w:rPr>
                <w:rFonts w:cs="Calibri"/>
                <w:strike/>
                <w:rPrChange w:id="755" w:author="Eddie Curtis" w:date="2012-08-09T16:40:00Z">
                  <w:rPr>
                    <w:rFonts w:cs="Calibri"/>
                  </w:rPr>
                </w:rPrChange>
              </w:rPr>
            </w:pPr>
            <w:r w:rsidRPr="001E7F20">
              <w:rPr>
                <w:rFonts w:cs="Calibri"/>
                <w:strike/>
                <w:rPrChange w:id="756" w:author="Eddie Curtis" w:date="2012-08-09T16:40:00Z">
                  <w:rPr>
                    <w:rFonts w:cs="Calibri"/>
                    <w:color w:val="0000FF"/>
                    <w:u w:val="single"/>
                  </w:rPr>
                </w:rPrChange>
              </w:rPr>
              <w:t>Frontage land uses are mainly commercial.</w:t>
            </w:r>
          </w:p>
        </w:tc>
      </w:tr>
      <w:tr w:rsidR="00A535CF" w:rsidTr="00A535CF">
        <w:tc>
          <w:tcPr>
            <w:tcW w:w="2040" w:type="dxa"/>
            <w:shd w:val="clear" w:color="auto" w:fill="auto"/>
          </w:tcPr>
          <w:p w:rsidR="00A535CF" w:rsidRPr="00160ECC" w:rsidRDefault="00A535CF" w:rsidP="00160ECC">
            <w:pPr>
              <w:rPr>
                <w:rFonts w:cs="Calibri"/>
              </w:rPr>
            </w:pPr>
            <w:r>
              <w:rPr>
                <w:rFonts w:cs="Calibri"/>
              </w:rPr>
              <w:t>3.1.4.1.0-1.0-5</w:t>
            </w:r>
          </w:p>
        </w:tc>
        <w:tc>
          <w:tcPr>
            <w:tcW w:w="10938" w:type="dxa"/>
            <w:shd w:val="clear" w:color="auto" w:fill="auto"/>
          </w:tcPr>
          <w:p w:rsidR="00A535CF" w:rsidRPr="001B1639" w:rsidRDefault="001E7F20" w:rsidP="00160ECC">
            <w:pPr>
              <w:tabs>
                <w:tab w:val="center" w:pos="4680"/>
                <w:tab w:val="right" w:pos="9360"/>
              </w:tabs>
              <w:rPr>
                <w:rFonts w:cs="Calibri"/>
                <w:strike/>
                <w:rPrChange w:id="757" w:author="Eddie Curtis" w:date="2012-08-09T16:40:00Z">
                  <w:rPr>
                    <w:rFonts w:cs="Calibri"/>
                  </w:rPr>
                </w:rPrChange>
              </w:rPr>
            </w:pPr>
            <w:r w:rsidRPr="001E7F20">
              <w:rPr>
                <w:rFonts w:cs="Calibri"/>
                <w:strike/>
                <w:rPrChange w:id="758" w:author="Eddie Curtis" w:date="2012-08-09T16:40:00Z">
                  <w:rPr>
                    <w:rFonts w:cs="Calibri"/>
                    <w:color w:val="0000FF"/>
                    <w:u w:val="single"/>
                  </w:rPr>
                </w:rPrChange>
              </w:rPr>
              <w:t>Frontage land uses are mainly service trades.</w:t>
            </w:r>
          </w:p>
        </w:tc>
      </w:tr>
      <w:tr w:rsidR="00A535CF" w:rsidTr="00A535CF">
        <w:tc>
          <w:tcPr>
            <w:tcW w:w="2040" w:type="dxa"/>
            <w:shd w:val="clear" w:color="auto" w:fill="auto"/>
          </w:tcPr>
          <w:p w:rsidR="00A535CF" w:rsidRPr="00160ECC" w:rsidRDefault="00A535CF" w:rsidP="00160ECC">
            <w:pPr>
              <w:rPr>
                <w:rFonts w:cs="Calibri"/>
              </w:rPr>
            </w:pPr>
            <w:r>
              <w:rPr>
                <w:rFonts w:cs="Calibri"/>
              </w:rPr>
              <w:t>3.1.4.1.0-1.0-6</w:t>
            </w:r>
          </w:p>
        </w:tc>
        <w:tc>
          <w:tcPr>
            <w:tcW w:w="10938" w:type="dxa"/>
            <w:shd w:val="clear" w:color="auto" w:fill="auto"/>
          </w:tcPr>
          <w:p w:rsidR="00A535CF" w:rsidRPr="001B1639" w:rsidRDefault="001E7F20" w:rsidP="00160ECC">
            <w:pPr>
              <w:tabs>
                <w:tab w:val="center" w:pos="4680"/>
                <w:tab w:val="right" w:pos="9360"/>
              </w:tabs>
              <w:rPr>
                <w:rFonts w:cs="Calibri"/>
                <w:strike/>
                <w:rPrChange w:id="759" w:author="Eddie Curtis" w:date="2012-08-09T16:40:00Z">
                  <w:rPr>
                    <w:rFonts w:cs="Calibri"/>
                  </w:rPr>
                </w:rPrChange>
              </w:rPr>
            </w:pPr>
            <w:r w:rsidRPr="001E7F20">
              <w:rPr>
                <w:rFonts w:cs="Calibri"/>
                <w:strike/>
                <w:rPrChange w:id="760" w:author="Eddie Curtis" w:date="2012-08-09T16:40:00Z">
                  <w:rPr>
                    <w:rFonts w:cs="Calibri"/>
                    <w:color w:val="0000FF"/>
                    <w:u w:val="single"/>
                  </w:rPr>
                </w:rPrChange>
              </w:rPr>
              <w:t>Frontage land uses are mainly manufacturing.</w:t>
            </w:r>
          </w:p>
        </w:tc>
      </w:tr>
      <w:tr w:rsidR="00A535CF" w:rsidTr="00A535CF">
        <w:tc>
          <w:tcPr>
            <w:tcW w:w="2040" w:type="dxa"/>
            <w:shd w:val="clear" w:color="auto" w:fill="auto"/>
          </w:tcPr>
          <w:p w:rsidR="00A535CF" w:rsidRPr="009158D5" w:rsidRDefault="001E7F20" w:rsidP="00160ECC">
            <w:pPr>
              <w:rPr>
                <w:rFonts w:cs="Calibri"/>
                <w:highlight w:val="yellow"/>
                <w:rPrChange w:id="761" w:author="USER" w:date="2012-09-07T15:51:00Z">
                  <w:rPr>
                    <w:rFonts w:cs="Calibri"/>
                  </w:rPr>
                </w:rPrChange>
              </w:rPr>
            </w:pPr>
            <w:r w:rsidRPr="001E7F20">
              <w:rPr>
                <w:rFonts w:cs="Calibri"/>
                <w:highlight w:val="yellow"/>
                <w:rPrChange w:id="762" w:author="USER" w:date="2012-09-07T15:51:00Z">
                  <w:rPr>
                    <w:rFonts w:cs="Calibri"/>
                    <w:color w:val="0000FF"/>
                    <w:u w:val="single"/>
                  </w:rPr>
                </w:rPrChange>
              </w:rPr>
              <w:t>3.1.4.1.0-1.0-7</w:t>
            </w:r>
          </w:p>
        </w:tc>
        <w:tc>
          <w:tcPr>
            <w:tcW w:w="10938" w:type="dxa"/>
            <w:shd w:val="clear" w:color="auto" w:fill="auto"/>
          </w:tcPr>
          <w:p w:rsidR="00A535CF" w:rsidRPr="00160ECC" w:rsidRDefault="00971E89" w:rsidP="007335B1">
            <w:pPr>
              <w:rPr>
                <w:rFonts w:cs="Calibri"/>
              </w:rPr>
            </w:pPr>
            <w:r w:rsidRPr="00971E89">
              <w:rPr>
                <w:rFonts w:cs="Calibri"/>
                <w:highlight w:val="yellow"/>
              </w:rPr>
              <w:t>Serves a mixture of land uses, including residential, office, commercial, retail, service trades, manufacturing, education (high school</w:t>
            </w:r>
            <w:r w:rsidR="007335B1">
              <w:rPr>
                <w:rFonts w:cs="Calibri"/>
                <w:highlight w:val="yellow"/>
              </w:rPr>
              <w:t>s</w:t>
            </w:r>
            <w:r w:rsidRPr="00971E89">
              <w:rPr>
                <w:rFonts w:cs="Calibri"/>
                <w:highlight w:val="yellow"/>
              </w:rPr>
              <w:t xml:space="preserve">, </w:t>
            </w:r>
            <w:r w:rsidR="007335B1">
              <w:rPr>
                <w:rFonts w:cs="Calibri"/>
                <w:highlight w:val="yellow"/>
              </w:rPr>
              <w:t xml:space="preserve">middle schools, </w:t>
            </w:r>
            <w:r w:rsidRPr="00971E89">
              <w:rPr>
                <w:rFonts w:cs="Calibri"/>
                <w:highlight w:val="yellow"/>
              </w:rPr>
              <w:t>elementary school</w:t>
            </w:r>
            <w:r w:rsidR="007335B1">
              <w:rPr>
                <w:rFonts w:cs="Calibri"/>
                <w:highlight w:val="yellow"/>
              </w:rPr>
              <w:t xml:space="preserve">s and a </w:t>
            </w:r>
            <w:r w:rsidRPr="00971E89">
              <w:rPr>
                <w:rFonts w:cs="Calibri"/>
                <w:highlight w:val="yellow"/>
              </w:rPr>
              <w:t>college</w:t>
            </w:r>
          </w:p>
        </w:tc>
      </w:tr>
      <w:tr w:rsidR="00A535CF" w:rsidTr="00A535CF">
        <w:tc>
          <w:tcPr>
            <w:tcW w:w="2040" w:type="dxa"/>
            <w:shd w:val="clear" w:color="auto" w:fill="auto"/>
          </w:tcPr>
          <w:p w:rsidR="00A535CF" w:rsidRPr="009158D5" w:rsidRDefault="001E7F20" w:rsidP="00160ECC">
            <w:pPr>
              <w:rPr>
                <w:rFonts w:cs="Calibri"/>
                <w:highlight w:val="yellow"/>
                <w:rPrChange w:id="763" w:author="USER" w:date="2012-09-07T15:51:00Z">
                  <w:rPr>
                    <w:rFonts w:cs="Calibri"/>
                  </w:rPr>
                </w:rPrChange>
              </w:rPr>
            </w:pPr>
            <w:r w:rsidRPr="001E7F20">
              <w:rPr>
                <w:rFonts w:cs="Calibri"/>
                <w:highlight w:val="yellow"/>
                <w:rPrChange w:id="764" w:author="USER" w:date="2012-09-07T15:51:00Z">
                  <w:rPr>
                    <w:rFonts w:cs="Calibri"/>
                    <w:color w:val="0000FF"/>
                    <w:u w:val="single"/>
                  </w:rPr>
                </w:rPrChange>
              </w:rPr>
              <w:t>3.1.4.1.0-1.0-8</w:t>
            </w:r>
          </w:p>
        </w:tc>
        <w:tc>
          <w:tcPr>
            <w:tcW w:w="10938" w:type="dxa"/>
            <w:shd w:val="clear" w:color="auto" w:fill="auto"/>
          </w:tcPr>
          <w:p w:rsidR="00A535CF" w:rsidRPr="001B1639" w:rsidRDefault="00495771" w:rsidP="00160ECC">
            <w:pPr>
              <w:tabs>
                <w:tab w:val="center" w:pos="4680"/>
                <w:tab w:val="right" w:pos="9360"/>
              </w:tabs>
              <w:rPr>
                <w:rFonts w:cs="Calibri"/>
                <w:highlight w:val="yellow"/>
                <w:rPrChange w:id="765" w:author="Eddie Curtis" w:date="2012-08-09T16:40:00Z">
                  <w:rPr>
                    <w:rFonts w:cs="Calibri"/>
                  </w:rPr>
                </w:rPrChange>
              </w:rPr>
            </w:pPr>
            <w:r w:rsidRPr="00495771">
              <w:rPr>
                <w:rFonts w:cs="Calibri"/>
                <w:highlight w:val="yellow"/>
              </w:rPr>
              <w:t>Serves</w:t>
            </w:r>
            <w:del w:id="766" w:author="USER" w:date="2012-09-06T10:20:00Z">
              <w:r w:rsidRPr="00495771" w:rsidDel="00CC6281">
                <w:rPr>
                  <w:rFonts w:cs="Calibri"/>
                  <w:highlight w:val="yellow"/>
                </w:rPr>
                <w:delText xml:space="preserve"> </w:delText>
              </w:r>
            </w:del>
            <w:r w:rsidRPr="00495771">
              <w:rPr>
                <w:rFonts w:cs="Calibri"/>
                <w:highlight w:val="yellow"/>
              </w:rPr>
              <w:t xml:space="preserve"> major</w:t>
            </w:r>
            <w:r w:rsidR="00CC6281">
              <w:rPr>
                <w:rFonts w:cs="Calibri"/>
                <w:highlight w:val="yellow"/>
              </w:rPr>
              <w:t xml:space="preserve"> shopping centers on both the SR 46 and SR 436 corridors.</w:t>
            </w:r>
          </w:p>
        </w:tc>
      </w:tr>
      <w:tr w:rsidR="00A535CF" w:rsidTr="00A535CF">
        <w:tc>
          <w:tcPr>
            <w:tcW w:w="2040" w:type="dxa"/>
            <w:shd w:val="clear" w:color="auto" w:fill="auto"/>
          </w:tcPr>
          <w:p w:rsidR="00A535CF" w:rsidRPr="009158D5" w:rsidRDefault="001E7F20" w:rsidP="00160ECC">
            <w:pPr>
              <w:rPr>
                <w:rFonts w:cs="Calibri"/>
                <w:highlight w:val="yellow"/>
                <w:rPrChange w:id="767" w:author="USER" w:date="2012-09-07T15:51:00Z">
                  <w:rPr>
                    <w:rFonts w:cs="Calibri"/>
                  </w:rPr>
                </w:rPrChange>
              </w:rPr>
            </w:pPr>
            <w:r w:rsidRPr="001E7F20">
              <w:rPr>
                <w:rFonts w:cs="Calibri"/>
                <w:highlight w:val="yellow"/>
                <w:rPrChange w:id="768" w:author="USER" w:date="2012-09-07T15:51:00Z">
                  <w:rPr>
                    <w:rFonts w:cs="Calibri"/>
                    <w:color w:val="0000FF"/>
                    <w:u w:val="single"/>
                  </w:rPr>
                </w:rPrChange>
              </w:rPr>
              <w:t>3.1.4.1.0-1.0-9</w:t>
            </w:r>
          </w:p>
        </w:tc>
        <w:tc>
          <w:tcPr>
            <w:tcW w:w="10938" w:type="dxa"/>
            <w:shd w:val="clear" w:color="auto" w:fill="auto"/>
          </w:tcPr>
          <w:p w:rsidR="00A535CF" w:rsidRPr="001B1639" w:rsidRDefault="001E7F20" w:rsidP="00160ECC">
            <w:pPr>
              <w:tabs>
                <w:tab w:val="center" w:pos="4680"/>
                <w:tab w:val="right" w:pos="9360"/>
              </w:tabs>
              <w:rPr>
                <w:rFonts w:cs="Calibri"/>
                <w:highlight w:val="yellow"/>
                <w:rPrChange w:id="769" w:author="Eddie Curtis" w:date="2012-08-09T16:40:00Z">
                  <w:rPr>
                    <w:rFonts w:cs="Calibri"/>
                  </w:rPr>
                </w:rPrChange>
              </w:rPr>
            </w:pPr>
            <w:r w:rsidRPr="001E7F20">
              <w:rPr>
                <w:rFonts w:cs="Calibri"/>
                <w:highlight w:val="yellow"/>
                <w:rPrChange w:id="770" w:author="Eddie Curtis" w:date="2012-08-09T16:40:00Z">
                  <w:rPr>
                    <w:rFonts w:cs="Calibri"/>
                    <w:color w:val="0000FF"/>
                    <w:u w:val="single"/>
                  </w:rPr>
                </w:rPrChange>
              </w:rPr>
              <w:t>Provides a parallel route to a freeway.</w:t>
            </w:r>
          </w:p>
        </w:tc>
      </w:tr>
      <w:tr w:rsidR="00A535CF" w:rsidTr="00A535CF">
        <w:tc>
          <w:tcPr>
            <w:tcW w:w="2040" w:type="dxa"/>
            <w:shd w:val="clear" w:color="auto" w:fill="auto"/>
          </w:tcPr>
          <w:p w:rsidR="00A535CF" w:rsidRPr="009158D5" w:rsidRDefault="001E7F20" w:rsidP="00160ECC">
            <w:pPr>
              <w:rPr>
                <w:rFonts w:cs="Calibri"/>
                <w:highlight w:val="yellow"/>
                <w:rPrChange w:id="771" w:author="USER" w:date="2012-09-07T15:51:00Z">
                  <w:rPr>
                    <w:rFonts w:cs="Calibri"/>
                  </w:rPr>
                </w:rPrChange>
              </w:rPr>
            </w:pPr>
            <w:r w:rsidRPr="001E7F20">
              <w:rPr>
                <w:rFonts w:cs="Calibri"/>
                <w:highlight w:val="yellow"/>
                <w:rPrChange w:id="772" w:author="USER" w:date="2012-09-07T15:51:00Z">
                  <w:rPr>
                    <w:rFonts w:cs="Calibri"/>
                    <w:color w:val="0000FF"/>
                    <w:u w:val="single"/>
                  </w:rPr>
                </w:rPrChange>
              </w:rPr>
              <w:t>3.1.4.1.0-1.0-10</w:t>
            </w:r>
          </w:p>
        </w:tc>
        <w:tc>
          <w:tcPr>
            <w:tcW w:w="10938" w:type="dxa"/>
            <w:shd w:val="clear" w:color="auto" w:fill="auto"/>
          </w:tcPr>
          <w:p w:rsidR="00A535CF" w:rsidRPr="001B1639" w:rsidRDefault="001E7F20" w:rsidP="00160ECC">
            <w:pPr>
              <w:tabs>
                <w:tab w:val="center" w:pos="4680"/>
                <w:tab w:val="right" w:pos="9360"/>
              </w:tabs>
              <w:rPr>
                <w:rFonts w:cs="Calibri"/>
                <w:highlight w:val="yellow"/>
                <w:rPrChange w:id="773" w:author="Eddie Curtis" w:date="2012-08-09T16:40:00Z">
                  <w:rPr>
                    <w:rFonts w:cs="Calibri"/>
                  </w:rPr>
                </w:rPrChange>
              </w:rPr>
            </w:pPr>
            <w:r w:rsidRPr="001E7F20">
              <w:rPr>
                <w:rFonts w:cs="Calibri"/>
                <w:highlight w:val="yellow"/>
                <w:rPrChange w:id="774" w:author="Eddie Curtis" w:date="2012-08-09T16:40:00Z">
                  <w:rPr>
                    <w:rFonts w:cs="Calibri"/>
                    <w:color w:val="0000FF"/>
                    <w:u w:val="single"/>
                  </w:rPr>
                </w:rPrChange>
              </w:rPr>
              <w:t>Provides access to a freeway interchange.</w:t>
            </w:r>
          </w:p>
        </w:tc>
      </w:tr>
      <w:tr w:rsidR="00A535CF" w:rsidTr="00A535CF">
        <w:tc>
          <w:tcPr>
            <w:tcW w:w="2040" w:type="dxa"/>
            <w:shd w:val="clear" w:color="auto" w:fill="auto"/>
          </w:tcPr>
          <w:p w:rsidR="00A535CF" w:rsidRPr="00160ECC" w:rsidRDefault="00A535CF" w:rsidP="00160ECC">
            <w:pPr>
              <w:rPr>
                <w:rFonts w:cs="Calibri"/>
              </w:rPr>
            </w:pPr>
            <w:r>
              <w:rPr>
                <w:rFonts w:cs="Calibri"/>
              </w:rPr>
              <w:t>3.1.4.1.0-2</w:t>
            </w:r>
          </w:p>
        </w:tc>
        <w:tc>
          <w:tcPr>
            <w:tcW w:w="10938" w:type="dxa"/>
            <w:shd w:val="clear" w:color="auto" w:fill="auto"/>
          </w:tcPr>
          <w:p w:rsidR="00A535CF" w:rsidRPr="001B1639" w:rsidRDefault="001E7F20" w:rsidP="00160ECC">
            <w:pPr>
              <w:tabs>
                <w:tab w:val="center" w:pos="4680"/>
                <w:tab w:val="right" w:pos="9360"/>
              </w:tabs>
              <w:rPr>
                <w:rFonts w:cs="Calibri"/>
                <w:strike/>
                <w:rPrChange w:id="775" w:author="Eddie Curtis" w:date="2012-08-09T16:40:00Z">
                  <w:rPr>
                    <w:rFonts w:cs="Calibri"/>
                  </w:rPr>
                </w:rPrChange>
              </w:rPr>
            </w:pPr>
            <w:r w:rsidRPr="001E7F20">
              <w:rPr>
                <w:rFonts w:cs="Calibri"/>
                <w:strike/>
                <w:rPrChange w:id="776" w:author="Eddie Curtis" w:date="2012-08-09T16:40:00Z">
                  <w:rPr>
                    <w:rFonts w:cs="Calibri"/>
                    <w:color w:val="0000FF"/>
                    <w:u w:val="single"/>
                  </w:rPr>
                </w:rPrChange>
              </w:rPr>
              <w:t>(</w:t>
            </w:r>
            <w:proofErr w:type="spellStart"/>
            <w:r w:rsidRPr="001E7F20">
              <w:rPr>
                <w:rFonts w:cs="Calibri"/>
                <w:strike/>
                <w:rPrChange w:id="777" w:author="Eddie Curtis" w:date="2012-08-09T16:40:00Z">
                  <w:rPr>
                    <w:rFonts w:cs="Calibri"/>
                    <w:color w:val="0000FF"/>
                    <w:u w:val="single"/>
                  </w:rPr>
                </w:rPrChange>
              </w:rPr>
              <w:t>Edit or</w:t>
            </w:r>
            <w:proofErr w:type="spellEnd"/>
            <w:r w:rsidRPr="001E7F20">
              <w:rPr>
                <w:rFonts w:cs="Calibri"/>
                <w:strike/>
                <w:rPrChange w:id="778" w:author="Eddie Curtis" w:date="2012-08-09T16:40:00Z">
                  <w:rPr>
                    <w:rFonts w:cs="Calibri"/>
                    <w:color w:val="0000FF"/>
                    <w:u w:val="single"/>
                  </w:rPr>
                </w:rPrChange>
              </w:rPr>
              <w:t xml:space="preserve"> </w:t>
            </w:r>
            <w:proofErr w:type="spellStart"/>
            <w:r w:rsidRPr="001E7F20">
              <w:rPr>
                <w:rFonts w:cs="Calibri"/>
                <w:strike/>
                <w:rPrChange w:id="779" w:author="Eddie Curtis" w:date="2012-08-09T16:40:00Z">
                  <w:rPr>
                    <w:rFonts w:cs="Calibri"/>
                    <w:color w:val="0000FF"/>
                    <w:u w:val="single"/>
                  </w:rPr>
                </w:rPrChange>
              </w:rPr>
              <w:t>or</w:t>
            </w:r>
            <w:proofErr w:type="spellEnd"/>
            <w:r w:rsidRPr="001E7F20">
              <w:rPr>
                <w:rFonts w:cs="Calibri"/>
                <w:strike/>
                <w:rPrChange w:id="780" w:author="Eddie Curtis" w:date="2012-08-09T16:40:00Z">
                  <w:rPr>
                    <w:rFonts w:cs="Calibri"/>
                    <w:color w:val="0000FF"/>
                    <w:u w:val="single"/>
                  </w:rPr>
                </w:rPrChange>
              </w:rPr>
              <w:t xml:space="preserve"> select from the following statements if your situation includes a grid or similar network.) </w:t>
            </w:r>
          </w:p>
          <w:p w:rsidR="00A535CF" w:rsidRPr="00160ECC" w:rsidRDefault="001E7F20" w:rsidP="00160ECC">
            <w:pPr>
              <w:rPr>
                <w:rFonts w:cs="Calibri"/>
              </w:rPr>
            </w:pPr>
            <w:r w:rsidRPr="001E7F20">
              <w:rPr>
                <w:rFonts w:cs="Calibri"/>
                <w:strike/>
                <w:rPrChange w:id="781" w:author="Eddie Curtis" w:date="2012-08-09T16:40:00Z">
                  <w:rPr>
                    <w:rFonts w:cs="Calibri"/>
                    <w:color w:val="0000FF"/>
                    <w:u w:val="single"/>
                  </w:rPr>
                </w:rPrChange>
              </w:rPr>
              <w:t>The road network...</w:t>
            </w:r>
          </w:p>
        </w:tc>
      </w:tr>
      <w:tr w:rsidR="00A535CF" w:rsidTr="00A535CF">
        <w:tc>
          <w:tcPr>
            <w:tcW w:w="2040" w:type="dxa"/>
            <w:shd w:val="clear" w:color="auto" w:fill="auto"/>
          </w:tcPr>
          <w:p w:rsidR="00A535CF" w:rsidRPr="00160ECC" w:rsidRDefault="00A535CF" w:rsidP="00160ECC">
            <w:pPr>
              <w:rPr>
                <w:rFonts w:cs="Calibri"/>
              </w:rPr>
            </w:pPr>
            <w:r>
              <w:rPr>
                <w:rFonts w:cs="Calibri"/>
              </w:rPr>
              <w:t>3.1.4.1.0-2.0-1</w:t>
            </w:r>
          </w:p>
        </w:tc>
        <w:tc>
          <w:tcPr>
            <w:tcW w:w="10938" w:type="dxa"/>
            <w:shd w:val="clear" w:color="auto" w:fill="auto"/>
          </w:tcPr>
          <w:p w:rsidR="00A535CF" w:rsidRPr="001B1639" w:rsidRDefault="001E7F20" w:rsidP="00160ECC">
            <w:pPr>
              <w:tabs>
                <w:tab w:val="center" w:pos="4680"/>
                <w:tab w:val="right" w:pos="9360"/>
              </w:tabs>
              <w:rPr>
                <w:rFonts w:cs="Calibri"/>
                <w:strike/>
                <w:rPrChange w:id="782" w:author="Eddie Curtis" w:date="2012-08-09T16:40:00Z">
                  <w:rPr>
                    <w:rFonts w:cs="Calibri"/>
                  </w:rPr>
                </w:rPrChange>
              </w:rPr>
            </w:pPr>
            <w:r w:rsidRPr="001E7F20">
              <w:rPr>
                <w:rFonts w:cs="Calibri"/>
                <w:strike/>
                <w:rPrChange w:id="783" w:author="Eddie Curtis" w:date="2012-08-09T16:40:00Z">
                  <w:rPr>
                    <w:rFonts w:cs="Calibri"/>
                    <w:color w:val="0000FF"/>
                    <w:u w:val="single"/>
                  </w:rPr>
                </w:rPrChange>
              </w:rPr>
              <w:t>Encompasses a downtown area with mixed uses and a variety of activities.  (Edit the description as appropriate.)</w:t>
            </w:r>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strike/>
                <w:rPrChange w:id="784" w:author="USER" w:date="2012-08-31T09:44:00Z">
                  <w:rPr>
                    <w:rFonts w:cs="Calibri"/>
                  </w:rPr>
                </w:rPrChange>
              </w:rPr>
            </w:pPr>
            <w:r w:rsidRPr="001E7F20">
              <w:rPr>
                <w:rFonts w:cs="Calibri"/>
                <w:strike/>
                <w:rPrChange w:id="785" w:author="USER" w:date="2012-08-31T09:44:00Z">
                  <w:rPr>
                    <w:rFonts w:cs="Calibri"/>
                    <w:color w:val="0000FF"/>
                    <w:u w:val="single"/>
                  </w:rPr>
                </w:rPrChange>
              </w:rPr>
              <w:t>3.1.4.2</w:t>
            </w:r>
          </w:p>
        </w:tc>
        <w:tc>
          <w:tcPr>
            <w:tcW w:w="10938" w:type="dxa"/>
            <w:shd w:val="clear" w:color="auto" w:fill="auto"/>
          </w:tcPr>
          <w:p w:rsidR="00A535CF" w:rsidRPr="00C0411E" w:rsidRDefault="001E7F20" w:rsidP="00160ECC">
            <w:pPr>
              <w:pStyle w:val="Heading4"/>
              <w:tabs>
                <w:tab w:val="center" w:pos="4680"/>
                <w:tab w:val="right" w:pos="9360"/>
              </w:tabs>
              <w:rPr>
                <w:strike/>
                <w:rPrChange w:id="786" w:author="USER" w:date="2012-08-31T09:44:00Z">
                  <w:rPr/>
                </w:rPrChange>
              </w:rPr>
            </w:pPr>
            <w:r w:rsidRPr="001E7F20">
              <w:rPr>
                <w:strike/>
                <w:rPrChange w:id="787" w:author="USER" w:date="2012-08-31T09:44:00Z">
                  <w:rPr>
                    <w:color w:val="0000FF"/>
                    <w:u w:val="single"/>
                  </w:rPr>
                </w:rPrChange>
              </w:rPr>
              <w:t>3.1.4.2 Future Land Use Changes</w:t>
            </w:r>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strike/>
                <w:rPrChange w:id="788" w:author="USER" w:date="2012-08-31T09:44:00Z">
                  <w:rPr>
                    <w:rFonts w:cs="Calibri"/>
                  </w:rPr>
                </w:rPrChange>
              </w:rPr>
            </w:pPr>
            <w:r w:rsidRPr="001E7F20">
              <w:rPr>
                <w:rFonts w:cs="Calibri"/>
                <w:strike/>
                <w:rPrChange w:id="789" w:author="USER" w:date="2012-08-31T09:44:00Z">
                  <w:rPr>
                    <w:rFonts w:cs="Calibri"/>
                    <w:color w:val="0000FF"/>
                    <w:u w:val="single"/>
                  </w:rPr>
                </w:rPrChange>
              </w:rPr>
              <w:lastRenderedPageBreak/>
              <w:t>3.1.4.2.0-1</w:t>
            </w:r>
          </w:p>
        </w:tc>
        <w:tc>
          <w:tcPr>
            <w:tcW w:w="10938" w:type="dxa"/>
            <w:shd w:val="clear" w:color="auto" w:fill="auto"/>
          </w:tcPr>
          <w:p w:rsidR="00A535CF" w:rsidRPr="00C0411E" w:rsidRDefault="001E7F20" w:rsidP="00160ECC">
            <w:pPr>
              <w:tabs>
                <w:tab w:val="center" w:pos="4680"/>
                <w:tab w:val="right" w:pos="9360"/>
              </w:tabs>
              <w:rPr>
                <w:rFonts w:cs="Calibri"/>
                <w:strike/>
                <w:rPrChange w:id="790" w:author="USER" w:date="2012-08-31T09:44:00Z">
                  <w:rPr>
                    <w:rFonts w:cs="Calibri"/>
                  </w:rPr>
                </w:rPrChange>
              </w:rPr>
            </w:pPr>
            <w:r w:rsidRPr="001E7F20">
              <w:rPr>
                <w:rFonts w:cs="Calibri"/>
                <w:strike/>
                <w:rPrChange w:id="791" w:author="USER" w:date="2012-08-31T09:44:00Z">
                  <w:rPr>
                    <w:rFonts w:cs="Calibri"/>
                    <w:color w:val="0000FF"/>
                    <w:u w:val="single"/>
                  </w:rPr>
                </w:rPrChange>
              </w:rPr>
              <w:t>Describe any changes in land use that are expected to occur within the likely expected life of the proposed ASCT.</w:t>
            </w:r>
          </w:p>
        </w:tc>
      </w:tr>
      <w:tr w:rsidR="00A535CF" w:rsidTr="00A535CF">
        <w:tc>
          <w:tcPr>
            <w:tcW w:w="2040" w:type="dxa"/>
            <w:shd w:val="clear" w:color="auto" w:fill="auto"/>
          </w:tcPr>
          <w:p w:rsidR="00A535CF" w:rsidRPr="009158D5" w:rsidRDefault="001E7F20" w:rsidP="00160ECC">
            <w:pPr>
              <w:rPr>
                <w:rFonts w:cs="Calibri"/>
                <w:highlight w:val="yellow"/>
                <w:rPrChange w:id="792" w:author="USER" w:date="2012-09-07T15:51:00Z">
                  <w:rPr>
                    <w:rFonts w:cs="Calibri"/>
                  </w:rPr>
                </w:rPrChange>
              </w:rPr>
            </w:pPr>
            <w:r w:rsidRPr="001E7F20">
              <w:rPr>
                <w:rFonts w:cs="Calibri"/>
                <w:highlight w:val="yellow"/>
                <w:rPrChange w:id="793" w:author="USER" w:date="2012-09-07T15:51:00Z">
                  <w:rPr>
                    <w:rFonts w:cs="Calibri"/>
                    <w:color w:val="0000FF"/>
                    <w:u w:val="single"/>
                  </w:rPr>
                </w:rPrChange>
              </w:rPr>
              <w:t>3.1.4.3</w:t>
            </w:r>
          </w:p>
        </w:tc>
        <w:tc>
          <w:tcPr>
            <w:tcW w:w="10938" w:type="dxa"/>
            <w:shd w:val="clear" w:color="auto" w:fill="auto"/>
          </w:tcPr>
          <w:p w:rsidR="00A535CF" w:rsidRDefault="001E7F20" w:rsidP="00160ECC">
            <w:pPr>
              <w:pStyle w:val="Heading4"/>
            </w:pPr>
            <w:r w:rsidRPr="001E7F20">
              <w:rPr>
                <w:highlight w:val="yellow"/>
                <w:rPrChange w:id="794" w:author="USER" w:date="2012-09-07T15:51:00Z">
                  <w:rPr>
                    <w:color w:val="0000FF"/>
                    <w:u w:val="single"/>
                  </w:rPr>
                </w:rPrChange>
              </w:rPr>
              <w:t>3.1.4.3 Pedestrians and Public Transit</w:t>
            </w:r>
          </w:p>
        </w:tc>
      </w:tr>
      <w:tr w:rsidR="00A535CF" w:rsidTr="00A535CF">
        <w:tc>
          <w:tcPr>
            <w:tcW w:w="2040" w:type="dxa"/>
            <w:shd w:val="clear" w:color="auto" w:fill="auto"/>
          </w:tcPr>
          <w:p w:rsidR="00A535CF" w:rsidRPr="009158D5" w:rsidRDefault="001E7F20" w:rsidP="00160ECC">
            <w:pPr>
              <w:rPr>
                <w:rFonts w:cs="Calibri"/>
                <w:highlight w:val="yellow"/>
                <w:rPrChange w:id="795" w:author="USER" w:date="2012-09-07T15:51:00Z">
                  <w:rPr>
                    <w:rFonts w:cs="Calibri"/>
                  </w:rPr>
                </w:rPrChange>
              </w:rPr>
            </w:pPr>
            <w:r w:rsidRPr="001E7F20">
              <w:rPr>
                <w:rFonts w:cs="Calibri"/>
                <w:highlight w:val="yellow"/>
                <w:rPrChange w:id="796" w:author="USER" w:date="2012-09-07T15:51:00Z">
                  <w:rPr>
                    <w:rFonts w:cs="Calibri"/>
                    <w:color w:val="0000FF"/>
                    <w:u w:val="single"/>
                  </w:rPr>
                </w:rPrChange>
              </w:rPr>
              <w:t>3.1.4.3.0-1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797" w:author="Eddie Curtis" w:date="2012-08-09T16:41:00Z">
                  <w:rPr>
                    <w:rFonts w:cs="Calibri"/>
                    <w:color w:val="0000FF"/>
                    <w:u w:val="single"/>
                  </w:rPr>
                </w:rPrChange>
              </w:rPr>
              <w:t>This section describes the influence of pedestrians on the signal operation.</w:t>
            </w:r>
          </w:p>
        </w:tc>
      </w:tr>
      <w:tr w:rsidR="00A535CF" w:rsidTr="00A535CF">
        <w:tc>
          <w:tcPr>
            <w:tcW w:w="2040" w:type="dxa"/>
            <w:shd w:val="clear" w:color="auto" w:fill="auto"/>
          </w:tcPr>
          <w:p w:rsidR="00A535CF" w:rsidRPr="009158D5" w:rsidRDefault="001E7F20" w:rsidP="00160ECC">
            <w:pPr>
              <w:rPr>
                <w:rFonts w:cs="Calibri"/>
                <w:highlight w:val="yellow"/>
                <w:rPrChange w:id="798" w:author="USER" w:date="2012-09-07T15:51:00Z">
                  <w:rPr>
                    <w:rFonts w:cs="Calibri"/>
                  </w:rPr>
                </w:rPrChange>
              </w:rPr>
            </w:pPr>
            <w:r w:rsidRPr="001E7F20">
              <w:rPr>
                <w:rFonts w:cs="Calibri"/>
                <w:highlight w:val="yellow"/>
                <w:rPrChange w:id="799" w:author="USER" w:date="2012-09-07T15:51:00Z">
                  <w:rPr>
                    <w:rFonts w:cs="Calibri"/>
                    <w:color w:val="0000FF"/>
                    <w:u w:val="single"/>
                  </w:rPr>
                </w:rPrChange>
              </w:rPr>
              <w:t>3.1.4.3.0-1.0-1</w:t>
            </w:r>
          </w:p>
        </w:tc>
        <w:tc>
          <w:tcPr>
            <w:tcW w:w="10938" w:type="dxa"/>
            <w:shd w:val="clear" w:color="auto" w:fill="auto"/>
          </w:tcPr>
          <w:p w:rsidR="00A535CF" w:rsidRPr="001B1639" w:rsidRDefault="001E7F20" w:rsidP="00160ECC">
            <w:pPr>
              <w:tabs>
                <w:tab w:val="center" w:pos="4680"/>
                <w:tab w:val="right" w:pos="9360"/>
              </w:tabs>
              <w:rPr>
                <w:rFonts w:cs="Calibri"/>
                <w:highlight w:val="yellow"/>
                <w:rPrChange w:id="800" w:author="Eddie Curtis" w:date="2012-08-09T16:41:00Z">
                  <w:rPr>
                    <w:rFonts w:cs="Calibri"/>
                  </w:rPr>
                </w:rPrChange>
              </w:rPr>
            </w:pPr>
            <w:r w:rsidRPr="001E7F20">
              <w:rPr>
                <w:rFonts w:cs="Calibri"/>
                <w:highlight w:val="yellow"/>
                <w:rPrChange w:id="801" w:author="Eddie Curtis" w:date="2012-08-09T16:41:00Z">
                  <w:rPr>
                    <w:rFonts w:cs="Calibri"/>
                    <w:color w:val="0000FF"/>
                    <w:u w:val="single"/>
                  </w:rPr>
                </w:rPrChange>
              </w:rPr>
              <w:t>Pedestrian delays are a factor in choosing phasing and timing parameters.</w:t>
            </w:r>
          </w:p>
        </w:tc>
      </w:tr>
      <w:tr w:rsidR="00A535CF" w:rsidTr="00A535CF">
        <w:tc>
          <w:tcPr>
            <w:tcW w:w="2040" w:type="dxa"/>
            <w:shd w:val="clear" w:color="auto" w:fill="auto"/>
          </w:tcPr>
          <w:p w:rsidR="00A535CF" w:rsidRPr="009158D5" w:rsidRDefault="001E7F20" w:rsidP="00160ECC">
            <w:pPr>
              <w:rPr>
                <w:rFonts w:cs="Calibri"/>
                <w:highlight w:val="yellow"/>
                <w:rPrChange w:id="802" w:author="USER" w:date="2012-09-07T15:51:00Z">
                  <w:rPr>
                    <w:rFonts w:cs="Calibri"/>
                  </w:rPr>
                </w:rPrChange>
              </w:rPr>
            </w:pPr>
            <w:r w:rsidRPr="001E7F20">
              <w:rPr>
                <w:rFonts w:cs="Calibri"/>
                <w:highlight w:val="yellow"/>
                <w:rPrChange w:id="803" w:author="USER" w:date="2012-09-07T15:51:00Z">
                  <w:rPr>
                    <w:rFonts w:cs="Calibri"/>
                    <w:color w:val="0000FF"/>
                    <w:u w:val="single"/>
                  </w:rPr>
                </w:rPrChange>
              </w:rPr>
              <w:t>3.1.4.3.0-1.0-2</w:t>
            </w:r>
          </w:p>
        </w:tc>
        <w:tc>
          <w:tcPr>
            <w:tcW w:w="10938" w:type="dxa"/>
            <w:shd w:val="clear" w:color="auto" w:fill="auto"/>
          </w:tcPr>
          <w:p w:rsidR="00A535CF" w:rsidRPr="001B1639" w:rsidRDefault="00495771" w:rsidP="007335B1">
            <w:pPr>
              <w:tabs>
                <w:tab w:val="center" w:pos="4680"/>
                <w:tab w:val="right" w:pos="9360"/>
              </w:tabs>
              <w:rPr>
                <w:rFonts w:cs="Calibri"/>
                <w:highlight w:val="yellow"/>
                <w:rPrChange w:id="804" w:author="Eddie Curtis" w:date="2012-08-09T16:42:00Z">
                  <w:rPr>
                    <w:rFonts w:cs="Calibri"/>
                  </w:rPr>
                </w:rPrChange>
              </w:rPr>
            </w:pPr>
            <w:r w:rsidRPr="00495771">
              <w:rPr>
                <w:rFonts w:cs="Calibri"/>
                <w:highlight w:val="yellow"/>
              </w:rPr>
              <w:t>Pedestrians impede turning movements at</w:t>
            </w:r>
            <w:ins w:id="805" w:author="USER" w:date="2012-09-06T10:20:00Z">
              <w:r w:rsidR="00CC6281">
                <w:rPr>
                  <w:rFonts w:cs="Calibri"/>
                  <w:highlight w:val="yellow"/>
                </w:rPr>
                <w:t xml:space="preserve"> </w:t>
              </w:r>
            </w:ins>
            <w:del w:id="806" w:author="USER" w:date="2012-09-06T10:21:00Z">
              <w:r w:rsidR="00CC6281" w:rsidDel="00CC6281">
                <w:rPr>
                  <w:rFonts w:cs="Calibri"/>
                  <w:highlight w:val="yellow"/>
                </w:rPr>
                <w:delText xml:space="preserve"> </w:delText>
              </w:r>
            </w:del>
            <w:ins w:id="807" w:author="USER" w:date="2012-09-06T10:21:00Z">
              <w:r w:rsidR="00CC6281">
                <w:rPr>
                  <w:rFonts w:cs="Calibri"/>
                  <w:highlight w:val="yellow"/>
                </w:rPr>
                <w:t>some</w:t>
              </w:r>
              <w:r w:rsidR="00CC6281" w:rsidRPr="00495771">
                <w:rPr>
                  <w:rFonts w:cs="Calibri"/>
                  <w:highlight w:val="yellow"/>
                </w:rPr>
                <w:t xml:space="preserve"> locations</w:t>
              </w:r>
            </w:ins>
            <w:r w:rsidR="00CC6281">
              <w:rPr>
                <w:rFonts w:cs="Calibri"/>
                <w:highlight w:val="yellow"/>
              </w:rPr>
              <w:t>, especially</w:t>
            </w:r>
            <w:r w:rsidR="007335B1">
              <w:rPr>
                <w:rFonts w:cs="Calibri"/>
                <w:highlight w:val="yellow"/>
              </w:rPr>
              <w:t xml:space="preserve"> </w:t>
            </w:r>
            <w:del w:id="808" w:author="USER" w:date="2012-09-06T10:21:00Z">
              <w:r w:rsidR="001B1639" w:rsidDel="00CC6281">
                <w:rPr>
                  <w:rFonts w:cs="Calibri"/>
                  <w:highlight w:val="yellow"/>
                </w:rPr>
                <w:delText xml:space="preserve"> </w:delText>
              </w:r>
            </w:del>
            <w:r w:rsidR="001B1639">
              <w:rPr>
                <w:rFonts w:cs="Calibri"/>
                <w:highlight w:val="yellow"/>
              </w:rPr>
              <w:t>right turns</w:t>
            </w:r>
            <w:r w:rsidR="007335B1">
              <w:rPr>
                <w:rFonts w:cs="Calibri"/>
                <w:highlight w:val="yellow"/>
              </w:rPr>
              <w:t>.</w:t>
            </w:r>
          </w:p>
        </w:tc>
      </w:tr>
      <w:tr w:rsidR="00A535CF" w:rsidTr="00A535CF">
        <w:tc>
          <w:tcPr>
            <w:tcW w:w="2040" w:type="dxa"/>
            <w:shd w:val="clear" w:color="auto" w:fill="auto"/>
          </w:tcPr>
          <w:p w:rsidR="00A535CF" w:rsidRPr="009158D5" w:rsidRDefault="001E7F20" w:rsidP="00160ECC">
            <w:pPr>
              <w:rPr>
                <w:rFonts w:cs="Calibri"/>
                <w:highlight w:val="yellow"/>
                <w:rPrChange w:id="809" w:author="USER" w:date="2012-09-07T15:51:00Z">
                  <w:rPr>
                    <w:rFonts w:cs="Calibri"/>
                  </w:rPr>
                </w:rPrChange>
              </w:rPr>
            </w:pPr>
            <w:r w:rsidRPr="001E7F20">
              <w:rPr>
                <w:rFonts w:cs="Calibri"/>
                <w:highlight w:val="yellow"/>
                <w:rPrChange w:id="810" w:author="USER" w:date="2012-09-07T15:51:00Z">
                  <w:rPr>
                    <w:rFonts w:cs="Calibri"/>
                    <w:color w:val="0000FF"/>
                    <w:u w:val="single"/>
                  </w:rPr>
                </w:rPrChange>
              </w:rPr>
              <w:t>3.1.4.3.0-1.0-3</w:t>
            </w:r>
          </w:p>
        </w:tc>
        <w:tc>
          <w:tcPr>
            <w:tcW w:w="10938" w:type="dxa"/>
            <w:shd w:val="clear" w:color="auto" w:fill="auto"/>
          </w:tcPr>
          <w:p w:rsidR="00A535CF" w:rsidRPr="001B1639" w:rsidRDefault="001E7F20" w:rsidP="00160ECC">
            <w:pPr>
              <w:rPr>
                <w:rFonts w:cs="Calibri"/>
                <w:highlight w:val="yellow"/>
                <w:rPrChange w:id="811" w:author="Eddie Curtis" w:date="2012-08-09T16:45:00Z">
                  <w:rPr>
                    <w:rFonts w:cs="Calibri"/>
                  </w:rPr>
                </w:rPrChange>
              </w:rPr>
            </w:pPr>
            <w:ins w:id="812" w:author="Eddie Curtis" w:date="2012-08-09T16:44:00Z">
              <w:r w:rsidRPr="001E7F20">
                <w:rPr>
                  <w:rFonts w:cs="Calibri"/>
                  <w:highlight w:val="yellow"/>
                  <w:rPrChange w:id="813" w:author="Eddie Curtis" w:date="2012-08-09T16:45:00Z">
                    <w:rPr>
                      <w:rFonts w:cs="Calibri"/>
                      <w:color w:val="0000FF"/>
                      <w:u w:val="single"/>
                    </w:rPr>
                  </w:rPrChange>
                </w:rPr>
                <w:t xml:space="preserve">At some locations </w:t>
              </w:r>
            </w:ins>
            <w:r w:rsidRPr="001E7F20">
              <w:rPr>
                <w:rFonts w:cs="Calibri"/>
                <w:highlight w:val="yellow"/>
                <w:rPrChange w:id="814" w:author="Eddie Curtis" w:date="2012-08-09T16:45:00Z">
                  <w:rPr>
                    <w:rFonts w:cs="Calibri"/>
                    <w:color w:val="0000FF"/>
                    <w:u w:val="single"/>
                  </w:rPr>
                </w:rPrChange>
              </w:rPr>
              <w:t>Pedestrians are present every cycle.</w:t>
            </w:r>
          </w:p>
        </w:tc>
      </w:tr>
      <w:tr w:rsidR="00A535CF" w:rsidTr="00A535CF">
        <w:tc>
          <w:tcPr>
            <w:tcW w:w="2040" w:type="dxa"/>
            <w:shd w:val="clear" w:color="auto" w:fill="auto"/>
          </w:tcPr>
          <w:p w:rsidR="00A535CF" w:rsidRPr="009158D5" w:rsidRDefault="001E7F20" w:rsidP="00160ECC">
            <w:pPr>
              <w:rPr>
                <w:rFonts w:cs="Calibri"/>
                <w:highlight w:val="yellow"/>
                <w:rPrChange w:id="815" w:author="USER" w:date="2012-09-07T15:51:00Z">
                  <w:rPr>
                    <w:rFonts w:cs="Calibri"/>
                  </w:rPr>
                </w:rPrChange>
              </w:rPr>
            </w:pPr>
            <w:r w:rsidRPr="001E7F20">
              <w:rPr>
                <w:rFonts w:cs="Calibri"/>
                <w:highlight w:val="yellow"/>
                <w:rPrChange w:id="816" w:author="USER" w:date="2012-09-07T15:51:00Z">
                  <w:rPr>
                    <w:rFonts w:cs="Calibri"/>
                    <w:color w:val="0000FF"/>
                    <w:u w:val="single"/>
                  </w:rPr>
                </w:rPrChange>
              </w:rPr>
              <w:t>3.1.4.3.0-1.0-4</w:t>
            </w:r>
          </w:p>
        </w:tc>
        <w:tc>
          <w:tcPr>
            <w:tcW w:w="10938" w:type="dxa"/>
            <w:shd w:val="clear" w:color="auto" w:fill="auto"/>
          </w:tcPr>
          <w:p w:rsidR="00A535CF" w:rsidRPr="001B1639" w:rsidRDefault="001E7F20" w:rsidP="00160ECC">
            <w:pPr>
              <w:rPr>
                <w:rFonts w:cs="Calibri"/>
                <w:highlight w:val="yellow"/>
                <w:rPrChange w:id="817" w:author="Eddie Curtis" w:date="2012-08-09T16:45:00Z">
                  <w:rPr>
                    <w:rFonts w:cs="Calibri"/>
                  </w:rPr>
                </w:rPrChange>
              </w:rPr>
            </w:pPr>
            <w:ins w:id="818" w:author="Eddie Curtis" w:date="2012-08-09T16:44:00Z">
              <w:r w:rsidRPr="001E7F20">
                <w:rPr>
                  <w:rFonts w:cs="Calibri"/>
                  <w:highlight w:val="yellow"/>
                  <w:rPrChange w:id="819" w:author="Eddie Curtis" w:date="2012-08-09T16:45:00Z">
                    <w:rPr>
                      <w:rFonts w:cs="Calibri"/>
                      <w:color w:val="0000FF"/>
                      <w:u w:val="single"/>
                    </w:rPr>
                  </w:rPrChange>
                </w:rPr>
                <w:t xml:space="preserve">At some locations </w:t>
              </w:r>
            </w:ins>
            <w:r w:rsidRPr="001E7F20">
              <w:rPr>
                <w:rFonts w:cs="Calibri"/>
                <w:highlight w:val="yellow"/>
                <w:rPrChange w:id="820" w:author="Eddie Curtis" w:date="2012-08-09T16:45:00Z">
                  <w:rPr>
                    <w:rFonts w:cs="Calibri"/>
                    <w:color w:val="0000FF"/>
                    <w:u w:val="single"/>
                  </w:rPr>
                </w:rPrChange>
              </w:rPr>
              <w:t>Pedestrians are present most cycles.</w:t>
            </w:r>
          </w:p>
        </w:tc>
      </w:tr>
      <w:tr w:rsidR="00A535CF" w:rsidTr="00A535CF">
        <w:tc>
          <w:tcPr>
            <w:tcW w:w="2040" w:type="dxa"/>
            <w:shd w:val="clear" w:color="auto" w:fill="auto"/>
          </w:tcPr>
          <w:p w:rsidR="00A535CF" w:rsidRPr="009158D5" w:rsidRDefault="001E7F20" w:rsidP="00160ECC">
            <w:pPr>
              <w:rPr>
                <w:rFonts w:cs="Calibri"/>
                <w:highlight w:val="yellow"/>
                <w:rPrChange w:id="821" w:author="USER" w:date="2012-09-07T15:51:00Z">
                  <w:rPr>
                    <w:rFonts w:cs="Calibri"/>
                  </w:rPr>
                </w:rPrChange>
              </w:rPr>
            </w:pPr>
            <w:r w:rsidRPr="001E7F20">
              <w:rPr>
                <w:rFonts w:cs="Calibri"/>
                <w:highlight w:val="yellow"/>
                <w:rPrChange w:id="822" w:author="USER" w:date="2012-09-07T15:51:00Z">
                  <w:rPr>
                    <w:rFonts w:cs="Calibri"/>
                    <w:color w:val="0000FF"/>
                    <w:u w:val="single"/>
                  </w:rPr>
                </w:rPrChange>
              </w:rPr>
              <w:t>3.1.4.3.0-1.0-5</w:t>
            </w:r>
          </w:p>
        </w:tc>
        <w:tc>
          <w:tcPr>
            <w:tcW w:w="10938" w:type="dxa"/>
            <w:shd w:val="clear" w:color="auto" w:fill="auto"/>
          </w:tcPr>
          <w:p w:rsidR="00A535CF" w:rsidRPr="001B1639" w:rsidRDefault="001E7F20" w:rsidP="00160ECC">
            <w:pPr>
              <w:rPr>
                <w:rFonts w:cs="Calibri"/>
                <w:highlight w:val="yellow"/>
                <w:rPrChange w:id="823" w:author="Eddie Curtis" w:date="2012-08-09T16:45:00Z">
                  <w:rPr>
                    <w:rFonts w:cs="Calibri"/>
                  </w:rPr>
                </w:rPrChange>
              </w:rPr>
            </w:pPr>
            <w:ins w:id="824" w:author="Eddie Curtis" w:date="2012-08-09T16:44:00Z">
              <w:r w:rsidRPr="001E7F20">
                <w:rPr>
                  <w:rFonts w:cs="Calibri"/>
                  <w:highlight w:val="yellow"/>
                  <w:rPrChange w:id="825" w:author="Eddie Curtis" w:date="2012-08-09T16:45:00Z">
                    <w:rPr>
                      <w:rFonts w:cs="Calibri"/>
                      <w:color w:val="0000FF"/>
                      <w:u w:val="single"/>
                    </w:rPr>
                  </w:rPrChange>
                </w:rPr>
                <w:t xml:space="preserve">At some locations </w:t>
              </w:r>
            </w:ins>
            <w:r w:rsidRPr="001E7F20">
              <w:rPr>
                <w:rFonts w:cs="Calibri"/>
                <w:highlight w:val="yellow"/>
                <w:rPrChange w:id="826" w:author="Eddie Curtis" w:date="2012-08-09T16:45:00Z">
                  <w:rPr>
                    <w:rFonts w:cs="Calibri"/>
                    <w:color w:val="0000FF"/>
                    <w:u w:val="single"/>
                  </w:rPr>
                </w:rPrChange>
              </w:rPr>
              <w:t>Pedestrian phases are rarely called.</w:t>
            </w:r>
          </w:p>
        </w:tc>
      </w:tr>
      <w:tr w:rsidR="00A535CF" w:rsidTr="00A535CF">
        <w:tc>
          <w:tcPr>
            <w:tcW w:w="2040" w:type="dxa"/>
            <w:shd w:val="clear" w:color="auto" w:fill="auto"/>
          </w:tcPr>
          <w:p w:rsidR="00A535CF" w:rsidRPr="009158D5" w:rsidRDefault="001E7F20" w:rsidP="00160ECC">
            <w:pPr>
              <w:rPr>
                <w:rFonts w:cs="Calibri"/>
                <w:highlight w:val="yellow"/>
                <w:rPrChange w:id="827" w:author="USER" w:date="2012-09-07T15:51:00Z">
                  <w:rPr>
                    <w:rFonts w:cs="Calibri"/>
                  </w:rPr>
                </w:rPrChange>
              </w:rPr>
            </w:pPr>
            <w:r w:rsidRPr="001E7F20">
              <w:rPr>
                <w:rFonts w:cs="Calibri"/>
                <w:highlight w:val="yellow"/>
                <w:rPrChange w:id="828" w:author="USER" w:date="2012-09-07T15:51:00Z">
                  <w:rPr>
                    <w:rFonts w:cs="Calibri"/>
                    <w:color w:val="0000FF"/>
                    <w:u w:val="single"/>
                  </w:rPr>
                </w:rPrChange>
              </w:rPr>
              <w:t>3.1.4.3.0-2</w:t>
            </w:r>
          </w:p>
        </w:tc>
        <w:tc>
          <w:tcPr>
            <w:tcW w:w="10938" w:type="dxa"/>
            <w:shd w:val="clear" w:color="auto" w:fill="auto"/>
          </w:tcPr>
          <w:p w:rsidR="00A535CF" w:rsidRPr="00160ECC" w:rsidRDefault="00A535CF" w:rsidP="00160ECC">
            <w:pPr>
              <w:rPr>
                <w:rFonts w:cs="Calibri"/>
              </w:rPr>
            </w:pPr>
            <w:r>
              <w:rPr>
                <w:rFonts w:cs="Calibri"/>
              </w:rPr>
              <w:t>This section describes the influence of transit on the signal operation.</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829" w:author="USER" w:date="2012-09-04T09:28:00Z">
                  <w:rPr>
                    <w:rFonts w:cs="Calibri"/>
                    <w:color w:val="0000FF"/>
                    <w:u w:val="single"/>
                  </w:rPr>
                </w:rPrChange>
              </w:rPr>
              <w:t>3.1.4.3.0-2.0-1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830" w:author="USER" w:date="2012-09-04T09:28:00Z">
                  <w:rPr>
                    <w:rFonts w:cs="Calibri"/>
                    <w:color w:val="0000FF"/>
                    <w:u w:val="single"/>
                  </w:rPr>
                </w:rPrChange>
              </w:rPr>
              <w:t xml:space="preserve">There </w:t>
            </w:r>
            <w:r w:rsidRPr="001E7F20">
              <w:rPr>
                <w:rFonts w:cs="Calibri"/>
                <w:strike/>
                <w:highlight w:val="yellow"/>
                <w:rPrChange w:id="831" w:author="USER" w:date="2012-09-04T09:28:00Z">
                  <w:rPr>
                    <w:rFonts w:cs="Calibri"/>
                    <w:color w:val="0000FF"/>
                    <w:u w:val="single"/>
                  </w:rPr>
                </w:rPrChange>
              </w:rPr>
              <w:t>are XX</w:t>
            </w:r>
            <w:ins w:id="832" w:author="USER" w:date="2012-09-04T09:27:00Z">
              <w:r w:rsidRPr="001E7F20">
                <w:rPr>
                  <w:rFonts w:cs="Calibri"/>
                  <w:highlight w:val="yellow"/>
                  <w:rPrChange w:id="833" w:author="USER" w:date="2012-09-04T09:28:00Z">
                    <w:rPr>
                      <w:rFonts w:cs="Calibri"/>
                      <w:color w:val="0000FF"/>
                      <w:u w:val="single"/>
                    </w:rPr>
                  </w:rPrChange>
                </w:rPr>
                <w:t xml:space="preserve"> is the potential for</w:t>
              </w:r>
            </w:ins>
            <w:ins w:id="834" w:author="USER" w:date="2012-09-04T09:28:00Z">
              <w:r w:rsidRPr="001E7F20">
                <w:rPr>
                  <w:rFonts w:cs="Calibri"/>
                  <w:highlight w:val="yellow"/>
                  <w:rPrChange w:id="835" w:author="USER" w:date="2012-09-04T09:28:00Z">
                    <w:rPr>
                      <w:rFonts w:cs="Calibri"/>
                      <w:color w:val="0000FF"/>
                      <w:u w:val="single"/>
                    </w:rPr>
                  </w:rPrChange>
                </w:rPr>
                <w:t xml:space="preserve"> transit priority</w:t>
              </w:r>
            </w:ins>
            <w:r w:rsidRPr="001E7F20">
              <w:rPr>
                <w:rFonts w:cs="Calibri"/>
                <w:highlight w:val="yellow"/>
                <w:rPrChange w:id="836" w:author="USER" w:date="2012-09-04T09:28:00Z">
                  <w:rPr>
                    <w:rFonts w:cs="Calibri"/>
                    <w:color w:val="0000FF"/>
                    <w:u w:val="single"/>
                  </w:rPr>
                </w:rPrChange>
              </w:rPr>
              <w:t xml:space="preserve"> bus lines operating along</w:t>
            </w:r>
            <w:ins w:id="837" w:author="Eddie Curtis" w:date="2012-08-09T16:46:00Z">
              <w:r w:rsidRPr="001E7F20">
                <w:rPr>
                  <w:rFonts w:cs="Calibri"/>
                  <w:highlight w:val="yellow"/>
                  <w:rPrChange w:id="838" w:author="USER" w:date="2012-09-04T09:28:00Z">
                    <w:rPr>
                      <w:rFonts w:cs="Calibri"/>
                      <w:color w:val="0000FF"/>
                      <w:u w:val="single"/>
                    </w:rPr>
                  </w:rPrChange>
                </w:rPr>
                <w:t xml:space="preserve"> various routes</w:t>
              </w:r>
            </w:ins>
            <w:ins w:id="839" w:author="USER" w:date="2012-09-04T09:27:00Z">
              <w:r w:rsidRPr="001E7F20">
                <w:rPr>
                  <w:rFonts w:cs="Calibri"/>
                  <w:highlight w:val="yellow"/>
                  <w:rPrChange w:id="840" w:author="USER" w:date="2012-09-04T09:28:00Z">
                    <w:rPr>
                      <w:rFonts w:cs="Calibri"/>
                      <w:color w:val="0000FF"/>
                      <w:u w:val="single"/>
                    </w:rPr>
                  </w:rPrChange>
                </w:rPr>
                <w:t>.</w:t>
              </w:r>
            </w:ins>
            <w:ins w:id="841" w:author="Eddie Curtis" w:date="2012-08-09T16:46:00Z">
              <w:r w:rsidR="001B1639">
                <w:rPr>
                  <w:rFonts w:cs="Calibri"/>
                </w:rPr>
                <w:t xml:space="preserve"> </w:t>
              </w:r>
            </w:ins>
            <w:r w:rsidR="00A535CF">
              <w:rPr>
                <w:rFonts w:cs="Calibri"/>
              </w:rPr>
              <w:t xml:space="preserve"> </w:t>
            </w:r>
            <w:proofErr w:type="gramStart"/>
            <w:r w:rsidRPr="001E7F20">
              <w:rPr>
                <w:rFonts w:cs="Calibri"/>
                <w:strike/>
                <w:rPrChange w:id="842" w:author="USER" w:date="2012-09-04T09:27:00Z">
                  <w:rPr>
                    <w:rFonts w:cs="Calibri"/>
                    <w:color w:val="0000FF"/>
                    <w:u w:val="single"/>
                  </w:rPr>
                </w:rPrChange>
              </w:rPr>
              <w:t>the</w:t>
            </w:r>
            <w:proofErr w:type="gramEnd"/>
            <w:r w:rsidRPr="001E7F20">
              <w:rPr>
                <w:rFonts w:cs="Calibri"/>
                <w:strike/>
                <w:rPrChange w:id="843" w:author="USER" w:date="2012-09-04T09:27:00Z">
                  <w:rPr>
                    <w:rFonts w:cs="Calibri"/>
                    <w:color w:val="0000FF"/>
                    <w:u w:val="single"/>
                  </w:rPr>
                </w:rPrChange>
              </w:rPr>
              <w:t xml:space="preserve"> route (or within the network</w:t>
            </w:r>
            <w:r w:rsidR="00A535CF">
              <w:rPr>
                <w:rFonts w:cs="Calibri"/>
              </w:rPr>
              <w:t xml:space="preserve">).  </w:t>
            </w:r>
            <w:r w:rsidRPr="001E7F20">
              <w:rPr>
                <w:rFonts w:cs="Calibri"/>
                <w:strike/>
                <w:rPrChange w:id="844" w:author="USER" w:date="2012-09-04T09:28:00Z">
                  <w:rPr>
                    <w:rFonts w:cs="Calibri"/>
                    <w:color w:val="0000FF"/>
                    <w:u w:val="single"/>
                  </w:rPr>
                </w:rPrChange>
              </w:rPr>
              <w:t>The buses operate at a frequency of XX per hour during peak periods, and (describe operation during other periods).</w:t>
            </w:r>
            <w:ins w:id="845" w:author="Eddie Curtis" w:date="2012-08-09T16:47:00Z">
              <w:r w:rsidRPr="001E7F20">
                <w:rPr>
                  <w:rFonts w:cs="Calibri"/>
                  <w:strike/>
                  <w:rPrChange w:id="846" w:author="USER" w:date="2012-09-04T09:28:00Z">
                    <w:rPr>
                      <w:rFonts w:cs="Calibri"/>
                      <w:color w:val="0000FF"/>
                      <w:u w:val="single"/>
                    </w:rPr>
                  </w:rPrChange>
                </w:rPr>
                <w:t xml:space="preserve">  There is potential for future transit priority.</w:t>
              </w:r>
            </w:ins>
          </w:p>
        </w:tc>
      </w:tr>
      <w:tr w:rsidR="00A535CF" w:rsidTr="00A535CF">
        <w:tc>
          <w:tcPr>
            <w:tcW w:w="2040" w:type="dxa"/>
            <w:shd w:val="clear" w:color="auto" w:fill="auto"/>
          </w:tcPr>
          <w:p w:rsidR="00A535CF" w:rsidRPr="00D82659" w:rsidRDefault="001E7F20" w:rsidP="00160ECC">
            <w:pPr>
              <w:rPr>
                <w:rFonts w:cs="Calibri"/>
                <w:strike/>
                <w:rPrChange w:id="847" w:author="USER" w:date="2012-09-04T09:28:00Z">
                  <w:rPr>
                    <w:rFonts w:cs="Calibri"/>
                  </w:rPr>
                </w:rPrChange>
              </w:rPr>
            </w:pPr>
            <w:r w:rsidRPr="001E7F20">
              <w:rPr>
                <w:rFonts w:cs="Calibri"/>
                <w:strike/>
                <w:rPrChange w:id="848" w:author="USER" w:date="2012-09-04T09:28:00Z">
                  <w:rPr>
                    <w:rFonts w:cs="Calibri"/>
                    <w:color w:val="0000FF"/>
                    <w:u w:val="single"/>
                  </w:rPr>
                </w:rPrChange>
              </w:rPr>
              <w:t>3.1.4.3.0-2.0-2</w:t>
            </w:r>
          </w:p>
        </w:tc>
        <w:tc>
          <w:tcPr>
            <w:tcW w:w="10938" w:type="dxa"/>
            <w:shd w:val="clear" w:color="auto" w:fill="auto"/>
          </w:tcPr>
          <w:p w:rsidR="00A535CF" w:rsidRPr="00D82659" w:rsidRDefault="001E7F20" w:rsidP="00160ECC">
            <w:pPr>
              <w:rPr>
                <w:rFonts w:cs="Calibri"/>
                <w:strike/>
                <w:rPrChange w:id="849" w:author="USER" w:date="2012-09-04T09:28:00Z">
                  <w:rPr>
                    <w:rFonts w:cs="Calibri"/>
                  </w:rPr>
                </w:rPrChange>
              </w:rPr>
            </w:pPr>
            <w:r w:rsidRPr="001E7F20">
              <w:rPr>
                <w:rFonts w:cs="Calibri"/>
                <w:strike/>
                <w:rPrChange w:id="850" w:author="USER" w:date="2012-09-04T09:28:00Z">
                  <w:rPr>
                    <w:rFonts w:cs="Calibri"/>
                    <w:color w:val="0000FF"/>
                    <w:u w:val="single"/>
                  </w:rPr>
                </w:rPrChange>
              </w:rPr>
              <w:t>Buses enter (and/or leave, and/or cross) the coordinated route at (describe the locations where buses turn or cross coordinated routes).</w:t>
            </w:r>
          </w:p>
        </w:tc>
      </w:tr>
      <w:tr w:rsidR="00A535CF" w:rsidTr="00A535CF">
        <w:tc>
          <w:tcPr>
            <w:tcW w:w="2040" w:type="dxa"/>
            <w:shd w:val="clear" w:color="auto" w:fill="auto"/>
          </w:tcPr>
          <w:p w:rsidR="00A535CF" w:rsidRPr="00D82659" w:rsidRDefault="001E7F20" w:rsidP="00160ECC">
            <w:pPr>
              <w:rPr>
                <w:rFonts w:cs="Calibri"/>
                <w:strike/>
                <w:rPrChange w:id="851" w:author="USER" w:date="2012-09-04T09:28:00Z">
                  <w:rPr>
                    <w:rFonts w:cs="Calibri"/>
                  </w:rPr>
                </w:rPrChange>
              </w:rPr>
            </w:pPr>
            <w:r w:rsidRPr="001E7F20">
              <w:rPr>
                <w:rFonts w:cs="Calibri"/>
                <w:strike/>
                <w:rPrChange w:id="852" w:author="USER" w:date="2012-09-04T09:28:00Z">
                  <w:rPr>
                    <w:rFonts w:cs="Calibri"/>
                    <w:color w:val="0000FF"/>
                    <w:u w:val="single"/>
                  </w:rPr>
                </w:rPrChange>
              </w:rPr>
              <w:t>3.1.4.3.0-2.0-3</w:t>
            </w:r>
          </w:p>
        </w:tc>
        <w:tc>
          <w:tcPr>
            <w:tcW w:w="10938" w:type="dxa"/>
            <w:shd w:val="clear" w:color="auto" w:fill="auto"/>
          </w:tcPr>
          <w:p w:rsidR="00A535CF" w:rsidRPr="00D82659" w:rsidRDefault="001E7F20" w:rsidP="00160ECC">
            <w:pPr>
              <w:rPr>
                <w:rFonts w:cs="Calibri"/>
                <w:strike/>
                <w:rPrChange w:id="853" w:author="USER" w:date="2012-09-04T09:28:00Z">
                  <w:rPr>
                    <w:rFonts w:cs="Calibri"/>
                  </w:rPr>
                </w:rPrChange>
              </w:rPr>
            </w:pPr>
            <w:r w:rsidRPr="001E7F20">
              <w:rPr>
                <w:rFonts w:cs="Calibri"/>
                <w:strike/>
                <w:rPrChange w:id="854" w:author="USER" w:date="2012-09-04T09:28:00Z">
                  <w:rPr>
                    <w:rFonts w:cs="Calibri"/>
                    <w:color w:val="0000FF"/>
                    <w:u w:val="single"/>
                  </w:rPr>
                </w:rPrChange>
              </w:rPr>
              <w:t xml:space="preserve">A light rail line </w:t>
            </w:r>
            <w:ins w:id="855" w:author="Eddie Curtis" w:date="2012-08-09T16:45:00Z">
              <w:r w:rsidRPr="001E7F20">
                <w:rPr>
                  <w:rFonts w:cs="Calibri"/>
                  <w:strike/>
                  <w:rPrChange w:id="856" w:author="USER" w:date="2012-09-04T09:28:00Z">
                    <w:rPr>
                      <w:rFonts w:cs="Calibri"/>
                      <w:color w:val="0000FF"/>
                      <w:u w:val="single"/>
                    </w:rPr>
                  </w:rPrChange>
                </w:rPr>
                <w:t xml:space="preserve">is </w:t>
              </w:r>
              <w:proofErr w:type="gramStart"/>
              <w:r w:rsidRPr="001E7F20">
                <w:rPr>
                  <w:rFonts w:cs="Calibri"/>
                  <w:strike/>
                  <w:rPrChange w:id="857" w:author="USER" w:date="2012-09-04T09:28:00Z">
                    <w:rPr>
                      <w:rFonts w:cs="Calibri"/>
                      <w:color w:val="0000FF"/>
                      <w:u w:val="single"/>
                    </w:rPr>
                  </w:rPrChange>
                </w:rPr>
                <w:t xml:space="preserve">planned  </w:t>
              </w:r>
            </w:ins>
            <w:ins w:id="858" w:author="Eddie Curtis" w:date="2012-08-09T16:46:00Z">
              <w:r w:rsidRPr="001E7F20">
                <w:rPr>
                  <w:rFonts w:cs="Calibri"/>
                  <w:strike/>
                  <w:rPrChange w:id="859" w:author="USER" w:date="2012-09-04T09:28:00Z">
                    <w:rPr>
                      <w:rFonts w:cs="Calibri"/>
                      <w:color w:val="0000FF"/>
                      <w:u w:val="single"/>
                    </w:rPr>
                  </w:rPrChange>
                </w:rPr>
                <w:t>and</w:t>
              </w:r>
              <w:proofErr w:type="gramEnd"/>
              <w:r w:rsidRPr="001E7F20">
                <w:rPr>
                  <w:rFonts w:cs="Calibri"/>
                  <w:strike/>
                  <w:rPrChange w:id="860" w:author="USER" w:date="2012-09-04T09:28:00Z">
                    <w:rPr>
                      <w:rFonts w:cs="Calibri"/>
                      <w:color w:val="0000FF"/>
                      <w:u w:val="single"/>
                    </w:rPr>
                  </w:rPrChange>
                </w:rPr>
                <w:t xml:space="preserve"> will </w:t>
              </w:r>
            </w:ins>
            <w:r w:rsidRPr="001E7F20">
              <w:rPr>
                <w:rFonts w:cs="Calibri"/>
                <w:strike/>
                <w:rPrChange w:id="861" w:author="USER" w:date="2012-09-04T09:28:00Z">
                  <w:rPr>
                    <w:rFonts w:cs="Calibri"/>
                    <w:color w:val="0000FF"/>
                    <w:u w:val="single"/>
                  </w:rPr>
                </w:rPrChange>
              </w:rPr>
              <w:t>operates along the coordinated route.  (Describe the operation, such as shared lanes, exclusive lanes, in the median, side running, with or without signal priority)</w:t>
            </w:r>
          </w:p>
        </w:tc>
      </w:tr>
      <w:tr w:rsidR="00A535CF" w:rsidTr="00A535CF">
        <w:tc>
          <w:tcPr>
            <w:tcW w:w="2040" w:type="dxa"/>
            <w:shd w:val="clear" w:color="auto" w:fill="auto"/>
          </w:tcPr>
          <w:p w:rsidR="00A535CF" w:rsidRPr="00D82659" w:rsidRDefault="001E7F20" w:rsidP="00160ECC">
            <w:pPr>
              <w:rPr>
                <w:rFonts w:cs="Calibri"/>
                <w:strike/>
                <w:rPrChange w:id="862" w:author="USER" w:date="2012-09-04T09:28:00Z">
                  <w:rPr>
                    <w:rFonts w:cs="Calibri"/>
                  </w:rPr>
                </w:rPrChange>
              </w:rPr>
            </w:pPr>
            <w:r w:rsidRPr="001E7F20">
              <w:rPr>
                <w:rFonts w:cs="Calibri"/>
                <w:strike/>
                <w:rPrChange w:id="863" w:author="USER" w:date="2012-09-04T09:28:00Z">
                  <w:rPr>
                    <w:rFonts w:cs="Calibri"/>
                    <w:color w:val="0000FF"/>
                    <w:u w:val="single"/>
                  </w:rPr>
                </w:rPrChange>
              </w:rPr>
              <w:t>3.1.4.3.0-2.0-4</w:t>
            </w:r>
          </w:p>
        </w:tc>
        <w:tc>
          <w:tcPr>
            <w:tcW w:w="10938" w:type="dxa"/>
            <w:shd w:val="clear" w:color="auto" w:fill="auto"/>
          </w:tcPr>
          <w:p w:rsidR="00A535CF" w:rsidRPr="00D82659" w:rsidRDefault="001E7F20" w:rsidP="00160ECC">
            <w:pPr>
              <w:rPr>
                <w:rFonts w:cs="Calibri"/>
                <w:strike/>
                <w:rPrChange w:id="864" w:author="USER" w:date="2012-09-04T09:28:00Z">
                  <w:rPr>
                    <w:rFonts w:cs="Calibri"/>
                  </w:rPr>
                </w:rPrChange>
              </w:rPr>
            </w:pPr>
            <w:r w:rsidRPr="001E7F20">
              <w:rPr>
                <w:rFonts w:cs="Calibri"/>
                <w:strike/>
                <w:rPrChange w:id="865" w:author="USER" w:date="2012-09-04T09:28:00Z">
                  <w:rPr>
                    <w:rFonts w:cs="Calibri"/>
                    <w:color w:val="0000FF"/>
                    <w:u w:val="single"/>
                  </w:rPr>
                </w:rPrChange>
              </w:rPr>
              <w:t>A light rail line operates parallel to the coordinated route in a separate right of way.  It crosses each of the cross streets approximately XX feet from the intersection, and its operation preempts the signals on the coordinated route. (Describe how it actually operates in your situation.)</w:t>
            </w:r>
          </w:p>
        </w:tc>
      </w:tr>
      <w:tr w:rsidR="00A535CF" w:rsidTr="00A535CF">
        <w:tc>
          <w:tcPr>
            <w:tcW w:w="2040" w:type="dxa"/>
            <w:shd w:val="clear" w:color="auto" w:fill="auto"/>
          </w:tcPr>
          <w:p w:rsidR="00A535CF" w:rsidRPr="00D82659" w:rsidRDefault="001E7F20" w:rsidP="00160ECC">
            <w:pPr>
              <w:rPr>
                <w:rFonts w:cs="Calibri"/>
                <w:highlight w:val="yellow"/>
                <w:rPrChange w:id="866" w:author="USER" w:date="2012-09-04T09:29:00Z">
                  <w:rPr>
                    <w:rFonts w:cs="Calibri"/>
                  </w:rPr>
                </w:rPrChange>
              </w:rPr>
            </w:pPr>
            <w:r w:rsidRPr="001E7F20">
              <w:rPr>
                <w:rFonts w:cs="Calibri"/>
                <w:highlight w:val="yellow"/>
                <w:rPrChange w:id="867" w:author="USER" w:date="2012-09-04T09:29:00Z">
                  <w:rPr>
                    <w:rFonts w:cs="Calibri"/>
                    <w:color w:val="0000FF"/>
                    <w:u w:val="single"/>
                  </w:rPr>
                </w:rPrChange>
              </w:rPr>
              <w:t>3.1.4.4</w:t>
            </w:r>
          </w:p>
        </w:tc>
        <w:tc>
          <w:tcPr>
            <w:tcW w:w="10938" w:type="dxa"/>
            <w:shd w:val="clear" w:color="auto" w:fill="auto"/>
          </w:tcPr>
          <w:p w:rsidR="00A535CF" w:rsidRPr="00D82659" w:rsidRDefault="001E7F20" w:rsidP="00160ECC">
            <w:pPr>
              <w:pStyle w:val="Heading4"/>
              <w:rPr>
                <w:highlight w:val="yellow"/>
                <w:rPrChange w:id="868" w:author="USER" w:date="2012-09-04T09:29:00Z">
                  <w:rPr/>
                </w:rPrChange>
              </w:rPr>
            </w:pPr>
            <w:r w:rsidRPr="001E7F20">
              <w:rPr>
                <w:highlight w:val="yellow"/>
                <w:rPrChange w:id="869" w:author="USER" w:date="2012-09-04T09:29:00Z">
                  <w:rPr>
                    <w:color w:val="0000FF"/>
                    <w:u w:val="single"/>
                  </w:rPr>
                </w:rPrChange>
              </w:rPr>
              <w:t>3.1.4.4 Agencies</w:t>
            </w:r>
          </w:p>
        </w:tc>
      </w:tr>
      <w:tr w:rsidR="00A535CF" w:rsidTr="00A535CF">
        <w:tc>
          <w:tcPr>
            <w:tcW w:w="2040" w:type="dxa"/>
            <w:shd w:val="clear" w:color="auto" w:fill="auto"/>
          </w:tcPr>
          <w:p w:rsidR="00A535CF" w:rsidRPr="00D82659" w:rsidRDefault="001E7F20" w:rsidP="00160ECC">
            <w:pPr>
              <w:rPr>
                <w:rFonts w:cs="Calibri"/>
                <w:highlight w:val="yellow"/>
                <w:rPrChange w:id="870" w:author="USER" w:date="2012-09-04T09:29:00Z">
                  <w:rPr>
                    <w:rFonts w:cs="Calibri"/>
                  </w:rPr>
                </w:rPrChange>
              </w:rPr>
            </w:pPr>
            <w:r w:rsidRPr="001E7F20">
              <w:rPr>
                <w:rFonts w:cs="Calibri"/>
                <w:highlight w:val="yellow"/>
                <w:rPrChange w:id="871" w:author="USER" w:date="2012-09-04T09:29:00Z">
                  <w:rPr>
                    <w:rFonts w:cs="Calibri"/>
                    <w:color w:val="0000FF"/>
                    <w:u w:val="single"/>
                  </w:rPr>
                </w:rPrChange>
              </w:rPr>
              <w:t>3.1.4.4.0-1</w:t>
            </w:r>
          </w:p>
        </w:tc>
        <w:tc>
          <w:tcPr>
            <w:tcW w:w="10938" w:type="dxa"/>
            <w:shd w:val="clear" w:color="auto" w:fill="auto"/>
          </w:tcPr>
          <w:p w:rsidR="00A535CF" w:rsidRPr="00D82659" w:rsidRDefault="001E7F20" w:rsidP="00790557">
            <w:pPr>
              <w:rPr>
                <w:rFonts w:cs="Calibri"/>
                <w:highlight w:val="yellow"/>
                <w:rPrChange w:id="872" w:author="USER" w:date="2012-09-04T09:29:00Z">
                  <w:rPr>
                    <w:rFonts w:cs="Calibri"/>
                  </w:rPr>
                </w:rPrChange>
              </w:rPr>
            </w:pPr>
            <w:r w:rsidRPr="001E7F20">
              <w:rPr>
                <w:rFonts w:cs="Calibri"/>
                <w:highlight w:val="yellow"/>
                <w:rPrChange w:id="873" w:author="USER" w:date="2012-09-04T09:29:00Z">
                  <w:rPr>
                    <w:rFonts w:cs="Calibri"/>
                    <w:color w:val="0000FF"/>
                    <w:u w:val="single"/>
                  </w:rPr>
                </w:rPrChange>
              </w:rPr>
              <w:t>The existing signal system is operated by</w:t>
            </w:r>
            <w:ins w:id="874" w:author="USER" w:date="2012-09-06T09:53:00Z">
              <w:r w:rsidR="00790557">
                <w:rPr>
                  <w:rFonts w:cs="Calibri"/>
                  <w:highlight w:val="yellow"/>
                </w:rPr>
                <w:t xml:space="preserve"> SCTE</w:t>
              </w:r>
            </w:ins>
            <w:r w:rsidRPr="001E7F20">
              <w:rPr>
                <w:rFonts w:cs="Calibri"/>
                <w:highlight w:val="yellow"/>
                <w:rPrChange w:id="875" w:author="USER" w:date="2012-09-04T09:29:00Z">
                  <w:rPr>
                    <w:rFonts w:cs="Calibri"/>
                    <w:color w:val="0000FF"/>
                    <w:u w:val="single"/>
                  </w:rPr>
                </w:rPrChange>
              </w:rPr>
              <w:t xml:space="preserve"> (</w:t>
            </w:r>
            <w:del w:id="876" w:author="Eddie Curtis" w:date="2012-08-09T16:48:00Z">
              <w:r w:rsidRPr="001E7F20">
                <w:rPr>
                  <w:rFonts w:cs="Calibri"/>
                  <w:highlight w:val="yellow"/>
                  <w:rPrChange w:id="877" w:author="USER" w:date="2012-09-04T09:29:00Z">
                    <w:rPr>
                      <w:rFonts w:cs="Calibri"/>
                      <w:color w:val="0000FF"/>
                      <w:u w:val="single"/>
                    </w:rPr>
                  </w:rPrChange>
                </w:rPr>
                <w:delText>name the agency</w:delText>
              </w:r>
            </w:del>
            <w:r w:rsidRPr="001E7F20">
              <w:rPr>
                <w:rFonts w:cs="Calibri"/>
                <w:highlight w:val="yellow"/>
                <w:rPrChange w:id="878" w:author="USER" w:date="2012-09-04T09:29:00Z">
                  <w:rPr>
                    <w:rFonts w:cs="Calibri"/>
                    <w:color w:val="0000FF"/>
                    <w:u w:val="single"/>
                  </w:rPr>
                </w:rPrChange>
              </w:rPr>
              <w:t xml:space="preserve">).  </w:t>
            </w:r>
            <w:r w:rsidRPr="001E7F20">
              <w:rPr>
                <w:rFonts w:cs="Calibri"/>
                <w:strike/>
                <w:highlight w:val="yellow"/>
                <w:rPrChange w:id="879" w:author="USER" w:date="2012-09-04T09:29:00Z">
                  <w:rPr>
                    <w:rFonts w:cs="Calibri"/>
                    <w:color w:val="0000FF"/>
                    <w:u w:val="single"/>
                  </w:rPr>
                </w:rPrChange>
              </w:rPr>
              <w:t>Some intersections are controlled by signals belonging to (name other agencies).  These are controlled by XX agency (or coordinated with the system operated by YY agency).</w:t>
            </w:r>
          </w:p>
        </w:tc>
      </w:tr>
      <w:tr w:rsidR="00A535CF" w:rsidTr="00A535CF">
        <w:tc>
          <w:tcPr>
            <w:tcW w:w="2040" w:type="dxa"/>
            <w:shd w:val="clear" w:color="auto" w:fill="auto"/>
          </w:tcPr>
          <w:p w:rsidR="00A535CF" w:rsidRPr="00D82659" w:rsidRDefault="001E7F20" w:rsidP="00160ECC">
            <w:pPr>
              <w:rPr>
                <w:rFonts w:cs="Calibri"/>
                <w:highlight w:val="yellow"/>
                <w:rPrChange w:id="880" w:author="USER" w:date="2012-09-04T09:29:00Z">
                  <w:rPr>
                    <w:rFonts w:cs="Calibri"/>
                  </w:rPr>
                </w:rPrChange>
              </w:rPr>
            </w:pPr>
            <w:r w:rsidRPr="001E7F20">
              <w:rPr>
                <w:rFonts w:cs="Calibri"/>
                <w:highlight w:val="yellow"/>
                <w:rPrChange w:id="881" w:author="USER" w:date="2012-09-04T09:29:00Z">
                  <w:rPr>
                    <w:rFonts w:cs="Calibri"/>
                    <w:color w:val="0000FF"/>
                    <w:u w:val="single"/>
                  </w:rPr>
                </w:rPrChange>
              </w:rPr>
              <w:t>3.1.4.4.0-2</w:t>
            </w:r>
          </w:p>
        </w:tc>
        <w:tc>
          <w:tcPr>
            <w:tcW w:w="10938" w:type="dxa"/>
            <w:shd w:val="clear" w:color="auto" w:fill="auto"/>
          </w:tcPr>
          <w:p w:rsidR="00A535CF" w:rsidRPr="00D82659" w:rsidRDefault="001E7F20" w:rsidP="008A38FE">
            <w:pPr>
              <w:rPr>
                <w:rFonts w:cs="Calibri"/>
                <w:highlight w:val="yellow"/>
                <w:rPrChange w:id="882" w:author="USER" w:date="2012-09-04T09:29:00Z">
                  <w:rPr>
                    <w:rFonts w:cs="Calibri"/>
                  </w:rPr>
                </w:rPrChange>
              </w:rPr>
            </w:pPr>
            <w:r w:rsidRPr="001E7F20">
              <w:rPr>
                <w:rFonts w:cs="Calibri"/>
                <w:highlight w:val="yellow"/>
                <w:rPrChange w:id="883" w:author="USER" w:date="2012-09-04T09:29:00Z">
                  <w:rPr>
                    <w:rFonts w:cs="Calibri"/>
                    <w:color w:val="0000FF"/>
                    <w:u w:val="single"/>
                  </w:rPr>
                </w:rPrChange>
              </w:rPr>
              <w:t>The effectiveness of (</w:t>
            </w:r>
            <w:del w:id="884" w:author="Eddie Curtis" w:date="2012-08-09T16:52:00Z">
              <w:r w:rsidRPr="001E7F20">
                <w:rPr>
                  <w:rFonts w:cs="Calibri"/>
                  <w:highlight w:val="yellow"/>
                  <w:rPrChange w:id="885" w:author="USER" w:date="2012-09-04T09:29:00Z">
                    <w:rPr>
                      <w:rFonts w:cs="Calibri"/>
                      <w:color w:val="0000FF"/>
                      <w:u w:val="single"/>
                    </w:rPr>
                  </w:rPrChange>
                </w:rPr>
                <w:delText>name to agency, such as transit and fire department</w:delText>
              </w:r>
            </w:del>
            <w:ins w:id="886" w:author="Eddie Curtis" w:date="2012-08-09T16:52:00Z">
              <w:r w:rsidRPr="001E7F20">
                <w:rPr>
                  <w:rFonts w:cs="Calibri"/>
                  <w:highlight w:val="yellow"/>
                  <w:rPrChange w:id="887" w:author="USER" w:date="2012-09-04T09:29:00Z">
                    <w:rPr>
                      <w:rFonts w:cs="Calibri"/>
                      <w:color w:val="0000FF"/>
                      <w:u w:val="single"/>
                    </w:rPr>
                  </w:rPrChange>
                </w:rPr>
                <w:t>emergency services</w:t>
              </w:r>
            </w:ins>
            <w:r w:rsidRPr="001E7F20">
              <w:rPr>
                <w:rFonts w:cs="Calibri"/>
                <w:highlight w:val="yellow"/>
                <w:rPrChange w:id="888" w:author="USER" w:date="2012-09-04T09:29:00Z">
                  <w:rPr>
                    <w:rFonts w:cs="Calibri"/>
                    <w:color w:val="0000FF"/>
                    <w:u w:val="single"/>
                  </w:rPr>
                </w:rPrChange>
              </w:rPr>
              <w:t xml:space="preserve">) is affected by the </w:t>
            </w:r>
            <w:r w:rsidRPr="001E7F20">
              <w:rPr>
                <w:rFonts w:cs="Calibri"/>
                <w:highlight w:val="yellow"/>
                <w:rPrChange w:id="889" w:author="USER" w:date="2012-09-04T09:29:00Z">
                  <w:rPr>
                    <w:rFonts w:cs="Calibri"/>
                    <w:color w:val="0000FF"/>
                    <w:u w:val="single"/>
                  </w:rPr>
                </w:rPrChange>
              </w:rPr>
              <w:lastRenderedPageBreak/>
              <w:t>operation of the signal system.</w:t>
            </w:r>
          </w:p>
        </w:tc>
      </w:tr>
      <w:tr w:rsidR="00A535CF" w:rsidTr="00A535CF">
        <w:tc>
          <w:tcPr>
            <w:tcW w:w="2040" w:type="dxa"/>
            <w:shd w:val="clear" w:color="auto" w:fill="auto"/>
          </w:tcPr>
          <w:p w:rsidR="00A535CF" w:rsidRPr="006F412E" w:rsidRDefault="001E7F20" w:rsidP="00160ECC">
            <w:pPr>
              <w:rPr>
                <w:rFonts w:cs="Calibri"/>
                <w:highlight w:val="yellow"/>
                <w:rPrChange w:id="890" w:author="USER" w:date="2012-09-05T10:42:00Z">
                  <w:rPr>
                    <w:rFonts w:cs="Calibri"/>
                  </w:rPr>
                </w:rPrChange>
              </w:rPr>
            </w:pPr>
            <w:r w:rsidRPr="001E7F20">
              <w:rPr>
                <w:rFonts w:cs="Calibri"/>
                <w:highlight w:val="yellow"/>
                <w:rPrChange w:id="891" w:author="USER" w:date="2012-09-05T10:42:00Z">
                  <w:rPr>
                    <w:rFonts w:cs="Calibri"/>
                    <w:color w:val="0000FF"/>
                    <w:u w:val="single"/>
                  </w:rPr>
                </w:rPrChange>
              </w:rPr>
              <w:lastRenderedPageBreak/>
              <w:t>3.1.4.5</w:t>
            </w:r>
          </w:p>
        </w:tc>
        <w:tc>
          <w:tcPr>
            <w:tcW w:w="10938" w:type="dxa"/>
            <w:shd w:val="clear" w:color="auto" w:fill="auto"/>
          </w:tcPr>
          <w:p w:rsidR="00A535CF" w:rsidRPr="006F412E" w:rsidRDefault="001E7F20" w:rsidP="00160ECC">
            <w:pPr>
              <w:pStyle w:val="Heading4"/>
              <w:rPr>
                <w:highlight w:val="yellow"/>
                <w:rPrChange w:id="892" w:author="USER" w:date="2012-09-05T10:42:00Z">
                  <w:rPr/>
                </w:rPrChange>
              </w:rPr>
            </w:pPr>
            <w:r w:rsidRPr="001E7F20">
              <w:rPr>
                <w:highlight w:val="yellow"/>
                <w:rPrChange w:id="893" w:author="USER" w:date="2012-09-05T10:42:00Z">
                  <w:rPr>
                    <w:color w:val="0000FF"/>
                    <w:u w:val="single"/>
                  </w:rPr>
                </w:rPrChange>
              </w:rPr>
              <w:t>3.1.4.5 Existing Architecture</w:t>
            </w:r>
          </w:p>
        </w:tc>
      </w:tr>
      <w:tr w:rsidR="00A535CF" w:rsidTr="00A535CF">
        <w:tc>
          <w:tcPr>
            <w:tcW w:w="2040" w:type="dxa"/>
            <w:shd w:val="clear" w:color="auto" w:fill="auto"/>
          </w:tcPr>
          <w:p w:rsidR="00A535CF" w:rsidRPr="006F412E" w:rsidRDefault="001E7F20" w:rsidP="00160ECC">
            <w:pPr>
              <w:rPr>
                <w:rFonts w:cs="Calibri"/>
                <w:highlight w:val="yellow"/>
                <w:rPrChange w:id="894" w:author="USER" w:date="2012-09-05T10:42:00Z">
                  <w:rPr>
                    <w:rFonts w:cs="Calibri"/>
                  </w:rPr>
                </w:rPrChange>
              </w:rPr>
            </w:pPr>
            <w:r w:rsidRPr="001E7F20">
              <w:rPr>
                <w:rFonts w:cs="Calibri"/>
                <w:highlight w:val="yellow"/>
                <w:rPrChange w:id="895" w:author="USER" w:date="2012-09-05T10:42:00Z">
                  <w:rPr>
                    <w:rFonts w:cs="Calibri"/>
                    <w:color w:val="0000FF"/>
                    <w:u w:val="single"/>
                  </w:rPr>
                </w:rPrChange>
              </w:rPr>
              <w:t>3.1.4.5.0-1</w:t>
            </w:r>
          </w:p>
        </w:tc>
        <w:tc>
          <w:tcPr>
            <w:tcW w:w="10938" w:type="dxa"/>
            <w:shd w:val="clear" w:color="auto" w:fill="auto"/>
          </w:tcPr>
          <w:p w:rsidR="00A535CF" w:rsidRDefault="001E7F20" w:rsidP="00160ECC">
            <w:pPr>
              <w:rPr>
                <w:ins w:id="896" w:author="USER" w:date="2012-09-06T15:20:00Z"/>
                <w:rFonts w:cs="Calibri"/>
                <w:highlight w:val="yellow"/>
              </w:rPr>
            </w:pPr>
            <w:r w:rsidRPr="001E7F20">
              <w:rPr>
                <w:rFonts w:cs="Calibri"/>
                <w:highlight w:val="yellow"/>
                <w:rPrChange w:id="897" w:author="USER" w:date="2012-09-05T10:42:00Z">
                  <w:rPr>
                    <w:rFonts w:cs="Calibri"/>
                    <w:color w:val="0000FF"/>
                    <w:u w:val="single"/>
                  </w:rPr>
                </w:rPrChange>
              </w:rPr>
              <w:t>The existing system architecture is illustrated in FIGURE XX</w:t>
            </w:r>
            <w:ins w:id="898" w:author="USER" w:date="2012-09-05T10:01:00Z">
              <w:r w:rsidRPr="001E7F20">
                <w:rPr>
                  <w:rFonts w:cs="Calibri"/>
                  <w:highlight w:val="yellow"/>
                  <w:rPrChange w:id="899" w:author="USER" w:date="2012-09-05T10:42:00Z">
                    <w:rPr>
                      <w:rFonts w:cs="Calibri"/>
                      <w:color w:val="0000FF"/>
                      <w:u w:val="single"/>
                    </w:rPr>
                  </w:rPrChange>
                </w:rPr>
                <w:t xml:space="preserve"> (i.e. controller type and software, detection, and communication method)</w:t>
              </w:r>
            </w:ins>
            <w:r w:rsidRPr="001E7F20">
              <w:rPr>
                <w:rFonts w:cs="Calibri"/>
                <w:highlight w:val="yellow"/>
                <w:rPrChange w:id="900" w:author="USER" w:date="2012-09-05T10:42:00Z">
                  <w:rPr>
                    <w:rFonts w:cs="Calibri"/>
                    <w:color w:val="0000FF"/>
                    <w:u w:val="single"/>
                  </w:rPr>
                </w:rPrChange>
              </w:rPr>
              <w:t>. (Provide an appropriate system network block diagram, and describe the following elements, as applicable.)</w:t>
            </w:r>
          </w:p>
          <w:p w:rsidR="0038160B" w:rsidRPr="006F412E" w:rsidRDefault="00AE66C2" w:rsidP="00160ECC">
            <w:pPr>
              <w:rPr>
                <w:rFonts w:cs="Calibri"/>
                <w:highlight w:val="yellow"/>
                <w:rPrChange w:id="901" w:author="USER" w:date="2012-09-05T10:42:00Z">
                  <w:rPr>
                    <w:rFonts w:cs="Calibri"/>
                  </w:rPr>
                </w:rPrChange>
              </w:rPr>
            </w:pPr>
            <w:ins w:id="902" w:author="USER" w:date="2012-09-06T15:20:00Z">
              <w:r>
                <w:rPr>
                  <w:rFonts w:cs="Calibri"/>
                  <w:noProof/>
                  <w:rPrChange w:id="903" w:author="Unknown">
                    <w:rPr>
                      <w:noProof/>
                      <w:color w:val="0000FF"/>
                      <w:u w:val="single"/>
                    </w:rPr>
                  </w:rPrChange>
                </w:rPr>
                <w:lastRenderedPageBreak/>
                <w:drawing>
                  <wp:inline distT="0" distB="0" distL="0" distR="0">
                    <wp:extent cx="6686550" cy="543877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6686550" cy="5438775"/>
                            </a:xfrm>
                            <a:prstGeom prst="rect">
                              <a:avLst/>
                            </a:prstGeom>
                            <a:noFill/>
                            <a:ln w="9525">
                              <a:noFill/>
                              <a:miter lim="800000"/>
                              <a:headEnd/>
                              <a:tailEnd/>
                            </a:ln>
                          </pic:spPr>
                        </pic:pic>
                      </a:graphicData>
                    </a:graphic>
                  </wp:inline>
                </w:drawing>
              </w:r>
            </w:ins>
          </w:p>
        </w:tc>
      </w:tr>
      <w:tr w:rsidR="00A535CF" w:rsidTr="00A535CF">
        <w:tc>
          <w:tcPr>
            <w:tcW w:w="2040" w:type="dxa"/>
            <w:shd w:val="clear" w:color="auto" w:fill="auto"/>
          </w:tcPr>
          <w:p w:rsidR="00A535CF" w:rsidRPr="009158D5" w:rsidRDefault="001E7F20" w:rsidP="00160ECC">
            <w:pPr>
              <w:rPr>
                <w:rFonts w:cs="Calibri"/>
                <w:highlight w:val="yellow"/>
                <w:rPrChange w:id="904" w:author="USER" w:date="2012-09-07T15:51:00Z">
                  <w:rPr>
                    <w:rFonts w:cs="Calibri"/>
                  </w:rPr>
                </w:rPrChange>
              </w:rPr>
            </w:pPr>
            <w:r w:rsidRPr="001E7F20">
              <w:rPr>
                <w:rFonts w:cs="Calibri"/>
                <w:highlight w:val="yellow"/>
                <w:rPrChange w:id="905" w:author="USER" w:date="2012-09-07T15:51:00Z">
                  <w:rPr>
                    <w:rFonts w:cs="Calibri"/>
                    <w:color w:val="0000FF"/>
                    <w:u w:val="single"/>
                  </w:rPr>
                </w:rPrChange>
              </w:rPr>
              <w:lastRenderedPageBreak/>
              <w:t>3.1.4.5.0-1.0-1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906" w:author="Eddie Curtis" w:date="2012-08-09T16:52:00Z">
                  <w:rPr>
                    <w:rFonts w:cs="Calibri"/>
                    <w:color w:val="0000FF"/>
                    <w:u w:val="single"/>
                  </w:rPr>
                </w:rPrChange>
              </w:rPr>
              <w:t>TMC and workstations</w:t>
            </w:r>
          </w:p>
        </w:tc>
      </w:tr>
      <w:tr w:rsidR="00A535CF" w:rsidTr="00A535CF">
        <w:tc>
          <w:tcPr>
            <w:tcW w:w="2040" w:type="dxa"/>
            <w:shd w:val="clear" w:color="auto" w:fill="auto"/>
          </w:tcPr>
          <w:p w:rsidR="00A535CF" w:rsidRPr="009158D5" w:rsidRDefault="001E7F20" w:rsidP="00160ECC">
            <w:pPr>
              <w:rPr>
                <w:rFonts w:cs="Calibri"/>
                <w:highlight w:val="yellow"/>
                <w:rPrChange w:id="907" w:author="USER" w:date="2012-09-07T15:51:00Z">
                  <w:rPr>
                    <w:rFonts w:cs="Calibri"/>
                  </w:rPr>
                </w:rPrChange>
              </w:rPr>
            </w:pPr>
            <w:r w:rsidRPr="001E7F20">
              <w:rPr>
                <w:rFonts w:cs="Calibri"/>
                <w:highlight w:val="yellow"/>
                <w:rPrChange w:id="908" w:author="USER" w:date="2012-09-07T15:51:00Z">
                  <w:rPr>
                    <w:rFonts w:cs="Calibri"/>
                    <w:color w:val="0000FF"/>
                    <w:u w:val="single"/>
                  </w:rPr>
                </w:rPrChange>
              </w:rPr>
              <w:t>3.1.4.5.0-1.0-2</w:t>
            </w:r>
          </w:p>
        </w:tc>
        <w:tc>
          <w:tcPr>
            <w:tcW w:w="10938" w:type="dxa"/>
            <w:shd w:val="clear" w:color="auto" w:fill="auto"/>
          </w:tcPr>
          <w:p w:rsidR="00A535CF" w:rsidRPr="00160ECC" w:rsidRDefault="001E7F20" w:rsidP="00160ECC">
            <w:pPr>
              <w:rPr>
                <w:rFonts w:cs="Calibri"/>
              </w:rPr>
            </w:pPr>
            <w:del w:id="909" w:author="Eddie Curtis" w:date="2012-08-09T16:53:00Z">
              <w:r w:rsidRPr="001E7F20">
                <w:rPr>
                  <w:rFonts w:cs="Calibri"/>
                  <w:highlight w:val="yellow"/>
                  <w:rPrChange w:id="910" w:author="Eddie Curtis" w:date="2012-08-09T16:52:00Z">
                    <w:rPr>
                      <w:rFonts w:cs="Calibri"/>
                      <w:color w:val="0000FF"/>
                      <w:u w:val="single"/>
                    </w:rPr>
                  </w:rPrChange>
                </w:rPr>
                <w:delText>Local hubs, on-street masters, etc</w:delText>
              </w:r>
            </w:del>
            <w:ins w:id="911" w:author="USER" w:date="2012-09-06T10:22:00Z">
              <w:r w:rsidR="002B11D2">
                <w:rPr>
                  <w:rFonts w:cs="Calibri"/>
                  <w:highlight w:val="yellow"/>
                </w:rPr>
                <w:t xml:space="preserve">All </w:t>
              </w:r>
            </w:ins>
            <w:ins w:id="912" w:author="Eddie Curtis" w:date="2012-08-09T16:53:00Z">
              <w:r w:rsidR="008A38FE">
                <w:rPr>
                  <w:rFonts w:cs="Calibri"/>
                  <w:highlight w:val="yellow"/>
                </w:rPr>
                <w:t>traffic signals are centrally managed</w:t>
              </w:r>
              <w:proofErr w:type="gramStart"/>
              <w:r w:rsidR="008A38FE">
                <w:rPr>
                  <w:rFonts w:cs="Calibri"/>
                  <w:highlight w:val="yellow"/>
                </w:rPr>
                <w:t>.</w:t>
              </w:r>
            </w:ins>
            <w:r w:rsidRPr="001E7F20">
              <w:rPr>
                <w:rFonts w:cs="Calibri"/>
                <w:highlight w:val="yellow"/>
                <w:rPrChange w:id="913" w:author="Eddie Curtis" w:date="2012-08-09T16:52:00Z">
                  <w:rPr>
                    <w:rFonts w:cs="Calibri"/>
                    <w:color w:val="0000FF"/>
                    <w:u w:val="single"/>
                  </w:rPr>
                </w:rPrChange>
              </w:rPr>
              <w:t>.</w:t>
            </w:r>
            <w:proofErr w:type="gramEnd"/>
          </w:p>
        </w:tc>
      </w:tr>
      <w:tr w:rsidR="00A535CF" w:rsidTr="00A535CF">
        <w:tc>
          <w:tcPr>
            <w:tcW w:w="2040" w:type="dxa"/>
            <w:shd w:val="clear" w:color="auto" w:fill="auto"/>
          </w:tcPr>
          <w:p w:rsidR="00A535CF" w:rsidRPr="009158D5" w:rsidRDefault="001E7F20" w:rsidP="00160ECC">
            <w:pPr>
              <w:rPr>
                <w:rFonts w:cs="Calibri"/>
                <w:highlight w:val="yellow"/>
                <w:rPrChange w:id="914" w:author="USER" w:date="2012-09-07T15:51:00Z">
                  <w:rPr>
                    <w:rFonts w:cs="Calibri"/>
                  </w:rPr>
                </w:rPrChange>
              </w:rPr>
            </w:pPr>
            <w:r w:rsidRPr="001E7F20">
              <w:rPr>
                <w:rFonts w:cs="Calibri"/>
                <w:highlight w:val="yellow"/>
                <w:rPrChange w:id="915" w:author="USER" w:date="2012-09-07T15:51:00Z">
                  <w:rPr>
                    <w:rFonts w:cs="Calibri"/>
                    <w:color w:val="0000FF"/>
                    <w:u w:val="single"/>
                  </w:rPr>
                </w:rPrChange>
              </w:rPr>
              <w:t>3.1.4.5.0-1.0-3</w:t>
            </w:r>
          </w:p>
        </w:tc>
        <w:tc>
          <w:tcPr>
            <w:tcW w:w="10938" w:type="dxa"/>
            <w:shd w:val="clear" w:color="auto" w:fill="auto"/>
          </w:tcPr>
          <w:p w:rsidR="00A535CF" w:rsidRPr="008A38FE" w:rsidRDefault="002B11D2" w:rsidP="002B11D2">
            <w:pPr>
              <w:rPr>
                <w:rFonts w:cs="Calibri"/>
                <w:highlight w:val="yellow"/>
                <w:rPrChange w:id="916" w:author="Eddie Curtis" w:date="2012-08-09T16:53:00Z">
                  <w:rPr>
                    <w:rFonts w:cs="Calibri"/>
                  </w:rPr>
                </w:rPrChange>
              </w:rPr>
            </w:pPr>
            <w:r>
              <w:rPr>
                <w:rFonts w:cs="Calibri"/>
                <w:highlight w:val="yellow"/>
              </w:rPr>
              <w:t>SCTE c</w:t>
            </w:r>
            <w:r w:rsidR="00495771" w:rsidRPr="00495771">
              <w:rPr>
                <w:rFonts w:cs="Calibri"/>
                <w:highlight w:val="yellow"/>
              </w:rPr>
              <w:t>ommunications infrastructure</w:t>
            </w:r>
            <w:r>
              <w:rPr>
                <w:rFonts w:cs="Calibri"/>
                <w:highlight w:val="yellow"/>
              </w:rPr>
              <w:t xml:space="preserve"> is </w:t>
            </w:r>
            <w:proofErr w:type="spellStart"/>
            <w:ins w:id="917" w:author="USER" w:date="2012-09-06T10:24:00Z">
              <w:r>
                <w:rPr>
                  <w:rFonts w:cs="Calibri"/>
                  <w:highlight w:val="yellow"/>
                </w:rPr>
                <w:t>ethernet</w:t>
              </w:r>
            </w:ins>
            <w:proofErr w:type="spellEnd"/>
            <w:r>
              <w:rPr>
                <w:rFonts w:cs="Calibri"/>
                <w:highlight w:val="yellow"/>
              </w:rPr>
              <w:t xml:space="preserve"> </w:t>
            </w:r>
            <w:ins w:id="918" w:author="USER" w:date="2012-09-06T10:24:00Z">
              <w:r>
                <w:rPr>
                  <w:rFonts w:cs="Calibri"/>
                  <w:highlight w:val="yellow"/>
                </w:rPr>
                <w:t>connected by</w:t>
              </w:r>
            </w:ins>
            <w:ins w:id="919" w:author="USER" w:date="2012-09-06T10:25:00Z">
              <w:r>
                <w:rPr>
                  <w:rFonts w:cs="Calibri"/>
                  <w:highlight w:val="yellow"/>
                </w:rPr>
                <w:t xml:space="preserve"> </w:t>
              </w:r>
            </w:ins>
            <w:del w:id="920" w:author="USER" w:date="2012-09-06T10:24:00Z">
              <w:r w:rsidDel="002B11D2">
                <w:rPr>
                  <w:rFonts w:cs="Calibri"/>
                  <w:highlight w:val="yellow"/>
                </w:rPr>
                <w:delText xml:space="preserve"> </w:delText>
              </w:r>
            </w:del>
            <w:r>
              <w:rPr>
                <w:rFonts w:cs="Calibri"/>
                <w:highlight w:val="yellow"/>
              </w:rPr>
              <w:t>fiber optic cable</w:t>
            </w:r>
          </w:p>
        </w:tc>
      </w:tr>
      <w:tr w:rsidR="00A535CF" w:rsidTr="00A535CF">
        <w:tc>
          <w:tcPr>
            <w:tcW w:w="2040" w:type="dxa"/>
            <w:shd w:val="clear" w:color="auto" w:fill="auto"/>
          </w:tcPr>
          <w:p w:rsidR="00A535CF" w:rsidRPr="009158D5" w:rsidRDefault="001E7F20" w:rsidP="00160ECC">
            <w:pPr>
              <w:rPr>
                <w:rFonts w:cs="Calibri"/>
                <w:highlight w:val="yellow"/>
                <w:rPrChange w:id="921" w:author="USER" w:date="2012-09-07T15:51:00Z">
                  <w:rPr>
                    <w:rFonts w:cs="Calibri"/>
                  </w:rPr>
                </w:rPrChange>
              </w:rPr>
            </w:pPr>
            <w:r w:rsidRPr="001E7F20">
              <w:rPr>
                <w:rFonts w:cs="Calibri"/>
                <w:highlight w:val="yellow"/>
                <w:rPrChange w:id="922" w:author="USER" w:date="2012-09-07T15:51:00Z">
                  <w:rPr>
                    <w:rFonts w:cs="Calibri"/>
                    <w:color w:val="0000FF"/>
                    <w:u w:val="single"/>
                  </w:rPr>
                </w:rPrChange>
              </w:rPr>
              <w:t>3.1.4.5.0-1.0-4</w:t>
            </w:r>
          </w:p>
        </w:tc>
        <w:tc>
          <w:tcPr>
            <w:tcW w:w="10938" w:type="dxa"/>
            <w:shd w:val="clear" w:color="auto" w:fill="auto"/>
          </w:tcPr>
          <w:p w:rsidR="00A535CF" w:rsidRPr="008A38FE" w:rsidRDefault="001E7F20" w:rsidP="00160ECC">
            <w:pPr>
              <w:rPr>
                <w:rFonts w:cs="Calibri"/>
                <w:highlight w:val="yellow"/>
                <w:rPrChange w:id="923" w:author="Eddie Curtis" w:date="2012-08-09T16:53:00Z">
                  <w:rPr>
                    <w:rFonts w:cs="Calibri"/>
                  </w:rPr>
                </w:rPrChange>
              </w:rPr>
            </w:pPr>
            <w:r w:rsidRPr="001E7F20">
              <w:rPr>
                <w:rFonts w:cs="Calibri"/>
                <w:highlight w:val="yellow"/>
                <w:rPrChange w:id="924" w:author="Eddie Curtis" w:date="2012-08-09T16:53:00Z">
                  <w:rPr>
                    <w:rFonts w:cs="Calibri"/>
                    <w:color w:val="0000FF"/>
                    <w:u w:val="single"/>
                  </w:rPr>
                </w:rPrChange>
              </w:rPr>
              <w:t>Detection locations and technology (e.g., video, loops or other technology; stop line, advance or mid-block detection zones)</w:t>
            </w:r>
            <w:ins w:id="925" w:author="USER" w:date="2012-09-05T10:03:00Z">
              <w:r w:rsidR="000567E7">
                <w:rPr>
                  <w:rFonts w:cs="Calibri"/>
                  <w:highlight w:val="yellow"/>
                </w:rPr>
                <w:t xml:space="preserve"> </w:t>
              </w:r>
            </w:ins>
          </w:p>
        </w:tc>
      </w:tr>
      <w:tr w:rsidR="00A535CF" w:rsidTr="00A535CF">
        <w:tc>
          <w:tcPr>
            <w:tcW w:w="2040" w:type="dxa"/>
            <w:shd w:val="clear" w:color="auto" w:fill="auto"/>
          </w:tcPr>
          <w:p w:rsidR="00A535CF" w:rsidRPr="009158D5" w:rsidRDefault="001E7F20" w:rsidP="00160ECC">
            <w:pPr>
              <w:rPr>
                <w:rFonts w:cs="Calibri"/>
                <w:highlight w:val="yellow"/>
                <w:rPrChange w:id="926" w:author="USER" w:date="2012-09-07T15:51:00Z">
                  <w:rPr>
                    <w:rFonts w:cs="Calibri"/>
                  </w:rPr>
                </w:rPrChange>
              </w:rPr>
            </w:pPr>
            <w:r w:rsidRPr="001E7F20">
              <w:rPr>
                <w:rFonts w:cs="Calibri"/>
                <w:highlight w:val="yellow"/>
                <w:rPrChange w:id="927" w:author="USER" w:date="2012-09-07T15:51:00Z">
                  <w:rPr>
                    <w:rFonts w:cs="Calibri"/>
                    <w:color w:val="0000FF"/>
                    <w:u w:val="single"/>
                  </w:rPr>
                </w:rPrChange>
              </w:rPr>
              <w:t>3.2</w:t>
            </w:r>
          </w:p>
        </w:tc>
        <w:tc>
          <w:tcPr>
            <w:tcW w:w="10938" w:type="dxa"/>
            <w:shd w:val="clear" w:color="auto" w:fill="auto"/>
          </w:tcPr>
          <w:p w:rsidR="00A535CF" w:rsidRDefault="001E7F20" w:rsidP="00160ECC">
            <w:pPr>
              <w:pStyle w:val="Heading2"/>
            </w:pPr>
            <w:r w:rsidRPr="001E7F20">
              <w:rPr>
                <w:highlight w:val="yellow"/>
                <w:rPrChange w:id="928" w:author="USER" w:date="2012-09-07T15:51:00Z">
                  <w:rPr>
                    <w:color w:val="0000FF"/>
                    <w:u w:val="single"/>
                  </w:rPr>
                </w:rPrChange>
              </w:rPr>
              <w:t>3.2 Limitations of the Existing system</w:t>
            </w:r>
          </w:p>
        </w:tc>
      </w:tr>
      <w:tr w:rsidR="00A535CF" w:rsidTr="00A535CF">
        <w:tc>
          <w:tcPr>
            <w:tcW w:w="2040" w:type="dxa"/>
            <w:shd w:val="clear" w:color="auto" w:fill="auto"/>
          </w:tcPr>
          <w:p w:rsidR="00A535CF" w:rsidRPr="009158D5" w:rsidRDefault="001E7F20" w:rsidP="00160ECC">
            <w:pPr>
              <w:rPr>
                <w:rFonts w:cs="Calibri"/>
                <w:highlight w:val="yellow"/>
                <w:rPrChange w:id="929" w:author="USER" w:date="2012-09-07T15:51:00Z">
                  <w:rPr>
                    <w:rFonts w:cs="Calibri"/>
                  </w:rPr>
                </w:rPrChange>
              </w:rPr>
            </w:pPr>
            <w:r w:rsidRPr="001E7F20">
              <w:rPr>
                <w:rFonts w:cs="Calibri"/>
                <w:highlight w:val="yellow"/>
                <w:rPrChange w:id="930" w:author="USER" w:date="2012-09-07T15:51:00Z">
                  <w:rPr>
                    <w:rFonts w:cs="Calibri"/>
                    <w:color w:val="0000FF"/>
                    <w:u w:val="single"/>
                  </w:rPr>
                </w:rPrChange>
              </w:rPr>
              <w:t>3.2.0-1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931" w:author="Eddie Curtis" w:date="2012-08-09T16:53:00Z">
                  <w:rPr>
                    <w:rFonts w:cs="Calibri"/>
                    <w:color w:val="0000FF"/>
                    <w:u w:val="single"/>
                  </w:rPr>
                </w:rPrChange>
              </w:rPr>
              <w:t>The following statements summarize the limitations of the existing system that prevent it from satisfactorily accommodating the traffic situations described above. (Select from the following samples and create new descriptions that fit your situation.)</w:t>
            </w:r>
          </w:p>
        </w:tc>
      </w:tr>
      <w:tr w:rsidR="00A535CF" w:rsidTr="00A535CF">
        <w:tc>
          <w:tcPr>
            <w:tcW w:w="2040" w:type="dxa"/>
            <w:shd w:val="clear" w:color="auto" w:fill="auto"/>
          </w:tcPr>
          <w:p w:rsidR="00A535CF" w:rsidRPr="009158D5" w:rsidRDefault="001E7F20" w:rsidP="00160ECC">
            <w:pPr>
              <w:rPr>
                <w:rFonts w:cs="Calibri"/>
                <w:highlight w:val="yellow"/>
                <w:rPrChange w:id="932" w:author="USER" w:date="2012-09-07T15:51:00Z">
                  <w:rPr>
                    <w:rFonts w:cs="Calibri"/>
                  </w:rPr>
                </w:rPrChange>
              </w:rPr>
            </w:pPr>
            <w:r w:rsidRPr="001E7F20">
              <w:rPr>
                <w:rFonts w:cs="Calibri"/>
                <w:highlight w:val="yellow"/>
                <w:rPrChange w:id="933" w:author="USER" w:date="2012-09-07T15:51:00Z">
                  <w:rPr>
                    <w:rFonts w:cs="Calibri"/>
                    <w:color w:val="0000FF"/>
                    <w:u w:val="single"/>
                  </w:rPr>
                </w:rPrChange>
              </w:rPr>
              <w:t>3.2.0-2</w:t>
            </w:r>
          </w:p>
        </w:tc>
        <w:tc>
          <w:tcPr>
            <w:tcW w:w="10938" w:type="dxa"/>
            <w:shd w:val="clear" w:color="auto" w:fill="auto"/>
          </w:tcPr>
          <w:p w:rsidR="00A535CF" w:rsidRPr="00160ECC" w:rsidRDefault="001E7F20" w:rsidP="00160ECC">
            <w:pPr>
              <w:rPr>
                <w:rFonts w:cs="Calibri"/>
              </w:rPr>
            </w:pPr>
            <w:r w:rsidRPr="001E7F20">
              <w:rPr>
                <w:rFonts w:cs="Calibri"/>
                <w:highlight w:val="yellow"/>
                <w:rPrChange w:id="934" w:author="Eddie Curtis" w:date="2012-08-09T16:54:00Z">
                  <w:rPr>
                    <w:rFonts w:cs="Calibri"/>
                    <w:color w:val="0000FF"/>
                    <w:u w:val="single"/>
                  </w:rPr>
                </w:rPrChange>
              </w:rPr>
              <w:t>The existing system cannot recognize the onset of peak periods, so the peak period coordination plan introduction times are set conservatively to ensure they cover the normal variation in duration and intensity of the peak.  This means that the timing is often less efficient during the early and late parts of the peak periods.</w:t>
            </w:r>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strike/>
                <w:rPrChange w:id="935" w:author="USER" w:date="2012-08-31T09:46:00Z">
                  <w:rPr>
                    <w:rFonts w:cs="Calibri"/>
                  </w:rPr>
                </w:rPrChange>
              </w:rPr>
            </w:pPr>
            <w:r w:rsidRPr="001E7F20">
              <w:rPr>
                <w:rFonts w:cs="Calibri"/>
                <w:strike/>
                <w:rPrChange w:id="936" w:author="USER" w:date="2012-08-31T09:46:00Z">
                  <w:rPr>
                    <w:rFonts w:cs="Calibri"/>
                    <w:color w:val="0000FF"/>
                    <w:u w:val="single"/>
                  </w:rPr>
                </w:rPrChange>
              </w:rPr>
              <w:t>3.2.0-3</w:t>
            </w:r>
          </w:p>
        </w:tc>
        <w:tc>
          <w:tcPr>
            <w:tcW w:w="10938" w:type="dxa"/>
            <w:shd w:val="clear" w:color="auto" w:fill="auto"/>
          </w:tcPr>
          <w:p w:rsidR="00A535CF" w:rsidRPr="00C0411E" w:rsidRDefault="001E7F20" w:rsidP="00160ECC">
            <w:pPr>
              <w:tabs>
                <w:tab w:val="center" w:pos="4680"/>
                <w:tab w:val="right" w:pos="9360"/>
              </w:tabs>
              <w:rPr>
                <w:rFonts w:cs="Calibri"/>
                <w:strike/>
                <w:rPrChange w:id="937" w:author="USER" w:date="2012-08-31T09:46:00Z">
                  <w:rPr>
                    <w:rFonts w:cs="Calibri"/>
                  </w:rPr>
                </w:rPrChange>
              </w:rPr>
            </w:pPr>
            <w:r w:rsidRPr="001E7F20">
              <w:rPr>
                <w:rFonts w:cs="Calibri"/>
                <w:strike/>
                <w:rPrChange w:id="938" w:author="USER" w:date="2012-08-31T09:46:00Z">
                  <w:rPr>
                    <w:rFonts w:cs="Calibri"/>
                    <w:color w:val="0000FF"/>
                    <w:u w:val="single"/>
                  </w:rPr>
                </w:rPrChange>
              </w:rPr>
              <w:t>The peak direction fluctuates during the peak, so the peak period plan is a compromise.  An adaptive system would be expected to recognize the direction of heaviest flow in real time and react accordingly, rather than use a plan that is less efficient but can accommodate a range of flows.</w:t>
            </w:r>
          </w:p>
        </w:tc>
      </w:tr>
      <w:tr w:rsidR="00A535CF" w:rsidTr="00A535CF">
        <w:tc>
          <w:tcPr>
            <w:tcW w:w="2040" w:type="dxa"/>
            <w:shd w:val="clear" w:color="auto" w:fill="auto"/>
          </w:tcPr>
          <w:p w:rsidR="00A535CF" w:rsidRPr="00D82659" w:rsidRDefault="001E7F20" w:rsidP="00160ECC">
            <w:pPr>
              <w:tabs>
                <w:tab w:val="center" w:pos="4680"/>
                <w:tab w:val="right" w:pos="9360"/>
              </w:tabs>
              <w:rPr>
                <w:rFonts w:cs="Calibri"/>
                <w:highlight w:val="yellow"/>
                <w:rPrChange w:id="939" w:author="USER" w:date="2012-09-04T09:29:00Z">
                  <w:rPr>
                    <w:rFonts w:cs="Calibri"/>
                  </w:rPr>
                </w:rPrChange>
              </w:rPr>
            </w:pPr>
            <w:r w:rsidRPr="001E7F20">
              <w:rPr>
                <w:rFonts w:cs="Calibri"/>
                <w:highlight w:val="yellow"/>
                <w:rPrChange w:id="940" w:author="USER" w:date="2012-09-04T09:29:00Z">
                  <w:rPr>
                    <w:rFonts w:cs="Calibri"/>
                    <w:color w:val="0000FF"/>
                    <w:u w:val="single"/>
                  </w:rPr>
                </w:rPrChange>
              </w:rPr>
              <w:t>3.2.0-4</w:t>
            </w:r>
          </w:p>
        </w:tc>
        <w:tc>
          <w:tcPr>
            <w:tcW w:w="10938" w:type="dxa"/>
            <w:shd w:val="clear" w:color="auto" w:fill="auto"/>
          </w:tcPr>
          <w:p w:rsidR="00A535CF" w:rsidRPr="00D82659" w:rsidRDefault="001E7F20" w:rsidP="00CF37EC">
            <w:pPr>
              <w:tabs>
                <w:tab w:val="center" w:pos="4680"/>
                <w:tab w:val="right" w:pos="9360"/>
              </w:tabs>
              <w:rPr>
                <w:rFonts w:cs="Calibri"/>
                <w:highlight w:val="yellow"/>
                <w:rPrChange w:id="941" w:author="USER" w:date="2012-09-04T09:29:00Z">
                  <w:rPr>
                    <w:rFonts w:cs="Calibri"/>
                  </w:rPr>
                </w:rPrChange>
              </w:rPr>
            </w:pPr>
            <w:r w:rsidRPr="001E7F20">
              <w:rPr>
                <w:rFonts w:cs="Calibri"/>
                <w:highlight w:val="yellow"/>
                <w:rPrChange w:id="942" w:author="USER" w:date="2012-09-04T09:29:00Z">
                  <w:rPr>
                    <w:rFonts w:cs="Calibri"/>
                    <w:color w:val="0000FF"/>
                    <w:u w:val="single"/>
                  </w:rPr>
                </w:rPrChange>
              </w:rPr>
              <w:t xml:space="preserve">The coordinated signal operation </w:t>
            </w:r>
            <w:ins w:id="943" w:author="Eddie Curtis" w:date="2012-08-09T16:55:00Z">
              <w:r w:rsidRPr="001E7F20">
                <w:rPr>
                  <w:rFonts w:cs="Calibri"/>
                  <w:highlight w:val="yellow"/>
                  <w:rPrChange w:id="944" w:author="USER" w:date="2012-09-04T09:29:00Z">
                    <w:rPr>
                      <w:rFonts w:cs="Calibri"/>
                      <w:color w:val="0000FF"/>
                      <w:u w:val="single"/>
                    </w:rPr>
                  </w:rPrChange>
                </w:rPr>
                <w:t xml:space="preserve">at </w:t>
              </w:r>
            </w:ins>
            <w:ins w:id="945" w:author="cwetzel" w:date="2012-09-05T16:19:00Z">
              <w:r w:rsidR="007335B1">
                <w:rPr>
                  <w:rFonts w:cs="Calibri"/>
                  <w:highlight w:val="yellow"/>
                </w:rPr>
                <w:t>SR 436 @ CR 427 (</w:t>
              </w:r>
            </w:ins>
            <w:ins w:id="946" w:author="Eddie Curtis" w:date="2012-08-09T16:55:00Z">
              <w:r w:rsidRPr="001E7F20">
                <w:rPr>
                  <w:rFonts w:cs="Calibri"/>
                  <w:highlight w:val="yellow"/>
                  <w:rPrChange w:id="947" w:author="USER" w:date="2012-09-04T09:29:00Z">
                    <w:rPr>
                      <w:rFonts w:cs="Calibri"/>
                      <w:color w:val="0000FF"/>
                      <w:u w:val="single"/>
                    </w:rPr>
                  </w:rPrChange>
                </w:rPr>
                <w:t>Ronald Re</w:t>
              </w:r>
            </w:ins>
            <w:ins w:id="948" w:author="cwetzel" w:date="2012-09-05T16:20:00Z">
              <w:r w:rsidR="007335B1">
                <w:rPr>
                  <w:rFonts w:cs="Calibri"/>
                  <w:highlight w:val="yellow"/>
                </w:rPr>
                <w:t>a</w:t>
              </w:r>
            </w:ins>
            <w:ins w:id="949" w:author="Eddie Curtis" w:date="2012-08-09T16:55:00Z">
              <w:r w:rsidRPr="001E7F20">
                <w:rPr>
                  <w:rFonts w:cs="Calibri"/>
                  <w:highlight w:val="yellow"/>
                  <w:rPrChange w:id="950" w:author="USER" w:date="2012-09-04T09:29:00Z">
                    <w:rPr>
                      <w:rFonts w:cs="Calibri"/>
                      <w:color w:val="0000FF"/>
                      <w:u w:val="single"/>
                    </w:rPr>
                  </w:rPrChange>
                </w:rPr>
                <w:t>gan</w:t>
              </w:r>
            </w:ins>
            <w:ins w:id="951" w:author="cwetzel" w:date="2012-09-05T16:20:00Z">
              <w:r w:rsidR="007335B1">
                <w:rPr>
                  <w:rFonts w:cs="Calibri"/>
                  <w:highlight w:val="yellow"/>
                </w:rPr>
                <w:t>)</w:t>
              </w:r>
            </w:ins>
            <w:ins w:id="952" w:author="Eddie Curtis" w:date="2012-08-09T16:55:00Z">
              <w:r w:rsidRPr="001E7F20">
                <w:rPr>
                  <w:rFonts w:cs="Calibri"/>
                  <w:highlight w:val="yellow"/>
                  <w:rPrChange w:id="953" w:author="USER" w:date="2012-09-04T09:29:00Z">
                    <w:rPr>
                      <w:rFonts w:cs="Calibri"/>
                      <w:color w:val="0000FF"/>
                      <w:u w:val="single"/>
                    </w:rPr>
                  </w:rPrChange>
                </w:rPr>
                <w:t xml:space="preserve"> </w:t>
              </w:r>
            </w:ins>
            <w:r w:rsidRPr="001E7F20">
              <w:rPr>
                <w:rFonts w:cs="Calibri"/>
                <w:highlight w:val="yellow"/>
                <w:rPrChange w:id="954" w:author="USER" w:date="2012-09-04T09:29:00Z">
                  <w:rPr>
                    <w:rFonts w:cs="Calibri"/>
                    <w:color w:val="0000FF"/>
                    <w:u w:val="single"/>
                  </w:rPr>
                </w:rPrChange>
              </w:rPr>
              <w:t>is often disrupted</w:t>
            </w:r>
            <w:ins w:id="955" w:author="cwetzel" w:date="2012-09-05T16:20:00Z">
              <w:r w:rsidR="007335B1">
                <w:rPr>
                  <w:rFonts w:cs="Calibri"/>
                  <w:highlight w:val="yellow"/>
                </w:rPr>
                <w:t xml:space="preserve"> </w:t>
              </w:r>
              <w:proofErr w:type="gramStart"/>
              <w:r w:rsidR="007335B1">
                <w:rPr>
                  <w:rFonts w:cs="Calibri"/>
                  <w:highlight w:val="yellow"/>
                </w:rPr>
                <w:t xml:space="preserve">by </w:t>
              </w:r>
            </w:ins>
            <w:r w:rsidRPr="001E7F20">
              <w:rPr>
                <w:rFonts w:cs="Calibri"/>
                <w:strike/>
                <w:highlight w:val="yellow"/>
                <w:rPrChange w:id="956" w:author="USER" w:date="2012-09-04T09:29:00Z">
                  <w:rPr>
                    <w:rFonts w:cs="Calibri"/>
                    <w:color w:val="0000FF"/>
                    <w:u w:val="single"/>
                  </w:rPr>
                </w:rPrChange>
              </w:rPr>
              <w:t xml:space="preserve"> </w:t>
            </w:r>
            <w:proofErr w:type="spellStart"/>
            <w:ins w:id="957" w:author="Eddie Curtis" w:date="2012-08-09T16:55:00Z">
              <w:r w:rsidRPr="001E7F20">
                <w:rPr>
                  <w:rFonts w:cs="Calibri"/>
                  <w:strike/>
                  <w:highlight w:val="yellow"/>
                  <w:rPrChange w:id="958" w:author="USER" w:date="2012-09-04T09:29:00Z">
                    <w:rPr>
                      <w:rFonts w:cs="Calibri"/>
                      <w:strike/>
                      <w:color w:val="0000FF"/>
                      <w:u w:val="single"/>
                    </w:rPr>
                  </w:rPrChange>
                </w:rPr>
                <w:t>by</w:t>
              </w:r>
              <w:proofErr w:type="spellEnd"/>
              <w:proofErr w:type="gramEnd"/>
              <w:r w:rsidRPr="001E7F20">
                <w:rPr>
                  <w:rFonts w:cs="Calibri"/>
                  <w:strike/>
                  <w:highlight w:val="yellow"/>
                  <w:rPrChange w:id="959" w:author="USER" w:date="2012-09-04T09:29:00Z">
                    <w:rPr>
                      <w:rFonts w:cs="Calibri"/>
                      <w:strike/>
                      <w:color w:val="0000FF"/>
                      <w:u w:val="single"/>
                    </w:rPr>
                  </w:rPrChange>
                </w:rPr>
                <w:t xml:space="preserve"> </w:t>
              </w:r>
            </w:ins>
            <w:proofErr w:type="spellStart"/>
            <w:r w:rsidRPr="001E7F20">
              <w:rPr>
                <w:rFonts w:cs="Calibri"/>
                <w:strike/>
                <w:highlight w:val="yellow"/>
                <w:rPrChange w:id="960" w:author="USER" w:date="2012-09-04T09:29:00Z">
                  <w:rPr>
                    <w:rFonts w:cs="Calibri"/>
                    <w:color w:val="0000FF"/>
                    <w:u w:val="single"/>
                  </w:rPr>
                </w:rPrChange>
              </w:rPr>
              <w:t>by</w:t>
            </w:r>
            <w:proofErr w:type="spellEnd"/>
            <w:r w:rsidRPr="001E7F20">
              <w:rPr>
                <w:rFonts w:cs="Calibri"/>
                <w:strike/>
                <w:highlight w:val="yellow"/>
                <w:rPrChange w:id="961" w:author="USER" w:date="2012-09-04T09:29:00Z">
                  <w:rPr>
                    <w:rFonts w:cs="Calibri"/>
                    <w:color w:val="0000FF"/>
                    <w:u w:val="single"/>
                  </w:rPr>
                </w:rPrChange>
              </w:rPr>
              <w:t xml:space="preserve"> light rail priority (or</w:t>
            </w:r>
            <w:r w:rsidRPr="001E7F20">
              <w:rPr>
                <w:rFonts w:cs="Calibri"/>
                <w:highlight w:val="yellow"/>
                <w:rPrChange w:id="962" w:author="USER" w:date="2012-09-04T09:29:00Z">
                  <w:rPr>
                    <w:rFonts w:cs="Calibri"/>
                    <w:color w:val="0000FF"/>
                    <w:u w:val="single"/>
                  </w:rPr>
                </w:rPrChange>
              </w:rPr>
              <w:t xml:space="preserve"> rail </w:t>
            </w:r>
            <w:proofErr w:type="spellStart"/>
            <w:r w:rsidRPr="001E7F20">
              <w:rPr>
                <w:rFonts w:cs="Calibri"/>
                <w:highlight w:val="yellow"/>
                <w:rPrChange w:id="963" w:author="USER" w:date="2012-09-04T09:29:00Z">
                  <w:rPr>
                    <w:rFonts w:cs="Calibri"/>
                    <w:color w:val="0000FF"/>
                    <w:u w:val="single"/>
                  </w:rPr>
                </w:rPrChange>
              </w:rPr>
              <w:t>preemption</w:t>
            </w:r>
            <w:ins w:id="964" w:author="cwetzel" w:date="2012-09-05T16:20:00Z">
              <w:r w:rsidR="007335B1">
                <w:rPr>
                  <w:rFonts w:cs="Calibri"/>
                  <w:highlight w:val="yellow"/>
                </w:rPr>
                <w:t>.</w:t>
              </w:r>
            </w:ins>
            <w:del w:id="965" w:author="cwetzel" w:date="2012-09-05T16:20:00Z">
              <w:r w:rsidRPr="001E7F20">
                <w:rPr>
                  <w:rFonts w:cs="Calibri"/>
                  <w:highlight w:val="yellow"/>
                  <w:rPrChange w:id="966" w:author="USER" w:date="2012-09-04T09:29:00Z">
                    <w:rPr>
                      <w:rFonts w:cs="Calibri"/>
                      <w:color w:val="0000FF"/>
                      <w:u w:val="single"/>
                    </w:rPr>
                  </w:rPrChange>
                </w:rPr>
                <w:delText xml:space="preserve">, or bus signal priority).  </w:delText>
              </w:r>
            </w:del>
            <w:r w:rsidRPr="001E7F20">
              <w:rPr>
                <w:rFonts w:cs="Calibri"/>
                <w:highlight w:val="yellow"/>
                <w:rPrChange w:id="967" w:author="USER" w:date="2012-09-04T09:29:00Z">
                  <w:rPr>
                    <w:rFonts w:cs="Calibri"/>
                    <w:color w:val="0000FF"/>
                    <w:u w:val="single"/>
                  </w:rPr>
                </w:rPrChange>
              </w:rPr>
              <w:t>An</w:t>
            </w:r>
            <w:proofErr w:type="spellEnd"/>
            <w:r w:rsidRPr="001E7F20">
              <w:rPr>
                <w:rFonts w:cs="Calibri"/>
                <w:highlight w:val="yellow"/>
                <w:rPrChange w:id="968" w:author="USER" w:date="2012-09-04T09:29:00Z">
                  <w:rPr>
                    <w:rFonts w:cs="Calibri"/>
                    <w:color w:val="0000FF"/>
                    <w:u w:val="single"/>
                  </w:rPr>
                </w:rPrChange>
              </w:rPr>
              <w:t xml:space="preserve"> adaptive system may be expected to recover from these disruptions more quickly than the existing system.  </w:t>
            </w:r>
            <w:del w:id="969" w:author="cwetzel" w:date="2012-09-05T16:21:00Z">
              <w:r w:rsidRPr="001E7F20">
                <w:rPr>
                  <w:rFonts w:cs="Calibri"/>
                  <w:highlight w:val="yellow"/>
                  <w:rPrChange w:id="970" w:author="USER" w:date="2012-09-04T09:29:00Z">
                    <w:rPr>
                      <w:rFonts w:cs="Calibri"/>
                      <w:color w:val="0000FF"/>
                      <w:u w:val="single"/>
                    </w:rPr>
                  </w:rPrChange>
                </w:rPr>
                <w:delText>(Describe how the existing system recovers and how long it takes.  Quantify how much improvement may be expected from an adaptive system.)</w:delText>
              </w:r>
            </w:del>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highlight w:val="yellow"/>
                <w:rPrChange w:id="971" w:author="USER" w:date="2012-08-31T09:47:00Z">
                  <w:rPr>
                    <w:rFonts w:cs="Calibri"/>
                  </w:rPr>
                </w:rPrChange>
              </w:rPr>
            </w:pPr>
            <w:r w:rsidRPr="001E7F20">
              <w:rPr>
                <w:rFonts w:cs="Calibri"/>
                <w:highlight w:val="yellow"/>
                <w:rPrChange w:id="972" w:author="USER" w:date="2012-08-31T09:47:00Z">
                  <w:rPr>
                    <w:rFonts w:cs="Calibri"/>
                    <w:color w:val="0000FF"/>
                    <w:u w:val="single"/>
                  </w:rPr>
                </w:rPrChange>
              </w:rPr>
              <w:t>3.2.0-5</w:t>
            </w:r>
          </w:p>
        </w:tc>
        <w:tc>
          <w:tcPr>
            <w:tcW w:w="10938" w:type="dxa"/>
            <w:shd w:val="clear" w:color="auto" w:fill="auto"/>
          </w:tcPr>
          <w:p w:rsidR="00A535CF" w:rsidRPr="00C0411E" w:rsidRDefault="001E7F20" w:rsidP="00160ECC">
            <w:pPr>
              <w:tabs>
                <w:tab w:val="center" w:pos="4680"/>
                <w:tab w:val="right" w:pos="9360"/>
              </w:tabs>
              <w:rPr>
                <w:rFonts w:cs="Calibri"/>
                <w:highlight w:val="yellow"/>
                <w:rPrChange w:id="973" w:author="USER" w:date="2012-08-31T09:47:00Z">
                  <w:rPr>
                    <w:rFonts w:cs="Calibri"/>
                  </w:rPr>
                </w:rPrChange>
              </w:rPr>
            </w:pPr>
            <w:r w:rsidRPr="001E7F20">
              <w:rPr>
                <w:rFonts w:cs="Calibri"/>
                <w:highlight w:val="yellow"/>
                <w:rPrChange w:id="974" w:author="USER" w:date="2012-08-31T09:47:00Z">
                  <w:rPr>
                    <w:rFonts w:cs="Calibri"/>
                    <w:color w:val="0000FF"/>
                    <w:u w:val="single"/>
                  </w:rPr>
                </w:rPrChange>
              </w:rPr>
              <w:t>The existing system cannot detect unexpected changes in traffic demand as a result of incidents on the adjacent freeway. As a result, the congestion on the arterials is greater than would be the case if the signal timing could automatically adjust to the unexpected conditions. This would also reduce the need for manual intervention by operators when the incident is brought to their attention.</w:t>
            </w:r>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strike/>
                <w:rPrChange w:id="975" w:author="USER" w:date="2012-08-31T09:47:00Z">
                  <w:rPr>
                    <w:rFonts w:cs="Calibri"/>
                  </w:rPr>
                </w:rPrChange>
              </w:rPr>
            </w:pPr>
            <w:r w:rsidRPr="001E7F20">
              <w:rPr>
                <w:rFonts w:cs="Calibri"/>
                <w:strike/>
                <w:rPrChange w:id="976" w:author="USER" w:date="2012-08-31T09:47:00Z">
                  <w:rPr>
                    <w:rFonts w:cs="Calibri"/>
                    <w:color w:val="0000FF"/>
                    <w:u w:val="single"/>
                  </w:rPr>
                </w:rPrChange>
              </w:rPr>
              <w:t>3.2.0-6</w:t>
            </w:r>
          </w:p>
        </w:tc>
        <w:tc>
          <w:tcPr>
            <w:tcW w:w="10938" w:type="dxa"/>
            <w:shd w:val="clear" w:color="auto" w:fill="auto"/>
          </w:tcPr>
          <w:p w:rsidR="00A535CF" w:rsidRPr="00C0411E" w:rsidRDefault="001E7F20" w:rsidP="00160ECC">
            <w:pPr>
              <w:tabs>
                <w:tab w:val="center" w:pos="4680"/>
                <w:tab w:val="right" w:pos="9360"/>
              </w:tabs>
              <w:rPr>
                <w:rFonts w:cs="Calibri"/>
                <w:strike/>
                <w:rPrChange w:id="977" w:author="USER" w:date="2012-08-31T09:47:00Z">
                  <w:rPr>
                    <w:rFonts w:cs="Calibri"/>
                  </w:rPr>
                </w:rPrChange>
              </w:rPr>
            </w:pPr>
            <w:r w:rsidRPr="001E7F20">
              <w:rPr>
                <w:rFonts w:cs="Calibri"/>
                <w:strike/>
                <w:rPrChange w:id="978" w:author="USER" w:date="2012-08-31T09:47:00Z">
                  <w:rPr>
                    <w:rFonts w:cs="Calibri"/>
                    <w:color w:val="0000FF"/>
                    <w:u w:val="single"/>
                  </w:rPr>
                </w:rPrChange>
              </w:rPr>
              <w:t xml:space="preserve">The existing system cannot detect the changes in traffic conditions before and after games at the XXXX stadium.  As a result, the coordination plan introduction times are set very conservatively, and they generally begin operating before they are needed and continue until well after the traffic disperses. An adaptive system could be expected to reduce this </w:t>
            </w:r>
            <w:r w:rsidRPr="001E7F20">
              <w:rPr>
                <w:rFonts w:cs="Calibri"/>
                <w:strike/>
                <w:rPrChange w:id="979" w:author="USER" w:date="2012-08-31T09:47:00Z">
                  <w:rPr>
                    <w:rFonts w:cs="Calibri"/>
                    <w:color w:val="0000FF"/>
                    <w:u w:val="single"/>
                  </w:rPr>
                </w:rPrChange>
              </w:rPr>
              <w:lastRenderedPageBreak/>
              <w:t>inefficiency and match the signal timing more closely to the actual traffic patterns.</w:t>
            </w:r>
          </w:p>
        </w:tc>
      </w:tr>
      <w:tr w:rsidR="00A535CF" w:rsidTr="00A535CF">
        <w:tc>
          <w:tcPr>
            <w:tcW w:w="2040" w:type="dxa"/>
            <w:shd w:val="clear" w:color="auto" w:fill="auto"/>
          </w:tcPr>
          <w:p w:rsidR="00A535CF" w:rsidRPr="009158D5" w:rsidRDefault="001E7F20" w:rsidP="00160ECC">
            <w:pPr>
              <w:rPr>
                <w:rFonts w:cs="Calibri"/>
                <w:highlight w:val="yellow"/>
                <w:rPrChange w:id="980" w:author="USER" w:date="2012-09-07T15:51:00Z">
                  <w:rPr>
                    <w:rFonts w:cs="Calibri"/>
                  </w:rPr>
                </w:rPrChange>
              </w:rPr>
            </w:pPr>
            <w:r w:rsidRPr="001E7F20">
              <w:rPr>
                <w:rFonts w:cs="Calibri"/>
                <w:highlight w:val="yellow"/>
                <w:rPrChange w:id="981" w:author="USER" w:date="2012-09-07T15:51:00Z">
                  <w:rPr>
                    <w:rFonts w:cs="Calibri"/>
                    <w:color w:val="0000FF"/>
                    <w:u w:val="single"/>
                  </w:rPr>
                </w:rPrChange>
              </w:rPr>
              <w:lastRenderedPageBreak/>
              <w:t>3.3</w:t>
            </w:r>
          </w:p>
        </w:tc>
        <w:tc>
          <w:tcPr>
            <w:tcW w:w="10938" w:type="dxa"/>
            <w:shd w:val="clear" w:color="auto" w:fill="auto"/>
          </w:tcPr>
          <w:p w:rsidR="00A535CF" w:rsidRDefault="001E7F20" w:rsidP="00160ECC">
            <w:pPr>
              <w:pStyle w:val="Heading2"/>
            </w:pPr>
            <w:r w:rsidRPr="001E7F20">
              <w:rPr>
                <w:highlight w:val="yellow"/>
                <w:rPrChange w:id="982" w:author="USER" w:date="2012-09-07T15:51:00Z">
                  <w:rPr>
                    <w:color w:val="0000FF"/>
                    <w:u w:val="single"/>
                  </w:rPr>
                </w:rPrChange>
              </w:rPr>
              <w:t>3.3 Proposed Improvements to the System</w:t>
            </w:r>
          </w:p>
        </w:tc>
      </w:tr>
      <w:tr w:rsidR="00A535CF" w:rsidTr="00A535CF">
        <w:tc>
          <w:tcPr>
            <w:tcW w:w="2040" w:type="dxa"/>
            <w:shd w:val="clear" w:color="auto" w:fill="auto"/>
          </w:tcPr>
          <w:p w:rsidR="00A535CF" w:rsidRPr="009158D5" w:rsidRDefault="001E7F20" w:rsidP="00160ECC">
            <w:pPr>
              <w:rPr>
                <w:rFonts w:cs="Calibri"/>
                <w:highlight w:val="yellow"/>
                <w:rPrChange w:id="983" w:author="USER" w:date="2012-09-07T15:51:00Z">
                  <w:rPr>
                    <w:rFonts w:cs="Calibri"/>
                  </w:rPr>
                </w:rPrChange>
              </w:rPr>
            </w:pPr>
            <w:r w:rsidRPr="001E7F20">
              <w:rPr>
                <w:rFonts w:cs="Calibri"/>
                <w:highlight w:val="yellow"/>
                <w:rPrChange w:id="984" w:author="USER" w:date="2012-09-07T15:51:00Z">
                  <w:rPr>
                    <w:rFonts w:cs="Calibri"/>
                    <w:color w:val="0000FF"/>
                    <w:u w:val="single"/>
                  </w:rPr>
                </w:rPrChange>
              </w:rPr>
              <w:t>3.3.0-1</w:t>
            </w:r>
          </w:p>
        </w:tc>
        <w:tc>
          <w:tcPr>
            <w:tcW w:w="10938" w:type="dxa"/>
            <w:shd w:val="clear" w:color="auto" w:fill="auto"/>
          </w:tcPr>
          <w:p w:rsidR="00A535CF" w:rsidRPr="004D4BDA" w:rsidRDefault="001E7F20" w:rsidP="00160ECC">
            <w:pPr>
              <w:tabs>
                <w:tab w:val="center" w:pos="4680"/>
                <w:tab w:val="right" w:pos="9360"/>
              </w:tabs>
              <w:rPr>
                <w:rFonts w:cs="Calibri"/>
                <w:highlight w:val="yellow"/>
                <w:rPrChange w:id="985" w:author="Eddie Curtis" w:date="2012-08-09T16:59:00Z">
                  <w:rPr>
                    <w:rFonts w:cs="Calibri"/>
                  </w:rPr>
                </w:rPrChange>
              </w:rPr>
            </w:pPr>
            <w:r w:rsidRPr="001E7F20">
              <w:rPr>
                <w:rFonts w:cs="Calibri"/>
                <w:highlight w:val="yellow"/>
                <w:rPrChange w:id="986" w:author="Eddie Curtis" w:date="2012-08-09T16:59:00Z">
                  <w:rPr>
                    <w:rFonts w:cs="Calibri"/>
                    <w:color w:val="0000FF"/>
                    <w:u w:val="single"/>
                  </w:rPr>
                </w:rPrChange>
              </w:rPr>
              <w:t>This section describes in broad terms the improvements that are desirable in order to address the limitations described above. The main improvements that are desired are: (Select from the samples below and create new descriptions that suit your situation.)</w:t>
            </w:r>
          </w:p>
        </w:tc>
      </w:tr>
      <w:tr w:rsidR="00A535CF" w:rsidTr="00A535CF">
        <w:tc>
          <w:tcPr>
            <w:tcW w:w="2040" w:type="dxa"/>
            <w:shd w:val="clear" w:color="auto" w:fill="auto"/>
          </w:tcPr>
          <w:p w:rsidR="00A535CF" w:rsidRPr="009158D5" w:rsidRDefault="001E7F20" w:rsidP="00160ECC">
            <w:pPr>
              <w:rPr>
                <w:rFonts w:cs="Calibri"/>
                <w:highlight w:val="yellow"/>
                <w:rPrChange w:id="987" w:author="USER" w:date="2012-09-07T15:51:00Z">
                  <w:rPr>
                    <w:rFonts w:cs="Calibri"/>
                  </w:rPr>
                </w:rPrChange>
              </w:rPr>
            </w:pPr>
            <w:r w:rsidRPr="001E7F20">
              <w:rPr>
                <w:rFonts w:cs="Calibri"/>
                <w:highlight w:val="yellow"/>
                <w:rPrChange w:id="988" w:author="USER" w:date="2012-09-07T15:51:00Z">
                  <w:rPr>
                    <w:rFonts w:cs="Calibri"/>
                    <w:color w:val="0000FF"/>
                    <w:u w:val="single"/>
                  </w:rPr>
                </w:rPrChange>
              </w:rPr>
              <w:t>3.3.0-2</w:t>
            </w:r>
          </w:p>
        </w:tc>
        <w:tc>
          <w:tcPr>
            <w:tcW w:w="10938" w:type="dxa"/>
            <w:shd w:val="clear" w:color="auto" w:fill="auto"/>
          </w:tcPr>
          <w:p w:rsidR="00A535CF" w:rsidRPr="004D4BD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989" w:author="Eddie Curtis" w:date="2012-08-09T16:59:00Z">
                  <w:rPr>
                    <w:rFonts w:cs="Calibri"/>
                  </w:rPr>
                </w:rPrChange>
              </w:rPr>
            </w:pPr>
            <w:r w:rsidRPr="001E7F20">
              <w:rPr>
                <w:rFonts w:cs="Calibri"/>
                <w:highlight w:val="yellow"/>
                <w:rPrChange w:id="990" w:author="Eddie Curtis" w:date="2012-08-09T16:59:00Z">
                  <w:rPr>
                    <w:rFonts w:cs="Calibri"/>
                    <w:color w:val="0000FF"/>
                    <w:u w:val="single"/>
                  </w:rPr>
                </w:rPrChange>
              </w:rPr>
              <w:t>Recognize changes in traffic conditions and react quickly and automatically to accommodate those changes.</w:t>
            </w:r>
          </w:p>
        </w:tc>
      </w:tr>
      <w:tr w:rsidR="00A535CF" w:rsidTr="00A535CF">
        <w:tc>
          <w:tcPr>
            <w:tcW w:w="2040" w:type="dxa"/>
            <w:shd w:val="clear" w:color="auto" w:fill="auto"/>
          </w:tcPr>
          <w:p w:rsidR="00A535CF" w:rsidRPr="00160ECC" w:rsidRDefault="00A535CF" w:rsidP="00160ECC">
            <w:pPr>
              <w:rPr>
                <w:rFonts w:cs="Calibri"/>
              </w:rPr>
            </w:pPr>
            <w:r>
              <w:rPr>
                <w:rFonts w:cs="Calibri"/>
              </w:rPr>
              <w:t>3.3.0-3</w:t>
            </w:r>
          </w:p>
        </w:tc>
        <w:tc>
          <w:tcPr>
            <w:tcW w:w="10938" w:type="dxa"/>
            <w:shd w:val="clear" w:color="auto" w:fill="auto"/>
          </w:tcPr>
          <w:p w:rsidR="00A535CF" w:rsidRPr="004D4BDA" w:rsidRDefault="001E7F20" w:rsidP="00160ECC">
            <w:pPr>
              <w:numPr>
                <w:ilvl w:val="0"/>
                <w:numId w:val="11"/>
              </w:numPr>
              <w:tabs>
                <w:tab w:val="center" w:pos="4680"/>
                <w:tab w:val="right" w:pos="9360"/>
              </w:tabs>
              <w:autoSpaceDE w:val="0"/>
              <w:autoSpaceDN w:val="0"/>
              <w:adjustRightInd w:val="0"/>
              <w:spacing w:after="0"/>
              <w:rPr>
                <w:rFonts w:cs="Calibri"/>
                <w:strike/>
                <w:rPrChange w:id="991" w:author="Eddie Curtis" w:date="2012-08-09T16:59:00Z">
                  <w:rPr>
                    <w:rFonts w:cs="Calibri"/>
                  </w:rPr>
                </w:rPrChange>
              </w:rPr>
            </w:pPr>
            <w:r w:rsidRPr="001E7F20">
              <w:rPr>
                <w:rFonts w:cs="Calibri"/>
                <w:strike/>
                <w:rPrChange w:id="992" w:author="Eddie Curtis" w:date="2012-08-09T16:59:00Z">
                  <w:rPr>
                    <w:rFonts w:cs="Calibri"/>
                    <w:color w:val="0000FF"/>
                    <w:u w:val="single"/>
                  </w:rPr>
                </w:rPrChange>
              </w:rPr>
              <w:t>Overcome the institutional boundaries that currently prevent the signals under the control of the different jurisdictions from operating in a coordinated fashion.</w:t>
            </w:r>
          </w:p>
        </w:tc>
      </w:tr>
      <w:tr w:rsidR="00A535CF" w:rsidTr="00A535CF">
        <w:tc>
          <w:tcPr>
            <w:tcW w:w="2040" w:type="dxa"/>
            <w:shd w:val="clear" w:color="auto" w:fill="auto"/>
          </w:tcPr>
          <w:p w:rsidR="00A535CF" w:rsidRPr="009158D5" w:rsidRDefault="001E7F20" w:rsidP="00160ECC">
            <w:pPr>
              <w:rPr>
                <w:rFonts w:cs="Calibri"/>
                <w:highlight w:val="yellow"/>
                <w:rPrChange w:id="993" w:author="USER" w:date="2012-09-07T15:51:00Z">
                  <w:rPr>
                    <w:rFonts w:cs="Calibri"/>
                  </w:rPr>
                </w:rPrChange>
              </w:rPr>
            </w:pPr>
            <w:r w:rsidRPr="001E7F20">
              <w:rPr>
                <w:rFonts w:cs="Calibri"/>
                <w:highlight w:val="yellow"/>
                <w:rPrChange w:id="994" w:author="USER" w:date="2012-09-07T15:51:00Z">
                  <w:rPr>
                    <w:rFonts w:cs="Calibri"/>
                    <w:color w:val="0000FF"/>
                    <w:u w:val="single"/>
                  </w:rPr>
                </w:rPrChange>
              </w:rPr>
              <w:t>3.3.0-4</w:t>
            </w:r>
          </w:p>
        </w:tc>
        <w:tc>
          <w:tcPr>
            <w:tcW w:w="10938" w:type="dxa"/>
            <w:shd w:val="clear" w:color="auto" w:fill="auto"/>
          </w:tcPr>
          <w:p w:rsidR="00A535CF"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995" w:author="Eddie Curtis" w:date="2012-08-09T16:59:00Z">
                  <w:rPr>
                    <w:rFonts w:cs="Calibri"/>
                    <w:color w:val="0000FF"/>
                    <w:u w:val="single"/>
                  </w:rPr>
                </w:rPrChange>
              </w:rPr>
              <w:t>More efficiently accommodate rail, emergency vehicles and transit vehicles and more quickly recover from preemption and priority.</w:t>
            </w:r>
          </w:p>
        </w:tc>
      </w:tr>
      <w:tr w:rsidR="00A535CF" w:rsidTr="00A535CF">
        <w:tc>
          <w:tcPr>
            <w:tcW w:w="2040" w:type="dxa"/>
            <w:shd w:val="clear" w:color="auto" w:fill="auto"/>
          </w:tcPr>
          <w:p w:rsidR="00A535CF" w:rsidRPr="009158D5" w:rsidRDefault="001E7F20" w:rsidP="00160ECC">
            <w:pPr>
              <w:rPr>
                <w:rFonts w:cs="Calibri"/>
                <w:highlight w:val="yellow"/>
                <w:rPrChange w:id="996" w:author="USER" w:date="2012-09-07T15:51:00Z">
                  <w:rPr>
                    <w:rFonts w:cs="Calibri"/>
                  </w:rPr>
                </w:rPrChange>
              </w:rPr>
            </w:pPr>
            <w:r w:rsidRPr="001E7F20">
              <w:rPr>
                <w:rFonts w:cs="Calibri"/>
                <w:highlight w:val="yellow"/>
                <w:rPrChange w:id="997" w:author="USER" w:date="2012-09-07T15:51:00Z">
                  <w:rPr>
                    <w:rFonts w:cs="Calibri"/>
                    <w:color w:val="0000FF"/>
                    <w:u w:val="single"/>
                  </w:rPr>
                </w:rPrChange>
              </w:rPr>
              <w:t>3.3.0-5</w:t>
            </w:r>
          </w:p>
        </w:tc>
        <w:tc>
          <w:tcPr>
            <w:tcW w:w="10938" w:type="dxa"/>
            <w:shd w:val="clear" w:color="auto" w:fill="auto"/>
          </w:tcPr>
          <w:p w:rsidR="00A535CF"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998" w:author="Eddie Curtis" w:date="2012-08-09T16:59:00Z">
                  <w:rPr>
                    <w:rFonts w:cs="Calibri"/>
                    <w:color w:val="0000FF"/>
                    <w:u w:val="single"/>
                  </w:rPr>
                </w:rPrChange>
              </w:rPr>
              <w:t>Improve the management of queues within the network.</w:t>
            </w:r>
          </w:p>
        </w:tc>
      </w:tr>
      <w:tr w:rsidR="00A535CF" w:rsidTr="00A535CF">
        <w:tc>
          <w:tcPr>
            <w:tcW w:w="2040" w:type="dxa"/>
            <w:shd w:val="clear" w:color="auto" w:fill="auto"/>
          </w:tcPr>
          <w:p w:rsidR="00A535CF" w:rsidRPr="009158D5" w:rsidRDefault="001E7F20" w:rsidP="00160ECC">
            <w:pPr>
              <w:rPr>
                <w:rFonts w:cs="Calibri"/>
                <w:highlight w:val="yellow"/>
                <w:rPrChange w:id="999" w:author="USER" w:date="2012-09-07T15:51:00Z">
                  <w:rPr>
                    <w:rFonts w:cs="Calibri"/>
                  </w:rPr>
                </w:rPrChange>
              </w:rPr>
            </w:pPr>
            <w:r w:rsidRPr="001E7F20">
              <w:rPr>
                <w:rFonts w:cs="Calibri"/>
                <w:highlight w:val="yellow"/>
                <w:rPrChange w:id="1000" w:author="USER" w:date="2012-09-07T15:51:00Z">
                  <w:rPr>
                    <w:rFonts w:cs="Calibri"/>
                    <w:color w:val="0000FF"/>
                    <w:u w:val="single"/>
                  </w:rPr>
                </w:rPrChange>
              </w:rPr>
              <w:t>3.3.0-6</w:t>
            </w:r>
          </w:p>
        </w:tc>
        <w:tc>
          <w:tcPr>
            <w:tcW w:w="10938" w:type="dxa"/>
            <w:shd w:val="clear" w:color="auto" w:fill="auto"/>
          </w:tcPr>
          <w:p w:rsidR="00A535CF"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1001" w:author="Eddie Curtis" w:date="2012-08-09T16:59:00Z">
                  <w:rPr>
                    <w:rFonts w:cs="Calibri"/>
                    <w:color w:val="0000FF"/>
                    <w:u w:val="single"/>
                  </w:rPr>
                </w:rPrChange>
              </w:rPr>
              <w:t>Recognize the existence of differing traffic conditions in various parts of the network and react in each section appropriately.</w:t>
            </w:r>
          </w:p>
        </w:tc>
      </w:tr>
      <w:tr w:rsidR="00A535CF" w:rsidTr="00A535CF">
        <w:tc>
          <w:tcPr>
            <w:tcW w:w="2040" w:type="dxa"/>
            <w:shd w:val="clear" w:color="auto" w:fill="auto"/>
          </w:tcPr>
          <w:p w:rsidR="00A535CF" w:rsidRPr="009158D5" w:rsidRDefault="001E7F20" w:rsidP="00160ECC">
            <w:pPr>
              <w:rPr>
                <w:rFonts w:cs="Calibri"/>
                <w:highlight w:val="yellow"/>
                <w:rPrChange w:id="1002" w:author="USER" w:date="2012-09-07T15:51:00Z">
                  <w:rPr>
                    <w:rFonts w:cs="Calibri"/>
                  </w:rPr>
                </w:rPrChange>
              </w:rPr>
            </w:pPr>
            <w:r w:rsidRPr="001E7F20">
              <w:rPr>
                <w:rFonts w:cs="Calibri"/>
                <w:highlight w:val="yellow"/>
                <w:rPrChange w:id="1003" w:author="USER" w:date="2012-09-07T15:51:00Z">
                  <w:rPr>
                    <w:rFonts w:cs="Calibri"/>
                    <w:color w:val="0000FF"/>
                    <w:u w:val="single"/>
                  </w:rPr>
                </w:rPrChange>
              </w:rPr>
              <w:t>3.3.0-7</w:t>
            </w:r>
          </w:p>
        </w:tc>
        <w:tc>
          <w:tcPr>
            <w:tcW w:w="10938" w:type="dxa"/>
            <w:shd w:val="clear" w:color="auto" w:fill="auto"/>
          </w:tcPr>
          <w:p w:rsidR="00A535CF"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1004" w:author="Eddie Curtis" w:date="2012-08-09T16:59:00Z">
                  <w:rPr>
                    <w:rFonts w:cs="Calibri"/>
                    <w:color w:val="0000FF"/>
                    <w:u w:val="single"/>
                  </w:rPr>
                </w:rPrChange>
              </w:rPr>
              <w:t>Improve the productivity of staff by automating many of the routine processes.</w:t>
            </w:r>
          </w:p>
        </w:tc>
      </w:tr>
      <w:tr w:rsidR="00A535CF" w:rsidTr="00A535CF">
        <w:tc>
          <w:tcPr>
            <w:tcW w:w="2040" w:type="dxa"/>
            <w:shd w:val="clear" w:color="auto" w:fill="auto"/>
          </w:tcPr>
          <w:p w:rsidR="00A535CF" w:rsidRPr="009158D5" w:rsidRDefault="001E7F20" w:rsidP="00160ECC">
            <w:pPr>
              <w:rPr>
                <w:rFonts w:cs="Calibri"/>
                <w:highlight w:val="yellow"/>
                <w:rPrChange w:id="1005" w:author="USER" w:date="2012-09-07T15:51:00Z">
                  <w:rPr>
                    <w:rFonts w:cs="Calibri"/>
                  </w:rPr>
                </w:rPrChange>
              </w:rPr>
            </w:pPr>
            <w:r w:rsidRPr="001E7F20">
              <w:rPr>
                <w:rFonts w:cs="Calibri"/>
                <w:highlight w:val="yellow"/>
                <w:rPrChange w:id="1006" w:author="USER" w:date="2012-09-07T15:51:00Z">
                  <w:rPr>
                    <w:rFonts w:cs="Calibri"/>
                    <w:color w:val="0000FF"/>
                    <w:u w:val="single"/>
                  </w:rPr>
                </w:rPrChange>
              </w:rPr>
              <w:t>3.3.0-8</w:t>
            </w:r>
          </w:p>
        </w:tc>
        <w:tc>
          <w:tcPr>
            <w:tcW w:w="10938" w:type="dxa"/>
            <w:shd w:val="clear" w:color="auto" w:fill="auto"/>
          </w:tcPr>
          <w:p w:rsidR="00A535CF"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1007" w:author="Eddie Curtis" w:date="2012-08-09T17:00:00Z">
                  <w:rPr>
                    <w:rFonts w:cs="Calibri"/>
                    <w:color w:val="0000FF"/>
                    <w:u w:val="single"/>
                  </w:rPr>
                </w:rPrChange>
              </w:rPr>
              <w:t>Keep signal timing current rather than letting its efficiency deteriorate between periodic signal re-timing efforts.</w:t>
            </w:r>
          </w:p>
        </w:tc>
      </w:tr>
      <w:tr w:rsidR="00A535CF" w:rsidTr="00A535CF">
        <w:tc>
          <w:tcPr>
            <w:tcW w:w="2040" w:type="dxa"/>
            <w:shd w:val="clear" w:color="auto" w:fill="auto"/>
          </w:tcPr>
          <w:p w:rsidR="00A535CF" w:rsidRPr="00AE66C2" w:rsidRDefault="00A535CF" w:rsidP="00160ECC">
            <w:pPr>
              <w:rPr>
                <w:rFonts w:cs="Calibri"/>
                <w:highlight w:val="yellow"/>
                <w:rPrChange w:id="1008" w:author="USER" w:date="2012-09-12T09:28:00Z">
                  <w:rPr>
                    <w:rFonts w:cs="Calibri"/>
                  </w:rPr>
                </w:rPrChange>
              </w:rPr>
            </w:pPr>
            <w:r w:rsidRPr="00AE66C2">
              <w:rPr>
                <w:rFonts w:cs="Calibri"/>
                <w:highlight w:val="yellow"/>
                <w:rPrChange w:id="1009" w:author="USER" w:date="2012-09-12T09:28:00Z">
                  <w:rPr>
                    <w:rFonts w:cs="Calibri"/>
                  </w:rPr>
                </w:rPrChange>
              </w:rPr>
              <w:t>3.4</w:t>
            </w:r>
          </w:p>
        </w:tc>
        <w:tc>
          <w:tcPr>
            <w:tcW w:w="10938" w:type="dxa"/>
            <w:shd w:val="clear" w:color="auto" w:fill="auto"/>
          </w:tcPr>
          <w:p w:rsidR="00A535CF" w:rsidRPr="00AE66C2" w:rsidRDefault="00A535CF" w:rsidP="00160ECC">
            <w:pPr>
              <w:pStyle w:val="Heading2"/>
              <w:rPr>
                <w:highlight w:val="yellow"/>
                <w:rPrChange w:id="1010" w:author="USER" w:date="2012-09-12T09:28:00Z">
                  <w:rPr/>
                </w:rPrChange>
              </w:rPr>
            </w:pPr>
            <w:r w:rsidRPr="00AE66C2">
              <w:rPr>
                <w:highlight w:val="yellow"/>
                <w:rPrChange w:id="1011" w:author="USER" w:date="2012-09-12T09:28:00Z">
                  <w:rPr/>
                </w:rPrChange>
              </w:rPr>
              <w:t>3.4 Vision, Goals and Objectives for the Proposed System</w:t>
            </w:r>
          </w:p>
        </w:tc>
      </w:tr>
      <w:tr w:rsidR="00A535CF" w:rsidTr="00A535CF">
        <w:tc>
          <w:tcPr>
            <w:tcW w:w="2040" w:type="dxa"/>
            <w:shd w:val="clear" w:color="auto" w:fill="auto"/>
          </w:tcPr>
          <w:p w:rsidR="00A535CF" w:rsidRPr="00AE66C2" w:rsidRDefault="00A535CF" w:rsidP="00160ECC">
            <w:pPr>
              <w:rPr>
                <w:rFonts w:cs="Calibri"/>
                <w:highlight w:val="yellow"/>
                <w:rPrChange w:id="1012" w:author="USER" w:date="2012-09-12T09:28:00Z">
                  <w:rPr>
                    <w:rFonts w:cs="Calibri"/>
                  </w:rPr>
                </w:rPrChange>
              </w:rPr>
            </w:pPr>
            <w:r w:rsidRPr="00AE66C2">
              <w:rPr>
                <w:rFonts w:cs="Calibri"/>
                <w:highlight w:val="yellow"/>
                <w:rPrChange w:id="1013" w:author="USER" w:date="2012-09-12T09:28:00Z">
                  <w:rPr>
                    <w:rFonts w:cs="Calibri"/>
                  </w:rPr>
                </w:rPrChange>
              </w:rPr>
              <w:t>3.4.1</w:t>
            </w:r>
          </w:p>
        </w:tc>
        <w:tc>
          <w:tcPr>
            <w:tcW w:w="10938" w:type="dxa"/>
            <w:shd w:val="clear" w:color="auto" w:fill="auto"/>
          </w:tcPr>
          <w:p w:rsidR="00A535CF" w:rsidRPr="00AE66C2" w:rsidRDefault="00A535CF" w:rsidP="00160ECC">
            <w:pPr>
              <w:pStyle w:val="Heading3"/>
              <w:rPr>
                <w:highlight w:val="yellow"/>
                <w:rPrChange w:id="1014" w:author="USER" w:date="2012-09-12T09:28:00Z">
                  <w:rPr/>
                </w:rPrChange>
              </w:rPr>
            </w:pPr>
            <w:r w:rsidRPr="00AE66C2">
              <w:rPr>
                <w:highlight w:val="yellow"/>
                <w:rPrChange w:id="1015" w:author="USER" w:date="2012-09-12T09:28:00Z">
                  <w:rPr/>
                </w:rPrChange>
              </w:rPr>
              <w:t>3.4.1 Vision</w:t>
            </w:r>
          </w:p>
        </w:tc>
      </w:tr>
      <w:tr w:rsidR="00A535CF" w:rsidTr="00A535CF">
        <w:tc>
          <w:tcPr>
            <w:tcW w:w="2040" w:type="dxa"/>
            <w:shd w:val="clear" w:color="auto" w:fill="auto"/>
          </w:tcPr>
          <w:p w:rsidR="00A535CF" w:rsidRPr="00C0411E" w:rsidRDefault="001E7F20" w:rsidP="00160ECC">
            <w:pPr>
              <w:tabs>
                <w:tab w:val="center" w:pos="4680"/>
                <w:tab w:val="right" w:pos="9360"/>
              </w:tabs>
              <w:rPr>
                <w:rFonts w:cs="Calibri"/>
                <w:highlight w:val="yellow"/>
                <w:rPrChange w:id="1016" w:author="USER" w:date="2012-08-31T09:47:00Z">
                  <w:rPr>
                    <w:rFonts w:cs="Calibri"/>
                  </w:rPr>
                </w:rPrChange>
              </w:rPr>
            </w:pPr>
            <w:r w:rsidRPr="001E7F20">
              <w:rPr>
                <w:rFonts w:cs="Calibri"/>
                <w:highlight w:val="yellow"/>
                <w:rPrChange w:id="1017" w:author="USER" w:date="2012-08-31T09:47:00Z">
                  <w:rPr>
                    <w:rFonts w:cs="Calibri"/>
                    <w:color w:val="0000FF"/>
                    <w:u w:val="single"/>
                  </w:rPr>
                </w:rPrChange>
              </w:rPr>
              <w:t>3.4.1-1</w:t>
            </w:r>
          </w:p>
        </w:tc>
        <w:tc>
          <w:tcPr>
            <w:tcW w:w="10938" w:type="dxa"/>
            <w:shd w:val="clear" w:color="auto" w:fill="auto"/>
          </w:tcPr>
          <w:p w:rsidR="00A535CF" w:rsidRPr="00C0411E" w:rsidRDefault="001E7F20" w:rsidP="00FD7C77">
            <w:pPr>
              <w:tabs>
                <w:tab w:val="center" w:pos="4680"/>
                <w:tab w:val="right" w:pos="9360"/>
              </w:tabs>
              <w:rPr>
                <w:rFonts w:cs="Calibri"/>
                <w:highlight w:val="yellow"/>
                <w:rPrChange w:id="1018" w:author="USER" w:date="2012-08-31T09:47:00Z">
                  <w:rPr>
                    <w:rFonts w:cs="Calibri"/>
                  </w:rPr>
                </w:rPrChange>
              </w:rPr>
            </w:pPr>
            <w:r w:rsidRPr="001E7F20">
              <w:rPr>
                <w:rFonts w:cs="Calibri"/>
                <w:highlight w:val="yellow"/>
                <w:rPrChange w:id="1019" w:author="USER" w:date="2012-08-31T09:47:00Z">
                  <w:rPr>
                    <w:rFonts w:cs="Calibri"/>
                    <w:color w:val="0000FF"/>
                    <w:u w:val="single"/>
                  </w:rPr>
                </w:rPrChange>
              </w:rPr>
              <w:t xml:space="preserve">The vision of the ASCT system is to provide an advanced traffic control system that responds to changing traffic conditions, and reduces delays and corridor travel times, while balancing multimodal transportation needs. </w:t>
            </w:r>
            <w:del w:id="1020" w:author="cwetzel" w:date="2012-09-05T16:22:00Z">
              <w:r w:rsidRPr="001E7F20">
                <w:rPr>
                  <w:rFonts w:cs="Calibri"/>
                  <w:highlight w:val="yellow"/>
                  <w:rPrChange w:id="1021" w:author="USER" w:date="2012-08-31T09:47:00Z">
                    <w:rPr>
                      <w:rFonts w:cs="Calibri"/>
                      <w:color w:val="0000FF"/>
                      <w:u w:val="single"/>
                    </w:rPr>
                  </w:rPrChange>
                </w:rPr>
                <w:delText>(Customize this statement to suit your situation.)</w:delText>
              </w:r>
            </w:del>
          </w:p>
        </w:tc>
      </w:tr>
      <w:tr w:rsidR="00A535CF" w:rsidTr="00A535CF">
        <w:tc>
          <w:tcPr>
            <w:tcW w:w="2040" w:type="dxa"/>
            <w:shd w:val="clear" w:color="auto" w:fill="auto"/>
          </w:tcPr>
          <w:p w:rsidR="00A535CF" w:rsidRPr="009158D5" w:rsidRDefault="001E7F20" w:rsidP="00160ECC">
            <w:pPr>
              <w:rPr>
                <w:rFonts w:cs="Calibri"/>
                <w:highlight w:val="yellow"/>
                <w:rPrChange w:id="1022" w:author="USER" w:date="2012-09-07T15:51:00Z">
                  <w:rPr>
                    <w:rFonts w:cs="Calibri"/>
                  </w:rPr>
                </w:rPrChange>
              </w:rPr>
            </w:pPr>
            <w:r w:rsidRPr="001E7F20">
              <w:rPr>
                <w:rFonts w:cs="Calibri"/>
                <w:highlight w:val="yellow"/>
                <w:rPrChange w:id="1023" w:author="USER" w:date="2012-09-07T15:51:00Z">
                  <w:rPr>
                    <w:rFonts w:cs="Calibri"/>
                    <w:color w:val="0000FF"/>
                    <w:u w:val="single"/>
                  </w:rPr>
                </w:rPrChange>
              </w:rPr>
              <w:t>3.4.2</w:t>
            </w:r>
          </w:p>
        </w:tc>
        <w:tc>
          <w:tcPr>
            <w:tcW w:w="10938" w:type="dxa"/>
            <w:shd w:val="clear" w:color="auto" w:fill="auto"/>
          </w:tcPr>
          <w:p w:rsidR="00A535CF" w:rsidRDefault="001E7F20" w:rsidP="00160ECC">
            <w:pPr>
              <w:pStyle w:val="Heading3"/>
            </w:pPr>
            <w:r w:rsidRPr="001E7F20">
              <w:rPr>
                <w:highlight w:val="yellow"/>
                <w:rPrChange w:id="1024" w:author="USER" w:date="2012-09-07T15:51:00Z">
                  <w:rPr>
                    <w:color w:val="0000FF"/>
                    <w:u w:val="single"/>
                  </w:rPr>
                </w:rPrChange>
              </w:rPr>
              <w:t>3.4.2 Goals</w:t>
            </w:r>
          </w:p>
        </w:tc>
      </w:tr>
      <w:tr w:rsidR="00A535CF" w:rsidTr="00A535CF">
        <w:tc>
          <w:tcPr>
            <w:tcW w:w="2040" w:type="dxa"/>
            <w:shd w:val="clear" w:color="auto" w:fill="auto"/>
          </w:tcPr>
          <w:p w:rsidR="00A535CF" w:rsidRPr="009158D5" w:rsidRDefault="001E7F20" w:rsidP="00160ECC">
            <w:pPr>
              <w:rPr>
                <w:rFonts w:cs="Calibri"/>
                <w:highlight w:val="yellow"/>
                <w:rPrChange w:id="1025" w:author="USER" w:date="2012-09-07T15:51:00Z">
                  <w:rPr>
                    <w:rFonts w:cs="Calibri"/>
                  </w:rPr>
                </w:rPrChange>
              </w:rPr>
            </w:pPr>
            <w:r w:rsidRPr="001E7F20">
              <w:rPr>
                <w:rFonts w:cs="Calibri"/>
                <w:highlight w:val="yellow"/>
                <w:rPrChange w:id="1026" w:author="USER" w:date="2012-09-07T15:51:00Z">
                  <w:rPr>
                    <w:rFonts w:cs="Calibri"/>
                    <w:color w:val="0000FF"/>
                    <w:u w:val="single"/>
                  </w:rPr>
                </w:rPrChange>
              </w:rPr>
              <w:t>3.4.2-1</w:t>
            </w:r>
          </w:p>
        </w:tc>
        <w:tc>
          <w:tcPr>
            <w:tcW w:w="10938" w:type="dxa"/>
            <w:shd w:val="clear" w:color="auto" w:fill="auto"/>
          </w:tcPr>
          <w:p w:rsidR="00A535CF" w:rsidRPr="00BC263A" w:rsidRDefault="001E7F20" w:rsidP="00160ECC">
            <w:pPr>
              <w:tabs>
                <w:tab w:val="center" w:pos="4680"/>
                <w:tab w:val="right" w:pos="9360"/>
              </w:tabs>
              <w:rPr>
                <w:rFonts w:cs="Calibri"/>
                <w:highlight w:val="yellow"/>
                <w:rPrChange w:id="1027" w:author="Eddie Curtis" w:date="2012-08-09T17:01:00Z">
                  <w:rPr>
                    <w:rFonts w:cs="Calibri"/>
                  </w:rPr>
                </w:rPrChange>
              </w:rPr>
            </w:pPr>
            <w:r w:rsidRPr="001E7F20">
              <w:rPr>
                <w:rFonts w:cs="Calibri"/>
                <w:highlight w:val="yellow"/>
                <w:rPrChange w:id="1028" w:author="Eddie Curtis" w:date="2012-08-09T17:01:00Z">
                  <w:rPr>
                    <w:rFonts w:cs="Calibri"/>
                    <w:color w:val="0000FF"/>
                    <w:u w:val="single"/>
                  </w:rPr>
                </w:rPrChange>
              </w:rPr>
              <w:t>The goals of the ASCT system are:  (Select from the following items and customize to suit your situation.)</w:t>
            </w:r>
          </w:p>
        </w:tc>
      </w:tr>
      <w:tr w:rsidR="00A535CF" w:rsidTr="00A535CF">
        <w:tc>
          <w:tcPr>
            <w:tcW w:w="2040" w:type="dxa"/>
            <w:shd w:val="clear" w:color="auto" w:fill="auto"/>
          </w:tcPr>
          <w:p w:rsidR="00A535CF" w:rsidRPr="009158D5" w:rsidRDefault="001E7F20" w:rsidP="00160ECC">
            <w:pPr>
              <w:rPr>
                <w:rFonts w:cs="Calibri"/>
                <w:highlight w:val="yellow"/>
                <w:rPrChange w:id="1029" w:author="USER" w:date="2012-09-07T15:51:00Z">
                  <w:rPr>
                    <w:rFonts w:cs="Calibri"/>
                  </w:rPr>
                </w:rPrChange>
              </w:rPr>
            </w:pPr>
            <w:r w:rsidRPr="001E7F20">
              <w:rPr>
                <w:rFonts w:cs="Calibri"/>
                <w:highlight w:val="yellow"/>
                <w:rPrChange w:id="1030" w:author="USER" w:date="2012-09-07T15:51:00Z">
                  <w:rPr>
                    <w:rFonts w:cs="Calibri"/>
                    <w:color w:val="0000FF"/>
                    <w:u w:val="single"/>
                  </w:rPr>
                </w:rPrChange>
              </w:rPr>
              <w:t>3.4.2-1.0-1</w:t>
            </w:r>
          </w:p>
        </w:tc>
        <w:tc>
          <w:tcPr>
            <w:tcW w:w="10938" w:type="dxa"/>
            <w:shd w:val="clear" w:color="auto" w:fill="auto"/>
          </w:tcPr>
          <w:p w:rsidR="00A535CF" w:rsidRPr="00BC263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1031" w:author="Eddie Curtis" w:date="2012-08-09T17:01:00Z">
                  <w:rPr>
                    <w:rFonts w:cs="Calibri"/>
                  </w:rPr>
                </w:rPrChange>
              </w:rPr>
            </w:pPr>
            <w:r w:rsidRPr="001E7F20">
              <w:rPr>
                <w:rFonts w:cs="Calibri"/>
                <w:highlight w:val="yellow"/>
                <w:rPrChange w:id="1032" w:author="Eddie Curtis" w:date="2012-08-09T17:01:00Z">
                  <w:rPr>
                    <w:rFonts w:cs="Calibri"/>
                    <w:color w:val="0000FF"/>
                    <w:u w:val="single"/>
                  </w:rPr>
                </w:rPrChange>
              </w:rPr>
              <w:t>Support vehicle, pedestrian and transit traffic mobility.</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1033" w:author="USER" w:date="2012-09-07T15:51:00Z">
                  <w:rPr>
                    <w:rFonts w:cs="Calibri"/>
                    <w:color w:val="0000FF"/>
                    <w:u w:val="single"/>
                  </w:rPr>
                </w:rPrChange>
              </w:rPr>
              <w:lastRenderedPageBreak/>
              <w:t>3.4.2-1.0-2</w:t>
            </w:r>
          </w:p>
        </w:tc>
        <w:tc>
          <w:tcPr>
            <w:tcW w:w="10938" w:type="dxa"/>
            <w:shd w:val="clear" w:color="auto" w:fill="auto"/>
          </w:tcPr>
          <w:p w:rsidR="00A535CF" w:rsidRPr="00BC263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1034" w:author="Eddie Curtis" w:date="2012-08-09T17:01:00Z">
                  <w:rPr>
                    <w:rFonts w:cs="Calibri"/>
                  </w:rPr>
                </w:rPrChange>
              </w:rPr>
            </w:pPr>
            <w:r w:rsidRPr="001E7F20">
              <w:rPr>
                <w:rFonts w:cs="Calibri"/>
                <w:highlight w:val="yellow"/>
                <w:rPrChange w:id="1035" w:author="Eddie Curtis" w:date="2012-08-09T17:01:00Z">
                  <w:rPr>
                    <w:rFonts w:cs="Calibri"/>
                    <w:color w:val="0000FF"/>
                    <w:u w:val="single"/>
                  </w:rPr>
                </w:rPrChange>
              </w:rPr>
              <w:t>Provide measurable improvements in personal mobility</w:t>
            </w:r>
          </w:p>
        </w:tc>
      </w:tr>
      <w:tr w:rsidR="00A535CF" w:rsidTr="00A535CF">
        <w:tc>
          <w:tcPr>
            <w:tcW w:w="2040" w:type="dxa"/>
            <w:shd w:val="clear" w:color="auto" w:fill="auto"/>
          </w:tcPr>
          <w:p w:rsidR="00A535CF" w:rsidRPr="00160ECC" w:rsidRDefault="00A535CF" w:rsidP="00160ECC">
            <w:pPr>
              <w:rPr>
                <w:rFonts w:cs="Calibri"/>
              </w:rPr>
            </w:pPr>
            <w:r>
              <w:rPr>
                <w:rFonts w:cs="Calibri"/>
              </w:rPr>
              <w:t>3.4.2-1.0-3</w:t>
            </w:r>
          </w:p>
        </w:tc>
        <w:tc>
          <w:tcPr>
            <w:tcW w:w="10938" w:type="dxa"/>
            <w:shd w:val="clear" w:color="auto" w:fill="auto"/>
          </w:tcPr>
          <w:p w:rsidR="00A535CF" w:rsidRPr="00BC263A" w:rsidRDefault="001E7F20" w:rsidP="00160ECC">
            <w:pPr>
              <w:numPr>
                <w:ilvl w:val="0"/>
                <w:numId w:val="11"/>
              </w:numPr>
              <w:tabs>
                <w:tab w:val="center" w:pos="4680"/>
                <w:tab w:val="right" w:pos="9360"/>
              </w:tabs>
              <w:autoSpaceDE w:val="0"/>
              <w:autoSpaceDN w:val="0"/>
              <w:adjustRightInd w:val="0"/>
              <w:spacing w:after="0"/>
              <w:rPr>
                <w:rFonts w:cs="Calibri"/>
                <w:strike/>
                <w:rPrChange w:id="1036" w:author="Eddie Curtis" w:date="2012-08-09T17:01:00Z">
                  <w:rPr>
                    <w:rFonts w:cs="Calibri"/>
                  </w:rPr>
                </w:rPrChange>
              </w:rPr>
            </w:pPr>
            <w:r w:rsidRPr="001E7F20">
              <w:rPr>
                <w:rFonts w:cs="Calibri"/>
                <w:strike/>
                <w:rPrChange w:id="1037" w:author="Eddie Curtis" w:date="2012-08-09T17:01:00Z">
                  <w:rPr>
                    <w:rFonts w:cs="Calibri"/>
                    <w:color w:val="0000FF"/>
                    <w:u w:val="single"/>
                  </w:rPr>
                </w:rPrChange>
              </w:rPr>
              <w:t>Support interoperability between agencies</w:t>
            </w:r>
          </w:p>
        </w:tc>
      </w:tr>
      <w:tr w:rsidR="00A535CF" w:rsidTr="00A535CF">
        <w:tc>
          <w:tcPr>
            <w:tcW w:w="2040" w:type="dxa"/>
            <w:shd w:val="clear" w:color="auto" w:fill="auto"/>
          </w:tcPr>
          <w:p w:rsidR="00A535CF" w:rsidRPr="00160ECC" w:rsidRDefault="00A535CF" w:rsidP="00160ECC">
            <w:pPr>
              <w:rPr>
                <w:rFonts w:cs="Calibri"/>
              </w:rPr>
            </w:pPr>
            <w:r>
              <w:rPr>
                <w:rFonts w:cs="Calibri"/>
              </w:rPr>
              <w:t>3.4.2-1.0-4</w:t>
            </w:r>
          </w:p>
        </w:tc>
        <w:tc>
          <w:tcPr>
            <w:tcW w:w="10938" w:type="dxa"/>
            <w:shd w:val="clear" w:color="auto" w:fill="auto"/>
          </w:tcPr>
          <w:p w:rsidR="00A535CF" w:rsidRPr="00BC263A" w:rsidRDefault="001E7F20" w:rsidP="00160ECC">
            <w:pPr>
              <w:numPr>
                <w:ilvl w:val="0"/>
                <w:numId w:val="11"/>
              </w:numPr>
              <w:tabs>
                <w:tab w:val="center" w:pos="4680"/>
                <w:tab w:val="right" w:pos="9360"/>
              </w:tabs>
              <w:autoSpaceDE w:val="0"/>
              <w:autoSpaceDN w:val="0"/>
              <w:adjustRightInd w:val="0"/>
              <w:spacing w:after="0"/>
              <w:rPr>
                <w:rFonts w:cs="Calibri"/>
                <w:strike/>
                <w:rPrChange w:id="1038" w:author="Eddie Curtis" w:date="2012-08-09T17:01:00Z">
                  <w:rPr>
                    <w:rFonts w:cs="Calibri"/>
                  </w:rPr>
                </w:rPrChange>
              </w:rPr>
            </w:pPr>
            <w:r w:rsidRPr="001E7F20">
              <w:rPr>
                <w:rFonts w:cs="Calibri"/>
                <w:strike/>
                <w:rPrChange w:id="1039" w:author="Eddie Curtis" w:date="2012-08-09T17:01:00Z">
                  <w:rPr>
                    <w:rFonts w:cs="Calibri"/>
                    <w:color w:val="0000FF"/>
                    <w:u w:val="single"/>
                  </w:rPr>
                </w:rPrChange>
              </w:rPr>
              <w:t>Support regional systems</w:t>
            </w:r>
          </w:p>
        </w:tc>
      </w:tr>
      <w:tr w:rsidR="00A535CF" w:rsidTr="00A535CF">
        <w:tc>
          <w:tcPr>
            <w:tcW w:w="2040" w:type="dxa"/>
            <w:shd w:val="clear" w:color="auto" w:fill="auto"/>
          </w:tcPr>
          <w:p w:rsidR="00A535CF" w:rsidRPr="00160ECC" w:rsidRDefault="00A535CF" w:rsidP="00160ECC">
            <w:pPr>
              <w:rPr>
                <w:rFonts w:cs="Calibri"/>
              </w:rPr>
            </w:pPr>
            <w:r>
              <w:rPr>
                <w:rFonts w:cs="Calibri"/>
              </w:rPr>
              <w:t>3.4.2-1.0-5</w:t>
            </w:r>
          </w:p>
        </w:tc>
        <w:tc>
          <w:tcPr>
            <w:tcW w:w="10938" w:type="dxa"/>
            <w:shd w:val="clear" w:color="auto" w:fill="auto"/>
          </w:tcPr>
          <w:p w:rsidR="00A535CF" w:rsidRPr="00AE66C2" w:rsidRDefault="001E7F20" w:rsidP="00160ECC">
            <w:pPr>
              <w:numPr>
                <w:ilvl w:val="0"/>
                <w:numId w:val="11"/>
              </w:numPr>
              <w:tabs>
                <w:tab w:val="center" w:pos="4680"/>
                <w:tab w:val="right" w:pos="9360"/>
              </w:tabs>
              <w:autoSpaceDE w:val="0"/>
              <w:autoSpaceDN w:val="0"/>
              <w:adjustRightInd w:val="0"/>
              <w:spacing w:after="0"/>
              <w:rPr>
                <w:rFonts w:cs="Calibri"/>
                <w:strike/>
                <w:highlight w:val="yellow"/>
                <w:rPrChange w:id="1040" w:author="USER" w:date="2012-09-12T09:29:00Z">
                  <w:rPr>
                    <w:rFonts w:cs="Calibri"/>
                  </w:rPr>
                </w:rPrChange>
              </w:rPr>
            </w:pPr>
            <w:commentRangeStart w:id="1041"/>
            <w:r w:rsidRPr="00AE66C2">
              <w:rPr>
                <w:rFonts w:cs="Calibri"/>
                <w:strike/>
                <w:highlight w:val="yellow"/>
                <w:rPrChange w:id="1042" w:author="USER" w:date="2012-09-12T09:29:00Z">
                  <w:rPr>
                    <w:rFonts w:cs="Calibri"/>
                    <w:highlight w:val="yellow"/>
                  </w:rPr>
                </w:rPrChange>
              </w:rPr>
              <w:t>Support congestion  environmental policy objectives</w:t>
            </w:r>
            <w:commentRangeEnd w:id="1041"/>
            <w:r w:rsidR="00BC263A" w:rsidRPr="00AE66C2">
              <w:rPr>
                <w:rStyle w:val="CommentReference"/>
                <w:strike/>
                <w:highlight w:val="yellow"/>
                <w:rPrChange w:id="1043" w:author="USER" w:date="2012-09-12T09:29:00Z">
                  <w:rPr>
                    <w:rStyle w:val="CommentReference"/>
                    <w:highlight w:val="yellow"/>
                  </w:rPr>
                </w:rPrChange>
              </w:rPr>
              <w:commentReference w:id="1041"/>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1044" w:author="USER" w:date="2012-09-07T15:51:00Z">
                  <w:rPr>
                    <w:rFonts w:cs="Calibri"/>
                    <w:color w:val="0000FF"/>
                    <w:u w:val="single"/>
                  </w:rPr>
                </w:rPrChange>
              </w:rPr>
              <w:t>3.4.2-1.0-6</w:t>
            </w:r>
          </w:p>
        </w:tc>
        <w:tc>
          <w:tcPr>
            <w:tcW w:w="10938" w:type="dxa"/>
            <w:shd w:val="clear" w:color="auto" w:fill="auto"/>
          </w:tcPr>
          <w:p w:rsidR="00A535CF" w:rsidRPr="00BC263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1045" w:author="Eddie Curtis" w:date="2012-08-09T17:02:00Z">
                  <w:rPr>
                    <w:rFonts w:cs="Calibri"/>
                  </w:rPr>
                </w:rPrChange>
              </w:rPr>
            </w:pPr>
            <w:r w:rsidRPr="001E7F20">
              <w:rPr>
                <w:rFonts w:cs="Calibri"/>
                <w:highlight w:val="yellow"/>
                <w:rPrChange w:id="1046" w:author="Eddie Curtis" w:date="2012-08-09T17:02:00Z">
                  <w:rPr>
                    <w:rFonts w:cs="Calibri"/>
                    <w:color w:val="0000FF"/>
                    <w:u w:val="single"/>
                  </w:rPr>
                </w:rPrChange>
              </w:rPr>
              <w:t>Meet a timely project implementation schedule</w:t>
            </w:r>
          </w:p>
        </w:tc>
      </w:tr>
      <w:tr w:rsidR="00A535CF" w:rsidTr="00A535CF">
        <w:tc>
          <w:tcPr>
            <w:tcW w:w="2040" w:type="dxa"/>
            <w:shd w:val="clear" w:color="auto" w:fill="auto"/>
          </w:tcPr>
          <w:p w:rsidR="00A535CF" w:rsidRPr="009158D5" w:rsidRDefault="001E7F20" w:rsidP="00160ECC">
            <w:pPr>
              <w:rPr>
                <w:rFonts w:cs="Calibri"/>
                <w:highlight w:val="yellow"/>
                <w:rPrChange w:id="1047" w:author="USER" w:date="2012-09-07T15:51:00Z">
                  <w:rPr>
                    <w:rFonts w:cs="Calibri"/>
                  </w:rPr>
                </w:rPrChange>
              </w:rPr>
            </w:pPr>
            <w:r w:rsidRPr="001E7F20">
              <w:rPr>
                <w:rFonts w:cs="Calibri"/>
                <w:highlight w:val="yellow"/>
                <w:rPrChange w:id="1048" w:author="USER" w:date="2012-09-07T15:51:00Z">
                  <w:rPr>
                    <w:rFonts w:cs="Calibri"/>
                    <w:color w:val="0000FF"/>
                    <w:u w:val="single"/>
                  </w:rPr>
                </w:rPrChange>
              </w:rPr>
              <w:t>3.4.3</w:t>
            </w:r>
          </w:p>
        </w:tc>
        <w:tc>
          <w:tcPr>
            <w:tcW w:w="10938" w:type="dxa"/>
            <w:shd w:val="clear" w:color="auto" w:fill="auto"/>
          </w:tcPr>
          <w:p w:rsidR="00A535CF" w:rsidRPr="009158D5" w:rsidRDefault="001E7F20" w:rsidP="00160ECC">
            <w:pPr>
              <w:pStyle w:val="Heading3"/>
              <w:rPr>
                <w:highlight w:val="yellow"/>
                <w:rPrChange w:id="1049" w:author="USER" w:date="2012-09-07T15:51:00Z">
                  <w:rPr/>
                </w:rPrChange>
              </w:rPr>
            </w:pPr>
            <w:r w:rsidRPr="001E7F20">
              <w:rPr>
                <w:highlight w:val="yellow"/>
                <w:rPrChange w:id="1050" w:author="USER" w:date="2012-09-07T15:51:00Z">
                  <w:rPr>
                    <w:color w:val="0000FF"/>
                    <w:u w:val="single"/>
                  </w:rPr>
                </w:rPrChange>
              </w:rPr>
              <w:t>3.4.3 User Objectives</w:t>
            </w:r>
          </w:p>
        </w:tc>
      </w:tr>
      <w:tr w:rsidR="00A535CF" w:rsidTr="00A535CF">
        <w:tc>
          <w:tcPr>
            <w:tcW w:w="2040" w:type="dxa"/>
            <w:shd w:val="clear" w:color="auto" w:fill="auto"/>
          </w:tcPr>
          <w:p w:rsidR="00A535CF" w:rsidRPr="009158D5" w:rsidRDefault="001E7F20" w:rsidP="00160ECC">
            <w:pPr>
              <w:rPr>
                <w:rFonts w:cs="Calibri"/>
                <w:highlight w:val="yellow"/>
                <w:rPrChange w:id="1051" w:author="USER" w:date="2012-09-07T15:52:00Z">
                  <w:rPr>
                    <w:rFonts w:cs="Calibri"/>
                  </w:rPr>
                </w:rPrChange>
              </w:rPr>
            </w:pPr>
            <w:r w:rsidRPr="001E7F20">
              <w:rPr>
                <w:rFonts w:cs="Calibri"/>
                <w:highlight w:val="yellow"/>
                <w:rPrChange w:id="1052" w:author="USER" w:date="2012-09-07T15:52:00Z">
                  <w:rPr>
                    <w:rFonts w:cs="Calibri"/>
                    <w:color w:val="0000FF"/>
                    <w:u w:val="single"/>
                  </w:rPr>
                </w:rPrChange>
              </w:rPr>
              <w:t>3.4.3.0-1</w:t>
            </w:r>
          </w:p>
        </w:tc>
        <w:tc>
          <w:tcPr>
            <w:tcW w:w="10938" w:type="dxa"/>
            <w:shd w:val="clear" w:color="auto" w:fill="auto"/>
          </w:tcPr>
          <w:p w:rsidR="00A535CF" w:rsidRPr="00BC263A" w:rsidRDefault="001E7F20" w:rsidP="00BC263A">
            <w:pPr>
              <w:tabs>
                <w:tab w:val="center" w:pos="4680"/>
                <w:tab w:val="right" w:pos="9360"/>
              </w:tabs>
              <w:rPr>
                <w:rFonts w:cs="Calibri"/>
                <w:highlight w:val="yellow"/>
                <w:rPrChange w:id="1053" w:author="Eddie Curtis" w:date="2012-08-09T17:03:00Z">
                  <w:rPr>
                    <w:rFonts w:cs="Calibri"/>
                  </w:rPr>
                </w:rPrChange>
              </w:rPr>
            </w:pPr>
            <w:r w:rsidRPr="001E7F20">
              <w:rPr>
                <w:rFonts w:cs="Calibri"/>
                <w:highlight w:val="yellow"/>
                <w:rPrChange w:id="1054" w:author="Eddie Curtis" w:date="2012-08-09T17:03:00Z">
                  <w:rPr>
                    <w:rFonts w:cs="Calibri"/>
                    <w:color w:val="0000FF"/>
                    <w:u w:val="single"/>
                  </w:rPr>
                </w:rPrChange>
              </w:rPr>
              <w:t xml:space="preserve">The objectives of the adaptive system that support the stated goals are: (Select from the following items and customize to </w:t>
            </w:r>
            <w:commentRangeStart w:id="1055"/>
            <w:r w:rsidRPr="001E7F20">
              <w:rPr>
                <w:rFonts w:cs="Calibri"/>
                <w:highlight w:val="yellow"/>
                <w:rPrChange w:id="1056" w:author="Eddie Curtis" w:date="2012-08-09T17:03:00Z">
                  <w:rPr>
                    <w:rFonts w:cs="Calibri"/>
                    <w:color w:val="0000FF"/>
                    <w:u w:val="single"/>
                  </w:rPr>
                </w:rPrChange>
              </w:rPr>
              <w:t>suit</w:t>
            </w:r>
            <w:del w:id="1057" w:author="Eddie Curtis" w:date="2012-08-09T17:02:00Z">
              <w:r w:rsidRPr="001E7F20">
                <w:rPr>
                  <w:rFonts w:cs="Calibri"/>
                  <w:highlight w:val="yellow"/>
                  <w:rPrChange w:id="1058" w:author="Eddie Curtis" w:date="2012-08-09T17:03:00Z">
                    <w:rPr>
                      <w:rFonts w:cs="Calibri"/>
                      <w:color w:val="0000FF"/>
                      <w:u w:val="single"/>
                    </w:rPr>
                  </w:rPrChange>
                </w:rPr>
                <w:delText>e</w:delText>
              </w:r>
            </w:del>
            <w:r w:rsidRPr="001E7F20">
              <w:rPr>
                <w:rFonts w:cs="Calibri"/>
                <w:highlight w:val="yellow"/>
                <w:rPrChange w:id="1059" w:author="Eddie Curtis" w:date="2012-08-09T17:03:00Z">
                  <w:rPr>
                    <w:rFonts w:cs="Calibri"/>
                    <w:color w:val="0000FF"/>
                    <w:u w:val="single"/>
                  </w:rPr>
                </w:rPrChange>
              </w:rPr>
              <w:t xml:space="preserve"> your </w:t>
            </w:r>
            <w:commentRangeEnd w:id="1055"/>
            <w:r w:rsidRPr="001E7F20">
              <w:rPr>
                <w:rStyle w:val="CommentReference"/>
                <w:highlight w:val="yellow"/>
                <w:rPrChange w:id="1060" w:author="Eddie Curtis" w:date="2012-08-09T17:03:00Z">
                  <w:rPr>
                    <w:rStyle w:val="CommentReference"/>
                  </w:rPr>
                </w:rPrChange>
              </w:rPr>
              <w:commentReference w:id="1055"/>
            </w:r>
            <w:r w:rsidRPr="001E7F20">
              <w:rPr>
                <w:rFonts w:cs="Calibri"/>
                <w:highlight w:val="yellow"/>
                <w:rPrChange w:id="1061" w:author="Eddie Curtis" w:date="2012-08-09T17:03:00Z">
                  <w:rPr>
                    <w:rFonts w:cs="Calibri"/>
                    <w:sz w:val="16"/>
                    <w:szCs w:val="16"/>
                  </w:rPr>
                </w:rPrChange>
              </w:rPr>
              <w:t>situation.)</w:t>
            </w:r>
          </w:p>
        </w:tc>
      </w:tr>
      <w:tr w:rsidR="00A535CF" w:rsidTr="00A535CF">
        <w:tc>
          <w:tcPr>
            <w:tcW w:w="2040" w:type="dxa"/>
            <w:shd w:val="clear" w:color="auto" w:fill="auto"/>
          </w:tcPr>
          <w:p w:rsidR="00A535CF" w:rsidRPr="009158D5" w:rsidRDefault="001E7F20" w:rsidP="00160ECC">
            <w:pPr>
              <w:rPr>
                <w:rFonts w:cs="Calibri"/>
                <w:highlight w:val="yellow"/>
                <w:rPrChange w:id="1062" w:author="USER" w:date="2012-09-07T15:52:00Z">
                  <w:rPr>
                    <w:rFonts w:cs="Calibri"/>
                  </w:rPr>
                </w:rPrChange>
              </w:rPr>
            </w:pPr>
            <w:r w:rsidRPr="001E7F20">
              <w:rPr>
                <w:rFonts w:cs="Calibri"/>
                <w:highlight w:val="yellow"/>
                <w:rPrChange w:id="1063" w:author="USER" w:date="2012-09-07T15:52:00Z">
                  <w:rPr>
                    <w:rFonts w:cs="Calibri"/>
                    <w:sz w:val="16"/>
                    <w:szCs w:val="16"/>
                  </w:rPr>
                </w:rPrChange>
              </w:rPr>
              <w:t>3.4.3.0-1.0-1</w:t>
            </w:r>
          </w:p>
        </w:tc>
        <w:tc>
          <w:tcPr>
            <w:tcW w:w="10938" w:type="dxa"/>
            <w:shd w:val="clear" w:color="auto" w:fill="auto"/>
          </w:tcPr>
          <w:p w:rsidR="00A535CF" w:rsidRPr="00BC263A" w:rsidRDefault="001E7F20" w:rsidP="00160ECC">
            <w:pPr>
              <w:rPr>
                <w:rFonts w:cs="Calibri"/>
                <w:highlight w:val="yellow"/>
                <w:rPrChange w:id="1064" w:author="Eddie Curtis" w:date="2012-08-09T17:03:00Z">
                  <w:rPr>
                    <w:rFonts w:cs="Calibri"/>
                  </w:rPr>
                </w:rPrChange>
              </w:rPr>
            </w:pPr>
            <w:r w:rsidRPr="001E7F20">
              <w:rPr>
                <w:rFonts w:cs="Calibri"/>
                <w:highlight w:val="yellow"/>
                <w:rPrChange w:id="1065" w:author="Eddie Curtis" w:date="2012-08-09T17:03:00Z">
                  <w:rPr>
                    <w:rFonts w:cs="Calibri"/>
                    <w:sz w:val="16"/>
                    <w:szCs w:val="16"/>
                  </w:rPr>
                </w:rPrChange>
              </w:rPr>
              <w:t>To support vehicle, pedestrian and transit traffic mobility:</w:t>
            </w:r>
          </w:p>
          <w:p w:rsidR="00A535CF" w:rsidRPr="00BC263A" w:rsidRDefault="001E7F20" w:rsidP="00160ECC">
            <w:pPr>
              <w:numPr>
                <w:ilvl w:val="0"/>
                <w:numId w:val="11"/>
              </w:numPr>
              <w:rPr>
                <w:rFonts w:cs="Calibri"/>
                <w:highlight w:val="yellow"/>
                <w:rPrChange w:id="1066" w:author="Eddie Curtis" w:date="2012-08-09T17:03:00Z">
                  <w:rPr>
                    <w:rFonts w:cs="Calibri"/>
                  </w:rPr>
                </w:rPrChange>
              </w:rPr>
            </w:pPr>
            <w:r w:rsidRPr="001E7F20">
              <w:rPr>
                <w:rFonts w:cs="Calibri"/>
                <w:highlight w:val="yellow"/>
                <w:rPrChange w:id="1067" w:author="Eddie Curtis" w:date="2012-08-09T17:03:00Z">
                  <w:rPr>
                    <w:rFonts w:cs="Calibri"/>
                    <w:sz w:val="16"/>
                    <w:szCs w:val="16"/>
                  </w:rPr>
                </w:rPrChange>
              </w:rPr>
              <w:t>Be capable of supporting priority operations for light rail and buses</w:t>
            </w:r>
          </w:p>
          <w:p w:rsidR="00A535CF" w:rsidRPr="00BC263A" w:rsidRDefault="001E7F20" w:rsidP="00160ECC">
            <w:pPr>
              <w:numPr>
                <w:ilvl w:val="0"/>
                <w:numId w:val="11"/>
              </w:numPr>
              <w:rPr>
                <w:rFonts w:cs="Calibri"/>
                <w:highlight w:val="yellow"/>
                <w:rPrChange w:id="1068" w:author="Eddie Curtis" w:date="2012-08-09T17:03:00Z">
                  <w:rPr>
                    <w:rFonts w:cs="Calibri"/>
                  </w:rPr>
                </w:rPrChange>
              </w:rPr>
            </w:pPr>
            <w:r w:rsidRPr="001E7F20">
              <w:rPr>
                <w:rFonts w:cs="Calibri"/>
                <w:highlight w:val="yellow"/>
                <w:rPrChange w:id="1069" w:author="Eddie Curtis" w:date="2012-08-09T17:03:00Z">
                  <w:rPr>
                    <w:rFonts w:cs="Calibri"/>
                    <w:sz w:val="16"/>
                    <w:szCs w:val="16"/>
                  </w:rPr>
                </w:rPrChange>
              </w:rPr>
              <w:t>Allow effective use of all controller features currently in use or proposed to be used</w:t>
            </w:r>
          </w:p>
          <w:p w:rsidR="00A535CF" w:rsidRPr="00BC263A" w:rsidRDefault="001E7F20" w:rsidP="00160ECC">
            <w:pPr>
              <w:numPr>
                <w:ilvl w:val="0"/>
                <w:numId w:val="11"/>
              </w:numPr>
              <w:rPr>
                <w:rFonts w:cs="Calibri"/>
                <w:highlight w:val="yellow"/>
                <w:rPrChange w:id="1070" w:author="Eddie Curtis" w:date="2012-08-09T17:03:00Z">
                  <w:rPr>
                    <w:rFonts w:cs="Calibri"/>
                  </w:rPr>
                </w:rPrChange>
              </w:rPr>
            </w:pPr>
            <w:r w:rsidRPr="001E7F20">
              <w:rPr>
                <w:rFonts w:cs="Calibri"/>
                <w:highlight w:val="yellow"/>
                <w:rPrChange w:id="1071" w:author="Eddie Curtis" w:date="2012-08-09T17:03:00Z">
                  <w:rPr>
                    <w:rFonts w:cs="Calibri"/>
                    <w:sz w:val="16"/>
                    <w:szCs w:val="16"/>
                  </w:rPr>
                </w:rPrChange>
              </w:rPr>
              <w:t>Minimize adverse effects caused by preemption and unexpected events</w:t>
            </w:r>
          </w:p>
        </w:tc>
      </w:tr>
      <w:tr w:rsidR="00A535CF" w:rsidTr="00A535CF">
        <w:tc>
          <w:tcPr>
            <w:tcW w:w="2040" w:type="dxa"/>
            <w:shd w:val="clear" w:color="auto" w:fill="auto"/>
          </w:tcPr>
          <w:p w:rsidR="00A535CF" w:rsidRPr="009158D5" w:rsidRDefault="001E7F20" w:rsidP="00160ECC">
            <w:pPr>
              <w:rPr>
                <w:rFonts w:cs="Calibri"/>
                <w:highlight w:val="yellow"/>
                <w:rPrChange w:id="1072" w:author="USER" w:date="2012-09-07T15:52:00Z">
                  <w:rPr>
                    <w:rFonts w:cs="Calibri"/>
                  </w:rPr>
                </w:rPrChange>
              </w:rPr>
            </w:pPr>
            <w:r w:rsidRPr="001E7F20">
              <w:rPr>
                <w:rFonts w:cs="Calibri"/>
                <w:highlight w:val="yellow"/>
                <w:rPrChange w:id="1073" w:author="USER" w:date="2012-09-07T15:52:00Z">
                  <w:rPr>
                    <w:rFonts w:cs="Calibri"/>
                    <w:sz w:val="16"/>
                    <w:szCs w:val="16"/>
                  </w:rPr>
                </w:rPrChange>
              </w:rPr>
              <w:t>3.4.3.0-1.0-2</w:t>
            </w:r>
          </w:p>
        </w:tc>
        <w:tc>
          <w:tcPr>
            <w:tcW w:w="10938" w:type="dxa"/>
            <w:shd w:val="clear" w:color="auto" w:fill="auto"/>
          </w:tcPr>
          <w:p w:rsidR="00A535CF" w:rsidRPr="00BC263A" w:rsidRDefault="001E7F20" w:rsidP="00160ECC">
            <w:pPr>
              <w:rPr>
                <w:rFonts w:cs="Calibri"/>
                <w:highlight w:val="yellow"/>
                <w:rPrChange w:id="1074" w:author="Eddie Curtis" w:date="2012-08-09T17:04:00Z">
                  <w:rPr>
                    <w:rFonts w:cs="Calibri"/>
                  </w:rPr>
                </w:rPrChange>
              </w:rPr>
            </w:pPr>
            <w:r w:rsidRPr="001E7F20">
              <w:rPr>
                <w:rFonts w:cs="Calibri"/>
                <w:highlight w:val="yellow"/>
                <w:rPrChange w:id="1075" w:author="Eddie Curtis" w:date="2012-08-09T17:04:00Z">
                  <w:rPr>
                    <w:rFonts w:cs="Calibri"/>
                    <w:sz w:val="16"/>
                    <w:szCs w:val="16"/>
                  </w:rPr>
                </w:rPrChange>
              </w:rPr>
              <w:t>To support measurable improvements in personal mobility:</w:t>
            </w:r>
          </w:p>
          <w:p w:rsidR="00A535CF" w:rsidRPr="00BC263A" w:rsidRDefault="001E7F20" w:rsidP="00160ECC">
            <w:pPr>
              <w:keepNext/>
              <w:keepLines/>
              <w:numPr>
                <w:ilvl w:val="0"/>
                <w:numId w:val="11"/>
              </w:numPr>
              <w:outlineLvl w:val="2"/>
              <w:rPr>
                <w:rFonts w:cs="Calibri"/>
                <w:highlight w:val="yellow"/>
                <w:rPrChange w:id="1076" w:author="Eddie Curtis" w:date="2012-08-09T17:04:00Z">
                  <w:rPr>
                    <w:rFonts w:asciiTheme="majorHAnsi" w:eastAsiaTheme="majorEastAsia" w:hAnsiTheme="majorHAnsi" w:cs="Calibri"/>
                    <w:b/>
                    <w:bCs/>
                    <w:color w:val="4F81BD" w:themeColor="accent1"/>
                  </w:rPr>
                </w:rPrChange>
              </w:rPr>
            </w:pPr>
            <w:r w:rsidRPr="001E7F20">
              <w:rPr>
                <w:rFonts w:cs="Calibri"/>
                <w:highlight w:val="yellow"/>
                <w:rPrChange w:id="1077" w:author="Eddie Curtis" w:date="2012-08-09T17:04:00Z">
                  <w:rPr>
                    <w:rFonts w:cs="Calibri"/>
                    <w:sz w:val="16"/>
                    <w:szCs w:val="16"/>
                  </w:rPr>
                </w:rPrChange>
              </w:rPr>
              <w:t>Adjust operations to changing conditions</w:t>
            </w:r>
          </w:p>
          <w:p w:rsidR="00A535CF" w:rsidRPr="00BC263A" w:rsidRDefault="001E7F20" w:rsidP="00160ECC">
            <w:pPr>
              <w:keepNext/>
              <w:keepLines/>
              <w:numPr>
                <w:ilvl w:val="0"/>
                <w:numId w:val="11"/>
              </w:numPr>
              <w:outlineLvl w:val="2"/>
              <w:rPr>
                <w:rFonts w:cs="Calibri"/>
                <w:highlight w:val="yellow"/>
                <w:rPrChange w:id="1078" w:author="Eddie Curtis" w:date="2012-08-09T17:04:00Z">
                  <w:rPr>
                    <w:rFonts w:asciiTheme="majorHAnsi" w:eastAsiaTheme="majorEastAsia" w:hAnsiTheme="majorHAnsi" w:cs="Calibri"/>
                    <w:b/>
                    <w:bCs/>
                    <w:color w:val="4F81BD" w:themeColor="accent1"/>
                  </w:rPr>
                </w:rPrChange>
              </w:rPr>
            </w:pPr>
            <w:r w:rsidRPr="001E7F20">
              <w:rPr>
                <w:rFonts w:cs="Calibri"/>
                <w:highlight w:val="yellow"/>
                <w:rPrChange w:id="1079" w:author="Eddie Curtis" w:date="2012-08-09T17:04:00Z">
                  <w:rPr>
                    <w:rFonts w:cs="Calibri"/>
                    <w:sz w:val="16"/>
                    <w:szCs w:val="16"/>
                  </w:rPr>
                </w:rPrChange>
              </w:rPr>
              <w:t>Reduce delays</w:t>
            </w:r>
          </w:p>
          <w:p w:rsidR="00A535CF" w:rsidRPr="00BC263A" w:rsidRDefault="001E7F20" w:rsidP="00160ECC">
            <w:pPr>
              <w:keepNext/>
              <w:keepLines/>
              <w:numPr>
                <w:ilvl w:val="0"/>
                <w:numId w:val="11"/>
              </w:numPr>
              <w:outlineLvl w:val="2"/>
              <w:rPr>
                <w:rFonts w:cs="Calibri"/>
                <w:highlight w:val="yellow"/>
                <w:rPrChange w:id="1080" w:author="Eddie Curtis" w:date="2012-08-09T17:04:00Z">
                  <w:rPr>
                    <w:rFonts w:asciiTheme="majorHAnsi" w:eastAsiaTheme="majorEastAsia" w:hAnsiTheme="majorHAnsi" w:cs="Calibri"/>
                    <w:b/>
                    <w:bCs/>
                    <w:color w:val="4F81BD" w:themeColor="accent1"/>
                  </w:rPr>
                </w:rPrChange>
              </w:rPr>
            </w:pPr>
            <w:r w:rsidRPr="001E7F20">
              <w:rPr>
                <w:rFonts w:cs="Calibri"/>
                <w:highlight w:val="yellow"/>
                <w:rPrChange w:id="1081" w:author="Eddie Curtis" w:date="2012-08-09T17:04:00Z">
                  <w:rPr>
                    <w:rFonts w:cs="Calibri"/>
                    <w:sz w:val="16"/>
                    <w:szCs w:val="16"/>
                  </w:rPr>
                </w:rPrChange>
              </w:rPr>
              <w:t>Reduce travel times</w:t>
            </w:r>
          </w:p>
          <w:p w:rsidR="00A535CF" w:rsidRPr="00BC263A" w:rsidRDefault="001E7F20" w:rsidP="00160ECC">
            <w:pPr>
              <w:keepNext/>
              <w:keepLines/>
              <w:numPr>
                <w:ilvl w:val="0"/>
                <w:numId w:val="11"/>
              </w:numPr>
              <w:outlineLvl w:val="2"/>
              <w:rPr>
                <w:rFonts w:cs="Calibri"/>
                <w:highlight w:val="yellow"/>
                <w:rPrChange w:id="1082" w:author="Eddie Curtis" w:date="2012-08-09T17:04:00Z">
                  <w:rPr>
                    <w:rFonts w:asciiTheme="majorHAnsi" w:eastAsiaTheme="majorEastAsia" w:hAnsiTheme="majorHAnsi" w:cs="Calibri"/>
                    <w:b/>
                    <w:bCs/>
                    <w:color w:val="4F81BD" w:themeColor="accent1"/>
                  </w:rPr>
                </w:rPrChange>
              </w:rPr>
            </w:pPr>
            <w:r w:rsidRPr="001E7F20">
              <w:rPr>
                <w:rFonts w:cs="Calibri"/>
                <w:highlight w:val="yellow"/>
                <w:rPrChange w:id="1083" w:author="Eddie Curtis" w:date="2012-08-09T17:04:00Z">
                  <w:rPr>
                    <w:rFonts w:cs="Calibri"/>
                    <w:sz w:val="16"/>
                    <w:szCs w:val="16"/>
                  </w:rPr>
                </w:rPrChange>
              </w:rPr>
              <w:t>Provide the same level of safety provided by the existing system to vehicles, pedestrians and transit.</w:t>
            </w:r>
          </w:p>
        </w:tc>
      </w:tr>
      <w:tr w:rsidR="00A535CF" w:rsidTr="00A535CF">
        <w:tc>
          <w:tcPr>
            <w:tcW w:w="2040" w:type="dxa"/>
            <w:shd w:val="clear" w:color="auto" w:fill="auto"/>
          </w:tcPr>
          <w:p w:rsidR="00A535CF" w:rsidRPr="009158D5" w:rsidRDefault="001E7F20" w:rsidP="00160ECC">
            <w:pPr>
              <w:rPr>
                <w:rFonts w:cs="Calibri"/>
                <w:highlight w:val="yellow"/>
                <w:rPrChange w:id="1084" w:author="USER" w:date="2012-09-07T15:52:00Z">
                  <w:rPr>
                    <w:rFonts w:cs="Calibri"/>
                  </w:rPr>
                </w:rPrChange>
              </w:rPr>
            </w:pPr>
            <w:r w:rsidRPr="001E7F20">
              <w:rPr>
                <w:rFonts w:cs="Calibri"/>
                <w:highlight w:val="yellow"/>
                <w:rPrChange w:id="1085" w:author="USER" w:date="2012-09-07T15:52:00Z">
                  <w:rPr>
                    <w:rFonts w:cs="Calibri"/>
                    <w:sz w:val="16"/>
                    <w:szCs w:val="16"/>
                  </w:rPr>
                </w:rPrChange>
              </w:rPr>
              <w:t>3.4.3.0-1.0-3</w:t>
            </w:r>
          </w:p>
        </w:tc>
        <w:tc>
          <w:tcPr>
            <w:tcW w:w="10938" w:type="dxa"/>
            <w:shd w:val="clear" w:color="auto" w:fill="auto"/>
          </w:tcPr>
          <w:p w:rsidR="00A535CF" w:rsidRDefault="001E7F20" w:rsidP="00160ECC">
            <w:pPr>
              <w:rPr>
                <w:rFonts w:cs="Calibri"/>
              </w:rPr>
            </w:pPr>
            <w:r w:rsidRPr="001E7F20">
              <w:rPr>
                <w:rFonts w:cs="Calibri"/>
                <w:highlight w:val="yellow"/>
                <w:rPrChange w:id="1086" w:author="Eddie Curtis" w:date="2012-08-09T17:05:00Z">
                  <w:rPr>
                    <w:rFonts w:cs="Calibri"/>
                    <w:sz w:val="16"/>
                    <w:szCs w:val="16"/>
                  </w:rPr>
                </w:rPrChange>
              </w:rPr>
              <w:t>To support agency interoperability:</w:t>
            </w:r>
          </w:p>
          <w:p w:rsidR="00A535CF" w:rsidRPr="00BC263A" w:rsidRDefault="001E7F20" w:rsidP="00160ECC">
            <w:pPr>
              <w:keepNext/>
              <w:keepLines/>
              <w:numPr>
                <w:ilvl w:val="0"/>
                <w:numId w:val="11"/>
              </w:numPr>
              <w:outlineLvl w:val="2"/>
              <w:rPr>
                <w:rFonts w:cs="Calibri"/>
                <w:strike/>
                <w:rPrChange w:id="1087" w:author="Eddie Curtis" w:date="2012-08-09T17:05:00Z">
                  <w:rPr>
                    <w:rFonts w:asciiTheme="majorHAnsi" w:eastAsiaTheme="majorEastAsia" w:hAnsiTheme="majorHAnsi" w:cs="Calibri"/>
                    <w:b/>
                    <w:bCs/>
                    <w:color w:val="4F81BD" w:themeColor="accent1"/>
                  </w:rPr>
                </w:rPrChange>
              </w:rPr>
            </w:pPr>
            <w:r w:rsidRPr="001E7F20">
              <w:rPr>
                <w:rFonts w:cs="Calibri"/>
                <w:strike/>
                <w:rPrChange w:id="1088" w:author="Eddie Curtis" w:date="2012-08-09T17:05:00Z">
                  <w:rPr>
                    <w:rFonts w:cs="Calibri"/>
                    <w:sz w:val="16"/>
                    <w:szCs w:val="16"/>
                  </w:rPr>
                </w:rPrChange>
              </w:rPr>
              <w:t>Provide facilities for data exchange and control between systems</w:t>
            </w:r>
          </w:p>
          <w:p w:rsidR="00A535CF" w:rsidRPr="00BC263A" w:rsidRDefault="001E7F20" w:rsidP="00160ECC">
            <w:pPr>
              <w:keepNext/>
              <w:keepLines/>
              <w:numPr>
                <w:ilvl w:val="0"/>
                <w:numId w:val="11"/>
              </w:numPr>
              <w:outlineLvl w:val="2"/>
              <w:rPr>
                <w:rFonts w:cs="Calibri"/>
                <w:highlight w:val="yellow"/>
                <w:rPrChange w:id="1089" w:author="Eddie Curtis" w:date="2012-08-09T17:05:00Z">
                  <w:rPr>
                    <w:rFonts w:asciiTheme="majorHAnsi" w:eastAsiaTheme="majorEastAsia" w:hAnsiTheme="majorHAnsi" w:cs="Calibri"/>
                    <w:b/>
                    <w:bCs/>
                    <w:color w:val="4F81BD" w:themeColor="accent1"/>
                  </w:rPr>
                </w:rPrChange>
              </w:rPr>
            </w:pPr>
            <w:r w:rsidRPr="001E7F20">
              <w:rPr>
                <w:rFonts w:cs="Calibri"/>
                <w:highlight w:val="yellow"/>
                <w:rPrChange w:id="1090" w:author="Eddie Curtis" w:date="2012-08-09T17:05:00Z">
                  <w:rPr>
                    <w:rFonts w:cs="Calibri"/>
                    <w:sz w:val="16"/>
                    <w:szCs w:val="16"/>
                  </w:rPr>
                </w:rPrChange>
              </w:rPr>
              <w:t>Allow remote monitoring and control</w:t>
            </w:r>
          </w:p>
          <w:p w:rsidR="00A535CF" w:rsidRPr="00160ECC" w:rsidRDefault="001E7F20" w:rsidP="00160ECC">
            <w:pPr>
              <w:numPr>
                <w:ilvl w:val="0"/>
                <w:numId w:val="11"/>
              </w:numPr>
              <w:rPr>
                <w:rFonts w:cs="Calibri"/>
              </w:rPr>
            </w:pPr>
            <w:r w:rsidRPr="001E7F20">
              <w:rPr>
                <w:rFonts w:cs="Calibri"/>
                <w:highlight w:val="yellow"/>
                <w:rPrChange w:id="1091" w:author="Eddie Curtis" w:date="2012-08-09T17:05:00Z">
                  <w:rPr>
                    <w:rFonts w:cs="Calibri"/>
                    <w:sz w:val="16"/>
                    <w:szCs w:val="16"/>
                  </w:rPr>
                </w:rPrChange>
              </w:rPr>
              <w:t>Adhere to applicable traffic signal and ITS design standards</w:t>
            </w:r>
          </w:p>
        </w:tc>
      </w:tr>
      <w:tr w:rsidR="00A535CF" w:rsidTr="00A535CF">
        <w:tc>
          <w:tcPr>
            <w:tcW w:w="2040" w:type="dxa"/>
            <w:shd w:val="clear" w:color="auto" w:fill="auto"/>
          </w:tcPr>
          <w:p w:rsidR="00A535CF" w:rsidRPr="009158D5" w:rsidRDefault="001E7F20" w:rsidP="00160ECC">
            <w:pPr>
              <w:rPr>
                <w:rFonts w:cs="Calibri"/>
                <w:highlight w:val="yellow"/>
                <w:rPrChange w:id="1092" w:author="USER" w:date="2012-09-07T15:52:00Z">
                  <w:rPr>
                    <w:rFonts w:cs="Calibri"/>
                  </w:rPr>
                </w:rPrChange>
              </w:rPr>
            </w:pPr>
            <w:r w:rsidRPr="001E7F20">
              <w:rPr>
                <w:rFonts w:cs="Calibri"/>
                <w:highlight w:val="yellow"/>
                <w:rPrChange w:id="1093" w:author="USER" w:date="2012-09-07T15:52:00Z">
                  <w:rPr>
                    <w:rFonts w:cs="Calibri"/>
                    <w:sz w:val="16"/>
                    <w:szCs w:val="16"/>
                  </w:rPr>
                </w:rPrChange>
              </w:rPr>
              <w:t>3.4.3.0-1.0-4</w:t>
            </w:r>
          </w:p>
        </w:tc>
        <w:tc>
          <w:tcPr>
            <w:tcW w:w="10938" w:type="dxa"/>
            <w:shd w:val="clear" w:color="auto" w:fill="auto"/>
          </w:tcPr>
          <w:p w:rsidR="00A535CF" w:rsidRPr="00BC263A" w:rsidRDefault="001E7F20" w:rsidP="00160ECC">
            <w:pPr>
              <w:keepNext/>
              <w:keepLines/>
              <w:outlineLvl w:val="2"/>
              <w:rPr>
                <w:rFonts w:cs="Calibri"/>
                <w:highlight w:val="yellow"/>
                <w:rPrChange w:id="1094" w:author="Eddie Curtis" w:date="2012-08-09T17:05:00Z">
                  <w:rPr>
                    <w:rFonts w:asciiTheme="majorHAnsi" w:eastAsiaTheme="majorEastAsia" w:hAnsiTheme="majorHAnsi" w:cs="Calibri"/>
                    <w:b/>
                    <w:bCs/>
                    <w:color w:val="4F81BD" w:themeColor="accent1"/>
                  </w:rPr>
                </w:rPrChange>
              </w:rPr>
            </w:pPr>
            <w:r w:rsidRPr="001E7F20">
              <w:rPr>
                <w:rFonts w:cs="Calibri"/>
                <w:highlight w:val="yellow"/>
                <w:rPrChange w:id="1095" w:author="Eddie Curtis" w:date="2012-08-09T17:05:00Z">
                  <w:rPr>
                    <w:rFonts w:cs="Calibri"/>
                    <w:sz w:val="16"/>
                    <w:szCs w:val="16"/>
                  </w:rPr>
                </w:rPrChange>
              </w:rPr>
              <w:t>To support regional systems:</w:t>
            </w:r>
          </w:p>
          <w:p w:rsidR="00A535CF" w:rsidRPr="00BC263A" w:rsidRDefault="001E7F20" w:rsidP="00160ECC">
            <w:pPr>
              <w:keepNext/>
              <w:keepLines/>
              <w:numPr>
                <w:ilvl w:val="0"/>
                <w:numId w:val="11"/>
              </w:numPr>
              <w:outlineLvl w:val="2"/>
              <w:rPr>
                <w:rFonts w:cs="Calibri"/>
                <w:highlight w:val="yellow"/>
                <w:rPrChange w:id="1096" w:author="Eddie Curtis" w:date="2012-08-09T17:05:00Z">
                  <w:rPr>
                    <w:rFonts w:asciiTheme="majorHAnsi" w:eastAsiaTheme="majorEastAsia" w:hAnsiTheme="majorHAnsi" w:cs="Calibri"/>
                    <w:b/>
                    <w:bCs/>
                    <w:color w:val="4F81BD" w:themeColor="accent1"/>
                  </w:rPr>
                </w:rPrChange>
              </w:rPr>
            </w:pPr>
            <w:r w:rsidRPr="001E7F20">
              <w:rPr>
                <w:rFonts w:cs="Calibri"/>
                <w:highlight w:val="yellow"/>
                <w:rPrChange w:id="1097" w:author="Eddie Curtis" w:date="2012-08-09T17:05:00Z">
                  <w:rPr>
                    <w:rFonts w:cs="Calibri"/>
                    <w:sz w:val="16"/>
                    <w:szCs w:val="16"/>
                  </w:rPr>
                </w:rPrChange>
              </w:rPr>
              <w:t>Be compliant with the regional ITS architecture</w:t>
            </w:r>
          </w:p>
          <w:p w:rsidR="00A535CF" w:rsidRPr="00BC263A" w:rsidRDefault="001E7F20" w:rsidP="00160ECC">
            <w:pPr>
              <w:keepNext/>
              <w:keepLines/>
              <w:numPr>
                <w:ilvl w:val="0"/>
                <w:numId w:val="11"/>
              </w:numPr>
              <w:outlineLvl w:val="2"/>
              <w:rPr>
                <w:rFonts w:cs="Calibri"/>
                <w:strike/>
                <w:rPrChange w:id="1098" w:author="Eddie Curtis" w:date="2012-08-09T17:05:00Z">
                  <w:rPr>
                    <w:rFonts w:asciiTheme="majorHAnsi" w:eastAsiaTheme="majorEastAsia" w:hAnsiTheme="majorHAnsi" w:cs="Calibri"/>
                    <w:b/>
                    <w:bCs/>
                    <w:color w:val="4F81BD" w:themeColor="accent1"/>
                  </w:rPr>
                </w:rPrChange>
              </w:rPr>
            </w:pPr>
            <w:r w:rsidRPr="001E7F20">
              <w:rPr>
                <w:rFonts w:cs="Calibri"/>
                <w:strike/>
                <w:rPrChange w:id="1099" w:author="Eddie Curtis" w:date="2012-08-09T17:05:00Z">
                  <w:rPr>
                    <w:rFonts w:cs="Calibri"/>
                    <w:sz w:val="16"/>
                    <w:szCs w:val="16"/>
                  </w:rPr>
                </w:rPrChange>
              </w:rPr>
              <w:lastRenderedPageBreak/>
              <w:t>Allow center-to-center and system-to-system communication</w:t>
            </w:r>
          </w:p>
          <w:p w:rsidR="00A535CF" w:rsidRPr="00BC263A" w:rsidRDefault="001E7F20" w:rsidP="00160ECC">
            <w:pPr>
              <w:keepNext/>
              <w:keepLines/>
              <w:numPr>
                <w:ilvl w:val="0"/>
                <w:numId w:val="11"/>
              </w:numPr>
              <w:outlineLvl w:val="2"/>
              <w:rPr>
                <w:rFonts w:cs="Calibri"/>
                <w:strike/>
                <w:rPrChange w:id="1100" w:author="Eddie Curtis" w:date="2012-08-09T17:05:00Z">
                  <w:rPr>
                    <w:rFonts w:asciiTheme="majorHAnsi" w:eastAsiaTheme="majorEastAsia" w:hAnsiTheme="majorHAnsi" w:cs="Calibri"/>
                    <w:b/>
                    <w:bCs/>
                    <w:color w:val="4F81BD" w:themeColor="accent1"/>
                  </w:rPr>
                </w:rPrChange>
              </w:rPr>
            </w:pPr>
            <w:r w:rsidRPr="001E7F20">
              <w:rPr>
                <w:rFonts w:cs="Calibri"/>
                <w:strike/>
                <w:rPrChange w:id="1101" w:author="Eddie Curtis" w:date="2012-08-09T17:05:00Z">
                  <w:rPr>
                    <w:rFonts w:cs="Calibri"/>
                    <w:sz w:val="16"/>
                    <w:szCs w:val="16"/>
                  </w:rPr>
                </w:rPrChange>
              </w:rPr>
              <w:t>Connect to regional traffic control systems</w:t>
            </w:r>
          </w:p>
          <w:p w:rsidR="00A535CF" w:rsidRPr="00160ECC" w:rsidRDefault="001E7F20" w:rsidP="00160ECC">
            <w:pPr>
              <w:numPr>
                <w:ilvl w:val="0"/>
                <w:numId w:val="11"/>
              </w:numPr>
              <w:rPr>
                <w:rFonts w:cs="Calibri"/>
              </w:rPr>
            </w:pPr>
            <w:r w:rsidRPr="001E7F20">
              <w:rPr>
                <w:rFonts w:cs="Calibri"/>
                <w:strike/>
                <w:rPrChange w:id="1102" w:author="Eddie Curtis" w:date="2012-08-09T17:05:00Z">
                  <w:rPr>
                    <w:rFonts w:cs="Calibri"/>
                    <w:sz w:val="16"/>
                    <w:szCs w:val="16"/>
                  </w:rPr>
                </w:rPrChange>
              </w:rPr>
              <w:t>Report traffic conditions to regional traffic conditions information systems</w:t>
            </w:r>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3.4.3.0-1.0-5</w:t>
            </w:r>
          </w:p>
        </w:tc>
        <w:tc>
          <w:tcPr>
            <w:tcW w:w="10938" w:type="dxa"/>
            <w:shd w:val="clear" w:color="auto" w:fill="auto"/>
          </w:tcPr>
          <w:p w:rsidR="00A535CF" w:rsidRPr="00BC263A" w:rsidRDefault="001E7F20" w:rsidP="00160ECC">
            <w:pPr>
              <w:keepNext/>
              <w:keepLines/>
              <w:outlineLvl w:val="2"/>
              <w:rPr>
                <w:rFonts w:cs="Calibri"/>
                <w:strike/>
                <w:rPrChange w:id="1103" w:author="Eddie Curtis" w:date="2012-08-09T17:05:00Z">
                  <w:rPr>
                    <w:rFonts w:asciiTheme="majorHAnsi" w:eastAsiaTheme="majorEastAsia" w:hAnsiTheme="majorHAnsi" w:cs="Calibri"/>
                    <w:b/>
                    <w:bCs/>
                    <w:color w:val="4F81BD" w:themeColor="accent1"/>
                  </w:rPr>
                </w:rPrChange>
              </w:rPr>
            </w:pPr>
            <w:commentRangeStart w:id="1104"/>
            <w:commentRangeStart w:id="1105"/>
            <w:r w:rsidRPr="001E7F20">
              <w:rPr>
                <w:rFonts w:cs="Calibri"/>
                <w:strike/>
                <w:rPrChange w:id="1106" w:author="Eddie Curtis" w:date="2012-08-09T17:05:00Z">
                  <w:rPr>
                    <w:rFonts w:cs="Calibri"/>
                    <w:sz w:val="16"/>
                    <w:szCs w:val="16"/>
                  </w:rPr>
                </w:rPrChange>
              </w:rPr>
              <w:t>To support environmental objectives:</w:t>
            </w:r>
          </w:p>
          <w:p w:rsidR="00A535CF" w:rsidRPr="00160ECC" w:rsidRDefault="001E7F20" w:rsidP="00160ECC">
            <w:pPr>
              <w:numPr>
                <w:ilvl w:val="0"/>
                <w:numId w:val="11"/>
              </w:numPr>
              <w:rPr>
                <w:rFonts w:cs="Calibri"/>
              </w:rPr>
            </w:pPr>
            <w:r w:rsidRPr="001E7F20">
              <w:rPr>
                <w:rFonts w:cs="Calibri"/>
                <w:strike/>
                <w:rPrChange w:id="1107" w:author="Eddie Curtis" w:date="2012-08-09T17:05:00Z">
                  <w:rPr>
                    <w:rFonts w:cs="Calibri"/>
                    <w:sz w:val="16"/>
                    <w:szCs w:val="16"/>
                  </w:rPr>
                </w:rPrChange>
              </w:rPr>
              <w:t>Reduce vehicle emissions through improvements in appropriate determinants such as vehicle stops and delays</w:t>
            </w:r>
            <w:commentRangeEnd w:id="1104"/>
            <w:r w:rsidR="00BC263A">
              <w:rPr>
                <w:rStyle w:val="CommentReference"/>
              </w:rPr>
              <w:commentReference w:id="1104"/>
            </w:r>
            <w:commentRangeEnd w:id="1105"/>
            <w:r w:rsidR="00BC263A">
              <w:rPr>
                <w:rStyle w:val="CommentReference"/>
              </w:rPr>
              <w:commentReference w:id="1105"/>
            </w:r>
          </w:p>
        </w:tc>
      </w:tr>
      <w:tr w:rsidR="00A535CF" w:rsidTr="00A535CF">
        <w:tc>
          <w:tcPr>
            <w:tcW w:w="2040" w:type="dxa"/>
            <w:shd w:val="clear" w:color="auto" w:fill="auto"/>
          </w:tcPr>
          <w:p w:rsidR="00A535CF" w:rsidRPr="00BC263A" w:rsidRDefault="001E7F20" w:rsidP="00160ECC">
            <w:pPr>
              <w:rPr>
                <w:rFonts w:cs="Calibri"/>
                <w:highlight w:val="yellow"/>
                <w:rPrChange w:id="1108" w:author="Eddie Curtis" w:date="2012-08-09T17:07:00Z">
                  <w:rPr>
                    <w:rFonts w:cs="Calibri"/>
                  </w:rPr>
                </w:rPrChange>
              </w:rPr>
            </w:pPr>
            <w:r w:rsidRPr="001E7F20">
              <w:rPr>
                <w:rFonts w:cs="Calibri"/>
                <w:highlight w:val="yellow"/>
                <w:rPrChange w:id="1109" w:author="Eddie Curtis" w:date="2012-08-09T17:07:00Z">
                  <w:rPr>
                    <w:rFonts w:cs="Calibri"/>
                    <w:sz w:val="16"/>
                    <w:szCs w:val="16"/>
                  </w:rPr>
                </w:rPrChange>
              </w:rPr>
              <w:t>3.4.3.0-1.0-6</w:t>
            </w:r>
          </w:p>
        </w:tc>
        <w:tc>
          <w:tcPr>
            <w:tcW w:w="10938" w:type="dxa"/>
            <w:shd w:val="clear" w:color="auto" w:fill="auto"/>
          </w:tcPr>
          <w:p w:rsidR="00A535CF" w:rsidRPr="00BC263A" w:rsidRDefault="001E7F20" w:rsidP="00160ECC">
            <w:pPr>
              <w:rPr>
                <w:rFonts w:cs="Calibri"/>
                <w:highlight w:val="yellow"/>
                <w:rPrChange w:id="1110" w:author="Eddie Curtis" w:date="2012-08-09T17:07:00Z">
                  <w:rPr>
                    <w:rFonts w:cs="Calibri"/>
                  </w:rPr>
                </w:rPrChange>
              </w:rPr>
            </w:pPr>
            <w:r w:rsidRPr="001E7F20">
              <w:rPr>
                <w:rFonts w:cs="Calibri"/>
                <w:highlight w:val="yellow"/>
                <w:rPrChange w:id="1111" w:author="Eddie Curtis" w:date="2012-08-09T17:07:00Z">
                  <w:rPr>
                    <w:rFonts w:cs="Calibri"/>
                    <w:sz w:val="16"/>
                    <w:szCs w:val="16"/>
                  </w:rPr>
                </w:rPrChange>
              </w:rPr>
              <w:t>To support a timely schedule:</w:t>
            </w:r>
          </w:p>
          <w:p w:rsidR="00A535CF" w:rsidRPr="00BC263A" w:rsidRDefault="001E7F20" w:rsidP="00160ECC">
            <w:pPr>
              <w:numPr>
                <w:ilvl w:val="0"/>
                <w:numId w:val="11"/>
              </w:numPr>
              <w:rPr>
                <w:rFonts w:cs="Calibri"/>
                <w:highlight w:val="yellow"/>
                <w:rPrChange w:id="1112" w:author="Eddie Curtis" w:date="2012-08-09T17:07:00Z">
                  <w:rPr>
                    <w:rFonts w:cs="Calibri"/>
                  </w:rPr>
                </w:rPrChange>
              </w:rPr>
            </w:pPr>
            <w:r w:rsidRPr="001E7F20">
              <w:rPr>
                <w:rFonts w:cs="Calibri"/>
                <w:highlight w:val="yellow"/>
                <w:rPrChange w:id="1113" w:author="Eddie Curtis" w:date="2012-08-09T17:07:00Z">
                  <w:rPr>
                    <w:rFonts w:cs="Calibri"/>
                    <w:sz w:val="16"/>
                    <w:szCs w:val="16"/>
                  </w:rPr>
                </w:rPrChange>
              </w:rPr>
              <w:t xml:space="preserve"> Be sufficiently mature and robust that risk is low and little or no development time will be required.</w:t>
            </w:r>
          </w:p>
          <w:p w:rsidR="00A535CF" w:rsidRPr="00BC263A" w:rsidRDefault="001E7F20" w:rsidP="00BC263A">
            <w:pPr>
              <w:numPr>
                <w:ilvl w:val="0"/>
                <w:numId w:val="11"/>
              </w:numPr>
              <w:rPr>
                <w:rFonts w:cs="Calibri"/>
                <w:highlight w:val="yellow"/>
                <w:rPrChange w:id="1114" w:author="Eddie Curtis" w:date="2012-08-09T17:07:00Z">
                  <w:rPr>
                    <w:rFonts w:cs="Calibri"/>
                  </w:rPr>
                </w:rPrChange>
              </w:rPr>
            </w:pPr>
            <w:r w:rsidRPr="001E7F20">
              <w:rPr>
                <w:rFonts w:cs="Calibri"/>
                <w:highlight w:val="yellow"/>
                <w:rPrChange w:id="1115" w:author="Eddie Curtis" w:date="2012-08-09T17:07:00Z">
                  <w:rPr>
                    <w:rFonts w:cs="Calibri"/>
                    <w:sz w:val="16"/>
                    <w:szCs w:val="16"/>
                  </w:rPr>
                </w:rPrChange>
              </w:rPr>
              <w:t>Be ready for full operation</w:t>
            </w:r>
            <w:ins w:id="1116" w:author="Eddie Curtis" w:date="2012-08-09T17:07:00Z">
              <w:r w:rsidRPr="001E7F20">
                <w:rPr>
                  <w:rFonts w:cs="Calibri"/>
                  <w:highlight w:val="yellow"/>
                  <w:rPrChange w:id="1117" w:author="Eddie Curtis" w:date="2012-08-09T17:07:00Z">
                    <w:rPr>
                      <w:rFonts w:cs="Calibri"/>
                      <w:sz w:val="16"/>
                      <w:szCs w:val="16"/>
                    </w:rPr>
                  </w:rPrChange>
                </w:rPr>
                <w:t xml:space="preserve"> </w:t>
              </w:r>
            </w:ins>
            <w:del w:id="1118" w:author="Eddie Curtis" w:date="2012-08-09T17:07:00Z">
              <w:r w:rsidRPr="001E7F20">
                <w:rPr>
                  <w:rFonts w:cs="Calibri"/>
                  <w:highlight w:val="yellow"/>
                  <w:rPrChange w:id="1119" w:author="Eddie Curtis" w:date="2012-08-09T17:07:00Z">
                    <w:rPr>
                      <w:rFonts w:cs="Calibri"/>
                      <w:sz w:val="16"/>
                      <w:szCs w:val="16"/>
                    </w:rPr>
                  </w:rPrChange>
                </w:rPr>
                <w:delText xml:space="preserve"> by (specify an appropriate date if you have an imposed deadline</w:delText>
              </w:r>
            </w:del>
            <w:ins w:id="1120" w:author="Eddie Curtis" w:date="2012-08-09T17:07:00Z">
              <w:r w:rsidRPr="001E7F20">
                <w:rPr>
                  <w:rFonts w:cs="Calibri"/>
                  <w:highlight w:val="yellow"/>
                  <w:rPrChange w:id="1121" w:author="Eddie Curtis" w:date="2012-08-09T17:07:00Z">
                    <w:rPr>
                      <w:rFonts w:cs="Calibri"/>
                      <w:sz w:val="16"/>
                      <w:szCs w:val="16"/>
                    </w:rPr>
                  </w:rPrChange>
                </w:rPr>
                <w:t>within 6 months</w:t>
              </w:r>
            </w:ins>
            <w:r w:rsidRPr="001E7F20">
              <w:rPr>
                <w:rFonts w:cs="Calibri"/>
                <w:highlight w:val="yellow"/>
                <w:rPrChange w:id="1122" w:author="Eddie Curtis" w:date="2012-08-09T17:07:00Z">
                  <w:rPr>
                    <w:rFonts w:cs="Calibri"/>
                    <w:sz w:val="16"/>
                    <w:szCs w:val="16"/>
                  </w:rPr>
                </w:rPrChange>
              </w:rPr>
              <w:t>)</w:t>
            </w:r>
          </w:p>
        </w:tc>
      </w:tr>
      <w:tr w:rsidR="00A535CF" w:rsidTr="00A535CF">
        <w:tc>
          <w:tcPr>
            <w:tcW w:w="2040" w:type="dxa"/>
            <w:shd w:val="clear" w:color="auto" w:fill="auto"/>
          </w:tcPr>
          <w:p w:rsidR="00A535CF" w:rsidRPr="009158D5" w:rsidRDefault="001E7F20" w:rsidP="00160ECC">
            <w:pPr>
              <w:rPr>
                <w:rFonts w:cs="Calibri"/>
                <w:highlight w:val="yellow"/>
                <w:rPrChange w:id="1123" w:author="USER" w:date="2012-09-07T15:52:00Z">
                  <w:rPr>
                    <w:rFonts w:cs="Calibri"/>
                  </w:rPr>
                </w:rPrChange>
              </w:rPr>
            </w:pPr>
            <w:r w:rsidRPr="001E7F20">
              <w:rPr>
                <w:rFonts w:cs="Calibri"/>
                <w:highlight w:val="yellow"/>
                <w:rPrChange w:id="1124" w:author="USER" w:date="2012-09-07T15:52:00Z">
                  <w:rPr>
                    <w:rFonts w:cs="Calibri"/>
                    <w:sz w:val="16"/>
                    <w:szCs w:val="16"/>
                  </w:rPr>
                </w:rPrChange>
              </w:rPr>
              <w:t>3.4.4</w:t>
            </w:r>
          </w:p>
        </w:tc>
        <w:tc>
          <w:tcPr>
            <w:tcW w:w="10938" w:type="dxa"/>
            <w:shd w:val="clear" w:color="auto" w:fill="auto"/>
          </w:tcPr>
          <w:p w:rsidR="00A535CF" w:rsidRDefault="001E7F20" w:rsidP="00160ECC">
            <w:pPr>
              <w:pStyle w:val="Heading3"/>
            </w:pPr>
            <w:r w:rsidRPr="001E7F20">
              <w:rPr>
                <w:highlight w:val="yellow"/>
                <w:rPrChange w:id="1125" w:author="USER" w:date="2012-09-07T15:52:00Z">
                  <w:rPr>
                    <w:sz w:val="16"/>
                    <w:szCs w:val="16"/>
                  </w:rPr>
                </w:rPrChange>
              </w:rPr>
              <w:t>3.4.4 Operational Objectives</w:t>
            </w:r>
          </w:p>
        </w:tc>
      </w:tr>
      <w:tr w:rsidR="00A535CF" w:rsidTr="00A535CF">
        <w:tc>
          <w:tcPr>
            <w:tcW w:w="2040" w:type="dxa"/>
            <w:shd w:val="clear" w:color="auto" w:fill="auto"/>
          </w:tcPr>
          <w:p w:rsidR="00A535CF" w:rsidRPr="009158D5" w:rsidRDefault="001E7F20" w:rsidP="00160ECC">
            <w:pPr>
              <w:rPr>
                <w:rFonts w:cs="Calibri"/>
                <w:highlight w:val="yellow"/>
                <w:rPrChange w:id="1126" w:author="USER" w:date="2012-09-07T15:52:00Z">
                  <w:rPr>
                    <w:rFonts w:cs="Calibri"/>
                  </w:rPr>
                </w:rPrChange>
              </w:rPr>
            </w:pPr>
            <w:r w:rsidRPr="001E7F20">
              <w:rPr>
                <w:rFonts w:cs="Calibri"/>
                <w:highlight w:val="yellow"/>
                <w:rPrChange w:id="1127" w:author="USER" w:date="2012-09-07T15:52:00Z">
                  <w:rPr>
                    <w:rFonts w:cs="Calibri"/>
                    <w:sz w:val="16"/>
                    <w:szCs w:val="16"/>
                  </w:rPr>
                </w:rPrChange>
              </w:rPr>
              <w:t>3.4.4.0-1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1128" w:author="Eddie Curtis" w:date="2012-08-09T17:07:00Z">
                  <w:rPr>
                    <w:rFonts w:cs="Calibri"/>
                    <w:sz w:val="16"/>
                    <w:szCs w:val="16"/>
                  </w:rPr>
                </w:rPrChange>
              </w:rPr>
              <w:t>The operational objectives of the ASCT system will be to: (Select the samples appropriate to your situation)</w:t>
            </w:r>
          </w:p>
        </w:tc>
      </w:tr>
      <w:tr w:rsidR="00A535CF" w:rsidTr="00A535CF">
        <w:tc>
          <w:tcPr>
            <w:tcW w:w="2040" w:type="dxa"/>
            <w:shd w:val="clear" w:color="auto" w:fill="auto"/>
          </w:tcPr>
          <w:p w:rsidR="00A535CF" w:rsidRPr="009158D5" w:rsidRDefault="001E7F20" w:rsidP="00160ECC">
            <w:pPr>
              <w:rPr>
                <w:rFonts w:cs="Calibri"/>
                <w:highlight w:val="yellow"/>
                <w:rPrChange w:id="1129" w:author="USER" w:date="2012-09-07T15:52:00Z">
                  <w:rPr>
                    <w:rFonts w:cs="Calibri"/>
                  </w:rPr>
                </w:rPrChange>
              </w:rPr>
            </w:pPr>
            <w:r w:rsidRPr="001E7F20">
              <w:rPr>
                <w:rFonts w:cs="Calibri"/>
                <w:highlight w:val="yellow"/>
                <w:rPrChange w:id="1130" w:author="USER" w:date="2012-09-07T15:52:00Z">
                  <w:rPr>
                    <w:rFonts w:cs="Calibri"/>
                    <w:sz w:val="16"/>
                    <w:szCs w:val="16"/>
                  </w:rPr>
                </w:rPrChange>
              </w:rPr>
              <w:t>3.4.4.0-1.0-1</w:t>
            </w:r>
          </w:p>
        </w:tc>
        <w:tc>
          <w:tcPr>
            <w:tcW w:w="10938" w:type="dxa"/>
            <w:shd w:val="clear" w:color="auto" w:fill="auto"/>
          </w:tcPr>
          <w:p w:rsidR="00A535CF" w:rsidRPr="00BC263A" w:rsidRDefault="001E7F20" w:rsidP="00160ECC">
            <w:pPr>
              <w:rPr>
                <w:rFonts w:cs="Calibri"/>
                <w:highlight w:val="yellow"/>
                <w:rPrChange w:id="1131" w:author="Eddie Curtis" w:date="2012-08-09T17:08:00Z">
                  <w:rPr>
                    <w:rFonts w:cs="Calibri"/>
                  </w:rPr>
                </w:rPrChange>
              </w:rPr>
            </w:pPr>
            <w:r w:rsidRPr="001E7F20">
              <w:rPr>
                <w:rFonts w:cs="Calibri"/>
                <w:highlight w:val="yellow"/>
                <w:rPrChange w:id="1132" w:author="Eddie Curtis" w:date="2012-08-09T17:08:00Z">
                  <w:rPr>
                    <w:rFonts w:cs="Calibri"/>
                    <w:sz w:val="16"/>
                    <w:szCs w:val="16"/>
                  </w:rPr>
                </w:rPrChange>
              </w:rPr>
              <w:t>Smooth the flow of traffic along coordinated routes</w:t>
            </w:r>
          </w:p>
        </w:tc>
      </w:tr>
      <w:tr w:rsidR="00A535CF" w:rsidTr="00A535CF">
        <w:tc>
          <w:tcPr>
            <w:tcW w:w="2040" w:type="dxa"/>
            <w:shd w:val="clear" w:color="auto" w:fill="auto"/>
          </w:tcPr>
          <w:p w:rsidR="00A535CF" w:rsidRPr="009158D5" w:rsidRDefault="001E7F20" w:rsidP="00160ECC">
            <w:pPr>
              <w:rPr>
                <w:rFonts w:cs="Calibri"/>
                <w:highlight w:val="yellow"/>
                <w:rPrChange w:id="1133" w:author="USER" w:date="2012-09-07T15:52:00Z">
                  <w:rPr>
                    <w:rFonts w:cs="Calibri"/>
                  </w:rPr>
                </w:rPrChange>
              </w:rPr>
            </w:pPr>
            <w:r w:rsidRPr="001E7F20">
              <w:rPr>
                <w:rFonts w:cs="Calibri"/>
                <w:highlight w:val="yellow"/>
                <w:rPrChange w:id="1134" w:author="USER" w:date="2012-09-07T15:52:00Z">
                  <w:rPr>
                    <w:rFonts w:cs="Calibri"/>
                    <w:sz w:val="16"/>
                    <w:szCs w:val="16"/>
                  </w:rPr>
                </w:rPrChange>
              </w:rPr>
              <w:t>3.4.4.0-1.0-2</w:t>
            </w:r>
          </w:p>
        </w:tc>
        <w:tc>
          <w:tcPr>
            <w:tcW w:w="10938" w:type="dxa"/>
            <w:shd w:val="clear" w:color="auto" w:fill="auto"/>
          </w:tcPr>
          <w:p w:rsidR="00A535CF" w:rsidRPr="00BC263A" w:rsidRDefault="001E7F20" w:rsidP="00160ECC">
            <w:pPr>
              <w:tabs>
                <w:tab w:val="center" w:pos="4680"/>
                <w:tab w:val="right" w:pos="9360"/>
              </w:tabs>
              <w:rPr>
                <w:rFonts w:cs="Calibri"/>
                <w:highlight w:val="yellow"/>
                <w:rPrChange w:id="1135" w:author="Eddie Curtis" w:date="2012-08-09T17:08:00Z">
                  <w:rPr>
                    <w:rFonts w:cs="Calibri"/>
                  </w:rPr>
                </w:rPrChange>
              </w:rPr>
            </w:pPr>
            <w:r w:rsidRPr="001E7F20">
              <w:rPr>
                <w:rFonts w:cs="Calibri"/>
                <w:highlight w:val="yellow"/>
                <w:rPrChange w:id="1136" w:author="Eddie Curtis" w:date="2012-08-09T17:08:00Z">
                  <w:rPr>
                    <w:rFonts w:cs="Calibri"/>
                    <w:sz w:val="16"/>
                    <w:szCs w:val="16"/>
                  </w:rPr>
                </w:rPrChange>
              </w:rPr>
              <w:t>Maximize the throughput of traffic along coordinated routes</w:t>
            </w:r>
          </w:p>
        </w:tc>
      </w:tr>
      <w:tr w:rsidR="00A535CF" w:rsidTr="00A535CF">
        <w:tc>
          <w:tcPr>
            <w:tcW w:w="2040" w:type="dxa"/>
            <w:shd w:val="clear" w:color="auto" w:fill="auto"/>
          </w:tcPr>
          <w:p w:rsidR="00A535CF" w:rsidRPr="009158D5" w:rsidRDefault="001E7F20" w:rsidP="00160ECC">
            <w:pPr>
              <w:rPr>
                <w:rFonts w:cs="Calibri"/>
                <w:highlight w:val="yellow"/>
                <w:rPrChange w:id="1137" w:author="USER" w:date="2012-09-07T15:52:00Z">
                  <w:rPr>
                    <w:rFonts w:cs="Calibri"/>
                  </w:rPr>
                </w:rPrChange>
              </w:rPr>
            </w:pPr>
            <w:r w:rsidRPr="001E7F20">
              <w:rPr>
                <w:rFonts w:cs="Calibri"/>
                <w:highlight w:val="yellow"/>
                <w:rPrChange w:id="1138" w:author="USER" w:date="2012-09-07T15:52:00Z">
                  <w:rPr>
                    <w:rFonts w:cs="Calibri"/>
                    <w:sz w:val="16"/>
                    <w:szCs w:val="16"/>
                  </w:rPr>
                </w:rPrChange>
              </w:rPr>
              <w:t>3.4.4.0-1.0-3</w:t>
            </w:r>
          </w:p>
        </w:tc>
        <w:tc>
          <w:tcPr>
            <w:tcW w:w="10938" w:type="dxa"/>
            <w:shd w:val="clear" w:color="auto" w:fill="auto"/>
          </w:tcPr>
          <w:p w:rsidR="00A535CF" w:rsidRPr="00BC263A" w:rsidRDefault="001E7F20" w:rsidP="00160ECC">
            <w:pPr>
              <w:tabs>
                <w:tab w:val="center" w:pos="4680"/>
                <w:tab w:val="right" w:pos="9360"/>
              </w:tabs>
              <w:rPr>
                <w:rFonts w:cs="Calibri"/>
                <w:highlight w:val="yellow"/>
                <w:rPrChange w:id="1139" w:author="Eddie Curtis" w:date="2012-08-09T17:08:00Z">
                  <w:rPr>
                    <w:rFonts w:cs="Calibri"/>
                  </w:rPr>
                </w:rPrChange>
              </w:rPr>
            </w:pPr>
            <w:r w:rsidRPr="001E7F20">
              <w:rPr>
                <w:rFonts w:cs="Calibri"/>
                <w:highlight w:val="yellow"/>
                <w:rPrChange w:id="1140" w:author="Eddie Curtis" w:date="2012-08-09T17:08:00Z">
                  <w:rPr>
                    <w:rFonts w:cs="Calibri"/>
                    <w:sz w:val="16"/>
                    <w:szCs w:val="16"/>
                  </w:rPr>
                </w:rPrChange>
              </w:rPr>
              <w:t>Equitably serve adjacent land uses</w:t>
            </w:r>
          </w:p>
        </w:tc>
      </w:tr>
      <w:tr w:rsidR="00A535CF" w:rsidTr="00A535CF">
        <w:tc>
          <w:tcPr>
            <w:tcW w:w="2040" w:type="dxa"/>
            <w:shd w:val="clear" w:color="auto" w:fill="auto"/>
          </w:tcPr>
          <w:p w:rsidR="00A535CF" w:rsidRPr="009158D5" w:rsidRDefault="001E7F20" w:rsidP="00160ECC">
            <w:pPr>
              <w:rPr>
                <w:rFonts w:cs="Calibri"/>
                <w:highlight w:val="yellow"/>
                <w:rPrChange w:id="1141" w:author="USER" w:date="2012-09-07T15:52:00Z">
                  <w:rPr>
                    <w:rFonts w:cs="Calibri"/>
                  </w:rPr>
                </w:rPrChange>
              </w:rPr>
            </w:pPr>
            <w:r w:rsidRPr="001E7F20">
              <w:rPr>
                <w:rFonts w:cs="Calibri"/>
                <w:highlight w:val="yellow"/>
                <w:rPrChange w:id="1142" w:author="USER" w:date="2012-09-07T15:52:00Z">
                  <w:rPr>
                    <w:rFonts w:cs="Calibri"/>
                    <w:sz w:val="16"/>
                    <w:szCs w:val="16"/>
                  </w:rPr>
                </w:rPrChange>
              </w:rPr>
              <w:t>3.4.4.0-1.0-4</w:t>
            </w:r>
          </w:p>
        </w:tc>
        <w:tc>
          <w:tcPr>
            <w:tcW w:w="10938" w:type="dxa"/>
            <w:shd w:val="clear" w:color="auto" w:fill="auto"/>
          </w:tcPr>
          <w:p w:rsidR="00A535CF" w:rsidRPr="00BC263A" w:rsidRDefault="001E7F20" w:rsidP="00160ECC">
            <w:pPr>
              <w:tabs>
                <w:tab w:val="center" w:pos="4680"/>
                <w:tab w:val="right" w:pos="9360"/>
              </w:tabs>
              <w:rPr>
                <w:rFonts w:cs="Calibri"/>
                <w:highlight w:val="yellow"/>
                <w:rPrChange w:id="1143" w:author="Eddie Curtis" w:date="2012-08-09T17:08:00Z">
                  <w:rPr>
                    <w:rFonts w:cs="Calibri"/>
                  </w:rPr>
                </w:rPrChange>
              </w:rPr>
            </w:pPr>
            <w:r w:rsidRPr="001E7F20">
              <w:rPr>
                <w:rFonts w:cs="Calibri"/>
                <w:highlight w:val="yellow"/>
                <w:rPrChange w:id="1144" w:author="Eddie Curtis" w:date="2012-08-09T17:08:00Z">
                  <w:rPr>
                    <w:rFonts w:cs="Calibri"/>
                    <w:sz w:val="16"/>
                    <w:szCs w:val="16"/>
                  </w:rPr>
                </w:rPrChange>
              </w:rPr>
              <w:t>Manage queues, to prevent excessive queuing from reducing efficiency</w:t>
            </w:r>
          </w:p>
        </w:tc>
      </w:tr>
      <w:tr w:rsidR="00A535CF" w:rsidTr="00A535CF">
        <w:tc>
          <w:tcPr>
            <w:tcW w:w="2040" w:type="dxa"/>
            <w:shd w:val="clear" w:color="auto" w:fill="auto"/>
          </w:tcPr>
          <w:p w:rsidR="00A535CF" w:rsidRPr="009158D5" w:rsidRDefault="001E7F20" w:rsidP="00160ECC">
            <w:pPr>
              <w:rPr>
                <w:rFonts w:cs="Calibri"/>
                <w:highlight w:val="yellow"/>
                <w:rPrChange w:id="1145" w:author="USER" w:date="2012-09-07T15:52:00Z">
                  <w:rPr>
                    <w:rFonts w:cs="Calibri"/>
                  </w:rPr>
                </w:rPrChange>
              </w:rPr>
            </w:pPr>
            <w:r w:rsidRPr="001E7F20">
              <w:rPr>
                <w:rFonts w:cs="Calibri"/>
                <w:highlight w:val="yellow"/>
                <w:rPrChange w:id="1146" w:author="USER" w:date="2012-09-07T15:52:00Z">
                  <w:rPr>
                    <w:rFonts w:cs="Calibri"/>
                    <w:sz w:val="16"/>
                    <w:szCs w:val="16"/>
                  </w:rPr>
                </w:rPrChange>
              </w:rPr>
              <w:t>3.4.4.0-1.0-5</w:t>
            </w:r>
          </w:p>
        </w:tc>
        <w:tc>
          <w:tcPr>
            <w:tcW w:w="10938" w:type="dxa"/>
            <w:shd w:val="clear" w:color="auto" w:fill="auto"/>
          </w:tcPr>
          <w:p w:rsidR="00A535CF" w:rsidRPr="00BC263A" w:rsidRDefault="001E7F20" w:rsidP="00160ECC">
            <w:pPr>
              <w:tabs>
                <w:tab w:val="center" w:pos="4680"/>
                <w:tab w:val="right" w:pos="9360"/>
              </w:tabs>
              <w:rPr>
                <w:rFonts w:cs="Calibri"/>
                <w:highlight w:val="yellow"/>
                <w:rPrChange w:id="1147" w:author="Eddie Curtis" w:date="2012-08-09T17:08:00Z">
                  <w:rPr>
                    <w:rFonts w:cs="Calibri"/>
                  </w:rPr>
                </w:rPrChange>
              </w:rPr>
            </w:pPr>
            <w:r w:rsidRPr="001E7F20">
              <w:rPr>
                <w:rFonts w:cs="Calibri"/>
                <w:highlight w:val="yellow"/>
                <w:rPrChange w:id="1148" w:author="Eddie Curtis" w:date="2012-08-09T17:08:00Z">
                  <w:rPr>
                    <w:rFonts w:cs="Calibri"/>
                    <w:sz w:val="16"/>
                    <w:szCs w:val="16"/>
                  </w:rPr>
                </w:rPrChange>
              </w:rPr>
              <w:t>Control operation using a combination of these objectives</w:t>
            </w:r>
          </w:p>
        </w:tc>
      </w:tr>
      <w:tr w:rsidR="00A535CF" w:rsidTr="00A535CF">
        <w:tc>
          <w:tcPr>
            <w:tcW w:w="2040" w:type="dxa"/>
            <w:shd w:val="clear" w:color="auto" w:fill="auto"/>
          </w:tcPr>
          <w:p w:rsidR="00A535CF" w:rsidRPr="009158D5" w:rsidRDefault="001E7F20" w:rsidP="00160ECC">
            <w:pPr>
              <w:rPr>
                <w:rFonts w:cs="Calibri"/>
                <w:highlight w:val="yellow"/>
                <w:rPrChange w:id="1149" w:author="USER" w:date="2012-09-07T15:52:00Z">
                  <w:rPr>
                    <w:rFonts w:cs="Calibri"/>
                  </w:rPr>
                </w:rPrChange>
              </w:rPr>
            </w:pPr>
            <w:r w:rsidRPr="001E7F20">
              <w:rPr>
                <w:rFonts w:cs="Calibri"/>
                <w:highlight w:val="yellow"/>
                <w:rPrChange w:id="1150" w:author="USER" w:date="2012-09-07T15:52:00Z">
                  <w:rPr>
                    <w:rFonts w:cs="Calibri"/>
                    <w:sz w:val="16"/>
                    <w:szCs w:val="16"/>
                  </w:rPr>
                </w:rPrChange>
              </w:rPr>
              <w:t>3.4.4.0-1.0-6</w:t>
            </w:r>
          </w:p>
        </w:tc>
        <w:tc>
          <w:tcPr>
            <w:tcW w:w="10938" w:type="dxa"/>
            <w:shd w:val="clear" w:color="auto" w:fill="auto"/>
          </w:tcPr>
          <w:p w:rsidR="00A535CF" w:rsidRPr="00BC263A" w:rsidRDefault="001E7F20" w:rsidP="00BC263A">
            <w:pPr>
              <w:tabs>
                <w:tab w:val="center" w:pos="4680"/>
                <w:tab w:val="right" w:pos="9360"/>
              </w:tabs>
              <w:rPr>
                <w:rFonts w:cs="Calibri"/>
                <w:highlight w:val="yellow"/>
                <w:rPrChange w:id="1151" w:author="Eddie Curtis" w:date="2012-08-09T17:08:00Z">
                  <w:rPr>
                    <w:rFonts w:cs="Calibri"/>
                  </w:rPr>
                </w:rPrChange>
              </w:rPr>
            </w:pPr>
            <w:r w:rsidRPr="001E7F20">
              <w:rPr>
                <w:rFonts w:cs="Calibri"/>
                <w:highlight w:val="yellow"/>
                <w:rPrChange w:id="1152" w:author="Eddie Curtis" w:date="2012-08-09T17:08:00Z">
                  <w:rPr>
                    <w:rFonts w:cs="Calibri"/>
                    <w:sz w:val="16"/>
                    <w:szCs w:val="16"/>
                  </w:rPr>
                </w:rPrChange>
              </w:rPr>
              <w:t xml:space="preserve">Control operation by </w:t>
            </w:r>
            <w:commentRangeStart w:id="1153"/>
            <w:r w:rsidRPr="001E7F20">
              <w:rPr>
                <w:rFonts w:cs="Calibri"/>
                <w:highlight w:val="yellow"/>
                <w:rPrChange w:id="1154" w:author="Eddie Curtis" w:date="2012-08-09T17:08:00Z">
                  <w:rPr>
                    <w:rFonts w:cs="Calibri"/>
                    <w:sz w:val="16"/>
                    <w:szCs w:val="16"/>
                  </w:rPr>
                </w:rPrChange>
              </w:rPr>
              <w:t>chang</w:t>
            </w:r>
            <w:ins w:id="1155" w:author="Eddie Curtis" w:date="2012-08-09T17:08:00Z">
              <w:r w:rsidRPr="001E7F20">
                <w:rPr>
                  <w:rFonts w:cs="Calibri"/>
                  <w:highlight w:val="yellow"/>
                  <w:rPrChange w:id="1156" w:author="Eddie Curtis" w:date="2012-08-09T17:08:00Z">
                    <w:rPr>
                      <w:rFonts w:cs="Calibri"/>
                      <w:sz w:val="16"/>
                      <w:szCs w:val="16"/>
                    </w:rPr>
                  </w:rPrChange>
                </w:rPr>
                <w:t xml:space="preserve">ing </w:t>
              </w:r>
            </w:ins>
            <w:del w:id="1157" w:author="Eddie Curtis" w:date="2012-08-09T17:08:00Z">
              <w:r w:rsidRPr="001E7F20">
                <w:rPr>
                  <w:rFonts w:cs="Calibri"/>
                  <w:highlight w:val="yellow"/>
                  <w:rPrChange w:id="1158" w:author="Eddie Curtis" w:date="2012-08-09T17:08:00Z">
                    <w:rPr>
                      <w:rFonts w:cs="Calibri"/>
                      <w:sz w:val="16"/>
                      <w:szCs w:val="16"/>
                    </w:rPr>
                  </w:rPrChange>
                </w:rPr>
                <w:delText>e</w:delText>
              </w:r>
            </w:del>
            <w:commentRangeEnd w:id="1153"/>
            <w:r w:rsidR="00BC263A">
              <w:rPr>
                <w:rStyle w:val="CommentReference"/>
              </w:rPr>
              <w:commentReference w:id="1153"/>
            </w:r>
            <w:del w:id="1159" w:author="Eddie Curtis" w:date="2012-08-09T17:08:00Z">
              <w:r w:rsidRPr="001E7F20">
                <w:rPr>
                  <w:rFonts w:cs="Calibri"/>
                  <w:highlight w:val="yellow"/>
                  <w:rPrChange w:id="1160" w:author="Eddie Curtis" w:date="2012-08-09T17:08:00Z">
                    <w:rPr>
                      <w:rFonts w:cs="Calibri"/>
                      <w:sz w:val="16"/>
                      <w:szCs w:val="16"/>
                    </w:rPr>
                  </w:rPrChange>
                </w:rPr>
                <w:delText xml:space="preserve"> </w:delText>
              </w:r>
            </w:del>
            <w:r w:rsidRPr="001E7F20">
              <w:rPr>
                <w:rFonts w:cs="Calibri"/>
                <w:highlight w:val="yellow"/>
                <w:rPrChange w:id="1161" w:author="Eddie Curtis" w:date="2012-08-09T17:08:00Z">
                  <w:rPr>
                    <w:rFonts w:cs="Calibri"/>
                    <w:sz w:val="16"/>
                    <w:szCs w:val="16"/>
                  </w:rPr>
                </w:rPrChange>
              </w:rPr>
              <w:t>the objectives under various circumstances</w:t>
            </w:r>
          </w:p>
        </w:tc>
      </w:tr>
      <w:tr w:rsidR="00A535CF" w:rsidTr="00A535CF">
        <w:tc>
          <w:tcPr>
            <w:tcW w:w="2040" w:type="dxa"/>
            <w:shd w:val="clear" w:color="auto" w:fill="auto"/>
          </w:tcPr>
          <w:p w:rsidR="00A535CF" w:rsidRPr="009158D5" w:rsidRDefault="001E7F20" w:rsidP="00160ECC">
            <w:pPr>
              <w:rPr>
                <w:rFonts w:cs="Calibri"/>
                <w:highlight w:val="yellow"/>
                <w:rPrChange w:id="1162" w:author="USER" w:date="2012-09-07T15:52:00Z">
                  <w:rPr>
                    <w:rFonts w:cs="Calibri"/>
                  </w:rPr>
                </w:rPrChange>
              </w:rPr>
            </w:pPr>
            <w:r w:rsidRPr="001E7F20">
              <w:rPr>
                <w:rFonts w:cs="Calibri"/>
                <w:highlight w:val="yellow"/>
                <w:rPrChange w:id="1163" w:author="USER" w:date="2012-09-07T15:52:00Z">
                  <w:rPr>
                    <w:rFonts w:cs="Calibri"/>
                    <w:sz w:val="16"/>
                    <w:szCs w:val="16"/>
                  </w:rPr>
                </w:rPrChange>
              </w:rPr>
              <w:t>3.4.4.0-1.0-7</w:t>
            </w:r>
          </w:p>
        </w:tc>
        <w:tc>
          <w:tcPr>
            <w:tcW w:w="10938" w:type="dxa"/>
            <w:shd w:val="clear" w:color="auto" w:fill="auto"/>
          </w:tcPr>
          <w:p w:rsidR="00A535CF" w:rsidRPr="00BC263A" w:rsidRDefault="001E7F20" w:rsidP="00160ECC">
            <w:pPr>
              <w:rPr>
                <w:rFonts w:cs="Calibri"/>
                <w:highlight w:val="yellow"/>
                <w:rPrChange w:id="1164" w:author="Eddie Curtis" w:date="2012-08-09T17:08:00Z">
                  <w:rPr>
                    <w:rFonts w:cs="Calibri"/>
                  </w:rPr>
                </w:rPrChange>
              </w:rPr>
            </w:pPr>
            <w:r w:rsidRPr="001E7F20">
              <w:rPr>
                <w:rFonts w:cs="Calibri"/>
                <w:highlight w:val="yellow"/>
                <w:rPrChange w:id="1165" w:author="Eddie Curtis" w:date="2012-08-09T17:08:00Z">
                  <w:rPr>
                    <w:rFonts w:cs="Calibri"/>
                    <w:sz w:val="16"/>
                    <w:szCs w:val="16"/>
                  </w:rPr>
                </w:rPrChange>
              </w:rPr>
              <w:t>For a critical isolated intersection, maximize intersection efficiency.</w:t>
            </w:r>
          </w:p>
        </w:tc>
      </w:tr>
      <w:tr w:rsidR="00A535CF" w:rsidTr="00A535CF">
        <w:tc>
          <w:tcPr>
            <w:tcW w:w="2040" w:type="dxa"/>
            <w:shd w:val="clear" w:color="auto" w:fill="auto"/>
          </w:tcPr>
          <w:p w:rsidR="00A535CF" w:rsidRPr="009158D5" w:rsidRDefault="001E7F20" w:rsidP="00160ECC">
            <w:pPr>
              <w:rPr>
                <w:rFonts w:cs="Calibri"/>
                <w:highlight w:val="yellow"/>
                <w:rPrChange w:id="1166" w:author="USER" w:date="2012-09-07T15:52:00Z">
                  <w:rPr>
                    <w:rFonts w:cs="Calibri"/>
                  </w:rPr>
                </w:rPrChange>
              </w:rPr>
            </w:pPr>
            <w:r w:rsidRPr="001E7F20">
              <w:rPr>
                <w:rFonts w:cs="Calibri"/>
                <w:highlight w:val="yellow"/>
                <w:rPrChange w:id="1167" w:author="USER" w:date="2012-09-07T15:52:00Z">
                  <w:rPr>
                    <w:rFonts w:cs="Calibri"/>
                    <w:sz w:val="16"/>
                    <w:szCs w:val="16"/>
                  </w:rPr>
                </w:rPrChange>
              </w:rPr>
              <w:t>3.5</w:t>
            </w:r>
          </w:p>
        </w:tc>
        <w:tc>
          <w:tcPr>
            <w:tcW w:w="10938" w:type="dxa"/>
            <w:shd w:val="clear" w:color="auto" w:fill="auto"/>
          </w:tcPr>
          <w:p w:rsidR="00A535CF" w:rsidRPr="009158D5" w:rsidRDefault="001E7F20" w:rsidP="00160ECC">
            <w:pPr>
              <w:pStyle w:val="Heading2"/>
              <w:rPr>
                <w:highlight w:val="yellow"/>
                <w:rPrChange w:id="1168" w:author="USER" w:date="2012-09-07T15:52:00Z">
                  <w:rPr/>
                </w:rPrChange>
              </w:rPr>
            </w:pPr>
            <w:r w:rsidRPr="001E7F20">
              <w:rPr>
                <w:highlight w:val="yellow"/>
                <w:rPrChange w:id="1169" w:author="USER" w:date="2012-09-07T15:52:00Z">
                  <w:rPr>
                    <w:sz w:val="16"/>
                    <w:szCs w:val="16"/>
                  </w:rPr>
                </w:rPrChange>
              </w:rPr>
              <w:t xml:space="preserve">3.5 Strategies to be </w:t>
            </w:r>
            <w:proofErr w:type="gramStart"/>
            <w:r w:rsidRPr="001E7F20">
              <w:rPr>
                <w:highlight w:val="yellow"/>
                <w:rPrChange w:id="1170" w:author="USER" w:date="2012-09-07T15:52:00Z">
                  <w:rPr>
                    <w:sz w:val="16"/>
                    <w:szCs w:val="16"/>
                  </w:rPr>
                </w:rPrChange>
              </w:rPr>
              <w:t>Applied</w:t>
            </w:r>
            <w:proofErr w:type="gramEnd"/>
            <w:r w:rsidRPr="001E7F20">
              <w:rPr>
                <w:highlight w:val="yellow"/>
                <w:rPrChange w:id="1171" w:author="USER" w:date="2012-09-07T15:52:00Z">
                  <w:rPr>
                    <w:sz w:val="16"/>
                    <w:szCs w:val="16"/>
                  </w:rPr>
                </w:rPrChange>
              </w:rPr>
              <w:t xml:space="preserve"> by the Improved System</w:t>
            </w:r>
          </w:p>
        </w:tc>
      </w:tr>
      <w:tr w:rsidR="00A535CF" w:rsidTr="00A535CF">
        <w:tc>
          <w:tcPr>
            <w:tcW w:w="2040" w:type="dxa"/>
            <w:shd w:val="clear" w:color="auto" w:fill="auto"/>
          </w:tcPr>
          <w:p w:rsidR="00A535CF" w:rsidRPr="009158D5" w:rsidRDefault="001E7F20" w:rsidP="00160ECC">
            <w:pPr>
              <w:rPr>
                <w:rFonts w:cs="Calibri"/>
                <w:highlight w:val="yellow"/>
                <w:rPrChange w:id="1172" w:author="USER" w:date="2012-09-07T15:52:00Z">
                  <w:rPr>
                    <w:rFonts w:cs="Calibri"/>
                  </w:rPr>
                </w:rPrChange>
              </w:rPr>
            </w:pPr>
            <w:r w:rsidRPr="001E7F20">
              <w:rPr>
                <w:rFonts w:cs="Calibri"/>
                <w:highlight w:val="yellow"/>
                <w:rPrChange w:id="1173" w:author="USER" w:date="2012-09-07T15:52:00Z">
                  <w:rPr>
                    <w:rFonts w:cs="Calibri"/>
                    <w:sz w:val="16"/>
                    <w:szCs w:val="16"/>
                  </w:rPr>
                </w:rPrChange>
              </w:rPr>
              <w:t>3.5.0-1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1174" w:author="Eddie Curtis" w:date="2012-08-09T17:09:00Z">
                  <w:rPr>
                    <w:rFonts w:cs="Calibri"/>
                    <w:sz w:val="16"/>
                    <w:szCs w:val="16"/>
                  </w:rPr>
                </w:rPrChange>
              </w:rPr>
              <w:t>The adaptive coordination and control strategies that may be employed to achieve the operational objectives are: (Select the samples that are applicable to your situation)</w:t>
            </w:r>
          </w:p>
        </w:tc>
      </w:tr>
      <w:tr w:rsidR="00A535CF" w:rsidTr="00A535CF">
        <w:tc>
          <w:tcPr>
            <w:tcW w:w="2040" w:type="dxa"/>
            <w:shd w:val="clear" w:color="auto" w:fill="auto"/>
          </w:tcPr>
          <w:p w:rsidR="00A535CF" w:rsidRPr="009158D5" w:rsidRDefault="001E7F20" w:rsidP="00160ECC">
            <w:pPr>
              <w:rPr>
                <w:rFonts w:cs="Calibri"/>
                <w:highlight w:val="yellow"/>
                <w:rPrChange w:id="1175" w:author="USER" w:date="2012-09-07T15:52:00Z">
                  <w:rPr>
                    <w:rFonts w:cs="Calibri"/>
                  </w:rPr>
                </w:rPrChange>
              </w:rPr>
            </w:pPr>
            <w:r w:rsidRPr="001E7F20">
              <w:rPr>
                <w:rFonts w:cs="Calibri"/>
                <w:highlight w:val="yellow"/>
                <w:rPrChange w:id="1176" w:author="USER" w:date="2012-09-07T15:52:00Z">
                  <w:rPr>
                    <w:rFonts w:cs="Calibri"/>
                    <w:sz w:val="16"/>
                    <w:szCs w:val="16"/>
                  </w:rPr>
                </w:rPrChange>
              </w:rPr>
              <w:t>3.5.0-1.0-1</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77" w:author="Eddie Curtis" w:date="2012-08-09T17:09:00Z">
                  <w:rPr>
                    <w:rFonts w:cs="Calibri"/>
                  </w:rPr>
                </w:rPrChange>
              </w:rPr>
            </w:pPr>
            <w:r w:rsidRPr="001E7F20">
              <w:rPr>
                <w:rFonts w:cs="Calibri"/>
                <w:highlight w:val="yellow"/>
                <w:rPrChange w:id="1178" w:author="Eddie Curtis" w:date="2012-08-09T17:09:00Z">
                  <w:rPr>
                    <w:rFonts w:cs="Calibri"/>
                    <w:sz w:val="16"/>
                    <w:szCs w:val="16"/>
                  </w:rPr>
                </w:rPrChange>
              </w:rPr>
              <w:t>Provide a pipeline along a coordinated route to maximize the throughput during periods of high demand;</w:t>
            </w:r>
          </w:p>
        </w:tc>
      </w:tr>
      <w:tr w:rsidR="00A535CF" w:rsidTr="00A535CF">
        <w:tc>
          <w:tcPr>
            <w:tcW w:w="2040" w:type="dxa"/>
            <w:shd w:val="clear" w:color="auto" w:fill="auto"/>
          </w:tcPr>
          <w:p w:rsidR="00A535CF" w:rsidRPr="009158D5" w:rsidRDefault="001E7F20" w:rsidP="00160ECC">
            <w:pPr>
              <w:rPr>
                <w:rFonts w:cs="Calibri"/>
                <w:highlight w:val="yellow"/>
                <w:rPrChange w:id="1179" w:author="USER" w:date="2012-09-07T15:52:00Z">
                  <w:rPr>
                    <w:rFonts w:cs="Calibri"/>
                  </w:rPr>
                </w:rPrChange>
              </w:rPr>
            </w:pPr>
            <w:r w:rsidRPr="001E7F20">
              <w:rPr>
                <w:rFonts w:cs="Calibri"/>
                <w:highlight w:val="yellow"/>
                <w:rPrChange w:id="1180" w:author="USER" w:date="2012-09-07T15:52:00Z">
                  <w:rPr>
                    <w:rFonts w:cs="Calibri"/>
                    <w:sz w:val="16"/>
                    <w:szCs w:val="16"/>
                  </w:rPr>
                </w:rPrChange>
              </w:rPr>
              <w:t>3.5.0-1.0-2</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81" w:author="Eddie Curtis" w:date="2012-08-09T17:09:00Z">
                  <w:rPr>
                    <w:rFonts w:cs="Calibri"/>
                  </w:rPr>
                </w:rPrChange>
              </w:rPr>
            </w:pPr>
            <w:r w:rsidRPr="001E7F20">
              <w:rPr>
                <w:rFonts w:cs="Calibri"/>
                <w:highlight w:val="yellow"/>
                <w:rPrChange w:id="1182" w:author="Eddie Curtis" w:date="2012-08-09T17:09:00Z">
                  <w:rPr>
                    <w:rFonts w:cs="Calibri"/>
                    <w:sz w:val="16"/>
                    <w:szCs w:val="16"/>
                  </w:rPr>
                </w:rPrChange>
              </w:rPr>
              <w:t>Provide a pipeline along a coordinated route to smooth the flow of traffic in one or both directions;</w:t>
            </w:r>
          </w:p>
        </w:tc>
      </w:tr>
      <w:tr w:rsidR="00A535CF" w:rsidTr="00A535CF">
        <w:tc>
          <w:tcPr>
            <w:tcW w:w="2040" w:type="dxa"/>
            <w:shd w:val="clear" w:color="auto" w:fill="auto"/>
          </w:tcPr>
          <w:p w:rsidR="00A535CF" w:rsidRPr="009158D5" w:rsidRDefault="001E7F20" w:rsidP="00160ECC">
            <w:pPr>
              <w:rPr>
                <w:rFonts w:cs="Calibri"/>
                <w:highlight w:val="yellow"/>
                <w:rPrChange w:id="1183" w:author="USER" w:date="2012-09-07T15:52:00Z">
                  <w:rPr>
                    <w:rFonts w:cs="Calibri"/>
                  </w:rPr>
                </w:rPrChange>
              </w:rPr>
            </w:pPr>
            <w:r w:rsidRPr="001E7F20">
              <w:rPr>
                <w:rFonts w:cs="Calibri"/>
                <w:highlight w:val="yellow"/>
                <w:rPrChange w:id="1184" w:author="USER" w:date="2012-09-07T15:52:00Z">
                  <w:rPr>
                    <w:rFonts w:cs="Calibri"/>
                    <w:sz w:val="16"/>
                    <w:szCs w:val="16"/>
                  </w:rPr>
                </w:rPrChange>
              </w:rPr>
              <w:lastRenderedPageBreak/>
              <w:t>3.5.0-1.0-3</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85" w:author="Eddie Curtis" w:date="2012-08-09T17:09:00Z">
                  <w:rPr>
                    <w:rFonts w:cs="Calibri"/>
                  </w:rPr>
                </w:rPrChange>
              </w:rPr>
            </w:pPr>
            <w:r w:rsidRPr="001E7F20">
              <w:rPr>
                <w:rFonts w:cs="Calibri"/>
                <w:highlight w:val="yellow"/>
                <w:rPrChange w:id="1186" w:author="Eddie Curtis" w:date="2012-08-09T17:09:00Z">
                  <w:rPr>
                    <w:rFonts w:cs="Calibri"/>
                    <w:sz w:val="16"/>
                    <w:szCs w:val="16"/>
                  </w:rPr>
                </w:rPrChange>
              </w:rPr>
              <w:t>Distribute phase times in a way that equitably shares the green time between various movements and minimizes the risk of phase failures;</w:t>
            </w:r>
          </w:p>
        </w:tc>
      </w:tr>
      <w:tr w:rsidR="00A535CF" w:rsidTr="00A535CF">
        <w:tc>
          <w:tcPr>
            <w:tcW w:w="2040" w:type="dxa"/>
            <w:shd w:val="clear" w:color="auto" w:fill="auto"/>
          </w:tcPr>
          <w:p w:rsidR="00A535CF" w:rsidRPr="009158D5" w:rsidRDefault="001E7F20" w:rsidP="00160ECC">
            <w:pPr>
              <w:rPr>
                <w:rFonts w:cs="Calibri"/>
                <w:highlight w:val="yellow"/>
                <w:rPrChange w:id="1187" w:author="USER" w:date="2012-09-07T15:52:00Z">
                  <w:rPr>
                    <w:rFonts w:cs="Calibri"/>
                  </w:rPr>
                </w:rPrChange>
              </w:rPr>
            </w:pPr>
            <w:r w:rsidRPr="001E7F20">
              <w:rPr>
                <w:rFonts w:cs="Calibri"/>
                <w:highlight w:val="yellow"/>
                <w:rPrChange w:id="1188" w:author="USER" w:date="2012-09-07T15:52:00Z">
                  <w:rPr>
                    <w:rFonts w:cs="Calibri"/>
                    <w:sz w:val="16"/>
                    <w:szCs w:val="16"/>
                  </w:rPr>
                </w:rPrChange>
              </w:rPr>
              <w:t>3.5.0-1.0-4</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89" w:author="Eddie Curtis" w:date="2012-08-09T17:09:00Z">
                  <w:rPr>
                    <w:rFonts w:cs="Calibri"/>
                  </w:rPr>
                </w:rPrChange>
              </w:rPr>
            </w:pPr>
            <w:r w:rsidRPr="001E7F20">
              <w:rPr>
                <w:rFonts w:cs="Calibri"/>
                <w:highlight w:val="yellow"/>
                <w:rPrChange w:id="1190" w:author="Eddie Curtis" w:date="2012-08-09T17:09:00Z">
                  <w:rPr>
                    <w:rFonts w:cs="Calibri"/>
                    <w:sz w:val="16"/>
                    <w:szCs w:val="16"/>
                  </w:rPr>
                </w:rPrChange>
              </w:rPr>
              <w:t>Manage queues so they do not exceed the available storage capacity and are located so they do not affect the capacity of other movements;</w:t>
            </w:r>
          </w:p>
        </w:tc>
      </w:tr>
      <w:tr w:rsidR="00A535CF" w:rsidTr="00A535CF">
        <w:tc>
          <w:tcPr>
            <w:tcW w:w="2040" w:type="dxa"/>
            <w:shd w:val="clear" w:color="auto" w:fill="auto"/>
          </w:tcPr>
          <w:p w:rsidR="00A535CF" w:rsidRPr="009158D5" w:rsidRDefault="001E7F20" w:rsidP="00160ECC">
            <w:pPr>
              <w:rPr>
                <w:rFonts w:cs="Calibri"/>
                <w:highlight w:val="yellow"/>
                <w:rPrChange w:id="1191" w:author="USER" w:date="2012-09-07T15:52:00Z">
                  <w:rPr>
                    <w:rFonts w:cs="Calibri"/>
                  </w:rPr>
                </w:rPrChange>
              </w:rPr>
            </w:pPr>
            <w:r w:rsidRPr="001E7F20">
              <w:rPr>
                <w:rFonts w:cs="Calibri"/>
                <w:highlight w:val="yellow"/>
                <w:rPrChange w:id="1192" w:author="USER" w:date="2012-09-07T15:52:00Z">
                  <w:rPr>
                    <w:rFonts w:cs="Calibri"/>
                    <w:sz w:val="16"/>
                    <w:szCs w:val="16"/>
                  </w:rPr>
                </w:rPrChange>
              </w:rPr>
              <w:t>3.5.0-1.0-5</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93" w:author="Eddie Curtis" w:date="2012-08-09T17:09:00Z">
                  <w:rPr>
                    <w:rFonts w:cs="Calibri"/>
                  </w:rPr>
                </w:rPrChange>
              </w:rPr>
            </w:pPr>
            <w:r w:rsidRPr="001E7F20">
              <w:rPr>
                <w:rFonts w:cs="Calibri"/>
                <w:highlight w:val="yellow"/>
                <w:rPrChange w:id="1194" w:author="Eddie Curtis" w:date="2012-08-09T17:09:00Z">
                  <w:rPr>
                    <w:rFonts w:cs="Calibri"/>
                    <w:sz w:val="16"/>
                    <w:szCs w:val="16"/>
                  </w:rPr>
                </w:rPrChange>
              </w:rPr>
              <w:t>Manage the distribution of green times for vehicles and pedestrians in an equitable manner;</w:t>
            </w:r>
          </w:p>
        </w:tc>
      </w:tr>
      <w:tr w:rsidR="00A535CF" w:rsidTr="00A535CF">
        <w:tc>
          <w:tcPr>
            <w:tcW w:w="2040" w:type="dxa"/>
            <w:shd w:val="clear" w:color="auto" w:fill="auto"/>
          </w:tcPr>
          <w:p w:rsidR="00A535CF" w:rsidRPr="009158D5" w:rsidRDefault="001E7F20" w:rsidP="00160ECC">
            <w:pPr>
              <w:rPr>
                <w:rFonts w:cs="Calibri"/>
                <w:highlight w:val="yellow"/>
                <w:rPrChange w:id="1195" w:author="USER" w:date="2012-09-07T15:52:00Z">
                  <w:rPr>
                    <w:rFonts w:cs="Calibri"/>
                  </w:rPr>
                </w:rPrChange>
              </w:rPr>
            </w:pPr>
            <w:r w:rsidRPr="001E7F20">
              <w:rPr>
                <w:rFonts w:cs="Calibri"/>
                <w:highlight w:val="yellow"/>
                <w:rPrChange w:id="1196" w:author="USER" w:date="2012-09-07T15:52:00Z">
                  <w:rPr>
                    <w:rFonts w:cs="Calibri"/>
                    <w:sz w:val="16"/>
                    <w:szCs w:val="16"/>
                  </w:rPr>
                </w:rPrChange>
              </w:rPr>
              <w:t>3.5.0-1.0-6</w:t>
            </w:r>
          </w:p>
        </w:tc>
        <w:tc>
          <w:tcPr>
            <w:tcW w:w="10938" w:type="dxa"/>
            <w:shd w:val="clear" w:color="auto" w:fill="auto"/>
          </w:tcPr>
          <w:p w:rsidR="00A535CF" w:rsidRPr="00FF1369" w:rsidRDefault="001E7F20" w:rsidP="00160ECC">
            <w:pPr>
              <w:numPr>
                <w:ilvl w:val="0"/>
                <w:numId w:val="11"/>
              </w:numPr>
              <w:autoSpaceDE w:val="0"/>
              <w:autoSpaceDN w:val="0"/>
              <w:adjustRightInd w:val="0"/>
              <w:spacing w:after="0"/>
              <w:rPr>
                <w:rFonts w:cs="Calibri"/>
                <w:highlight w:val="yellow"/>
                <w:rPrChange w:id="1197" w:author="Eddie Curtis" w:date="2012-08-09T17:09:00Z">
                  <w:rPr>
                    <w:rFonts w:cs="Calibri"/>
                  </w:rPr>
                </w:rPrChange>
              </w:rPr>
            </w:pPr>
            <w:r w:rsidRPr="001E7F20">
              <w:rPr>
                <w:rFonts w:cs="Calibri"/>
                <w:highlight w:val="yellow"/>
                <w:rPrChange w:id="1198" w:author="Eddie Curtis" w:date="2012-08-09T17:09:00Z">
                  <w:rPr>
                    <w:rFonts w:cs="Calibri"/>
                    <w:sz w:val="16"/>
                    <w:szCs w:val="16"/>
                  </w:rPr>
                </w:rPrChange>
              </w:rPr>
              <w:t>Employ a combination of these strategies when they are compatible.</w:t>
            </w:r>
          </w:p>
        </w:tc>
      </w:tr>
      <w:tr w:rsidR="00A535CF" w:rsidTr="00A535CF">
        <w:tc>
          <w:tcPr>
            <w:tcW w:w="2040" w:type="dxa"/>
            <w:shd w:val="clear" w:color="auto" w:fill="auto"/>
          </w:tcPr>
          <w:p w:rsidR="00A535CF" w:rsidRPr="00160ECC" w:rsidRDefault="00A535CF" w:rsidP="00160ECC">
            <w:pPr>
              <w:rPr>
                <w:rFonts w:cs="Calibri"/>
              </w:rPr>
            </w:pPr>
            <w:r>
              <w:rPr>
                <w:rFonts w:cs="Calibri"/>
              </w:rPr>
              <w:t>3.5.0-1.0-7</w:t>
            </w:r>
          </w:p>
        </w:tc>
        <w:tc>
          <w:tcPr>
            <w:tcW w:w="10938" w:type="dxa"/>
            <w:shd w:val="clear" w:color="auto" w:fill="auto"/>
          </w:tcPr>
          <w:p w:rsidR="00A535CF" w:rsidRPr="00160ECC" w:rsidRDefault="00A535CF" w:rsidP="00160ECC">
            <w:pPr>
              <w:rPr>
                <w:rFonts w:cs="Calibri"/>
              </w:rPr>
            </w:pPr>
            <w:r>
              <w:rPr>
                <w:rFonts w:cs="Calibri"/>
              </w:rPr>
              <w:t>Not Used</w:t>
            </w:r>
          </w:p>
        </w:tc>
      </w:tr>
      <w:tr w:rsidR="00A535CF" w:rsidTr="00A535CF">
        <w:tc>
          <w:tcPr>
            <w:tcW w:w="2040" w:type="dxa"/>
            <w:shd w:val="clear" w:color="auto" w:fill="auto"/>
          </w:tcPr>
          <w:p w:rsidR="00A535CF" w:rsidRPr="009158D5" w:rsidRDefault="001E7F20" w:rsidP="00160ECC">
            <w:pPr>
              <w:rPr>
                <w:rFonts w:cs="Calibri"/>
                <w:highlight w:val="yellow"/>
                <w:rPrChange w:id="1199" w:author="USER" w:date="2012-09-07T15:52:00Z">
                  <w:rPr>
                    <w:rFonts w:cs="Calibri"/>
                  </w:rPr>
                </w:rPrChange>
              </w:rPr>
            </w:pPr>
            <w:r w:rsidRPr="001E7F20">
              <w:rPr>
                <w:rFonts w:cs="Calibri"/>
                <w:highlight w:val="yellow"/>
                <w:rPrChange w:id="1200" w:author="USER" w:date="2012-09-07T15:52:00Z">
                  <w:rPr>
                    <w:rFonts w:cs="Calibri"/>
                    <w:sz w:val="16"/>
                    <w:szCs w:val="16"/>
                  </w:rPr>
                </w:rPrChange>
              </w:rPr>
              <w:t>3.6</w:t>
            </w:r>
          </w:p>
        </w:tc>
        <w:tc>
          <w:tcPr>
            <w:tcW w:w="10938" w:type="dxa"/>
            <w:shd w:val="clear" w:color="auto" w:fill="auto"/>
          </w:tcPr>
          <w:p w:rsidR="00A535CF" w:rsidRPr="009158D5" w:rsidRDefault="001E7F20" w:rsidP="00160ECC">
            <w:pPr>
              <w:pStyle w:val="Heading2"/>
              <w:rPr>
                <w:highlight w:val="yellow"/>
                <w:rPrChange w:id="1201" w:author="USER" w:date="2012-09-07T15:52:00Z">
                  <w:rPr/>
                </w:rPrChange>
              </w:rPr>
            </w:pPr>
            <w:r w:rsidRPr="001E7F20">
              <w:rPr>
                <w:highlight w:val="yellow"/>
                <w:rPrChange w:id="1202" w:author="USER" w:date="2012-09-07T15:52:00Z">
                  <w:rPr>
                    <w:sz w:val="16"/>
                    <w:szCs w:val="16"/>
                  </w:rPr>
                </w:rPrChange>
              </w:rPr>
              <w:t>3.6 Alternative Non-Adaptive Strategies Considered</w:t>
            </w:r>
          </w:p>
        </w:tc>
      </w:tr>
      <w:tr w:rsidR="00A535CF" w:rsidTr="00A535CF">
        <w:tc>
          <w:tcPr>
            <w:tcW w:w="2040" w:type="dxa"/>
            <w:shd w:val="clear" w:color="auto" w:fill="auto"/>
          </w:tcPr>
          <w:p w:rsidR="00A535CF" w:rsidRPr="009158D5" w:rsidRDefault="001E7F20" w:rsidP="00160ECC">
            <w:pPr>
              <w:rPr>
                <w:rFonts w:cs="Calibri"/>
                <w:highlight w:val="yellow"/>
                <w:rPrChange w:id="1203" w:author="USER" w:date="2012-09-07T15:52:00Z">
                  <w:rPr>
                    <w:rFonts w:cs="Calibri"/>
                  </w:rPr>
                </w:rPrChange>
              </w:rPr>
            </w:pPr>
            <w:r w:rsidRPr="001E7F20">
              <w:rPr>
                <w:rFonts w:cs="Calibri"/>
                <w:highlight w:val="yellow"/>
                <w:rPrChange w:id="1204" w:author="USER" w:date="2012-09-07T15:52:00Z">
                  <w:rPr>
                    <w:rFonts w:cs="Calibri"/>
                    <w:sz w:val="16"/>
                    <w:szCs w:val="16"/>
                  </w:rPr>
                </w:rPrChange>
              </w:rPr>
              <w:t>3.6.1</w:t>
            </w:r>
          </w:p>
        </w:tc>
        <w:tc>
          <w:tcPr>
            <w:tcW w:w="10938" w:type="dxa"/>
            <w:shd w:val="clear" w:color="auto" w:fill="auto"/>
          </w:tcPr>
          <w:p w:rsidR="00A535CF" w:rsidRPr="009158D5" w:rsidRDefault="001E7F20" w:rsidP="00160ECC">
            <w:pPr>
              <w:pStyle w:val="Heading3"/>
              <w:rPr>
                <w:highlight w:val="yellow"/>
                <w:rPrChange w:id="1205" w:author="USER" w:date="2012-09-07T15:52:00Z">
                  <w:rPr/>
                </w:rPrChange>
              </w:rPr>
            </w:pPr>
            <w:r w:rsidRPr="001E7F20">
              <w:rPr>
                <w:highlight w:val="yellow"/>
                <w:rPrChange w:id="1206" w:author="USER" w:date="2012-09-07T15:52:00Z">
                  <w:rPr>
                    <w:sz w:val="16"/>
                    <w:szCs w:val="16"/>
                  </w:rPr>
                </w:rPrChange>
              </w:rPr>
              <w:t>3.6.1 Traffic Responsive Pattern Selection</w:t>
            </w:r>
          </w:p>
        </w:tc>
      </w:tr>
      <w:tr w:rsidR="00A535CF" w:rsidTr="00A535CF">
        <w:tc>
          <w:tcPr>
            <w:tcW w:w="2040" w:type="dxa"/>
            <w:shd w:val="clear" w:color="auto" w:fill="auto"/>
          </w:tcPr>
          <w:p w:rsidR="00A535CF" w:rsidRPr="009158D5" w:rsidRDefault="001E7F20" w:rsidP="00160ECC">
            <w:pPr>
              <w:rPr>
                <w:rFonts w:cs="Calibri"/>
                <w:highlight w:val="yellow"/>
                <w:rPrChange w:id="1207" w:author="USER" w:date="2012-09-07T15:52:00Z">
                  <w:rPr>
                    <w:rFonts w:cs="Calibri"/>
                  </w:rPr>
                </w:rPrChange>
              </w:rPr>
            </w:pPr>
            <w:r w:rsidRPr="001E7F20">
              <w:rPr>
                <w:rFonts w:cs="Calibri"/>
                <w:highlight w:val="yellow"/>
                <w:rPrChange w:id="1208" w:author="USER" w:date="2012-09-07T15:52:00Z">
                  <w:rPr>
                    <w:rFonts w:cs="Calibri"/>
                    <w:sz w:val="16"/>
                    <w:szCs w:val="16"/>
                  </w:rPr>
                </w:rPrChange>
              </w:rPr>
              <w:t>3.6.1.0-1</w:t>
            </w:r>
          </w:p>
        </w:tc>
        <w:tc>
          <w:tcPr>
            <w:tcW w:w="10938" w:type="dxa"/>
            <w:shd w:val="clear" w:color="auto" w:fill="auto"/>
          </w:tcPr>
          <w:p w:rsidR="00546DAF" w:rsidRPr="009158D5" w:rsidRDefault="001E7F20" w:rsidP="00546DAF">
            <w:pPr>
              <w:rPr>
                <w:ins w:id="1209" w:author="USER" w:date="2012-09-07T14:12:00Z"/>
                <w:highlight w:val="yellow"/>
                <w:rPrChange w:id="1210" w:author="USER" w:date="2012-09-07T15:52:00Z">
                  <w:rPr>
                    <w:ins w:id="1211" w:author="USER" w:date="2012-09-07T14:12:00Z"/>
                  </w:rPr>
                </w:rPrChange>
              </w:rPr>
            </w:pPr>
            <w:ins w:id="1212" w:author="USER" w:date="2012-09-07T14:12:00Z">
              <w:r w:rsidRPr="001E7F20">
                <w:rPr>
                  <w:highlight w:val="yellow"/>
                  <w:rPrChange w:id="1213" w:author="USER" w:date="2012-09-07T15:52:00Z">
                    <w:rPr>
                      <w:sz w:val="16"/>
                      <w:szCs w:val="16"/>
                    </w:rPr>
                  </w:rPrChange>
                </w:rPr>
                <w:t>Seminole County used closed loop traffic responsive operation in the early 1990’s. County staff used the traffic responsive operation on weekdays by first forcing the system into the appropriate peak hour pattern (cycle, offset, and split) and then allowed the system master to select alternate patterns as traffic volumes decreased. On weekends the system would run traffic responsive allowing the master to select appropriate patterns based on traffic volumes.</w:t>
              </w:r>
            </w:ins>
          </w:p>
          <w:p w:rsidR="00A535CF" w:rsidRPr="009158D5" w:rsidRDefault="001E7F20" w:rsidP="00546DAF">
            <w:pPr>
              <w:rPr>
                <w:rFonts w:cs="Calibri"/>
                <w:highlight w:val="yellow"/>
                <w:rPrChange w:id="1214" w:author="USER" w:date="2012-09-07T15:52:00Z">
                  <w:rPr>
                    <w:rFonts w:cs="Calibri"/>
                  </w:rPr>
                </w:rPrChange>
              </w:rPr>
            </w:pPr>
            <w:ins w:id="1215" w:author="USER" w:date="2012-09-07T14:12:00Z">
              <w:r w:rsidRPr="001E7F20">
                <w:rPr>
                  <w:highlight w:val="yellow"/>
                  <w:rPrChange w:id="1216" w:author="USER" w:date="2012-09-07T15:52:00Z">
                    <w:rPr>
                      <w:sz w:val="16"/>
                      <w:szCs w:val="16"/>
                    </w:rPr>
                  </w:rPrChange>
                </w:rPr>
                <w:t>The system remained operational for several years, but with equipment upgrades and staff replacement we had to terminate the system.</w:t>
              </w:r>
            </w:ins>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1217" w:author="USER" w:date="2012-09-07T15:54:00Z">
                  <w:rPr>
                    <w:rFonts w:cs="Calibri"/>
                    <w:sz w:val="16"/>
                    <w:szCs w:val="16"/>
                  </w:rPr>
                </w:rPrChange>
              </w:rPr>
              <w:t>3.6.1.0-2</w:t>
            </w:r>
          </w:p>
        </w:tc>
        <w:tc>
          <w:tcPr>
            <w:tcW w:w="10938" w:type="dxa"/>
            <w:shd w:val="clear" w:color="auto" w:fill="auto"/>
          </w:tcPr>
          <w:p w:rsidR="00A535CF" w:rsidRPr="00422B1B" w:rsidRDefault="001E7F20" w:rsidP="00160ECC">
            <w:pPr>
              <w:tabs>
                <w:tab w:val="center" w:pos="4680"/>
                <w:tab w:val="right" w:pos="9360"/>
              </w:tabs>
              <w:rPr>
                <w:rFonts w:cs="Calibri"/>
              </w:rPr>
            </w:pPr>
            <w:r w:rsidRPr="001E7F20">
              <w:rPr>
                <w:rFonts w:cs="Calibri"/>
                <w:highlight w:val="yellow"/>
                <w:rPrChange w:id="1218" w:author="USER" w:date="2012-09-07T15:55:00Z">
                  <w:rPr>
                    <w:rFonts w:cs="Calibri"/>
                    <w:sz w:val="16"/>
                    <w:szCs w:val="16"/>
                  </w:rPr>
                </w:rPrChange>
              </w:rPr>
              <w:t>Could TRPS operation be used? (If not, why not)</w:t>
            </w:r>
            <w:ins w:id="1219" w:author="USER" w:date="2012-09-07T15:54:00Z">
              <w:r w:rsidRPr="001E7F20">
                <w:rPr>
                  <w:rFonts w:cs="Calibri"/>
                  <w:highlight w:val="yellow"/>
                  <w:rPrChange w:id="1220" w:author="USER" w:date="2012-09-07T15:55:00Z">
                    <w:rPr>
                      <w:rFonts w:cs="Calibri"/>
                      <w:sz w:val="16"/>
                      <w:szCs w:val="16"/>
                    </w:rPr>
                  </w:rPrChange>
                </w:rPr>
                <w:t xml:space="preserve"> We feel that TRPS would not be very successful if it were used today.  Our </w:t>
              </w:r>
            </w:ins>
            <w:ins w:id="1221" w:author="USER" w:date="2012-09-07T15:56:00Z">
              <w:r w:rsidR="00AF3AF6" w:rsidRPr="00AF3AF6">
                <w:rPr>
                  <w:rFonts w:cs="Calibri"/>
                  <w:highlight w:val="yellow"/>
                </w:rPr>
                <w:t>intersections are</w:t>
              </w:r>
              <w:r w:rsidR="00AF3AF6">
                <w:rPr>
                  <w:rFonts w:cs="Calibri"/>
                  <w:highlight w:val="yellow"/>
                </w:rPr>
                <w:t xml:space="preserve"> </w:t>
              </w:r>
            </w:ins>
            <w:ins w:id="1222" w:author="USER" w:date="2012-09-07T15:54:00Z">
              <w:r w:rsidRPr="001E7F20">
                <w:rPr>
                  <w:rFonts w:cs="Calibri"/>
                  <w:highlight w:val="yellow"/>
                  <w:rPrChange w:id="1223" w:author="USER" w:date="2012-09-07T15:55:00Z">
                    <w:rPr>
                      <w:rFonts w:cs="Calibri"/>
                      <w:sz w:val="16"/>
                      <w:szCs w:val="16"/>
                    </w:rPr>
                  </w:rPrChange>
                </w:rPr>
                <w:t>spaced so close together</w:t>
              </w:r>
            </w:ins>
            <w:ins w:id="1224" w:author="USER" w:date="2012-09-07T15:55:00Z">
              <w:r w:rsidRPr="001E7F20">
                <w:rPr>
                  <w:rFonts w:cs="Calibri"/>
                  <w:highlight w:val="yellow"/>
                  <w:rPrChange w:id="1225" w:author="USER" w:date="2012-09-07T15:55:00Z">
                    <w:rPr>
                      <w:rFonts w:cs="Calibri"/>
                      <w:sz w:val="16"/>
                      <w:szCs w:val="16"/>
                    </w:rPr>
                  </w:rPrChange>
                </w:rPr>
                <w:t xml:space="preserve"> and with so many pedestrian actuations, the signals would never achieve sync with each other.</w:t>
              </w:r>
            </w:ins>
          </w:p>
        </w:tc>
      </w:tr>
      <w:tr w:rsidR="00A535CF" w:rsidTr="00A535CF">
        <w:tc>
          <w:tcPr>
            <w:tcW w:w="2040" w:type="dxa"/>
            <w:shd w:val="clear" w:color="auto" w:fill="auto"/>
          </w:tcPr>
          <w:p w:rsidR="00A535CF" w:rsidRPr="00FF1369" w:rsidRDefault="00A535CF" w:rsidP="00160ECC">
            <w:pPr>
              <w:tabs>
                <w:tab w:val="center" w:pos="4680"/>
                <w:tab w:val="right" w:pos="9360"/>
              </w:tabs>
              <w:rPr>
                <w:rFonts w:cs="Calibri"/>
                <w:strike/>
                <w:rPrChange w:id="1226" w:author="Eddie Curtis" w:date="2012-08-09T17:12:00Z">
                  <w:rPr>
                    <w:rFonts w:cs="Calibri"/>
                  </w:rPr>
                </w:rPrChange>
              </w:rPr>
            </w:pPr>
            <w:r>
              <w:rPr>
                <w:rFonts w:cs="Calibri"/>
              </w:rPr>
              <w:t>3.6.1.0-3</w:t>
            </w:r>
          </w:p>
        </w:tc>
        <w:tc>
          <w:tcPr>
            <w:tcW w:w="10938" w:type="dxa"/>
            <w:shd w:val="clear" w:color="auto" w:fill="auto"/>
          </w:tcPr>
          <w:p w:rsidR="00A535CF" w:rsidRPr="00FF1369" w:rsidRDefault="001E7F20" w:rsidP="00160ECC">
            <w:pPr>
              <w:tabs>
                <w:tab w:val="center" w:pos="4680"/>
                <w:tab w:val="right" w:pos="9360"/>
              </w:tabs>
              <w:rPr>
                <w:rFonts w:cs="Calibri"/>
                <w:strike/>
                <w:rPrChange w:id="1227" w:author="Eddie Curtis" w:date="2012-08-09T17:12:00Z">
                  <w:rPr>
                    <w:rFonts w:cs="Calibri"/>
                  </w:rPr>
                </w:rPrChange>
              </w:rPr>
            </w:pPr>
            <w:r w:rsidRPr="001E7F20">
              <w:rPr>
                <w:rFonts w:cs="Calibri"/>
                <w:strike/>
                <w:rPrChange w:id="1228" w:author="Eddie Curtis" w:date="2012-08-09T17:12:00Z">
                  <w:rPr>
                    <w:rFonts w:cs="Calibri"/>
                    <w:sz w:val="16"/>
                    <w:szCs w:val="16"/>
                  </w:rPr>
                </w:rPrChange>
              </w:rPr>
              <w:t xml:space="preserve">How successful would TRPS be if it were </w:t>
            </w:r>
            <w:proofErr w:type="gramStart"/>
            <w:r w:rsidRPr="001E7F20">
              <w:rPr>
                <w:rFonts w:cs="Calibri"/>
                <w:strike/>
                <w:rPrChange w:id="1229" w:author="Eddie Curtis" w:date="2012-08-09T17:12:00Z">
                  <w:rPr>
                    <w:rFonts w:cs="Calibri"/>
                    <w:sz w:val="16"/>
                    <w:szCs w:val="16"/>
                  </w:rPr>
                </w:rPrChange>
              </w:rPr>
              <w:t>used.</w:t>
            </w:r>
            <w:proofErr w:type="gramEnd"/>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1230" w:author="USER" w:date="2012-09-07T15:56:00Z">
                  <w:rPr>
                    <w:rFonts w:cs="Calibri"/>
                    <w:sz w:val="16"/>
                    <w:szCs w:val="16"/>
                  </w:rPr>
                </w:rPrChange>
              </w:rPr>
              <w:t>3.6.2</w:t>
            </w:r>
          </w:p>
        </w:tc>
        <w:tc>
          <w:tcPr>
            <w:tcW w:w="10938" w:type="dxa"/>
            <w:shd w:val="clear" w:color="auto" w:fill="auto"/>
          </w:tcPr>
          <w:p w:rsidR="00A535CF" w:rsidRDefault="001E7F20" w:rsidP="00160ECC">
            <w:pPr>
              <w:pStyle w:val="Heading3"/>
            </w:pPr>
            <w:r w:rsidRPr="001E7F20">
              <w:rPr>
                <w:highlight w:val="yellow"/>
                <w:rPrChange w:id="1231" w:author="USER" w:date="2012-09-07T15:52:00Z">
                  <w:rPr>
                    <w:sz w:val="16"/>
                    <w:szCs w:val="16"/>
                  </w:rPr>
                </w:rPrChange>
              </w:rPr>
              <w:t>3.6.2 Complex Coordination Features</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1232" w:author="USER" w:date="2012-09-07T15:52:00Z">
                  <w:rPr>
                    <w:rFonts w:cs="Calibri"/>
                    <w:sz w:val="16"/>
                    <w:szCs w:val="16"/>
                  </w:rPr>
                </w:rPrChange>
              </w:rPr>
              <w:t>3.6.2.0-1</w:t>
            </w:r>
          </w:p>
        </w:tc>
        <w:tc>
          <w:tcPr>
            <w:tcW w:w="10938" w:type="dxa"/>
            <w:shd w:val="clear" w:color="auto" w:fill="auto"/>
          </w:tcPr>
          <w:p w:rsidR="00A535CF" w:rsidRDefault="001E7F20" w:rsidP="00160ECC">
            <w:pPr>
              <w:rPr>
                <w:rFonts w:cs="Calibri"/>
              </w:rPr>
            </w:pPr>
            <w:r w:rsidRPr="001E7F20">
              <w:rPr>
                <w:rFonts w:cs="Calibri"/>
                <w:highlight w:val="yellow"/>
                <w:rPrChange w:id="1233" w:author="Eddie Curtis" w:date="2012-08-09T17:16:00Z">
                  <w:rPr>
                    <w:rFonts w:cs="Calibri"/>
                    <w:sz w:val="16"/>
                    <w:szCs w:val="16"/>
                  </w:rPr>
                </w:rPrChange>
              </w:rPr>
              <w:t>The following features are currently</w:t>
            </w:r>
            <w:ins w:id="1234" w:author="Eddie Curtis" w:date="2012-08-09T17:15:00Z">
              <w:r w:rsidRPr="001E7F20">
                <w:rPr>
                  <w:rFonts w:cs="Calibri"/>
                  <w:highlight w:val="yellow"/>
                  <w:rPrChange w:id="1235" w:author="Eddie Curtis" w:date="2012-08-09T17:16:00Z">
                    <w:rPr>
                      <w:rFonts w:cs="Calibri"/>
                      <w:sz w:val="16"/>
                      <w:szCs w:val="16"/>
                    </w:rPr>
                  </w:rPrChange>
                </w:rPr>
                <w:t xml:space="preserve"> or</w:t>
              </w:r>
            </w:ins>
            <w:ins w:id="1236" w:author="Eddie Curtis" w:date="2012-08-09T17:16:00Z">
              <w:r w:rsidRPr="001E7F20">
                <w:rPr>
                  <w:rFonts w:cs="Calibri"/>
                  <w:highlight w:val="yellow"/>
                  <w:rPrChange w:id="1237" w:author="Eddie Curtis" w:date="2012-08-09T17:16:00Z">
                    <w:rPr>
                      <w:rFonts w:cs="Calibri"/>
                      <w:sz w:val="16"/>
                      <w:szCs w:val="16"/>
                    </w:rPr>
                  </w:rPrChange>
                </w:rPr>
                <w:t xml:space="preserve"> may be</w:t>
              </w:r>
            </w:ins>
            <w:r w:rsidRPr="001E7F20">
              <w:rPr>
                <w:rFonts w:cs="Calibri"/>
                <w:highlight w:val="yellow"/>
                <w:rPrChange w:id="1238" w:author="Eddie Curtis" w:date="2012-08-09T17:16:00Z">
                  <w:rPr>
                    <w:rFonts w:cs="Calibri"/>
                    <w:sz w:val="16"/>
                    <w:szCs w:val="16"/>
                  </w:rPr>
                </w:rPrChange>
              </w:rPr>
              <w:t xml:space="preserve"> used in coordination patterns.  These features will need to remain available in fallback operation should the ASCT fail. (Select from the list as appropriate.)</w:t>
            </w:r>
          </w:p>
          <w:p w:rsidR="00A535CF" w:rsidRPr="00064E15" w:rsidRDefault="001E7F20" w:rsidP="00160ECC">
            <w:pPr>
              <w:numPr>
                <w:ilvl w:val="0"/>
                <w:numId w:val="11"/>
              </w:numPr>
              <w:tabs>
                <w:tab w:val="center" w:pos="4680"/>
                <w:tab w:val="right" w:pos="9360"/>
              </w:tabs>
              <w:rPr>
                <w:rFonts w:cs="Calibri"/>
                <w:highlight w:val="yellow"/>
                <w:rPrChange w:id="1239" w:author="USER" w:date="2012-08-31T09:49:00Z">
                  <w:rPr>
                    <w:rFonts w:cs="Calibri"/>
                  </w:rPr>
                </w:rPrChange>
              </w:rPr>
            </w:pPr>
            <w:r w:rsidRPr="001E7F20">
              <w:rPr>
                <w:rFonts w:cs="Calibri"/>
                <w:highlight w:val="yellow"/>
                <w:rPrChange w:id="1240" w:author="USER" w:date="2012-08-31T09:49:00Z">
                  <w:rPr>
                    <w:rFonts w:cs="Calibri"/>
                    <w:sz w:val="16"/>
                    <w:szCs w:val="16"/>
                  </w:rPr>
                </w:rPrChange>
              </w:rPr>
              <w:t xml:space="preserve">Multiple (repeat) phases or phase </w:t>
            </w:r>
            <w:proofErr w:type="spellStart"/>
            <w:r w:rsidRPr="001E7F20">
              <w:rPr>
                <w:rFonts w:cs="Calibri"/>
                <w:highlight w:val="yellow"/>
                <w:rPrChange w:id="1241" w:author="USER" w:date="2012-08-31T09:49:00Z">
                  <w:rPr>
                    <w:rFonts w:cs="Calibri"/>
                    <w:sz w:val="16"/>
                    <w:szCs w:val="16"/>
                  </w:rPr>
                </w:rPrChange>
              </w:rPr>
              <w:t>reservice</w:t>
            </w:r>
            <w:proofErr w:type="spellEnd"/>
          </w:p>
          <w:p w:rsidR="00A535CF" w:rsidRPr="00064E15" w:rsidRDefault="001E7F20" w:rsidP="00160ECC">
            <w:pPr>
              <w:numPr>
                <w:ilvl w:val="0"/>
                <w:numId w:val="11"/>
              </w:numPr>
              <w:tabs>
                <w:tab w:val="center" w:pos="4680"/>
                <w:tab w:val="right" w:pos="9360"/>
              </w:tabs>
              <w:rPr>
                <w:rFonts w:cs="Calibri"/>
                <w:highlight w:val="yellow"/>
                <w:rPrChange w:id="1242" w:author="USER" w:date="2012-08-31T09:49:00Z">
                  <w:rPr>
                    <w:rFonts w:cs="Calibri"/>
                  </w:rPr>
                </w:rPrChange>
              </w:rPr>
            </w:pPr>
            <w:r w:rsidRPr="001E7F20">
              <w:rPr>
                <w:rFonts w:cs="Calibri"/>
                <w:highlight w:val="yellow"/>
                <w:rPrChange w:id="1243" w:author="USER" w:date="2012-08-31T09:49:00Z">
                  <w:rPr>
                    <w:rFonts w:cs="Calibri"/>
                    <w:sz w:val="16"/>
                    <w:szCs w:val="16"/>
                  </w:rPr>
                </w:rPrChange>
              </w:rPr>
              <w:t>Variable phase sequence</w:t>
            </w:r>
            <w:ins w:id="1244" w:author="USER" w:date="2012-08-22T08:22:00Z">
              <w:r w:rsidRPr="001E7F20">
                <w:rPr>
                  <w:rFonts w:cs="Calibri"/>
                  <w:highlight w:val="yellow"/>
                  <w:rPrChange w:id="1245" w:author="USER" w:date="2012-08-31T09:49:00Z">
                    <w:rPr>
                      <w:rFonts w:cs="Calibri"/>
                      <w:sz w:val="16"/>
                      <w:szCs w:val="16"/>
                    </w:rPr>
                  </w:rPrChange>
                </w:rPr>
                <w:t xml:space="preserve"> defined by the user</w:t>
              </w:r>
            </w:ins>
          </w:p>
          <w:p w:rsidR="00A535CF" w:rsidRPr="00064E15" w:rsidRDefault="001E7F20" w:rsidP="00160ECC">
            <w:pPr>
              <w:numPr>
                <w:ilvl w:val="0"/>
                <w:numId w:val="11"/>
              </w:numPr>
              <w:tabs>
                <w:tab w:val="center" w:pos="4680"/>
                <w:tab w:val="right" w:pos="9360"/>
              </w:tabs>
              <w:rPr>
                <w:rFonts w:cs="Calibri"/>
                <w:highlight w:val="yellow"/>
                <w:rPrChange w:id="1246" w:author="USER" w:date="2012-08-31T09:49:00Z">
                  <w:rPr>
                    <w:rFonts w:cs="Calibri"/>
                  </w:rPr>
                </w:rPrChange>
              </w:rPr>
            </w:pPr>
            <w:r w:rsidRPr="001E7F20">
              <w:rPr>
                <w:rFonts w:cs="Calibri"/>
                <w:highlight w:val="yellow"/>
                <w:rPrChange w:id="1247" w:author="USER" w:date="2012-08-31T09:49:00Z">
                  <w:rPr>
                    <w:rFonts w:cs="Calibri"/>
                    <w:sz w:val="16"/>
                    <w:szCs w:val="16"/>
                  </w:rPr>
                </w:rPrChange>
              </w:rPr>
              <w:lastRenderedPageBreak/>
              <w:t>Omit phase under some circumstances</w:t>
            </w:r>
            <w:ins w:id="1248" w:author="USER" w:date="2012-08-24T20:51:00Z">
              <w:r w:rsidRPr="001E7F20">
                <w:rPr>
                  <w:rFonts w:cs="Calibri"/>
                  <w:highlight w:val="yellow"/>
                  <w:rPrChange w:id="1249" w:author="USER" w:date="2012-08-31T09:49:00Z">
                    <w:rPr>
                      <w:rFonts w:cs="Calibri"/>
                      <w:sz w:val="16"/>
                      <w:szCs w:val="16"/>
                    </w:rPr>
                  </w:rPrChange>
                </w:rPr>
                <w:t xml:space="preserve"> Will be accomplished with controller I/O logic</w:t>
              </w:r>
            </w:ins>
          </w:p>
          <w:p w:rsidR="00A535CF" w:rsidRPr="00064E15" w:rsidRDefault="001E7F20" w:rsidP="00160ECC">
            <w:pPr>
              <w:numPr>
                <w:ilvl w:val="0"/>
                <w:numId w:val="11"/>
              </w:numPr>
              <w:tabs>
                <w:tab w:val="center" w:pos="4680"/>
                <w:tab w:val="right" w:pos="9360"/>
              </w:tabs>
              <w:rPr>
                <w:rFonts w:cs="Calibri"/>
                <w:highlight w:val="yellow"/>
                <w:rPrChange w:id="1250" w:author="USER" w:date="2012-08-31T09:49:00Z">
                  <w:rPr>
                    <w:rFonts w:cs="Calibri"/>
                  </w:rPr>
                </w:rPrChange>
              </w:rPr>
            </w:pPr>
            <w:r w:rsidRPr="001E7F20">
              <w:rPr>
                <w:rFonts w:cs="Calibri"/>
                <w:highlight w:val="yellow"/>
                <w:rPrChange w:id="1251" w:author="USER" w:date="2012-08-31T09:49:00Z">
                  <w:rPr>
                    <w:rFonts w:cs="Calibri"/>
                    <w:sz w:val="16"/>
                    <w:szCs w:val="16"/>
                  </w:rPr>
                </w:rPrChange>
              </w:rPr>
              <w:t>Detector switching</w:t>
            </w:r>
          </w:p>
          <w:p w:rsidR="00A535CF" w:rsidRPr="00064E15" w:rsidRDefault="001E7F20" w:rsidP="00160ECC">
            <w:pPr>
              <w:numPr>
                <w:ilvl w:val="0"/>
                <w:numId w:val="11"/>
              </w:numPr>
              <w:tabs>
                <w:tab w:val="center" w:pos="4680"/>
                <w:tab w:val="right" w:pos="9360"/>
              </w:tabs>
              <w:rPr>
                <w:rFonts w:cs="Calibri"/>
                <w:highlight w:val="yellow"/>
                <w:rPrChange w:id="1252" w:author="USER" w:date="2012-08-31T09:49:00Z">
                  <w:rPr>
                    <w:rFonts w:cs="Calibri"/>
                  </w:rPr>
                </w:rPrChange>
              </w:rPr>
            </w:pPr>
            <w:r w:rsidRPr="001E7F20">
              <w:rPr>
                <w:rFonts w:cs="Calibri"/>
                <w:highlight w:val="yellow"/>
                <w:rPrChange w:id="1253" w:author="USER" w:date="2012-08-31T09:49:00Z">
                  <w:rPr>
                    <w:rFonts w:cs="Calibri"/>
                    <w:sz w:val="16"/>
                    <w:szCs w:val="16"/>
                  </w:rPr>
                </w:rPrChange>
              </w:rPr>
              <w:t>Coordinate different phases at different times</w:t>
            </w:r>
          </w:p>
          <w:p w:rsidR="00A535CF" w:rsidRPr="00064E15" w:rsidRDefault="001E7F20" w:rsidP="00160ECC">
            <w:pPr>
              <w:numPr>
                <w:ilvl w:val="0"/>
                <w:numId w:val="11"/>
              </w:numPr>
              <w:tabs>
                <w:tab w:val="center" w:pos="4680"/>
                <w:tab w:val="right" w:pos="9360"/>
              </w:tabs>
              <w:rPr>
                <w:rFonts w:cs="Calibri"/>
                <w:highlight w:val="yellow"/>
                <w:rPrChange w:id="1254" w:author="USER" w:date="2012-08-31T09:49:00Z">
                  <w:rPr>
                    <w:rFonts w:cs="Calibri"/>
                  </w:rPr>
                </w:rPrChange>
              </w:rPr>
            </w:pPr>
            <w:r w:rsidRPr="001E7F20">
              <w:rPr>
                <w:rFonts w:cs="Calibri"/>
                <w:highlight w:val="yellow"/>
                <w:rPrChange w:id="1255" w:author="USER" w:date="2012-08-31T09:49:00Z">
                  <w:rPr>
                    <w:rFonts w:cs="Calibri"/>
                    <w:sz w:val="16"/>
                    <w:szCs w:val="16"/>
                  </w:rPr>
                </w:rPrChange>
              </w:rPr>
              <w:t>Coordinate turning movement phases</w:t>
            </w:r>
          </w:p>
          <w:p w:rsidR="00A535CF" w:rsidRPr="00064E15" w:rsidRDefault="001E7F20" w:rsidP="00160ECC">
            <w:pPr>
              <w:numPr>
                <w:ilvl w:val="0"/>
                <w:numId w:val="11"/>
              </w:numPr>
              <w:tabs>
                <w:tab w:val="center" w:pos="4680"/>
                <w:tab w:val="right" w:pos="9360"/>
              </w:tabs>
              <w:rPr>
                <w:rFonts w:cs="Calibri"/>
                <w:highlight w:val="yellow"/>
                <w:rPrChange w:id="1256" w:author="USER" w:date="2012-08-31T09:49:00Z">
                  <w:rPr>
                    <w:rFonts w:cs="Calibri"/>
                  </w:rPr>
                </w:rPrChange>
              </w:rPr>
            </w:pPr>
            <w:r w:rsidRPr="001E7F20">
              <w:rPr>
                <w:rFonts w:cs="Calibri"/>
                <w:highlight w:val="yellow"/>
                <w:rPrChange w:id="1257" w:author="USER" w:date="2012-08-31T09:49:00Z">
                  <w:rPr>
                    <w:rFonts w:cs="Calibri"/>
                    <w:sz w:val="16"/>
                    <w:szCs w:val="16"/>
                  </w:rPr>
                </w:rPrChange>
              </w:rPr>
              <w:t>Coordinate beginning or end of green</w:t>
            </w:r>
          </w:p>
          <w:p w:rsidR="00A535CF" w:rsidRPr="00064E15" w:rsidRDefault="001E7F20" w:rsidP="00160ECC">
            <w:pPr>
              <w:numPr>
                <w:ilvl w:val="0"/>
                <w:numId w:val="11"/>
              </w:numPr>
              <w:tabs>
                <w:tab w:val="center" w:pos="4680"/>
                <w:tab w:val="right" w:pos="9360"/>
              </w:tabs>
              <w:rPr>
                <w:rFonts w:cs="Calibri"/>
                <w:highlight w:val="yellow"/>
                <w:rPrChange w:id="1258" w:author="USER" w:date="2012-08-31T09:49:00Z">
                  <w:rPr>
                    <w:rFonts w:cs="Calibri"/>
                  </w:rPr>
                </w:rPrChange>
              </w:rPr>
            </w:pPr>
            <w:r w:rsidRPr="001E7F20">
              <w:rPr>
                <w:rFonts w:cs="Calibri"/>
                <w:highlight w:val="yellow"/>
                <w:rPrChange w:id="1259" w:author="USER" w:date="2012-08-31T09:49:00Z">
                  <w:rPr>
                    <w:rFonts w:cs="Calibri"/>
                    <w:sz w:val="16"/>
                    <w:szCs w:val="16"/>
                  </w:rPr>
                </w:rPrChange>
              </w:rPr>
              <w:t>Early release of hold</w:t>
            </w:r>
          </w:p>
          <w:p w:rsidR="00A535CF" w:rsidRPr="00064E15" w:rsidRDefault="001E7F20" w:rsidP="00160ECC">
            <w:pPr>
              <w:numPr>
                <w:ilvl w:val="0"/>
                <w:numId w:val="11"/>
              </w:numPr>
              <w:tabs>
                <w:tab w:val="center" w:pos="4680"/>
                <w:tab w:val="right" w:pos="9360"/>
              </w:tabs>
              <w:rPr>
                <w:rFonts w:cs="Calibri"/>
                <w:highlight w:val="yellow"/>
                <w:rPrChange w:id="1260" w:author="USER" w:date="2012-08-31T09:49:00Z">
                  <w:rPr>
                    <w:rFonts w:cs="Calibri"/>
                  </w:rPr>
                </w:rPrChange>
              </w:rPr>
            </w:pPr>
            <w:r w:rsidRPr="001E7F20">
              <w:rPr>
                <w:rFonts w:cs="Calibri"/>
                <w:highlight w:val="yellow"/>
                <w:rPrChange w:id="1261" w:author="USER" w:date="2012-08-31T09:49:00Z">
                  <w:rPr>
                    <w:rFonts w:cs="Calibri"/>
                    <w:sz w:val="16"/>
                    <w:szCs w:val="16"/>
                  </w:rPr>
                </w:rPrChange>
              </w:rPr>
              <w:t>Hold the position of uncoordinated phases</w:t>
            </w:r>
          </w:p>
          <w:p w:rsidR="00A535CF" w:rsidRPr="00064E15" w:rsidRDefault="001E7F20" w:rsidP="00160ECC">
            <w:pPr>
              <w:numPr>
                <w:ilvl w:val="0"/>
                <w:numId w:val="11"/>
              </w:numPr>
              <w:tabs>
                <w:tab w:val="center" w:pos="4680"/>
                <w:tab w:val="right" w:pos="9360"/>
              </w:tabs>
              <w:rPr>
                <w:rFonts w:cs="Calibri"/>
                <w:highlight w:val="yellow"/>
                <w:rPrChange w:id="1262" w:author="USER" w:date="2012-08-31T09:49:00Z">
                  <w:rPr>
                    <w:rFonts w:cs="Calibri"/>
                  </w:rPr>
                </w:rPrChange>
              </w:rPr>
            </w:pPr>
            <w:r w:rsidRPr="001E7F20">
              <w:rPr>
                <w:rFonts w:cs="Calibri"/>
                <w:highlight w:val="yellow"/>
                <w:rPrChange w:id="1263" w:author="USER" w:date="2012-08-31T09:49:00Z">
                  <w:rPr>
                    <w:rFonts w:cs="Calibri"/>
                    <w:sz w:val="16"/>
                    <w:szCs w:val="16"/>
                  </w:rPr>
                </w:rPrChange>
              </w:rPr>
              <w:t>Late phase introduction</w:t>
            </w:r>
          </w:p>
          <w:p w:rsidR="00A535CF" w:rsidRPr="00064E15" w:rsidRDefault="001E7F20" w:rsidP="00160ECC">
            <w:pPr>
              <w:numPr>
                <w:ilvl w:val="0"/>
                <w:numId w:val="11"/>
              </w:numPr>
              <w:tabs>
                <w:tab w:val="center" w:pos="4680"/>
                <w:tab w:val="right" w:pos="9360"/>
              </w:tabs>
              <w:rPr>
                <w:rFonts w:cs="Calibri"/>
                <w:highlight w:val="yellow"/>
                <w:rPrChange w:id="1264" w:author="USER" w:date="2012-08-31T09:49:00Z">
                  <w:rPr>
                    <w:rFonts w:cs="Calibri"/>
                  </w:rPr>
                </w:rPrChange>
              </w:rPr>
            </w:pPr>
            <w:r w:rsidRPr="001E7F20">
              <w:rPr>
                <w:rFonts w:cs="Calibri"/>
                <w:highlight w:val="yellow"/>
                <w:rPrChange w:id="1265" w:author="USER" w:date="2012-08-31T09:49:00Z">
                  <w:rPr>
                    <w:rFonts w:cs="Calibri"/>
                    <w:sz w:val="16"/>
                    <w:szCs w:val="16"/>
                  </w:rPr>
                </w:rPrChange>
              </w:rPr>
              <w:t>Stop-in-walk</w:t>
            </w:r>
          </w:p>
          <w:p w:rsidR="00A535CF" w:rsidRPr="00064E15" w:rsidRDefault="001E7F20" w:rsidP="00160ECC">
            <w:pPr>
              <w:numPr>
                <w:ilvl w:val="0"/>
                <w:numId w:val="11"/>
              </w:numPr>
              <w:tabs>
                <w:tab w:val="center" w:pos="4680"/>
                <w:tab w:val="right" w:pos="9360"/>
              </w:tabs>
              <w:rPr>
                <w:rFonts w:cs="Calibri"/>
                <w:highlight w:val="yellow"/>
                <w:rPrChange w:id="1266" w:author="USER" w:date="2012-08-31T09:49:00Z">
                  <w:rPr>
                    <w:rFonts w:cs="Calibri"/>
                  </w:rPr>
                </w:rPrChange>
              </w:rPr>
            </w:pPr>
            <w:r w:rsidRPr="001E7F20">
              <w:rPr>
                <w:rFonts w:cs="Calibri"/>
                <w:highlight w:val="yellow"/>
                <w:rPrChange w:id="1267" w:author="USER" w:date="2012-08-31T09:49:00Z">
                  <w:rPr>
                    <w:rFonts w:cs="Calibri"/>
                    <w:sz w:val="16"/>
                    <w:szCs w:val="16"/>
                  </w:rPr>
                </w:rPrChange>
              </w:rPr>
              <w:t>Dynamic max</w:t>
            </w:r>
          </w:p>
          <w:p w:rsidR="00A535CF" w:rsidRPr="00E7753D" w:rsidRDefault="001E7F20" w:rsidP="00160ECC">
            <w:pPr>
              <w:numPr>
                <w:ilvl w:val="0"/>
                <w:numId w:val="11"/>
              </w:numPr>
              <w:tabs>
                <w:tab w:val="center" w:pos="4680"/>
                <w:tab w:val="right" w:pos="9360"/>
              </w:tabs>
              <w:rPr>
                <w:rFonts w:cs="Calibri"/>
                <w:strike/>
                <w:rPrChange w:id="1268" w:author="USER" w:date="2012-08-22T08:22:00Z">
                  <w:rPr>
                    <w:rFonts w:cs="Calibri"/>
                  </w:rPr>
                </w:rPrChange>
              </w:rPr>
            </w:pPr>
            <w:r w:rsidRPr="001E7F20">
              <w:rPr>
                <w:rFonts w:cs="Calibri"/>
                <w:strike/>
                <w:rPrChange w:id="1269" w:author="USER" w:date="2012-08-22T08:22:00Z">
                  <w:rPr>
                    <w:rFonts w:cs="Calibri"/>
                    <w:sz w:val="16"/>
                    <w:szCs w:val="16"/>
                  </w:rPr>
                </w:rPrChange>
              </w:rPr>
              <w:t>Double cycle or half cycle</w:t>
            </w:r>
          </w:p>
        </w:tc>
      </w:tr>
      <w:tr w:rsidR="00A535CF" w:rsidTr="00A535CF">
        <w:tc>
          <w:tcPr>
            <w:tcW w:w="2040" w:type="dxa"/>
            <w:shd w:val="clear" w:color="auto" w:fill="auto"/>
          </w:tcPr>
          <w:p w:rsidR="00A535CF" w:rsidRPr="00064E15" w:rsidRDefault="001E7F20" w:rsidP="00160ECC">
            <w:pPr>
              <w:tabs>
                <w:tab w:val="center" w:pos="4680"/>
                <w:tab w:val="right" w:pos="9360"/>
              </w:tabs>
              <w:rPr>
                <w:rFonts w:cs="Calibri"/>
                <w:strike/>
                <w:rPrChange w:id="1270" w:author="USER" w:date="2012-08-31T09:49:00Z">
                  <w:rPr>
                    <w:rFonts w:cs="Calibri"/>
                  </w:rPr>
                </w:rPrChange>
              </w:rPr>
            </w:pPr>
            <w:r w:rsidRPr="001E7F20">
              <w:rPr>
                <w:rFonts w:cs="Calibri"/>
                <w:strike/>
                <w:rPrChange w:id="1271" w:author="USER" w:date="2012-08-31T09:49:00Z">
                  <w:rPr>
                    <w:rFonts w:cs="Calibri"/>
                    <w:sz w:val="16"/>
                    <w:szCs w:val="16"/>
                  </w:rPr>
                </w:rPrChange>
              </w:rPr>
              <w:lastRenderedPageBreak/>
              <w:t>3.6.2.0-2</w:t>
            </w:r>
          </w:p>
        </w:tc>
        <w:tc>
          <w:tcPr>
            <w:tcW w:w="10938" w:type="dxa"/>
            <w:shd w:val="clear" w:color="auto" w:fill="auto"/>
          </w:tcPr>
          <w:p w:rsidR="00A535CF" w:rsidRPr="00064E15" w:rsidRDefault="001E7F20" w:rsidP="00160ECC">
            <w:pPr>
              <w:tabs>
                <w:tab w:val="center" w:pos="4680"/>
                <w:tab w:val="right" w:pos="9360"/>
              </w:tabs>
              <w:rPr>
                <w:rFonts w:cs="Calibri"/>
                <w:strike/>
                <w:rPrChange w:id="1272" w:author="USER" w:date="2012-08-31T09:49:00Z">
                  <w:rPr>
                    <w:rFonts w:cs="Calibri"/>
                  </w:rPr>
                </w:rPrChange>
              </w:rPr>
            </w:pPr>
            <w:r w:rsidRPr="001E7F20">
              <w:rPr>
                <w:rFonts w:cs="Calibri"/>
                <w:strike/>
                <w:rPrChange w:id="1273" w:author="USER" w:date="2012-08-31T09:49:00Z">
                  <w:rPr>
                    <w:rFonts w:cs="Calibri"/>
                    <w:sz w:val="16"/>
                    <w:szCs w:val="16"/>
                  </w:rPr>
                </w:rPrChange>
              </w:rPr>
              <w:t>The following features have not been used in the current coordination patterns.  While they have been considered, they are not suitable in this situation for the following reasons.  (Select from the list as appropriate, and explain why each is not suitable.)</w:t>
            </w:r>
          </w:p>
          <w:p w:rsidR="00A535CF" w:rsidRPr="00064E15" w:rsidRDefault="001E7F20" w:rsidP="00160ECC">
            <w:pPr>
              <w:numPr>
                <w:ilvl w:val="0"/>
                <w:numId w:val="11"/>
              </w:numPr>
              <w:tabs>
                <w:tab w:val="center" w:pos="4680"/>
                <w:tab w:val="right" w:pos="9360"/>
              </w:tabs>
              <w:rPr>
                <w:rFonts w:cs="Calibri"/>
                <w:strike/>
                <w:rPrChange w:id="1274" w:author="USER" w:date="2012-08-31T09:49:00Z">
                  <w:rPr>
                    <w:rFonts w:cs="Calibri"/>
                  </w:rPr>
                </w:rPrChange>
              </w:rPr>
            </w:pPr>
            <w:r w:rsidRPr="001E7F20">
              <w:rPr>
                <w:rFonts w:cs="Calibri"/>
                <w:strike/>
                <w:rPrChange w:id="1275" w:author="USER" w:date="2012-08-31T09:49:00Z">
                  <w:rPr>
                    <w:rFonts w:cs="Calibri"/>
                    <w:sz w:val="16"/>
                    <w:szCs w:val="16"/>
                  </w:rPr>
                </w:rPrChange>
              </w:rPr>
              <w:t xml:space="preserve">Multiple (repeat) phases or phase </w:t>
            </w:r>
            <w:proofErr w:type="spellStart"/>
            <w:r w:rsidRPr="001E7F20">
              <w:rPr>
                <w:rFonts w:cs="Calibri"/>
                <w:strike/>
                <w:rPrChange w:id="1276" w:author="USER" w:date="2012-08-31T09:49:00Z">
                  <w:rPr>
                    <w:rFonts w:cs="Calibri"/>
                    <w:sz w:val="16"/>
                    <w:szCs w:val="16"/>
                  </w:rPr>
                </w:rPrChange>
              </w:rPr>
              <w:t>reservice</w:t>
            </w:r>
            <w:proofErr w:type="spellEnd"/>
          </w:p>
          <w:p w:rsidR="00A535CF" w:rsidRPr="00064E15" w:rsidRDefault="001E7F20" w:rsidP="00160ECC">
            <w:pPr>
              <w:numPr>
                <w:ilvl w:val="0"/>
                <w:numId w:val="11"/>
              </w:numPr>
              <w:tabs>
                <w:tab w:val="center" w:pos="4680"/>
                <w:tab w:val="right" w:pos="9360"/>
              </w:tabs>
              <w:rPr>
                <w:rFonts w:cs="Calibri"/>
                <w:strike/>
                <w:rPrChange w:id="1277" w:author="USER" w:date="2012-08-31T09:49:00Z">
                  <w:rPr>
                    <w:rFonts w:cs="Calibri"/>
                  </w:rPr>
                </w:rPrChange>
              </w:rPr>
            </w:pPr>
            <w:r w:rsidRPr="001E7F20">
              <w:rPr>
                <w:rFonts w:cs="Calibri"/>
                <w:strike/>
                <w:rPrChange w:id="1278" w:author="USER" w:date="2012-08-31T09:49:00Z">
                  <w:rPr>
                    <w:rFonts w:cs="Calibri"/>
                    <w:sz w:val="16"/>
                    <w:szCs w:val="16"/>
                  </w:rPr>
                </w:rPrChange>
              </w:rPr>
              <w:t>Variable phase sequence</w:t>
            </w:r>
          </w:p>
          <w:p w:rsidR="00A535CF" w:rsidRPr="00064E15" w:rsidRDefault="001E7F20" w:rsidP="00160ECC">
            <w:pPr>
              <w:numPr>
                <w:ilvl w:val="0"/>
                <w:numId w:val="11"/>
              </w:numPr>
              <w:tabs>
                <w:tab w:val="center" w:pos="4680"/>
                <w:tab w:val="right" w:pos="9360"/>
              </w:tabs>
              <w:rPr>
                <w:rFonts w:cs="Calibri"/>
                <w:strike/>
                <w:rPrChange w:id="1279" w:author="USER" w:date="2012-08-31T09:49:00Z">
                  <w:rPr>
                    <w:rFonts w:cs="Calibri"/>
                  </w:rPr>
                </w:rPrChange>
              </w:rPr>
            </w:pPr>
            <w:r w:rsidRPr="001E7F20">
              <w:rPr>
                <w:rFonts w:cs="Calibri"/>
                <w:strike/>
                <w:rPrChange w:id="1280" w:author="USER" w:date="2012-08-31T09:49:00Z">
                  <w:rPr>
                    <w:rFonts w:cs="Calibri"/>
                    <w:sz w:val="16"/>
                    <w:szCs w:val="16"/>
                  </w:rPr>
                </w:rPrChange>
              </w:rPr>
              <w:t>Omit phase under some circumstances</w:t>
            </w:r>
          </w:p>
          <w:p w:rsidR="00A535CF" w:rsidRPr="00064E15" w:rsidRDefault="001E7F20" w:rsidP="00160ECC">
            <w:pPr>
              <w:numPr>
                <w:ilvl w:val="0"/>
                <w:numId w:val="11"/>
              </w:numPr>
              <w:tabs>
                <w:tab w:val="center" w:pos="4680"/>
                <w:tab w:val="right" w:pos="9360"/>
              </w:tabs>
              <w:rPr>
                <w:rFonts w:cs="Calibri"/>
                <w:strike/>
                <w:rPrChange w:id="1281" w:author="USER" w:date="2012-08-31T09:49:00Z">
                  <w:rPr>
                    <w:rFonts w:cs="Calibri"/>
                  </w:rPr>
                </w:rPrChange>
              </w:rPr>
            </w:pPr>
            <w:r w:rsidRPr="001E7F20">
              <w:rPr>
                <w:rFonts w:cs="Calibri"/>
                <w:strike/>
                <w:rPrChange w:id="1282" w:author="USER" w:date="2012-08-31T09:49:00Z">
                  <w:rPr>
                    <w:rFonts w:cs="Calibri"/>
                    <w:sz w:val="16"/>
                    <w:szCs w:val="16"/>
                  </w:rPr>
                </w:rPrChange>
              </w:rPr>
              <w:t>Detector switching</w:t>
            </w:r>
          </w:p>
          <w:p w:rsidR="00A535CF" w:rsidRPr="00064E15" w:rsidRDefault="001E7F20" w:rsidP="00160ECC">
            <w:pPr>
              <w:numPr>
                <w:ilvl w:val="0"/>
                <w:numId w:val="11"/>
              </w:numPr>
              <w:tabs>
                <w:tab w:val="center" w:pos="4680"/>
                <w:tab w:val="right" w:pos="9360"/>
              </w:tabs>
              <w:rPr>
                <w:rFonts w:cs="Calibri"/>
                <w:strike/>
                <w:rPrChange w:id="1283" w:author="USER" w:date="2012-08-31T09:49:00Z">
                  <w:rPr>
                    <w:rFonts w:cs="Calibri"/>
                  </w:rPr>
                </w:rPrChange>
              </w:rPr>
            </w:pPr>
            <w:r w:rsidRPr="001E7F20">
              <w:rPr>
                <w:rFonts w:cs="Calibri"/>
                <w:strike/>
                <w:rPrChange w:id="1284" w:author="USER" w:date="2012-08-31T09:49:00Z">
                  <w:rPr>
                    <w:rFonts w:cs="Calibri"/>
                    <w:sz w:val="16"/>
                    <w:szCs w:val="16"/>
                  </w:rPr>
                </w:rPrChange>
              </w:rPr>
              <w:t>Coordinate different phases at different times</w:t>
            </w:r>
          </w:p>
          <w:p w:rsidR="00A535CF" w:rsidRPr="00064E15" w:rsidRDefault="001E7F20" w:rsidP="00160ECC">
            <w:pPr>
              <w:numPr>
                <w:ilvl w:val="0"/>
                <w:numId w:val="11"/>
              </w:numPr>
              <w:tabs>
                <w:tab w:val="center" w:pos="4680"/>
                <w:tab w:val="right" w:pos="9360"/>
              </w:tabs>
              <w:rPr>
                <w:rFonts w:cs="Calibri"/>
                <w:strike/>
                <w:rPrChange w:id="1285" w:author="USER" w:date="2012-08-31T09:49:00Z">
                  <w:rPr>
                    <w:rFonts w:cs="Calibri"/>
                  </w:rPr>
                </w:rPrChange>
              </w:rPr>
            </w:pPr>
            <w:r w:rsidRPr="001E7F20">
              <w:rPr>
                <w:rFonts w:cs="Calibri"/>
                <w:strike/>
                <w:rPrChange w:id="1286" w:author="USER" w:date="2012-08-31T09:49:00Z">
                  <w:rPr>
                    <w:rFonts w:cs="Calibri"/>
                    <w:sz w:val="16"/>
                    <w:szCs w:val="16"/>
                  </w:rPr>
                </w:rPrChange>
              </w:rPr>
              <w:t>Coordinate turning movement phases</w:t>
            </w:r>
          </w:p>
          <w:p w:rsidR="00A535CF" w:rsidRPr="00064E15" w:rsidRDefault="001E7F20" w:rsidP="00160ECC">
            <w:pPr>
              <w:numPr>
                <w:ilvl w:val="0"/>
                <w:numId w:val="11"/>
              </w:numPr>
              <w:tabs>
                <w:tab w:val="center" w:pos="4680"/>
                <w:tab w:val="right" w:pos="9360"/>
              </w:tabs>
              <w:rPr>
                <w:rFonts w:cs="Calibri"/>
                <w:strike/>
                <w:rPrChange w:id="1287" w:author="USER" w:date="2012-08-31T09:49:00Z">
                  <w:rPr>
                    <w:rFonts w:cs="Calibri"/>
                  </w:rPr>
                </w:rPrChange>
              </w:rPr>
            </w:pPr>
            <w:r w:rsidRPr="001E7F20">
              <w:rPr>
                <w:rFonts w:cs="Calibri"/>
                <w:strike/>
                <w:rPrChange w:id="1288" w:author="USER" w:date="2012-08-31T09:49:00Z">
                  <w:rPr>
                    <w:rFonts w:cs="Calibri"/>
                    <w:sz w:val="16"/>
                    <w:szCs w:val="16"/>
                  </w:rPr>
                </w:rPrChange>
              </w:rPr>
              <w:t>Coordinate beginning or end of green</w:t>
            </w:r>
          </w:p>
          <w:p w:rsidR="00A535CF" w:rsidRPr="00064E15" w:rsidRDefault="001E7F20" w:rsidP="00160ECC">
            <w:pPr>
              <w:numPr>
                <w:ilvl w:val="0"/>
                <w:numId w:val="11"/>
              </w:numPr>
              <w:tabs>
                <w:tab w:val="center" w:pos="4680"/>
                <w:tab w:val="right" w:pos="9360"/>
              </w:tabs>
              <w:rPr>
                <w:rFonts w:cs="Calibri"/>
                <w:strike/>
                <w:rPrChange w:id="1289" w:author="USER" w:date="2012-08-31T09:49:00Z">
                  <w:rPr>
                    <w:rFonts w:cs="Calibri"/>
                  </w:rPr>
                </w:rPrChange>
              </w:rPr>
            </w:pPr>
            <w:r w:rsidRPr="001E7F20">
              <w:rPr>
                <w:rFonts w:cs="Calibri"/>
                <w:strike/>
                <w:rPrChange w:id="1290" w:author="USER" w:date="2012-08-31T09:49:00Z">
                  <w:rPr>
                    <w:rFonts w:cs="Calibri"/>
                    <w:sz w:val="16"/>
                    <w:szCs w:val="16"/>
                  </w:rPr>
                </w:rPrChange>
              </w:rPr>
              <w:t>Early release of hold</w:t>
            </w:r>
          </w:p>
          <w:p w:rsidR="00A535CF" w:rsidRPr="00064E15" w:rsidRDefault="001E7F20" w:rsidP="00160ECC">
            <w:pPr>
              <w:numPr>
                <w:ilvl w:val="0"/>
                <w:numId w:val="11"/>
              </w:numPr>
              <w:tabs>
                <w:tab w:val="center" w:pos="4680"/>
                <w:tab w:val="right" w:pos="9360"/>
              </w:tabs>
              <w:rPr>
                <w:rFonts w:cs="Calibri"/>
                <w:strike/>
                <w:rPrChange w:id="1291" w:author="USER" w:date="2012-08-31T09:49:00Z">
                  <w:rPr>
                    <w:rFonts w:cs="Calibri"/>
                  </w:rPr>
                </w:rPrChange>
              </w:rPr>
            </w:pPr>
            <w:r w:rsidRPr="001E7F20">
              <w:rPr>
                <w:rFonts w:cs="Calibri"/>
                <w:strike/>
                <w:rPrChange w:id="1292" w:author="USER" w:date="2012-08-31T09:49:00Z">
                  <w:rPr>
                    <w:rFonts w:cs="Calibri"/>
                    <w:sz w:val="16"/>
                    <w:szCs w:val="16"/>
                  </w:rPr>
                </w:rPrChange>
              </w:rPr>
              <w:t>Hold the position of uncoordinated phases</w:t>
            </w:r>
          </w:p>
          <w:p w:rsidR="00A535CF" w:rsidRPr="00064E15" w:rsidRDefault="001E7F20" w:rsidP="00160ECC">
            <w:pPr>
              <w:numPr>
                <w:ilvl w:val="0"/>
                <w:numId w:val="11"/>
              </w:numPr>
              <w:tabs>
                <w:tab w:val="center" w:pos="4680"/>
                <w:tab w:val="right" w:pos="9360"/>
              </w:tabs>
              <w:rPr>
                <w:rFonts w:cs="Calibri"/>
                <w:strike/>
                <w:rPrChange w:id="1293" w:author="USER" w:date="2012-08-31T09:49:00Z">
                  <w:rPr>
                    <w:rFonts w:cs="Calibri"/>
                  </w:rPr>
                </w:rPrChange>
              </w:rPr>
            </w:pPr>
            <w:r w:rsidRPr="001E7F20">
              <w:rPr>
                <w:rFonts w:cs="Calibri"/>
                <w:strike/>
                <w:rPrChange w:id="1294" w:author="USER" w:date="2012-08-31T09:49:00Z">
                  <w:rPr>
                    <w:rFonts w:cs="Calibri"/>
                    <w:sz w:val="16"/>
                    <w:szCs w:val="16"/>
                  </w:rPr>
                </w:rPrChange>
              </w:rPr>
              <w:t>Late phase introduction</w:t>
            </w:r>
          </w:p>
          <w:p w:rsidR="00A535CF" w:rsidRPr="00064E15" w:rsidRDefault="001E7F20" w:rsidP="00160ECC">
            <w:pPr>
              <w:numPr>
                <w:ilvl w:val="0"/>
                <w:numId w:val="11"/>
              </w:numPr>
              <w:tabs>
                <w:tab w:val="center" w:pos="4680"/>
                <w:tab w:val="right" w:pos="9360"/>
              </w:tabs>
              <w:rPr>
                <w:rFonts w:cs="Calibri"/>
                <w:strike/>
                <w:rPrChange w:id="1295" w:author="USER" w:date="2012-08-31T09:49:00Z">
                  <w:rPr>
                    <w:rFonts w:cs="Calibri"/>
                  </w:rPr>
                </w:rPrChange>
              </w:rPr>
            </w:pPr>
            <w:r w:rsidRPr="001E7F20">
              <w:rPr>
                <w:rFonts w:cs="Calibri"/>
                <w:strike/>
                <w:rPrChange w:id="1296" w:author="USER" w:date="2012-08-31T09:49:00Z">
                  <w:rPr>
                    <w:rFonts w:cs="Calibri"/>
                    <w:sz w:val="16"/>
                    <w:szCs w:val="16"/>
                  </w:rPr>
                </w:rPrChange>
              </w:rPr>
              <w:t>Stop-in-walk</w:t>
            </w:r>
          </w:p>
          <w:p w:rsidR="00A535CF" w:rsidRPr="00064E15" w:rsidRDefault="001E7F20" w:rsidP="00160ECC">
            <w:pPr>
              <w:numPr>
                <w:ilvl w:val="0"/>
                <w:numId w:val="11"/>
              </w:numPr>
              <w:tabs>
                <w:tab w:val="center" w:pos="4680"/>
                <w:tab w:val="right" w:pos="9360"/>
              </w:tabs>
              <w:rPr>
                <w:rFonts w:cs="Calibri"/>
                <w:strike/>
                <w:rPrChange w:id="1297" w:author="USER" w:date="2012-08-31T09:49:00Z">
                  <w:rPr>
                    <w:rFonts w:cs="Calibri"/>
                  </w:rPr>
                </w:rPrChange>
              </w:rPr>
            </w:pPr>
            <w:r w:rsidRPr="001E7F20">
              <w:rPr>
                <w:rFonts w:cs="Calibri"/>
                <w:strike/>
                <w:rPrChange w:id="1298" w:author="USER" w:date="2012-08-31T09:49:00Z">
                  <w:rPr>
                    <w:rFonts w:cs="Calibri"/>
                    <w:sz w:val="16"/>
                    <w:szCs w:val="16"/>
                  </w:rPr>
                </w:rPrChange>
              </w:rPr>
              <w:lastRenderedPageBreak/>
              <w:t>Dynamic max</w:t>
            </w:r>
          </w:p>
          <w:p w:rsidR="00A535CF" w:rsidRPr="00064E15" w:rsidRDefault="001E7F20" w:rsidP="00160ECC">
            <w:pPr>
              <w:numPr>
                <w:ilvl w:val="0"/>
                <w:numId w:val="11"/>
              </w:numPr>
              <w:tabs>
                <w:tab w:val="center" w:pos="4680"/>
                <w:tab w:val="right" w:pos="9360"/>
              </w:tabs>
              <w:rPr>
                <w:rFonts w:cs="Calibri"/>
                <w:strike/>
                <w:rPrChange w:id="1299" w:author="USER" w:date="2012-08-31T09:49:00Z">
                  <w:rPr>
                    <w:rFonts w:cs="Calibri"/>
                  </w:rPr>
                </w:rPrChange>
              </w:rPr>
            </w:pPr>
            <w:r w:rsidRPr="001E7F20">
              <w:rPr>
                <w:rFonts w:cs="Calibri"/>
                <w:strike/>
                <w:rPrChange w:id="1300" w:author="USER" w:date="2012-08-31T09:49:00Z">
                  <w:rPr>
                    <w:rFonts w:cs="Calibri"/>
                    <w:sz w:val="16"/>
                    <w:szCs w:val="16"/>
                  </w:rPr>
                </w:rPrChange>
              </w:rPr>
              <w:t>Double cycle or half cycle</w:t>
            </w:r>
          </w:p>
        </w:tc>
      </w:tr>
    </w:tbl>
    <w:p w:rsidR="0023556C" w:rsidRDefault="0023556C">
      <w:r>
        <w:lastRenderedPageBreak/>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5268"/>
        <w:gridCol w:w="5670"/>
      </w:tblGrid>
      <w:tr w:rsidR="0023556C" w:rsidTr="00A535CF">
        <w:trPr>
          <w:tblHeader/>
        </w:trPr>
        <w:tc>
          <w:tcPr>
            <w:tcW w:w="2040" w:type="dxa"/>
            <w:shd w:val="clear" w:color="auto" w:fill="auto"/>
          </w:tcPr>
          <w:p w:rsidR="0023556C" w:rsidRPr="00160ECC" w:rsidRDefault="0023556C" w:rsidP="00C61C4A">
            <w:pPr>
              <w:pStyle w:val="TableHeading"/>
            </w:pPr>
            <w:r>
              <w:lastRenderedPageBreak/>
              <w:t>Con Ops Reference Number</w:t>
            </w:r>
          </w:p>
        </w:tc>
        <w:tc>
          <w:tcPr>
            <w:tcW w:w="5268" w:type="dxa"/>
            <w:shd w:val="clear" w:color="auto" w:fill="auto"/>
          </w:tcPr>
          <w:p w:rsidR="0023556C" w:rsidRPr="00160ECC" w:rsidRDefault="0023556C" w:rsidP="00C61C4A">
            <w:pPr>
              <w:pStyle w:val="TableHeading"/>
            </w:pPr>
            <w:r>
              <w:t>Concept of Operations Sample Statements</w:t>
            </w:r>
          </w:p>
        </w:tc>
        <w:tc>
          <w:tcPr>
            <w:tcW w:w="5670" w:type="dxa"/>
            <w:shd w:val="clear" w:color="auto" w:fill="auto"/>
          </w:tcPr>
          <w:p w:rsidR="0023556C" w:rsidRDefault="0023556C" w:rsidP="00C61C4A">
            <w:pPr>
              <w:pStyle w:val="TableHeading"/>
            </w:pPr>
            <w:r>
              <w:t>Satisfied by System Requirement</w:t>
            </w:r>
          </w:p>
          <w:p w:rsidR="0023556C" w:rsidRPr="00160ECC" w:rsidRDefault="0023556C" w:rsidP="00C61C4A">
            <w:pPr>
              <w:pStyle w:val="TableHeading"/>
            </w:pPr>
            <w:r>
              <w:t>(Select to suit your needs)</w:t>
            </w:r>
          </w:p>
        </w:tc>
      </w:tr>
      <w:tr w:rsidR="0023556C" w:rsidTr="00A535CF">
        <w:tc>
          <w:tcPr>
            <w:tcW w:w="2040" w:type="dxa"/>
            <w:shd w:val="clear" w:color="auto" w:fill="auto"/>
          </w:tcPr>
          <w:p w:rsidR="0023556C" w:rsidRPr="003E1BB6" w:rsidRDefault="001E7F20" w:rsidP="00C61C4A">
            <w:pPr>
              <w:rPr>
                <w:rFonts w:cs="Calibri"/>
                <w:highlight w:val="yellow"/>
                <w:rPrChange w:id="1301" w:author="USER" w:date="2012-09-07T16:02:00Z">
                  <w:rPr>
                    <w:rFonts w:cs="Calibri"/>
                  </w:rPr>
                </w:rPrChange>
              </w:rPr>
            </w:pPr>
            <w:r w:rsidRPr="001E7F20">
              <w:rPr>
                <w:rFonts w:cs="Calibri"/>
                <w:highlight w:val="yellow"/>
                <w:rPrChange w:id="1302" w:author="USER" w:date="2012-09-07T16:02:00Z">
                  <w:rPr>
                    <w:rFonts w:cs="Calibri"/>
                    <w:sz w:val="16"/>
                    <w:szCs w:val="16"/>
                  </w:rPr>
                </w:rPrChange>
              </w:rPr>
              <w:t>4</w:t>
            </w:r>
          </w:p>
        </w:tc>
        <w:tc>
          <w:tcPr>
            <w:tcW w:w="5268" w:type="dxa"/>
            <w:shd w:val="clear" w:color="auto" w:fill="auto"/>
          </w:tcPr>
          <w:p w:rsidR="0023556C" w:rsidRPr="003E1BB6" w:rsidRDefault="001E7F20" w:rsidP="00C61C4A">
            <w:pPr>
              <w:pStyle w:val="Heading1"/>
              <w:rPr>
                <w:highlight w:val="yellow"/>
                <w:rPrChange w:id="1303" w:author="USER" w:date="2012-09-07T16:02:00Z">
                  <w:rPr/>
                </w:rPrChange>
              </w:rPr>
            </w:pPr>
            <w:r w:rsidRPr="001E7F20">
              <w:rPr>
                <w:highlight w:val="yellow"/>
                <w:rPrChange w:id="1304" w:author="USER" w:date="2012-09-07T16:02:00Z">
                  <w:rPr>
                    <w:sz w:val="16"/>
                    <w:szCs w:val="16"/>
                  </w:rPr>
                </w:rPrChange>
              </w:rPr>
              <w:t>4 Chapter 4: Operational Needs</w:t>
            </w:r>
          </w:p>
        </w:tc>
        <w:tc>
          <w:tcPr>
            <w:tcW w:w="5670" w:type="dxa"/>
            <w:shd w:val="clear" w:color="auto" w:fill="auto"/>
          </w:tcPr>
          <w:p w:rsidR="0023556C" w:rsidRDefault="0023556C" w:rsidP="00C61C4A"/>
        </w:tc>
      </w:tr>
      <w:tr w:rsidR="00160ECC" w:rsidTr="00A535CF">
        <w:tc>
          <w:tcPr>
            <w:tcW w:w="2040" w:type="dxa"/>
            <w:shd w:val="clear" w:color="auto" w:fill="auto"/>
          </w:tcPr>
          <w:p w:rsidR="00160ECC" w:rsidRPr="00160ECC" w:rsidRDefault="00160ECC" w:rsidP="00160ECC">
            <w:pPr>
              <w:rPr>
                <w:rFonts w:cs="Calibri"/>
              </w:rPr>
            </w:pPr>
            <w:r>
              <w:rPr>
                <w:rFonts w:cs="Calibri"/>
              </w:rPr>
              <w:t>4.0-1</w:t>
            </w:r>
          </w:p>
        </w:tc>
        <w:tc>
          <w:tcPr>
            <w:tcW w:w="5268" w:type="dxa"/>
            <w:shd w:val="clear" w:color="auto" w:fill="auto"/>
          </w:tcPr>
          <w:p w:rsidR="00160ECC" w:rsidRPr="00160ECC" w:rsidRDefault="00160ECC" w:rsidP="00160ECC">
            <w:pPr>
              <w:rPr>
                <w:rFonts w:cs="Calibri"/>
              </w:rPr>
            </w:pPr>
            <w:r>
              <w:rPr>
                <w:rFonts w:cs="Calibri"/>
              </w:rPr>
              <w:t xml:space="preserve">This chapter describes the operational </w:t>
            </w:r>
            <w:r w:rsidR="001E7F20" w:rsidRPr="001E7F20">
              <w:rPr>
                <w:rFonts w:cs="Calibri"/>
                <w:highlight w:val="yellow"/>
                <w:rPrChange w:id="1305" w:author="Eddie Curtis" w:date="2012-08-10T08:37:00Z">
                  <w:rPr>
                    <w:rFonts w:cs="Calibri"/>
                    <w:sz w:val="16"/>
                    <w:szCs w:val="16"/>
                  </w:rPr>
                </w:rPrChange>
              </w:rPr>
              <w:t>needs of the users that should be satisfied by the proposed ASCT</w:t>
            </w:r>
            <w:r>
              <w:rPr>
                <w:rFonts w:cs="Calibri"/>
              </w:rPr>
              <w:t xml:space="preserve"> system. Each of these statements describes something that the system operators need to be able to achieve. Each of these needs will be satisfied by compliance with one or more system requirements. In the attached list of requirements, each one is linked to one or more of these needs statements.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3E1BB6" w:rsidRDefault="001E7F20" w:rsidP="00160ECC">
            <w:pPr>
              <w:rPr>
                <w:rFonts w:cs="Calibri"/>
                <w:highlight w:val="yellow"/>
                <w:rPrChange w:id="1306" w:author="USER" w:date="2012-09-07T16:02:00Z">
                  <w:rPr>
                    <w:rFonts w:cs="Calibri"/>
                  </w:rPr>
                </w:rPrChange>
              </w:rPr>
            </w:pPr>
            <w:r w:rsidRPr="001E7F20">
              <w:rPr>
                <w:rFonts w:cs="Calibri"/>
                <w:highlight w:val="yellow"/>
                <w:rPrChange w:id="1307" w:author="USER" w:date="2012-09-07T16:02:00Z">
                  <w:rPr>
                    <w:rFonts w:cs="Calibri"/>
                    <w:sz w:val="16"/>
                    <w:szCs w:val="16"/>
                  </w:rPr>
                </w:rPrChange>
              </w:rPr>
              <w:t>4.1</w:t>
            </w:r>
          </w:p>
        </w:tc>
        <w:tc>
          <w:tcPr>
            <w:tcW w:w="5268" w:type="dxa"/>
            <w:shd w:val="clear" w:color="auto" w:fill="auto"/>
          </w:tcPr>
          <w:p w:rsidR="00160ECC" w:rsidRPr="003E1BB6" w:rsidRDefault="001E7F20" w:rsidP="00160ECC">
            <w:pPr>
              <w:pStyle w:val="Heading2"/>
              <w:rPr>
                <w:highlight w:val="yellow"/>
                <w:rPrChange w:id="1308" w:author="USER" w:date="2012-09-07T16:02:00Z">
                  <w:rPr/>
                </w:rPrChange>
              </w:rPr>
            </w:pPr>
            <w:r w:rsidRPr="001E7F20">
              <w:rPr>
                <w:highlight w:val="yellow"/>
                <w:rPrChange w:id="1309" w:author="USER" w:date="2012-09-07T16:02:00Z">
                  <w:rPr>
                    <w:sz w:val="16"/>
                    <w:szCs w:val="16"/>
                  </w:rPr>
                </w:rPrChange>
              </w:rPr>
              <w:t xml:space="preserve">4.1 </w:t>
            </w:r>
            <w:r w:rsidRPr="001E7F20">
              <w:rPr>
                <w:b w:val="0"/>
                <w:bCs w:val="0"/>
                <w:highlight w:val="yellow"/>
                <w:rPrChange w:id="1310" w:author="USER" w:date="2012-09-07T16:02:00Z">
                  <w:rPr>
                    <w:b w:val="0"/>
                    <w:bCs w:val="0"/>
                    <w:sz w:val="16"/>
                    <w:szCs w:val="16"/>
                  </w:rPr>
                </w:rPrChange>
              </w:rPr>
              <w:tab/>
              <w:t>Adaptive Strategies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160ECC" w:rsidRDefault="00160ECC" w:rsidP="00160ECC">
            <w:pPr>
              <w:rPr>
                <w:rFonts w:cs="Calibri"/>
              </w:rPr>
            </w:pPr>
            <w:r>
              <w:rPr>
                <w:rFonts w:cs="Calibri"/>
              </w:rPr>
              <w:t>4.1.0-1</w:t>
            </w:r>
          </w:p>
        </w:tc>
        <w:tc>
          <w:tcPr>
            <w:tcW w:w="5268" w:type="dxa"/>
            <w:shd w:val="clear" w:color="auto" w:fill="auto"/>
          </w:tcPr>
          <w:p w:rsidR="00160ECC" w:rsidRPr="00160ECC" w:rsidRDefault="00160ECC" w:rsidP="00160ECC">
            <w:pPr>
              <w:rPr>
                <w:rFonts w:cs="Calibri"/>
              </w:rPr>
            </w:pPr>
            <w:r>
              <w:rPr>
                <w:rFonts w:cs="Calibri"/>
              </w:rPr>
              <w:t>The system operator needs the ability to implement different strategies individually or in combination to suit different prevailing traffic conditions.  These strategies include:</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311" w:author="USER" w:date="2012-09-07T16:01:00Z">
                  <w:rPr>
                    <w:rFonts w:cs="Calibri"/>
                    <w:sz w:val="16"/>
                    <w:szCs w:val="16"/>
                  </w:rPr>
                </w:rPrChange>
              </w:rPr>
              <w:t>4.1.0-1.0-1</w:t>
            </w:r>
          </w:p>
        </w:tc>
        <w:tc>
          <w:tcPr>
            <w:tcW w:w="5268" w:type="dxa"/>
            <w:shd w:val="clear" w:color="auto" w:fill="auto"/>
          </w:tcPr>
          <w:p w:rsidR="00160ECC" w:rsidRPr="004179D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1312" w:author="Eddie Curtis" w:date="2012-08-10T09:04:00Z">
                  <w:rPr>
                    <w:rFonts w:cs="Calibri"/>
                  </w:rPr>
                </w:rPrChange>
              </w:rPr>
            </w:pPr>
            <w:r w:rsidRPr="001E7F20">
              <w:rPr>
                <w:rFonts w:cs="Calibri"/>
                <w:highlight w:val="yellow"/>
                <w:rPrChange w:id="1313" w:author="Eddie Curtis" w:date="2012-08-10T09:04:00Z">
                  <w:rPr>
                    <w:rFonts w:cs="Calibri"/>
                    <w:sz w:val="16"/>
                    <w:szCs w:val="16"/>
                  </w:rPr>
                </w:rPrChange>
              </w:rPr>
              <w:t>Maximize the throughput on coordinated routes</w:t>
            </w: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Pr="00160ECC" w:rsidRDefault="00160ECC" w:rsidP="00160ECC">
            <w:pPr>
              <w:rPr>
                <w:rFonts w:cs="Calibri"/>
              </w:rPr>
            </w:pPr>
            <w:r>
              <w:rPr>
                <w:rFonts w:cs="Calibri"/>
                <w:b/>
                <w:bCs/>
                <w:i/>
                <w:iCs/>
              </w:rPr>
              <w:t xml:space="preserve">(Select requirements from both groups when the vendor is given the choice of supplying one type of </w:t>
            </w:r>
            <w:r>
              <w:rPr>
                <w:rFonts w:cs="Calibri"/>
                <w:b/>
                <w:bCs/>
                <w:i/>
                <w:iCs/>
              </w:rPr>
              <w:lastRenderedPageBreak/>
              <w:t>adaptive operation or the other.)</w:t>
            </w:r>
          </w:p>
        </w:tc>
        <w:tc>
          <w:tcPr>
            <w:tcW w:w="5670" w:type="dxa"/>
            <w:shd w:val="clear" w:color="auto" w:fill="auto"/>
          </w:tcPr>
          <w:p w:rsidR="002733E5" w:rsidRDefault="002733E5" w:rsidP="002733E5">
            <w:pPr>
              <w:rPr>
                <w:rFonts w:cs="Calibri"/>
              </w:rPr>
            </w:pPr>
            <w:r>
              <w:rPr>
                <w:rFonts w:cs="Calibri"/>
              </w:rPr>
              <w:lastRenderedPageBreak/>
              <w:t>2.1.1.0-7</w:t>
            </w:r>
          </w:p>
          <w:p w:rsidR="002733E5" w:rsidRDefault="001E7F20" w:rsidP="002733E5">
            <w:pPr>
              <w:rPr>
                <w:rFonts w:cs="Calibri"/>
                <w:i/>
                <w:iCs/>
              </w:rPr>
            </w:pPr>
            <w:r w:rsidRPr="001E7F20">
              <w:rPr>
                <w:rFonts w:cs="Calibri"/>
                <w:i/>
                <w:iCs/>
                <w:highlight w:val="yellow"/>
                <w:rPrChange w:id="1314" w:author="Eddie Curtis" w:date="2012-08-10T09:04:00Z">
                  <w:rPr>
                    <w:rFonts w:cs="Calibri"/>
                    <w:i/>
                    <w:iCs/>
                    <w:sz w:val="16"/>
                    <w:szCs w:val="16"/>
                  </w:rPr>
                </w:rPrChange>
              </w:rPr>
              <w:t>The ASCT shall alter the adaptive operation to achieve required objectives in user-specified conditions. (The required objectives are specified in Needs Statement</w:t>
            </w:r>
            <w:r w:rsidR="002733E5">
              <w:rPr>
                <w:rFonts w:cs="Calibri"/>
                <w:i/>
                <w:iCs/>
              </w:rPr>
              <w:t xml:space="preserve"> 4.1.0-1.  Responding to this requirement demonstrates how the proposed system allows the user to define the conditions at which the objectives shift and their associated requirements are fulfilled.) (The alteration may be made by adjusting parameters or by directly controlling the state of signal controllers.)</w:t>
            </w:r>
          </w:p>
          <w:p w:rsidR="002733E5" w:rsidRDefault="002733E5" w:rsidP="002733E5">
            <w:pPr>
              <w:rPr>
                <w:rFonts w:cs="Calibri"/>
              </w:rPr>
            </w:pPr>
            <w:r>
              <w:rPr>
                <w:rFonts w:cs="Calibri"/>
              </w:rPr>
              <w:t>2.1.1.0-7.0-1</w:t>
            </w:r>
          </w:p>
          <w:p w:rsidR="002733E5" w:rsidRDefault="001E7F20" w:rsidP="002733E5">
            <w:pPr>
              <w:rPr>
                <w:rFonts w:cs="Calibri"/>
              </w:rPr>
            </w:pPr>
            <w:r w:rsidRPr="001E7F20">
              <w:rPr>
                <w:rFonts w:cs="Calibri"/>
                <w:highlight w:val="yellow"/>
                <w:rPrChange w:id="1315" w:author="Eddie Curtis" w:date="2012-08-10T09:05:00Z">
                  <w:rPr>
                    <w:rFonts w:cs="Calibri"/>
                    <w:sz w:val="16"/>
                    <w:szCs w:val="16"/>
                  </w:rPr>
                </w:rPrChange>
              </w:rPr>
              <w:t xml:space="preserve">When current measured traffic conditions meet user-specified criteria, the ASCT shall alter the state of the signal </w:t>
            </w:r>
            <w:r w:rsidRPr="001E7F20">
              <w:rPr>
                <w:rFonts w:cs="Calibri"/>
                <w:highlight w:val="yellow"/>
                <w:rPrChange w:id="1316" w:author="Eddie Curtis" w:date="2012-08-10T09:05:00Z">
                  <w:rPr>
                    <w:rFonts w:cs="Calibri"/>
                    <w:sz w:val="16"/>
                    <w:szCs w:val="16"/>
                  </w:rPr>
                </w:rPrChange>
              </w:rPr>
              <w:lastRenderedPageBreak/>
              <w:t>controllers, maximizing the throughput of the coordinated route.</w:t>
            </w:r>
          </w:p>
          <w:p w:rsidR="002733E5" w:rsidRDefault="002733E5" w:rsidP="002733E5">
            <w:pPr>
              <w:rPr>
                <w:rFonts w:cs="Calibri"/>
              </w:rPr>
            </w:pPr>
            <w:r>
              <w:rPr>
                <w:rFonts w:cs="Calibri"/>
              </w:rPr>
              <w:t>2.1.1.0-10</w:t>
            </w:r>
          </w:p>
          <w:p w:rsidR="002733E5" w:rsidRDefault="001E7F20" w:rsidP="002733E5">
            <w:pPr>
              <w:rPr>
                <w:rFonts w:cs="Calibri"/>
              </w:rPr>
            </w:pPr>
            <w:r w:rsidRPr="001E7F20">
              <w:rPr>
                <w:rFonts w:cs="Calibri"/>
                <w:highlight w:val="yellow"/>
                <w:rPrChange w:id="1317" w:author="Eddie Curtis" w:date="2012-08-10T09:17:00Z">
                  <w:rPr>
                    <w:rFonts w:cs="Calibri"/>
                    <w:sz w:val="16"/>
                    <w:szCs w:val="16"/>
                  </w:rPr>
                </w:rPrChange>
              </w:rPr>
              <w:t xml:space="preserve">The ASCT shall </w:t>
            </w:r>
            <w:del w:id="1318" w:author="USER" w:date="2012-08-22T08:26:00Z">
              <w:r w:rsidRPr="001E7F20">
                <w:rPr>
                  <w:rFonts w:cs="Calibri"/>
                  <w:strike/>
                  <w:highlight w:val="yellow"/>
                  <w:rPrChange w:id="1319" w:author="USER" w:date="2012-08-22T08:26:00Z">
                    <w:rPr>
                      <w:rFonts w:cs="Calibri"/>
                      <w:sz w:val="16"/>
                      <w:szCs w:val="16"/>
                    </w:rPr>
                  </w:rPrChange>
                </w:rPr>
                <w:delText>determine</w:delText>
              </w:r>
              <w:r w:rsidRPr="001E7F20">
                <w:rPr>
                  <w:rFonts w:cs="Calibri"/>
                  <w:highlight w:val="yellow"/>
                  <w:rPrChange w:id="1320" w:author="Eddie Curtis" w:date="2012-08-10T09:17:00Z">
                    <w:rPr>
                      <w:rFonts w:cs="Calibri"/>
                      <w:sz w:val="16"/>
                      <w:szCs w:val="16"/>
                    </w:rPr>
                  </w:rPrChange>
                </w:rPr>
                <w:delText xml:space="preserve"> </w:delText>
              </w:r>
            </w:del>
            <w:ins w:id="1321" w:author="USER" w:date="2012-08-22T08:27:00Z">
              <w:r w:rsidR="00E7753D">
                <w:rPr>
                  <w:rFonts w:cs="Calibri"/>
                  <w:highlight w:val="yellow"/>
                </w:rPr>
                <w:t xml:space="preserve">utilize the </w:t>
              </w:r>
            </w:ins>
            <w:ins w:id="1322" w:author="USER" w:date="2012-08-22T08:26:00Z">
              <w:r w:rsidRPr="001E7F20">
                <w:rPr>
                  <w:rFonts w:cs="Calibri"/>
                  <w:highlight w:val="yellow"/>
                  <w:rPrChange w:id="1323" w:author="USER" w:date="2012-08-22T08:26:00Z">
                    <w:rPr>
                      <w:rFonts w:cs="Calibri"/>
                      <w:strike/>
                      <w:sz w:val="16"/>
                      <w:szCs w:val="16"/>
                      <w:highlight w:val="yellow"/>
                    </w:rPr>
                  </w:rPrChange>
                </w:rPr>
                <w:t>background TOD pattern for</w:t>
              </w:r>
              <w:r w:rsidRPr="001E7F20">
                <w:rPr>
                  <w:rFonts w:cs="Calibri"/>
                  <w:highlight w:val="yellow"/>
                  <w:rPrChange w:id="1324" w:author="Eddie Curtis" w:date="2012-08-10T09:17:00Z">
                    <w:rPr>
                      <w:rFonts w:cs="Calibri"/>
                      <w:sz w:val="16"/>
                      <w:szCs w:val="16"/>
                    </w:rPr>
                  </w:rPrChange>
                </w:rPr>
                <w:t xml:space="preserve"> </w:t>
              </w:r>
            </w:ins>
            <w:r w:rsidRPr="001E7F20">
              <w:rPr>
                <w:rFonts w:cs="Calibri"/>
                <w:highlight w:val="yellow"/>
                <w:rPrChange w:id="1325" w:author="Eddie Curtis" w:date="2012-08-10T09:17:00Z">
                  <w:rPr>
                    <w:rFonts w:cs="Calibri"/>
                    <w:sz w:val="16"/>
                    <w:szCs w:val="16"/>
                  </w:rPr>
                </w:rPrChange>
              </w:rPr>
              <w:t>the order of phases at a user-specified intersection</w:t>
            </w:r>
            <w:r w:rsidRPr="001E7F20">
              <w:rPr>
                <w:rFonts w:cs="Calibri"/>
                <w:strike/>
                <w:highlight w:val="yellow"/>
                <w:rPrChange w:id="1326" w:author="USER" w:date="2012-08-22T08:27:00Z">
                  <w:rPr>
                    <w:rFonts w:cs="Calibri"/>
                    <w:sz w:val="16"/>
                    <w:szCs w:val="16"/>
                  </w:rPr>
                </w:rPrChange>
              </w:rPr>
              <w:t>. (The calculation will be based on the optimization function.)</w:t>
            </w:r>
          </w:p>
          <w:p w:rsidR="00160ECC" w:rsidRDefault="00160ECC" w:rsidP="002733E5">
            <w:pPr>
              <w:rPr>
                <w:rFonts w:cs="Calibri"/>
              </w:rPr>
            </w:pPr>
            <w:r>
              <w:rPr>
                <w:rFonts w:cs="Calibri"/>
              </w:rPr>
              <w:t>2.2.0-4</w:t>
            </w:r>
          </w:p>
          <w:p w:rsidR="00160ECC" w:rsidRDefault="00160ECC" w:rsidP="00160ECC">
            <w:pPr>
              <w:rPr>
                <w:rFonts w:cs="Calibri"/>
                <w:i/>
                <w:iCs/>
              </w:rPr>
            </w:pPr>
            <w:r>
              <w:rPr>
                <w:rFonts w:cs="Calibri"/>
                <w:b/>
                <w:bCs/>
                <w:i/>
                <w:iCs/>
              </w:rPr>
              <w:t xml:space="preserve">(Sequence-based only) </w:t>
            </w:r>
            <w:r w:rsidR="001E7F20" w:rsidRPr="001E7F20">
              <w:rPr>
                <w:rFonts w:cs="Calibri"/>
                <w:i/>
                <w:iCs/>
                <w:highlight w:val="yellow"/>
                <w:rPrChange w:id="1327" w:author="Eddie Curtis" w:date="2012-08-10T09:27:00Z">
                  <w:rPr>
                    <w:rFonts w:cs="Calibri"/>
                    <w:i/>
                    <w:iCs/>
                    <w:sz w:val="16"/>
                    <w:szCs w:val="16"/>
                  </w:rPr>
                </w:rPrChange>
              </w:rPr>
              <w:t>The ASCT shall calculate offsets to suit the current coordination strategy for the user-specified reference point for each signal controller along a coordinated route within a group.</w:t>
            </w:r>
          </w:p>
          <w:p w:rsidR="00160ECC" w:rsidRDefault="00160ECC" w:rsidP="00160ECC">
            <w:pPr>
              <w:rPr>
                <w:rFonts w:cs="Calibri"/>
              </w:rPr>
            </w:pPr>
            <w:r>
              <w:rPr>
                <w:rFonts w:cs="Calibri"/>
              </w:rPr>
              <w:t>2.2.0-4.0-1</w:t>
            </w:r>
          </w:p>
          <w:p w:rsidR="00160ECC" w:rsidRPr="00F267C0" w:rsidRDefault="001E7F20" w:rsidP="00160ECC">
            <w:pPr>
              <w:tabs>
                <w:tab w:val="center" w:pos="4680"/>
                <w:tab w:val="right" w:pos="9360"/>
              </w:tabs>
              <w:rPr>
                <w:rFonts w:cs="Calibri"/>
                <w:highlight w:val="yellow"/>
                <w:rPrChange w:id="1328" w:author="Eddie Curtis" w:date="2012-08-10T09:17:00Z">
                  <w:rPr>
                    <w:rFonts w:cs="Calibri"/>
                  </w:rPr>
                </w:rPrChange>
              </w:rPr>
            </w:pPr>
            <w:r w:rsidRPr="001E7F20">
              <w:rPr>
                <w:rFonts w:cs="Calibri"/>
                <w:b/>
                <w:bCs/>
                <w:highlight w:val="yellow"/>
                <w:rPrChange w:id="1329" w:author="Eddie Curtis" w:date="2012-08-10T09:17:00Z">
                  <w:rPr>
                    <w:rFonts w:cs="Calibri"/>
                    <w:b/>
                    <w:bCs/>
                    <w:sz w:val="16"/>
                    <w:szCs w:val="16"/>
                  </w:rPr>
                </w:rPrChange>
              </w:rPr>
              <w:t xml:space="preserve">(Sequence-based only) </w:t>
            </w:r>
            <w:r w:rsidRPr="001E7F20">
              <w:rPr>
                <w:rFonts w:cs="Calibri"/>
                <w:highlight w:val="yellow"/>
                <w:rPrChange w:id="1330" w:author="Eddie Curtis" w:date="2012-08-10T09:17:00Z">
                  <w:rPr>
                    <w:rFonts w:cs="Calibri"/>
                    <w:sz w:val="16"/>
                    <w:szCs w:val="16"/>
                  </w:rPr>
                </w:rPrChange>
              </w:rPr>
              <w:t>The ASCT shall apply offsets for the user-specified reference point of each signal controller along a coordinated route.</w:t>
            </w:r>
          </w:p>
          <w:p w:rsidR="002733E5" w:rsidRPr="00F267C0" w:rsidRDefault="001E7F20" w:rsidP="002733E5">
            <w:pPr>
              <w:tabs>
                <w:tab w:val="center" w:pos="4680"/>
                <w:tab w:val="right" w:pos="9360"/>
              </w:tabs>
              <w:rPr>
                <w:rFonts w:cs="Calibri"/>
                <w:highlight w:val="yellow"/>
                <w:rPrChange w:id="1331" w:author="Eddie Curtis" w:date="2012-08-10T09:17:00Z">
                  <w:rPr>
                    <w:rFonts w:cs="Calibri"/>
                  </w:rPr>
                </w:rPrChange>
              </w:rPr>
            </w:pPr>
            <w:r w:rsidRPr="001E7F20">
              <w:rPr>
                <w:rFonts w:cs="Calibri"/>
                <w:highlight w:val="yellow"/>
                <w:rPrChange w:id="1332" w:author="Eddie Curtis" w:date="2012-08-10T09:17:00Z">
                  <w:rPr>
                    <w:rFonts w:cs="Calibri"/>
                    <w:sz w:val="16"/>
                    <w:szCs w:val="16"/>
                  </w:rPr>
                </w:rPrChange>
              </w:rPr>
              <w:t>2.2.0-5</w:t>
            </w:r>
          </w:p>
          <w:p w:rsidR="002733E5" w:rsidRPr="00F267C0" w:rsidRDefault="001E7F20" w:rsidP="002733E5">
            <w:pPr>
              <w:tabs>
                <w:tab w:val="center" w:pos="4680"/>
                <w:tab w:val="right" w:pos="9360"/>
              </w:tabs>
              <w:rPr>
                <w:rFonts w:cs="Calibri"/>
                <w:i/>
                <w:iCs/>
                <w:highlight w:val="yellow"/>
                <w:rPrChange w:id="1333" w:author="Eddie Curtis" w:date="2012-08-10T09:17:00Z">
                  <w:rPr>
                    <w:rFonts w:cs="Calibri"/>
                    <w:i/>
                    <w:iCs/>
                  </w:rPr>
                </w:rPrChange>
              </w:rPr>
            </w:pPr>
            <w:r w:rsidRPr="001E7F20">
              <w:rPr>
                <w:rFonts w:cs="Calibri"/>
                <w:b/>
                <w:bCs/>
                <w:i/>
                <w:iCs/>
                <w:highlight w:val="yellow"/>
                <w:rPrChange w:id="1334" w:author="Eddie Curtis" w:date="2012-08-10T09:17:00Z">
                  <w:rPr>
                    <w:rFonts w:cs="Calibri"/>
                    <w:b/>
                    <w:bCs/>
                    <w:i/>
                    <w:iCs/>
                    <w:sz w:val="16"/>
                    <w:szCs w:val="16"/>
                  </w:rPr>
                </w:rPrChange>
              </w:rPr>
              <w:t xml:space="preserve">(Sequence-based only) </w:t>
            </w:r>
            <w:r w:rsidRPr="001E7F20">
              <w:rPr>
                <w:rFonts w:cs="Calibri"/>
                <w:i/>
                <w:iCs/>
                <w:highlight w:val="yellow"/>
                <w:rPrChange w:id="1335" w:author="Eddie Curtis" w:date="2012-08-10T09:17:00Z">
                  <w:rPr>
                    <w:rFonts w:cs="Calibri"/>
                    <w:i/>
                    <w:iCs/>
                    <w:sz w:val="16"/>
                    <w:szCs w:val="16"/>
                  </w:rPr>
                </w:rPrChange>
              </w:rPr>
              <w:t>The ASCT shall calculate a cycle length for each cycle based on its optimization objectives (as required elsewhere, e.g., progression, queue management, equitable distribution of green).</w:t>
            </w:r>
          </w:p>
          <w:p w:rsidR="00160ECC" w:rsidRPr="00F267C0" w:rsidRDefault="001E7F20" w:rsidP="00160ECC">
            <w:pPr>
              <w:tabs>
                <w:tab w:val="center" w:pos="4680"/>
                <w:tab w:val="right" w:pos="9360"/>
              </w:tabs>
              <w:rPr>
                <w:rFonts w:cs="Calibri"/>
                <w:highlight w:val="yellow"/>
                <w:rPrChange w:id="1336" w:author="Eddie Curtis" w:date="2012-08-10T09:17:00Z">
                  <w:rPr>
                    <w:rFonts w:cs="Calibri"/>
                  </w:rPr>
                </w:rPrChange>
              </w:rPr>
            </w:pPr>
            <w:r w:rsidRPr="001E7F20">
              <w:rPr>
                <w:rFonts w:cs="Calibri"/>
                <w:highlight w:val="yellow"/>
                <w:rPrChange w:id="1337" w:author="Eddie Curtis" w:date="2012-08-10T09:17:00Z">
                  <w:rPr>
                    <w:rFonts w:cs="Calibri"/>
                    <w:sz w:val="16"/>
                    <w:szCs w:val="16"/>
                  </w:rPr>
                </w:rPrChange>
              </w:rPr>
              <w:t>2.2.0-5.0-3</w:t>
            </w:r>
          </w:p>
          <w:p w:rsidR="00160ECC" w:rsidRDefault="001E7F20" w:rsidP="00160ECC">
            <w:pPr>
              <w:rPr>
                <w:rFonts w:cs="Calibri"/>
              </w:rPr>
            </w:pPr>
            <w:r w:rsidRPr="001E7F20">
              <w:rPr>
                <w:rFonts w:cs="Calibri"/>
                <w:b/>
                <w:bCs/>
                <w:highlight w:val="yellow"/>
                <w:rPrChange w:id="1338" w:author="Eddie Curtis" w:date="2012-08-10T09:17:00Z">
                  <w:rPr>
                    <w:rFonts w:cs="Calibri"/>
                    <w:b/>
                    <w:bCs/>
                    <w:sz w:val="16"/>
                    <w:szCs w:val="16"/>
                  </w:rPr>
                </w:rPrChange>
              </w:rPr>
              <w:t xml:space="preserve">(Sequence-based only) </w:t>
            </w:r>
            <w:r w:rsidRPr="001E7F20">
              <w:rPr>
                <w:rFonts w:cs="Calibri"/>
                <w:highlight w:val="yellow"/>
                <w:rPrChange w:id="1339" w:author="Eddie Curtis" w:date="2012-08-10T09:17:00Z">
                  <w:rPr>
                    <w:rFonts w:cs="Calibri"/>
                    <w:sz w:val="16"/>
                    <w:szCs w:val="16"/>
                  </w:rPr>
                </w:rPrChange>
              </w:rPr>
              <w:t>The ASCT shall calculate optimum cycle length according to the user-specified coordination strategy.</w:t>
            </w:r>
          </w:p>
          <w:p w:rsidR="00160ECC" w:rsidRPr="00FE7B1A" w:rsidRDefault="001E7F20" w:rsidP="00160ECC">
            <w:pPr>
              <w:tabs>
                <w:tab w:val="center" w:pos="4680"/>
                <w:tab w:val="right" w:pos="9360"/>
              </w:tabs>
              <w:rPr>
                <w:rFonts w:cs="Calibri"/>
                <w:strike/>
                <w:rPrChange w:id="1340" w:author="USER" w:date="2012-08-24T20:52:00Z">
                  <w:rPr>
                    <w:rFonts w:cs="Calibri"/>
                  </w:rPr>
                </w:rPrChange>
              </w:rPr>
            </w:pPr>
            <w:r w:rsidRPr="001E7F20">
              <w:rPr>
                <w:rFonts w:cs="Calibri"/>
                <w:strike/>
                <w:rPrChange w:id="1341" w:author="USER" w:date="2012-08-24T20:52:00Z">
                  <w:rPr>
                    <w:rFonts w:cs="Calibri"/>
                    <w:sz w:val="16"/>
                    <w:szCs w:val="16"/>
                  </w:rPr>
                </w:rPrChange>
              </w:rPr>
              <w:t>2.3.0-2</w:t>
            </w:r>
          </w:p>
          <w:p w:rsidR="00160ECC" w:rsidRPr="00FE7B1A" w:rsidRDefault="001E7F20" w:rsidP="00160ECC">
            <w:pPr>
              <w:tabs>
                <w:tab w:val="center" w:pos="4680"/>
                <w:tab w:val="right" w:pos="9360"/>
              </w:tabs>
              <w:rPr>
                <w:rFonts w:cs="Calibri"/>
                <w:strike/>
                <w:rPrChange w:id="1342" w:author="USER" w:date="2012-08-24T20:52:00Z">
                  <w:rPr>
                    <w:rFonts w:cs="Calibri"/>
                  </w:rPr>
                </w:rPrChange>
              </w:rPr>
            </w:pPr>
            <w:r w:rsidRPr="001E7F20">
              <w:rPr>
                <w:rFonts w:cs="Calibri"/>
                <w:b/>
                <w:bCs/>
                <w:strike/>
                <w:rPrChange w:id="1343" w:author="USER" w:date="2012-08-24T20:52:00Z">
                  <w:rPr>
                    <w:rFonts w:cs="Calibri"/>
                    <w:b/>
                    <w:bCs/>
                    <w:sz w:val="16"/>
                    <w:szCs w:val="16"/>
                  </w:rPr>
                </w:rPrChange>
              </w:rPr>
              <w:t xml:space="preserve">(Non-sequence-based only) </w:t>
            </w:r>
            <w:r w:rsidRPr="001E7F20">
              <w:rPr>
                <w:rFonts w:cs="Calibri"/>
                <w:strike/>
                <w:rPrChange w:id="1344" w:author="USER" w:date="2012-08-24T20:52:00Z">
                  <w:rPr>
                    <w:rFonts w:cs="Calibri"/>
                    <w:sz w:val="16"/>
                    <w:szCs w:val="16"/>
                  </w:rPr>
                </w:rPrChange>
              </w:rPr>
              <w:t xml:space="preserve">The ASCT shall calculate the appropriate state of the signal to suit the current coordination strategy at the critical signal controller.  (A </w:t>
            </w:r>
            <w:r w:rsidRPr="001E7F20">
              <w:rPr>
                <w:rFonts w:cs="Calibri"/>
                <w:strike/>
                <w:rPrChange w:id="1345" w:author="USER" w:date="2012-08-24T20:52:00Z">
                  <w:rPr>
                    <w:rFonts w:cs="Calibri"/>
                    <w:sz w:val="16"/>
                    <w:szCs w:val="16"/>
                  </w:rPr>
                </w:rPrChange>
              </w:rPr>
              <w:lastRenderedPageBreak/>
              <w:t>critical signal controller is defined by the user.)</w:t>
            </w:r>
          </w:p>
          <w:p w:rsidR="002733E5" w:rsidRPr="00FE7B1A" w:rsidRDefault="001E7F20" w:rsidP="002733E5">
            <w:pPr>
              <w:tabs>
                <w:tab w:val="center" w:pos="4680"/>
                <w:tab w:val="right" w:pos="9360"/>
              </w:tabs>
              <w:rPr>
                <w:rFonts w:cs="Calibri"/>
                <w:strike/>
                <w:rPrChange w:id="1346" w:author="USER" w:date="2012-08-24T20:52:00Z">
                  <w:rPr>
                    <w:rFonts w:cs="Calibri"/>
                  </w:rPr>
                </w:rPrChange>
              </w:rPr>
            </w:pPr>
            <w:r w:rsidRPr="001E7F20">
              <w:rPr>
                <w:rFonts w:cs="Calibri"/>
                <w:strike/>
                <w:rPrChange w:id="1347" w:author="USER" w:date="2012-08-24T20:52:00Z">
                  <w:rPr>
                    <w:rFonts w:cs="Calibri"/>
                    <w:sz w:val="16"/>
                    <w:szCs w:val="16"/>
                  </w:rPr>
                </w:rPrChange>
              </w:rPr>
              <w:t>2.3.0-3</w:t>
            </w:r>
          </w:p>
          <w:p w:rsidR="002733E5" w:rsidRPr="00FE7B1A" w:rsidRDefault="001E7F20" w:rsidP="002733E5">
            <w:pPr>
              <w:tabs>
                <w:tab w:val="center" w:pos="4680"/>
                <w:tab w:val="right" w:pos="9360"/>
              </w:tabs>
              <w:rPr>
                <w:rFonts w:cs="Calibri"/>
                <w:strike/>
                <w:rPrChange w:id="1348" w:author="USER" w:date="2012-08-24T20:52:00Z">
                  <w:rPr>
                    <w:rFonts w:cs="Calibri"/>
                  </w:rPr>
                </w:rPrChange>
              </w:rPr>
            </w:pPr>
            <w:r w:rsidRPr="001E7F20">
              <w:rPr>
                <w:rFonts w:cs="Calibri"/>
                <w:b/>
                <w:bCs/>
                <w:strike/>
                <w:rPrChange w:id="1349" w:author="USER" w:date="2012-08-24T20:52:00Z">
                  <w:rPr>
                    <w:rFonts w:cs="Calibri"/>
                    <w:b/>
                    <w:bCs/>
                    <w:sz w:val="16"/>
                    <w:szCs w:val="16"/>
                  </w:rPr>
                </w:rPrChange>
              </w:rPr>
              <w:t xml:space="preserve">(Non-sequence-based only) </w:t>
            </w:r>
            <w:r w:rsidRPr="001E7F20">
              <w:rPr>
                <w:rFonts w:cs="Calibri"/>
                <w:strike/>
                <w:rPrChange w:id="1350" w:author="USER" w:date="2012-08-24T20:52:00Z">
                  <w:rPr>
                    <w:rFonts w:cs="Calibri"/>
                    <w:sz w:val="16"/>
                    <w:szCs w:val="16"/>
                  </w:rPr>
                </w:rPrChange>
              </w:rPr>
              <w:t xml:space="preserve">At non-critical intersections within a group, the ASCT shall calculate the time at which a user-specified phase shall be green, relative to a reference point at the critical intersection, to suit the current coordination </w:t>
            </w:r>
            <w:proofErr w:type="gramStart"/>
            <w:r w:rsidRPr="001E7F20">
              <w:rPr>
                <w:rFonts w:cs="Calibri"/>
                <w:strike/>
                <w:rPrChange w:id="1351" w:author="USER" w:date="2012-08-24T20:52:00Z">
                  <w:rPr>
                    <w:rFonts w:cs="Calibri"/>
                    <w:sz w:val="16"/>
                    <w:szCs w:val="16"/>
                  </w:rPr>
                </w:rPrChange>
              </w:rPr>
              <w:t>strategy .</w:t>
            </w:r>
            <w:proofErr w:type="gramEnd"/>
          </w:p>
          <w:p w:rsidR="00160ECC" w:rsidRPr="00FE7B1A" w:rsidRDefault="001E7F20" w:rsidP="00160ECC">
            <w:pPr>
              <w:tabs>
                <w:tab w:val="center" w:pos="4680"/>
                <w:tab w:val="right" w:pos="9360"/>
              </w:tabs>
              <w:rPr>
                <w:rFonts w:cs="Calibri"/>
                <w:strike/>
                <w:rPrChange w:id="1352" w:author="USER" w:date="2012-08-24T20:52:00Z">
                  <w:rPr>
                    <w:rFonts w:cs="Calibri"/>
                  </w:rPr>
                </w:rPrChange>
              </w:rPr>
            </w:pPr>
            <w:r w:rsidRPr="001E7F20">
              <w:rPr>
                <w:rFonts w:cs="Calibri"/>
                <w:strike/>
                <w:rPrChange w:id="1353" w:author="USER" w:date="2012-08-24T20:52:00Z">
                  <w:rPr>
                    <w:rFonts w:cs="Calibri"/>
                    <w:sz w:val="16"/>
                    <w:szCs w:val="16"/>
                  </w:rPr>
                </w:rPrChange>
              </w:rPr>
              <w:t>2.3.0-4</w:t>
            </w:r>
          </w:p>
          <w:p w:rsidR="00160ECC" w:rsidRPr="00FE7B1A" w:rsidRDefault="001E7F20" w:rsidP="00160ECC">
            <w:pPr>
              <w:tabs>
                <w:tab w:val="center" w:pos="4680"/>
                <w:tab w:val="right" w:pos="9360"/>
              </w:tabs>
              <w:rPr>
                <w:rFonts w:cs="Calibri"/>
                <w:strike/>
                <w:rPrChange w:id="1354" w:author="USER" w:date="2012-08-24T20:52:00Z">
                  <w:rPr>
                    <w:rFonts w:cs="Calibri"/>
                  </w:rPr>
                </w:rPrChange>
              </w:rPr>
            </w:pPr>
            <w:r w:rsidRPr="001E7F20">
              <w:rPr>
                <w:rFonts w:cs="Calibri"/>
                <w:b/>
                <w:bCs/>
                <w:strike/>
                <w:rPrChange w:id="1355" w:author="USER" w:date="2012-08-24T20:52:00Z">
                  <w:rPr>
                    <w:rFonts w:cs="Calibri"/>
                    <w:b/>
                    <w:bCs/>
                    <w:sz w:val="16"/>
                    <w:szCs w:val="16"/>
                  </w:rPr>
                </w:rPrChange>
              </w:rPr>
              <w:t xml:space="preserve">(Non-sequence-based only) </w:t>
            </w:r>
            <w:r w:rsidRPr="001E7F20">
              <w:rPr>
                <w:rFonts w:cs="Calibri"/>
                <w:strike/>
                <w:rPrChange w:id="1356" w:author="USER" w:date="2012-08-24T20:52:00Z">
                  <w:rPr>
                    <w:rFonts w:cs="Calibri"/>
                    <w:sz w:val="16"/>
                    <w:szCs w:val="16"/>
                  </w:rPr>
                </w:rPrChange>
              </w:rPr>
              <w:t>When demand is present, the ASCT shall implement a user-specified maximum time between successive displays of each phase at each intersection.</w:t>
            </w:r>
          </w:p>
          <w:p w:rsidR="00160ECC" w:rsidRPr="00FE7B1A" w:rsidRDefault="001E7F20" w:rsidP="00160ECC">
            <w:pPr>
              <w:tabs>
                <w:tab w:val="center" w:pos="4680"/>
                <w:tab w:val="right" w:pos="9360"/>
              </w:tabs>
              <w:rPr>
                <w:rFonts w:cs="Calibri"/>
                <w:strike/>
                <w:rPrChange w:id="1357" w:author="USER" w:date="2012-08-24T20:53:00Z">
                  <w:rPr>
                    <w:rFonts w:cs="Calibri"/>
                  </w:rPr>
                </w:rPrChange>
              </w:rPr>
            </w:pPr>
            <w:r w:rsidRPr="001E7F20">
              <w:rPr>
                <w:rFonts w:cs="Calibri"/>
                <w:strike/>
                <w:rPrChange w:id="1358" w:author="USER" w:date="2012-08-24T20:53:00Z">
                  <w:rPr>
                    <w:rFonts w:cs="Calibri"/>
                    <w:sz w:val="16"/>
                    <w:szCs w:val="16"/>
                  </w:rPr>
                </w:rPrChange>
              </w:rPr>
              <w:t>2.2.0-2</w:t>
            </w:r>
          </w:p>
          <w:p w:rsidR="00160ECC" w:rsidRPr="00FE7B1A" w:rsidRDefault="001E7F20" w:rsidP="00160ECC">
            <w:pPr>
              <w:tabs>
                <w:tab w:val="center" w:pos="4680"/>
                <w:tab w:val="right" w:pos="9360"/>
              </w:tabs>
              <w:rPr>
                <w:rFonts w:cs="Calibri"/>
                <w:strike/>
                <w:rPrChange w:id="1359" w:author="USER" w:date="2012-08-24T20:53:00Z">
                  <w:rPr>
                    <w:rFonts w:cs="Calibri"/>
                  </w:rPr>
                </w:rPrChange>
              </w:rPr>
            </w:pPr>
            <w:r w:rsidRPr="001E7F20">
              <w:rPr>
                <w:rFonts w:cs="Calibri"/>
                <w:b/>
                <w:bCs/>
                <w:strike/>
                <w:rPrChange w:id="1360" w:author="USER" w:date="2012-08-24T20:53:00Z">
                  <w:rPr>
                    <w:rFonts w:cs="Calibri"/>
                    <w:b/>
                    <w:bCs/>
                    <w:sz w:val="16"/>
                    <w:szCs w:val="16"/>
                  </w:rPr>
                </w:rPrChange>
              </w:rPr>
              <w:t xml:space="preserve">(Sequence-based only) </w:t>
            </w:r>
            <w:r w:rsidRPr="001E7F20">
              <w:rPr>
                <w:rFonts w:cs="Calibri"/>
                <w:strike/>
                <w:rPrChange w:id="1361" w:author="USER" w:date="2012-08-24T20:53:00Z">
                  <w:rPr>
                    <w:rFonts w:cs="Calibri"/>
                    <w:sz w:val="16"/>
                    <w:szCs w:val="16"/>
                  </w:rPr>
                </w:rPrChange>
              </w:rPr>
              <w:t>The ASCT shall select cycle length based on a time of day schedule.</w:t>
            </w:r>
          </w:p>
          <w:p w:rsidR="00160ECC" w:rsidRDefault="00160ECC" w:rsidP="00160ECC">
            <w:pPr>
              <w:rPr>
                <w:rFonts w:cs="Calibri"/>
              </w:rPr>
            </w:pPr>
            <w:r>
              <w:rPr>
                <w:rFonts w:cs="Calibri"/>
              </w:rPr>
              <w:t>2.2.0-5.0-1</w:t>
            </w:r>
          </w:p>
          <w:p w:rsidR="00160ECC" w:rsidRDefault="001E7F20" w:rsidP="00160ECC">
            <w:pPr>
              <w:rPr>
                <w:rFonts w:cs="Calibri"/>
              </w:rPr>
            </w:pPr>
            <w:r w:rsidRPr="001E7F20">
              <w:rPr>
                <w:rFonts w:cs="Calibri"/>
                <w:b/>
                <w:bCs/>
                <w:highlight w:val="yellow"/>
                <w:rPrChange w:id="1362" w:author="USER" w:date="2012-08-24T20:53:00Z">
                  <w:rPr>
                    <w:rFonts w:cs="Calibri"/>
                    <w:b/>
                    <w:bCs/>
                    <w:sz w:val="16"/>
                    <w:szCs w:val="16"/>
                  </w:rPr>
                </w:rPrChange>
              </w:rPr>
              <w:t xml:space="preserve">(Sequence-based only) </w:t>
            </w:r>
            <w:r w:rsidRPr="001E7F20">
              <w:rPr>
                <w:rFonts w:cs="Calibri"/>
                <w:highlight w:val="yellow"/>
                <w:rPrChange w:id="1363" w:author="USER" w:date="2012-08-24T20:53:00Z">
                  <w:rPr>
                    <w:rFonts w:cs="Calibri"/>
                    <w:sz w:val="16"/>
                    <w:szCs w:val="16"/>
                  </w:rPr>
                </w:rPrChange>
              </w:rPr>
              <w:t>The ASCT shall limit cycle lengths to user-specified values.</w:t>
            </w:r>
          </w:p>
          <w:p w:rsidR="00160ECC" w:rsidRDefault="00160ECC" w:rsidP="00160ECC">
            <w:pPr>
              <w:rPr>
                <w:rFonts w:cs="Calibri"/>
              </w:rPr>
            </w:pPr>
            <w:r>
              <w:rPr>
                <w:rFonts w:cs="Calibri"/>
              </w:rPr>
              <w:t>2.2.0-5.0-2</w:t>
            </w:r>
          </w:p>
          <w:p w:rsidR="00160ECC" w:rsidRPr="00BA6A28" w:rsidRDefault="001E7F20" w:rsidP="00160ECC">
            <w:pPr>
              <w:tabs>
                <w:tab w:val="center" w:pos="4680"/>
                <w:tab w:val="right" w:pos="9360"/>
              </w:tabs>
              <w:rPr>
                <w:rFonts w:cs="Calibri"/>
                <w:highlight w:val="yellow"/>
                <w:rPrChange w:id="1364" w:author="Eddie Curtis" w:date="2012-08-10T09:35:00Z">
                  <w:rPr>
                    <w:rFonts w:cs="Calibri"/>
                  </w:rPr>
                </w:rPrChange>
              </w:rPr>
            </w:pPr>
            <w:r w:rsidRPr="001E7F20">
              <w:rPr>
                <w:rFonts w:cs="Calibri"/>
                <w:b/>
                <w:bCs/>
                <w:highlight w:val="yellow"/>
                <w:rPrChange w:id="1365" w:author="Eddie Curtis" w:date="2012-08-10T09:35:00Z">
                  <w:rPr>
                    <w:rFonts w:cs="Calibri"/>
                    <w:b/>
                    <w:bCs/>
                    <w:sz w:val="16"/>
                    <w:szCs w:val="16"/>
                  </w:rPr>
                </w:rPrChange>
              </w:rPr>
              <w:t xml:space="preserve">(Sequence-based only) </w:t>
            </w:r>
            <w:r w:rsidRPr="001E7F20">
              <w:rPr>
                <w:rFonts w:cs="Calibri"/>
                <w:highlight w:val="yellow"/>
                <w:rPrChange w:id="1366" w:author="Eddie Curtis" w:date="2012-08-10T09:35:00Z">
                  <w:rPr>
                    <w:rFonts w:cs="Calibri"/>
                    <w:sz w:val="16"/>
                    <w:szCs w:val="16"/>
                  </w:rPr>
                </w:rPrChange>
              </w:rPr>
              <w:t>The ASCT shall limit cycle lengths to a user-specified range.</w:t>
            </w:r>
          </w:p>
          <w:p w:rsidR="00160ECC" w:rsidRPr="00BA6A28" w:rsidRDefault="001E7F20" w:rsidP="00160ECC">
            <w:pPr>
              <w:tabs>
                <w:tab w:val="center" w:pos="4680"/>
                <w:tab w:val="right" w:pos="9360"/>
              </w:tabs>
              <w:rPr>
                <w:rFonts w:cs="Calibri"/>
                <w:highlight w:val="yellow"/>
                <w:rPrChange w:id="1367" w:author="Eddie Curtis" w:date="2012-08-10T09:35:00Z">
                  <w:rPr>
                    <w:rFonts w:cs="Calibri"/>
                  </w:rPr>
                </w:rPrChange>
              </w:rPr>
            </w:pPr>
            <w:r w:rsidRPr="001E7F20">
              <w:rPr>
                <w:rFonts w:cs="Calibri"/>
                <w:highlight w:val="yellow"/>
                <w:rPrChange w:id="1368" w:author="Eddie Curtis" w:date="2012-08-10T09:35:00Z">
                  <w:rPr>
                    <w:rFonts w:cs="Calibri"/>
                    <w:sz w:val="16"/>
                    <w:szCs w:val="16"/>
                  </w:rPr>
                </w:rPrChange>
              </w:rPr>
              <w:t>2.2.0-5.0-4</w:t>
            </w:r>
          </w:p>
          <w:p w:rsidR="00160ECC" w:rsidRPr="00BA6A28" w:rsidRDefault="001E7F20" w:rsidP="00160ECC">
            <w:pPr>
              <w:tabs>
                <w:tab w:val="center" w:pos="4680"/>
                <w:tab w:val="right" w:pos="9360"/>
              </w:tabs>
              <w:rPr>
                <w:rFonts w:cs="Calibri"/>
                <w:i/>
                <w:iCs/>
                <w:highlight w:val="yellow"/>
                <w:rPrChange w:id="1369" w:author="Eddie Curtis" w:date="2012-08-10T09:35:00Z">
                  <w:rPr>
                    <w:rFonts w:cs="Calibri"/>
                    <w:i/>
                    <w:iCs/>
                  </w:rPr>
                </w:rPrChange>
              </w:rPr>
            </w:pPr>
            <w:r w:rsidRPr="001E7F20">
              <w:rPr>
                <w:rFonts w:cs="Calibri"/>
                <w:b/>
                <w:bCs/>
                <w:i/>
                <w:iCs/>
                <w:highlight w:val="yellow"/>
                <w:rPrChange w:id="1370" w:author="Eddie Curtis" w:date="2012-08-10T09:35:00Z">
                  <w:rPr>
                    <w:rFonts w:cs="Calibri"/>
                    <w:b/>
                    <w:bCs/>
                    <w:i/>
                    <w:iCs/>
                    <w:sz w:val="16"/>
                    <w:szCs w:val="16"/>
                  </w:rPr>
                </w:rPrChange>
              </w:rPr>
              <w:t xml:space="preserve">(Sequence-based only) </w:t>
            </w:r>
            <w:r w:rsidRPr="001E7F20">
              <w:rPr>
                <w:rFonts w:cs="Calibri"/>
                <w:i/>
                <w:iCs/>
                <w:highlight w:val="yellow"/>
                <w:rPrChange w:id="1371" w:author="Eddie Curtis" w:date="2012-08-10T09:35:00Z">
                  <w:rPr>
                    <w:rFonts w:cs="Calibri"/>
                    <w:i/>
                    <w:iCs/>
                    <w:sz w:val="16"/>
                    <w:szCs w:val="16"/>
                  </w:rPr>
                </w:rPrChange>
              </w:rPr>
              <w:t>The ASCT shall limit changes in cycle length to not exceed a user-specified value.</w:t>
            </w:r>
          </w:p>
          <w:p w:rsidR="00160ECC" w:rsidRPr="00BA6A28" w:rsidRDefault="001E7F20" w:rsidP="00160ECC">
            <w:pPr>
              <w:tabs>
                <w:tab w:val="center" w:pos="4680"/>
                <w:tab w:val="right" w:pos="9360"/>
              </w:tabs>
              <w:rPr>
                <w:rFonts w:cs="Calibri"/>
                <w:highlight w:val="yellow"/>
                <w:rPrChange w:id="1372" w:author="Eddie Curtis" w:date="2012-08-10T09:35:00Z">
                  <w:rPr>
                    <w:rFonts w:cs="Calibri"/>
                  </w:rPr>
                </w:rPrChange>
              </w:rPr>
            </w:pPr>
            <w:r w:rsidRPr="001E7F20">
              <w:rPr>
                <w:rFonts w:cs="Calibri"/>
                <w:highlight w:val="yellow"/>
                <w:rPrChange w:id="1373" w:author="Eddie Curtis" w:date="2012-08-10T09:35:00Z">
                  <w:rPr>
                    <w:rFonts w:cs="Calibri"/>
                    <w:sz w:val="16"/>
                    <w:szCs w:val="16"/>
                  </w:rPr>
                </w:rPrChange>
              </w:rPr>
              <w:t>2.2.0-5.0-4.0-1</w:t>
            </w:r>
          </w:p>
          <w:p w:rsidR="00160ECC" w:rsidRPr="00FE7B1A" w:rsidRDefault="001E7F20" w:rsidP="00160ECC">
            <w:pPr>
              <w:tabs>
                <w:tab w:val="center" w:pos="4680"/>
                <w:tab w:val="right" w:pos="9360"/>
              </w:tabs>
              <w:rPr>
                <w:rFonts w:cs="Calibri"/>
                <w:strike/>
                <w:rPrChange w:id="1374" w:author="USER" w:date="2012-08-24T20:53:00Z">
                  <w:rPr>
                    <w:rFonts w:cs="Calibri"/>
                  </w:rPr>
                </w:rPrChange>
              </w:rPr>
            </w:pPr>
            <w:r w:rsidRPr="001E7F20">
              <w:rPr>
                <w:rFonts w:cs="Calibri"/>
                <w:b/>
                <w:bCs/>
                <w:i/>
                <w:iCs/>
                <w:strike/>
                <w:rPrChange w:id="1375" w:author="USER" w:date="2012-08-24T20:53:00Z">
                  <w:rPr>
                    <w:rFonts w:cs="Calibri"/>
                    <w:b/>
                    <w:bCs/>
                    <w:i/>
                    <w:iCs/>
                    <w:sz w:val="16"/>
                    <w:szCs w:val="16"/>
                  </w:rPr>
                </w:rPrChange>
              </w:rPr>
              <w:t xml:space="preserve">(Sequence-based only) </w:t>
            </w:r>
            <w:r w:rsidRPr="001E7F20">
              <w:rPr>
                <w:rFonts w:cs="Calibri"/>
                <w:i/>
                <w:iCs/>
                <w:strike/>
                <w:rPrChange w:id="1376" w:author="USER" w:date="2012-08-24T20:53:00Z">
                  <w:rPr>
                    <w:rFonts w:cs="Calibri"/>
                    <w:i/>
                    <w:iCs/>
                    <w:sz w:val="16"/>
                    <w:szCs w:val="16"/>
                  </w:rPr>
                </w:rPrChange>
              </w:rPr>
              <w:t>The ASCT shall increase the limit for the following XX cycles based on a change in conditions</w:t>
            </w:r>
            <w:r w:rsidRPr="001E7F20">
              <w:rPr>
                <w:rFonts w:cs="Calibri"/>
                <w:strike/>
                <w:rPrChange w:id="1377" w:author="USER" w:date="2012-08-24T20:53:00Z">
                  <w:rPr>
                    <w:rFonts w:cs="Calibri"/>
                    <w:sz w:val="16"/>
                    <w:szCs w:val="16"/>
                  </w:rPr>
                </w:rPrChange>
              </w:rPr>
              <w:t>.</w:t>
            </w:r>
          </w:p>
          <w:p w:rsidR="00160ECC" w:rsidRPr="00FE7B1A" w:rsidRDefault="001E7F20" w:rsidP="00160ECC">
            <w:pPr>
              <w:tabs>
                <w:tab w:val="center" w:pos="4680"/>
                <w:tab w:val="right" w:pos="9360"/>
              </w:tabs>
              <w:rPr>
                <w:rFonts w:cs="Calibri"/>
                <w:strike/>
                <w:rPrChange w:id="1378" w:author="USER" w:date="2012-08-24T20:53:00Z">
                  <w:rPr>
                    <w:rFonts w:cs="Calibri"/>
                  </w:rPr>
                </w:rPrChange>
              </w:rPr>
            </w:pPr>
            <w:r w:rsidRPr="001E7F20">
              <w:rPr>
                <w:rFonts w:cs="Calibri"/>
                <w:strike/>
                <w:rPrChange w:id="1379" w:author="USER" w:date="2012-08-24T20:53:00Z">
                  <w:rPr>
                    <w:rFonts w:cs="Calibri"/>
                    <w:sz w:val="16"/>
                    <w:szCs w:val="16"/>
                  </w:rPr>
                </w:rPrChange>
              </w:rPr>
              <w:t>2.2.0-5.0-4.0-1.0-2</w:t>
            </w:r>
          </w:p>
          <w:p w:rsidR="00160ECC" w:rsidRPr="00FE7B1A" w:rsidRDefault="001E7F20" w:rsidP="00160ECC">
            <w:pPr>
              <w:tabs>
                <w:tab w:val="center" w:pos="4680"/>
                <w:tab w:val="right" w:pos="9360"/>
              </w:tabs>
              <w:rPr>
                <w:rFonts w:cs="Calibri"/>
                <w:strike/>
                <w:rPrChange w:id="1380" w:author="USER" w:date="2012-08-24T20:53:00Z">
                  <w:rPr>
                    <w:rFonts w:cs="Calibri"/>
                  </w:rPr>
                </w:rPrChange>
              </w:rPr>
            </w:pPr>
            <w:r w:rsidRPr="001E7F20">
              <w:rPr>
                <w:rFonts w:cs="Calibri"/>
                <w:b/>
                <w:bCs/>
                <w:strike/>
                <w:rPrChange w:id="1381" w:author="USER" w:date="2012-08-24T20:53:00Z">
                  <w:rPr>
                    <w:rFonts w:cs="Calibri"/>
                    <w:b/>
                    <w:bCs/>
                    <w:sz w:val="16"/>
                    <w:szCs w:val="16"/>
                  </w:rPr>
                </w:rPrChange>
              </w:rPr>
              <w:lastRenderedPageBreak/>
              <w:t xml:space="preserve">(Sequence-based only) </w:t>
            </w:r>
            <w:r w:rsidRPr="001E7F20">
              <w:rPr>
                <w:rFonts w:cs="Calibri"/>
                <w:strike/>
                <w:rPrChange w:id="1382" w:author="USER" w:date="2012-08-24T20:53:00Z">
                  <w:rPr>
                    <w:rFonts w:cs="Calibri"/>
                    <w:sz w:val="16"/>
                    <w:szCs w:val="16"/>
                  </w:rPr>
                </w:rPrChange>
              </w:rPr>
              <w:t>The increased limit shall be user-defined.</w:t>
            </w:r>
          </w:p>
          <w:p w:rsidR="00160ECC" w:rsidRDefault="00160ECC" w:rsidP="00160ECC">
            <w:pPr>
              <w:rPr>
                <w:rFonts w:cs="Calibri"/>
              </w:rPr>
            </w:pPr>
            <w:r>
              <w:rPr>
                <w:rFonts w:cs="Calibri"/>
              </w:rPr>
              <w:t>2.2.0-5.0-4.0-1.0-1</w:t>
            </w:r>
          </w:p>
          <w:p w:rsidR="00160ECC" w:rsidRPr="00FE7B1A" w:rsidRDefault="001E7F20" w:rsidP="002733E5">
            <w:pPr>
              <w:tabs>
                <w:tab w:val="center" w:pos="4680"/>
                <w:tab w:val="right" w:pos="9360"/>
              </w:tabs>
              <w:rPr>
                <w:rFonts w:cs="Calibri"/>
                <w:strike/>
                <w:rPrChange w:id="1383" w:author="USER" w:date="2012-08-24T20:53:00Z">
                  <w:rPr>
                    <w:rFonts w:cs="Calibri"/>
                  </w:rPr>
                </w:rPrChange>
              </w:rPr>
            </w:pPr>
            <w:r w:rsidRPr="001E7F20">
              <w:rPr>
                <w:rFonts w:cs="Calibri"/>
                <w:b/>
                <w:bCs/>
                <w:strike/>
                <w:rPrChange w:id="1384" w:author="USER" w:date="2012-08-24T20:53:00Z">
                  <w:rPr>
                    <w:rFonts w:cs="Calibri"/>
                    <w:b/>
                    <w:bCs/>
                    <w:sz w:val="16"/>
                    <w:szCs w:val="16"/>
                  </w:rPr>
                </w:rPrChange>
              </w:rPr>
              <w:t xml:space="preserve">(Sequence-based only) </w:t>
            </w:r>
            <w:r w:rsidRPr="001E7F20">
              <w:rPr>
                <w:rFonts w:cs="Calibri"/>
                <w:strike/>
                <w:rPrChange w:id="1385" w:author="USER" w:date="2012-08-24T20:53:00Z">
                  <w:rPr>
                    <w:rFonts w:cs="Calibri"/>
                    <w:sz w:val="16"/>
                    <w:szCs w:val="16"/>
                  </w:rPr>
                </w:rPrChange>
              </w:rPr>
              <w:t>The change in conditions shall be defined by XX successive adaptive increases in cycle length at the maximum rate.</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386" w:author="USER" w:date="2012-09-07T16:01:00Z">
                  <w:rPr>
                    <w:rFonts w:cs="Calibri"/>
                    <w:sz w:val="16"/>
                    <w:szCs w:val="16"/>
                  </w:rPr>
                </w:rPrChange>
              </w:rPr>
              <w:lastRenderedPageBreak/>
              <w:t>4.1.0-1.0-2</w:t>
            </w:r>
          </w:p>
        </w:tc>
        <w:tc>
          <w:tcPr>
            <w:tcW w:w="5268" w:type="dxa"/>
            <w:shd w:val="clear" w:color="auto" w:fill="auto"/>
          </w:tcPr>
          <w:p w:rsidR="00160ECC" w:rsidRPr="00BA6A28"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1387" w:author="Eddie Curtis" w:date="2012-08-10T09:42:00Z">
                  <w:rPr>
                    <w:rFonts w:cs="Calibri"/>
                  </w:rPr>
                </w:rPrChange>
              </w:rPr>
            </w:pPr>
            <w:r w:rsidRPr="001E7F20">
              <w:rPr>
                <w:rFonts w:cs="Calibri"/>
                <w:highlight w:val="yellow"/>
                <w:rPrChange w:id="1388" w:author="Eddie Curtis" w:date="2012-08-10T09:42:00Z">
                  <w:rPr>
                    <w:rFonts w:cs="Calibri"/>
                    <w:sz w:val="16"/>
                    <w:szCs w:val="16"/>
                  </w:rPr>
                </w:rPrChange>
              </w:rPr>
              <w:t>Provide smooth flow along coordinated routes</w:t>
            </w: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Default="00160ECC" w:rsidP="00160ECC">
            <w:pPr>
              <w:rPr>
                <w:rFonts w:cs="Calibri"/>
                <w:b/>
                <w:bCs/>
                <w:i/>
                <w:iCs/>
              </w:rPr>
            </w:pPr>
            <w:r>
              <w:rPr>
                <w:rFonts w:cs="Calibri"/>
                <w:b/>
                <w:bCs/>
                <w:i/>
                <w:iCs/>
              </w:rPr>
              <w:t>(Select requirements from both groups when the vendor is given the choice of supplying one type of adaptive operation or the other.)</w:t>
            </w:r>
          </w:p>
          <w:p w:rsidR="00160ECC" w:rsidRDefault="00160ECC" w:rsidP="00160ECC"/>
        </w:tc>
        <w:tc>
          <w:tcPr>
            <w:tcW w:w="5670" w:type="dxa"/>
            <w:shd w:val="clear" w:color="auto" w:fill="auto"/>
          </w:tcPr>
          <w:p w:rsidR="002733E5" w:rsidRPr="00BA6A28" w:rsidRDefault="001E7F20" w:rsidP="002733E5">
            <w:pPr>
              <w:tabs>
                <w:tab w:val="center" w:pos="4680"/>
                <w:tab w:val="right" w:pos="9360"/>
              </w:tabs>
              <w:rPr>
                <w:rFonts w:cs="Calibri"/>
                <w:highlight w:val="yellow"/>
                <w:rPrChange w:id="1389" w:author="Eddie Curtis" w:date="2012-08-10T09:42:00Z">
                  <w:rPr>
                    <w:rFonts w:cs="Calibri"/>
                  </w:rPr>
                </w:rPrChange>
              </w:rPr>
            </w:pPr>
            <w:r w:rsidRPr="001E7F20">
              <w:rPr>
                <w:rFonts w:cs="Calibri"/>
                <w:highlight w:val="yellow"/>
                <w:rPrChange w:id="1390" w:author="Eddie Curtis" w:date="2012-08-10T09:42:00Z">
                  <w:rPr>
                    <w:rFonts w:cs="Calibri"/>
                    <w:sz w:val="16"/>
                    <w:szCs w:val="16"/>
                  </w:rPr>
                </w:rPrChange>
              </w:rPr>
              <w:t>2.1.1.0-7.0-4</w:t>
            </w:r>
          </w:p>
          <w:p w:rsidR="002733E5" w:rsidRDefault="001E7F20" w:rsidP="002733E5">
            <w:pPr>
              <w:rPr>
                <w:rFonts w:cs="Calibri"/>
              </w:rPr>
            </w:pPr>
            <w:r w:rsidRPr="001E7F20">
              <w:rPr>
                <w:rFonts w:cs="Calibri"/>
                <w:highlight w:val="yellow"/>
                <w:rPrChange w:id="1391" w:author="Eddie Curtis" w:date="2012-08-10T09:42:00Z">
                  <w:rPr>
                    <w:rFonts w:cs="Calibri"/>
                    <w:sz w:val="16"/>
                    <w:szCs w:val="16"/>
                  </w:rPr>
                </w:rPrChange>
              </w:rPr>
              <w:t>When current measured traffic conditions meet user-defined criteria, the ASCT shall alter the state of signal controllers providing two-way progression on a coordinated route.</w:t>
            </w:r>
          </w:p>
          <w:p w:rsidR="002733E5" w:rsidRPr="00CC17AB" w:rsidRDefault="001E7F20" w:rsidP="002733E5">
            <w:pPr>
              <w:tabs>
                <w:tab w:val="center" w:pos="4680"/>
                <w:tab w:val="right" w:pos="9360"/>
              </w:tabs>
              <w:rPr>
                <w:rFonts w:cs="Calibri"/>
                <w:highlight w:val="yellow"/>
                <w:rPrChange w:id="1392" w:author="Eddie Curtis" w:date="2012-08-10T09:58:00Z">
                  <w:rPr>
                    <w:rFonts w:cs="Calibri"/>
                  </w:rPr>
                </w:rPrChange>
              </w:rPr>
            </w:pPr>
            <w:r w:rsidRPr="001E7F20">
              <w:rPr>
                <w:rFonts w:cs="Calibri"/>
                <w:highlight w:val="yellow"/>
                <w:rPrChange w:id="1393" w:author="Eddie Curtis" w:date="2012-08-10T09:58:00Z">
                  <w:rPr>
                    <w:rFonts w:cs="Calibri"/>
                    <w:sz w:val="16"/>
                    <w:szCs w:val="16"/>
                  </w:rPr>
                </w:rPrChange>
              </w:rPr>
              <w:t>2.1.1.0-10</w:t>
            </w:r>
          </w:p>
          <w:p w:rsidR="00CF3A0E" w:rsidRDefault="00CF3A0E" w:rsidP="00CF3A0E">
            <w:pPr>
              <w:rPr>
                <w:ins w:id="1394" w:author="USER" w:date="2012-08-31T10:30:00Z"/>
                <w:rFonts w:cs="Calibri"/>
              </w:rPr>
            </w:pPr>
            <w:ins w:id="1395" w:author="USER" w:date="2012-08-31T10:30:00Z">
              <w:r w:rsidRPr="009F2672">
                <w:rPr>
                  <w:rFonts w:cs="Calibri"/>
                  <w:highlight w:val="yellow"/>
                </w:rPr>
                <w:t xml:space="preserve">The ASCT shall </w:t>
              </w:r>
              <w:r>
                <w:rPr>
                  <w:rFonts w:cs="Calibri"/>
                  <w:highlight w:val="yellow"/>
                </w:rPr>
                <w:t xml:space="preserve">utilize the </w:t>
              </w:r>
              <w:r w:rsidRPr="009F2672">
                <w:rPr>
                  <w:rFonts w:cs="Calibri"/>
                  <w:highlight w:val="yellow"/>
                </w:rPr>
                <w:t>background TOD pattern for the order of phases at a user-specified intersection</w:t>
              </w:r>
              <w:r w:rsidRPr="009F2672">
                <w:rPr>
                  <w:rFonts w:cs="Calibri"/>
                  <w:strike/>
                  <w:highlight w:val="yellow"/>
                </w:rPr>
                <w:t>. (The calculation will be based on the optimization function.)</w:t>
              </w:r>
            </w:ins>
          </w:p>
          <w:p w:rsidR="002733E5" w:rsidRPr="00CC17AB" w:rsidRDefault="001E7F20" w:rsidP="002733E5">
            <w:pPr>
              <w:tabs>
                <w:tab w:val="center" w:pos="4680"/>
                <w:tab w:val="right" w:pos="9360"/>
              </w:tabs>
              <w:rPr>
                <w:rFonts w:cs="Calibri"/>
                <w:highlight w:val="yellow"/>
                <w:rPrChange w:id="1396" w:author="Eddie Curtis" w:date="2012-08-10T09:57:00Z">
                  <w:rPr>
                    <w:rFonts w:cs="Calibri"/>
                  </w:rPr>
                </w:rPrChange>
              </w:rPr>
            </w:pPr>
            <w:r w:rsidRPr="001E7F20">
              <w:rPr>
                <w:rFonts w:cs="Calibri"/>
                <w:highlight w:val="yellow"/>
                <w:rPrChange w:id="1397" w:author="Eddie Curtis" w:date="2012-08-10T09:57:00Z">
                  <w:rPr>
                    <w:rFonts w:cs="Calibri"/>
                    <w:sz w:val="16"/>
                    <w:szCs w:val="16"/>
                  </w:rPr>
                </w:rPrChange>
              </w:rPr>
              <w:t>2.2.0-2</w:t>
            </w:r>
          </w:p>
          <w:p w:rsidR="002733E5" w:rsidRPr="00CF3A0E" w:rsidRDefault="001E7F20" w:rsidP="002733E5">
            <w:pPr>
              <w:tabs>
                <w:tab w:val="center" w:pos="4680"/>
                <w:tab w:val="right" w:pos="9360"/>
              </w:tabs>
              <w:rPr>
                <w:rFonts w:cs="Calibri"/>
                <w:strike/>
                <w:rPrChange w:id="1398" w:author="USER" w:date="2012-08-31T10:33:00Z">
                  <w:rPr>
                    <w:rFonts w:cs="Calibri"/>
                  </w:rPr>
                </w:rPrChange>
              </w:rPr>
            </w:pPr>
            <w:r w:rsidRPr="001E7F20">
              <w:rPr>
                <w:rFonts w:cs="Calibri"/>
                <w:b/>
                <w:bCs/>
                <w:strike/>
                <w:rPrChange w:id="1399" w:author="USER" w:date="2012-08-31T10:33:00Z">
                  <w:rPr>
                    <w:rFonts w:cs="Calibri"/>
                    <w:b/>
                    <w:bCs/>
                    <w:sz w:val="16"/>
                    <w:szCs w:val="16"/>
                  </w:rPr>
                </w:rPrChange>
              </w:rPr>
              <w:t xml:space="preserve">(Sequence-based only) </w:t>
            </w:r>
            <w:r w:rsidRPr="001E7F20">
              <w:rPr>
                <w:rFonts w:cs="Calibri"/>
                <w:strike/>
                <w:rPrChange w:id="1400" w:author="USER" w:date="2012-08-31T10:33:00Z">
                  <w:rPr>
                    <w:rFonts w:cs="Calibri"/>
                    <w:sz w:val="16"/>
                    <w:szCs w:val="16"/>
                  </w:rPr>
                </w:rPrChange>
              </w:rPr>
              <w:t>The ASCT shall select cycle length based on a time of day schedule.</w:t>
            </w:r>
          </w:p>
          <w:p w:rsidR="00160ECC" w:rsidRPr="00CC17AB" w:rsidRDefault="001E7F20" w:rsidP="00160ECC">
            <w:pPr>
              <w:tabs>
                <w:tab w:val="center" w:pos="4680"/>
                <w:tab w:val="right" w:pos="9360"/>
              </w:tabs>
              <w:rPr>
                <w:rFonts w:cs="Calibri"/>
                <w:highlight w:val="yellow"/>
                <w:rPrChange w:id="1401" w:author="Eddie Curtis" w:date="2012-08-10T09:57:00Z">
                  <w:rPr>
                    <w:rFonts w:cs="Calibri"/>
                  </w:rPr>
                </w:rPrChange>
              </w:rPr>
            </w:pPr>
            <w:r w:rsidRPr="001E7F20">
              <w:rPr>
                <w:rFonts w:cs="Calibri"/>
                <w:highlight w:val="yellow"/>
                <w:rPrChange w:id="1402" w:author="Eddie Curtis" w:date="2012-08-10T09:57:00Z">
                  <w:rPr>
                    <w:rFonts w:cs="Calibri"/>
                    <w:sz w:val="16"/>
                    <w:szCs w:val="16"/>
                  </w:rPr>
                </w:rPrChange>
              </w:rPr>
              <w:t>2.2.0-4</w:t>
            </w:r>
          </w:p>
          <w:p w:rsidR="00160ECC" w:rsidRPr="00CC17AB" w:rsidRDefault="001E7F20" w:rsidP="00160ECC">
            <w:pPr>
              <w:tabs>
                <w:tab w:val="center" w:pos="4680"/>
                <w:tab w:val="right" w:pos="9360"/>
              </w:tabs>
              <w:rPr>
                <w:rFonts w:cs="Calibri"/>
                <w:i/>
                <w:iCs/>
                <w:highlight w:val="yellow"/>
                <w:rPrChange w:id="1403" w:author="Eddie Curtis" w:date="2012-08-10T09:57:00Z">
                  <w:rPr>
                    <w:rFonts w:cs="Calibri"/>
                    <w:i/>
                    <w:iCs/>
                  </w:rPr>
                </w:rPrChange>
              </w:rPr>
            </w:pPr>
            <w:r w:rsidRPr="001E7F20">
              <w:rPr>
                <w:rFonts w:cs="Calibri"/>
                <w:b/>
                <w:bCs/>
                <w:i/>
                <w:iCs/>
                <w:highlight w:val="yellow"/>
                <w:rPrChange w:id="1404" w:author="Eddie Curtis" w:date="2012-08-10T09:57:00Z">
                  <w:rPr>
                    <w:rFonts w:cs="Calibri"/>
                    <w:b/>
                    <w:bCs/>
                    <w:i/>
                    <w:iCs/>
                    <w:sz w:val="16"/>
                    <w:szCs w:val="16"/>
                  </w:rPr>
                </w:rPrChange>
              </w:rPr>
              <w:t xml:space="preserve">(Sequence-based only) </w:t>
            </w:r>
            <w:r w:rsidRPr="001E7F20">
              <w:rPr>
                <w:rFonts w:cs="Calibri"/>
                <w:i/>
                <w:iCs/>
                <w:highlight w:val="yellow"/>
                <w:rPrChange w:id="1405" w:author="Eddie Curtis" w:date="2012-08-10T09:57:00Z">
                  <w:rPr>
                    <w:rFonts w:cs="Calibri"/>
                    <w:i/>
                    <w:iCs/>
                    <w:sz w:val="16"/>
                    <w:szCs w:val="16"/>
                  </w:rPr>
                </w:rPrChange>
              </w:rPr>
              <w:t>The ASCT shall calculate offsets to suit the current coordination strategy for the user-specified reference point for each signal controller along a coordinated route within a group.</w:t>
            </w:r>
          </w:p>
          <w:p w:rsidR="00160ECC" w:rsidRPr="00CC17AB" w:rsidRDefault="001E7F20" w:rsidP="00160ECC">
            <w:pPr>
              <w:tabs>
                <w:tab w:val="center" w:pos="4680"/>
                <w:tab w:val="right" w:pos="9360"/>
              </w:tabs>
              <w:rPr>
                <w:rFonts w:cs="Calibri"/>
                <w:highlight w:val="yellow"/>
                <w:rPrChange w:id="1406" w:author="Eddie Curtis" w:date="2012-08-10T09:57:00Z">
                  <w:rPr>
                    <w:rFonts w:cs="Calibri"/>
                  </w:rPr>
                </w:rPrChange>
              </w:rPr>
            </w:pPr>
            <w:r w:rsidRPr="001E7F20">
              <w:rPr>
                <w:rFonts w:cs="Calibri"/>
                <w:highlight w:val="yellow"/>
                <w:rPrChange w:id="1407" w:author="Eddie Curtis" w:date="2012-08-10T09:57:00Z">
                  <w:rPr>
                    <w:rFonts w:cs="Calibri"/>
                    <w:sz w:val="16"/>
                    <w:szCs w:val="16"/>
                  </w:rPr>
                </w:rPrChange>
              </w:rPr>
              <w:t>2.2.0-4.0-1</w:t>
            </w:r>
          </w:p>
          <w:p w:rsidR="00160ECC" w:rsidRPr="00CC17AB" w:rsidRDefault="001E7F20" w:rsidP="00160ECC">
            <w:pPr>
              <w:tabs>
                <w:tab w:val="center" w:pos="4680"/>
                <w:tab w:val="right" w:pos="9360"/>
              </w:tabs>
              <w:rPr>
                <w:rFonts w:cs="Calibri"/>
                <w:highlight w:val="yellow"/>
                <w:rPrChange w:id="1408" w:author="Eddie Curtis" w:date="2012-08-10T09:57:00Z">
                  <w:rPr>
                    <w:rFonts w:cs="Calibri"/>
                  </w:rPr>
                </w:rPrChange>
              </w:rPr>
            </w:pPr>
            <w:r w:rsidRPr="001E7F20">
              <w:rPr>
                <w:rFonts w:cs="Calibri"/>
                <w:b/>
                <w:bCs/>
                <w:highlight w:val="yellow"/>
                <w:rPrChange w:id="1409" w:author="Eddie Curtis" w:date="2012-08-10T09:57:00Z">
                  <w:rPr>
                    <w:rFonts w:cs="Calibri"/>
                    <w:b/>
                    <w:bCs/>
                    <w:sz w:val="16"/>
                    <w:szCs w:val="16"/>
                  </w:rPr>
                </w:rPrChange>
              </w:rPr>
              <w:t xml:space="preserve">(Sequence-based only) </w:t>
            </w:r>
            <w:r w:rsidRPr="001E7F20">
              <w:rPr>
                <w:rFonts w:cs="Calibri"/>
                <w:highlight w:val="yellow"/>
                <w:rPrChange w:id="1410" w:author="Eddie Curtis" w:date="2012-08-10T09:57:00Z">
                  <w:rPr>
                    <w:rFonts w:cs="Calibri"/>
                    <w:sz w:val="16"/>
                    <w:szCs w:val="16"/>
                  </w:rPr>
                </w:rPrChange>
              </w:rPr>
              <w:t>The ASCT shall apply offsets for the user-specified reference point of each signal controller along a coordinated route.</w:t>
            </w:r>
          </w:p>
          <w:p w:rsidR="002733E5" w:rsidRPr="00CC17AB" w:rsidRDefault="001E7F20" w:rsidP="002733E5">
            <w:pPr>
              <w:tabs>
                <w:tab w:val="center" w:pos="4680"/>
                <w:tab w:val="right" w:pos="9360"/>
              </w:tabs>
              <w:rPr>
                <w:rFonts w:cs="Calibri"/>
                <w:highlight w:val="yellow"/>
                <w:rPrChange w:id="1411" w:author="Eddie Curtis" w:date="2012-08-10T09:57:00Z">
                  <w:rPr>
                    <w:rFonts w:cs="Calibri"/>
                  </w:rPr>
                </w:rPrChange>
              </w:rPr>
            </w:pPr>
            <w:r w:rsidRPr="001E7F20">
              <w:rPr>
                <w:rFonts w:cs="Calibri"/>
                <w:highlight w:val="yellow"/>
                <w:rPrChange w:id="1412" w:author="Eddie Curtis" w:date="2012-08-10T09:57:00Z">
                  <w:rPr>
                    <w:rFonts w:cs="Calibri"/>
                    <w:sz w:val="16"/>
                    <w:szCs w:val="16"/>
                  </w:rPr>
                </w:rPrChange>
              </w:rPr>
              <w:t>2.2.0-5</w:t>
            </w:r>
          </w:p>
          <w:p w:rsidR="002733E5" w:rsidRPr="00CC17AB" w:rsidRDefault="001E7F20" w:rsidP="002733E5">
            <w:pPr>
              <w:tabs>
                <w:tab w:val="center" w:pos="4680"/>
                <w:tab w:val="right" w:pos="9360"/>
              </w:tabs>
              <w:rPr>
                <w:rFonts w:cs="Calibri"/>
                <w:i/>
                <w:iCs/>
                <w:highlight w:val="yellow"/>
                <w:rPrChange w:id="1413" w:author="Eddie Curtis" w:date="2012-08-10T09:57:00Z">
                  <w:rPr>
                    <w:rFonts w:cs="Calibri"/>
                    <w:i/>
                    <w:iCs/>
                  </w:rPr>
                </w:rPrChange>
              </w:rPr>
            </w:pPr>
            <w:r w:rsidRPr="001E7F20">
              <w:rPr>
                <w:rFonts w:cs="Calibri"/>
                <w:b/>
                <w:bCs/>
                <w:i/>
                <w:iCs/>
                <w:highlight w:val="yellow"/>
                <w:rPrChange w:id="1414" w:author="Eddie Curtis" w:date="2012-08-10T09:57:00Z">
                  <w:rPr>
                    <w:rFonts w:cs="Calibri"/>
                    <w:b/>
                    <w:bCs/>
                    <w:i/>
                    <w:iCs/>
                    <w:sz w:val="16"/>
                    <w:szCs w:val="16"/>
                  </w:rPr>
                </w:rPrChange>
              </w:rPr>
              <w:lastRenderedPageBreak/>
              <w:t xml:space="preserve">(Sequence-based only) </w:t>
            </w:r>
            <w:r w:rsidRPr="001E7F20">
              <w:rPr>
                <w:rFonts w:cs="Calibri"/>
                <w:i/>
                <w:iCs/>
                <w:highlight w:val="yellow"/>
                <w:rPrChange w:id="1415" w:author="Eddie Curtis" w:date="2012-08-10T09:57:00Z">
                  <w:rPr>
                    <w:rFonts w:cs="Calibri"/>
                    <w:i/>
                    <w:iCs/>
                    <w:sz w:val="16"/>
                    <w:szCs w:val="16"/>
                  </w:rPr>
                </w:rPrChange>
              </w:rPr>
              <w:t>The ASCT shall calculate a cycle length for each cycle based on its optimization objectives (as required elsewhere, e.g., progression, queue management, equitable distribution of green).</w:t>
            </w:r>
          </w:p>
          <w:p w:rsidR="002733E5" w:rsidRPr="00CC17AB" w:rsidRDefault="001E7F20" w:rsidP="002733E5">
            <w:pPr>
              <w:tabs>
                <w:tab w:val="center" w:pos="4680"/>
                <w:tab w:val="right" w:pos="9360"/>
              </w:tabs>
              <w:rPr>
                <w:rFonts w:cs="Calibri"/>
                <w:highlight w:val="yellow"/>
                <w:rPrChange w:id="1416" w:author="Eddie Curtis" w:date="2012-08-10T09:57:00Z">
                  <w:rPr>
                    <w:rFonts w:cs="Calibri"/>
                  </w:rPr>
                </w:rPrChange>
              </w:rPr>
            </w:pPr>
            <w:r w:rsidRPr="001E7F20">
              <w:rPr>
                <w:rFonts w:cs="Calibri"/>
                <w:highlight w:val="yellow"/>
                <w:rPrChange w:id="1417" w:author="Eddie Curtis" w:date="2012-08-10T09:57:00Z">
                  <w:rPr>
                    <w:rFonts w:cs="Calibri"/>
                    <w:sz w:val="16"/>
                    <w:szCs w:val="16"/>
                  </w:rPr>
                </w:rPrChange>
              </w:rPr>
              <w:t>2.2.0-5.0-1</w:t>
            </w:r>
          </w:p>
          <w:p w:rsidR="002733E5" w:rsidRPr="00CC17AB" w:rsidRDefault="001E7F20" w:rsidP="002733E5">
            <w:pPr>
              <w:tabs>
                <w:tab w:val="center" w:pos="4680"/>
                <w:tab w:val="right" w:pos="9360"/>
              </w:tabs>
              <w:rPr>
                <w:rFonts w:cs="Calibri"/>
                <w:highlight w:val="yellow"/>
                <w:rPrChange w:id="1418" w:author="Eddie Curtis" w:date="2012-08-10T09:57:00Z">
                  <w:rPr>
                    <w:rFonts w:cs="Calibri"/>
                  </w:rPr>
                </w:rPrChange>
              </w:rPr>
            </w:pPr>
            <w:r w:rsidRPr="001E7F20">
              <w:rPr>
                <w:rFonts w:cs="Calibri"/>
                <w:b/>
                <w:bCs/>
                <w:highlight w:val="yellow"/>
                <w:rPrChange w:id="1419" w:author="Eddie Curtis" w:date="2012-08-10T09:57:00Z">
                  <w:rPr>
                    <w:rFonts w:cs="Calibri"/>
                    <w:b/>
                    <w:bCs/>
                    <w:sz w:val="16"/>
                    <w:szCs w:val="16"/>
                  </w:rPr>
                </w:rPrChange>
              </w:rPr>
              <w:t xml:space="preserve">(Sequence-based only) </w:t>
            </w:r>
            <w:r w:rsidRPr="001E7F20">
              <w:rPr>
                <w:rFonts w:cs="Calibri"/>
                <w:highlight w:val="yellow"/>
                <w:rPrChange w:id="1420" w:author="Eddie Curtis" w:date="2012-08-10T09:57:00Z">
                  <w:rPr>
                    <w:rFonts w:cs="Calibri"/>
                    <w:sz w:val="16"/>
                    <w:szCs w:val="16"/>
                  </w:rPr>
                </w:rPrChange>
              </w:rPr>
              <w:t>The ASCT shall limit cycle lengths to user-specified values.</w:t>
            </w:r>
          </w:p>
          <w:p w:rsidR="002733E5" w:rsidRPr="00CC17AB" w:rsidRDefault="001E7F20" w:rsidP="002733E5">
            <w:pPr>
              <w:tabs>
                <w:tab w:val="center" w:pos="4680"/>
                <w:tab w:val="right" w:pos="9360"/>
              </w:tabs>
              <w:rPr>
                <w:rFonts w:cs="Calibri"/>
                <w:highlight w:val="yellow"/>
                <w:rPrChange w:id="1421" w:author="Eddie Curtis" w:date="2012-08-10T09:57:00Z">
                  <w:rPr>
                    <w:rFonts w:cs="Calibri"/>
                  </w:rPr>
                </w:rPrChange>
              </w:rPr>
            </w:pPr>
            <w:r w:rsidRPr="001E7F20">
              <w:rPr>
                <w:rFonts w:cs="Calibri"/>
                <w:highlight w:val="yellow"/>
                <w:rPrChange w:id="1422" w:author="Eddie Curtis" w:date="2012-08-10T09:57:00Z">
                  <w:rPr>
                    <w:rFonts w:cs="Calibri"/>
                    <w:sz w:val="16"/>
                    <w:szCs w:val="16"/>
                  </w:rPr>
                </w:rPrChange>
              </w:rPr>
              <w:t>2.2.0-5.0-2</w:t>
            </w:r>
          </w:p>
          <w:p w:rsidR="002733E5" w:rsidRPr="00CC17AB" w:rsidRDefault="001E7F20" w:rsidP="002733E5">
            <w:pPr>
              <w:tabs>
                <w:tab w:val="center" w:pos="4680"/>
                <w:tab w:val="right" w:pos="9360"/>
              </w:tabs>
              <w:rPr>
                <w:rFonts w:cs="Calibri"/>
                <w:highlight w:val="yellow"/>
                <w:rPrChange w:id="1423" w:author="Eddie Curtis" w:date="2012-08-10T09:57:00Z">
                  <w:rPr>
                    <w:rFonts w:cs="Calibri"/>
                  </w:rPr>
                </w:rPrChange>
              </w:rPr>
            </w:pPr>
            <w:r w:rsidRPr="001E7F20">
              <w:rPr>
                <w:rFonts w:cs="Calibri"/>
                <w:b/>
                <w:bCs/>
                <w:highlight w:val="yellow"/>
                <w:rPrChange w:id="1424" w:author="Eddie Curtis" w:date="2012-08-10T09:57:00Z">
                  <w:rPr>
                    <w:rFonts w:cs="Calibri"/>
                    <w:b/>
                    <w:bCs/>
                    <w:sz w:val="16"/>
                    <w:szCs w:val="16"/>
                  </w:rPr>
                </w:rPrChange>
              </w:rPr>
              <w:t xml:space="preserve">(Sequence-based only) </w:t>
            </w:r>
            <w:r w:rsidRPr="001E7F20">
              <w:rPr>
                <w:rFonts w:cs="Calibri"/>
                <w:highlight w:val="yellow"/>
                <w:rPrChange w:id="1425" w:author="Eddie Curtis" w:date="2012-08-10T09:57:00Z">
                  <w:rPr>
                    <w:rFonts w:cs="Calibri"/>
                    <w:sz w:val="16"/>
                    <w:szCs w:val="16"/>
                  </w:rPr>
                </w:rPrChange>
              </w:rPr>
              <w:t>The ASCT shall limit cycle lengths to a user-specified range.</w:t>
            </w:r>
          </w:p>
          <w:p w:rsidR="002733E5" w:rsidRPr="00CC17AB" w:rsidRDefault="001E7F20" w:rsidP="002733E5">
            <w:pPr>
              <w:tabs>
                <w:tab w:val="center" w:pos="4680"/>
                <w:tab w:val="right" w:pos="9360"/>
              </w:tabs>
              <w:rPr>
                <w:rFonts w:cs="Calibri"/>
                <w:highlight w:val="yellow"/>
                <w:rPrChange w:id="1426" w:author="Eddie Curtis" w:date="2012-08-10T09:57:00Z">
                  <w:rPr>
                    <w:rFonts w:cs="Calibri"/>
                  </w:rPr>
                </w:rPrChange>
              </w:rPr>
            </w:pPr>
            <w:r w:rsidRPr="001E7F20">
              <w:rPr>
                <w:rFonts w:cs="Calibri"/>
                <w:highlight w:val="yellow"/>
                <w:rPrChange w:id="1427" w:author="Eddie Curtis" w:date="2012-08-10T09:57:00Z">
                  <w:rPr>
                    <w:rFonts w:cs="Calibri"/>
                    <w:sz w:val="16"/>
                    <w:szCs w:val="16"/>
                  </w:rPr>
                </w:rPrChange>
              </w:rPr>
              <w:t>2.2.0-5.0-3</w:t>
            </w:r>
          </w:p>
          <w:p w:rsidR="002733E5" w:rsidRPr="00CC17AB" w:rsidRDefault="001E7F20" w:rsidP="002733E5">
            <w:pPr>
              <w:tabs>
                <w:tab w:val="center" w:pos="4680"/>
                <w:tab w:val="right" w:pos="9360"/>
              </w:tabs>
              <w:rPr>
                <w:rFonts w:cs="Calibri"/>
                <w:highlight w:val="yellow"/>
                <w:rPrChange w:id="1428" w:author="Eddie Curtis" w:date="2012-08-10T09:57:00Z">
                  <w:rPr>
                    <w:rFonts w:cs="Calibri"/>
                  </w:rPr>
                </w:rPrChange>
              </w:rPr>
            </w:pPr>
            <w:r w:rsidRPr="001E7F20">
              <w:rPr>
                <w:rFonts w:cs="Calibri"/>
                <w:b/>
                <w:bCs/>
                <w:highlight w:val="yellow"/>
                <w:rPrChange w:id="1429" w:author="Eddie Curtis" w:date="2012-08-10T09:57:00Z">
                  <w:rPr>
                    <w:rFonts w:cs="Calibri"/>
                    <w:b/>
                    <w:bCs/>
                    <w:sz w:val="16"/>
                    <w:szCs w:val="16"/>
                  </w:rPr>
                </w:rPrChange>
              </w:rPr>
              <w:t xml:space="preserve">(Sequence-based only) </w:t>
            </w:r>
            <w:r w:rsidRPr="001E7F20">
              <w:rPr>
                <w:rFonts w:cs="Calibri"/>
                <w:highlight w:val="yellow"/>
                <w:rPrChange w:id="1430" w:author="Eddie Curtis" w:date="2012-08-10T09:57:00Z">
                  <w:rPr>
                    <w:rFonts w:cs="Calibri"/>
                    <w:sz w:val="16"/>
                    <w:szCs w:val="16"/>
                  </w:rPr>
                </w:rPrChange>
              </w:rPr>
              <w:t>The ASCT shall calculate optimum cycle length according to the user-specified coordination strategy.</w:t>
            </w:r>
          </w:p>
          <w:p w:rsidR="002733E5" w:rsidRPr="00CC17AB" w:rsidRDefault="001E7F20" w:rsidP="002733E5">
            <w:pPr>
              <w:tabs>
                <w:tab w:val="center" w:pos="4680"/>
                <w:tab w:val="right" w:pos="9360"/>
              </w:tabs>
              <w:rPr>
                <w:rFonts w:cs="Calibri"/>
                <w:highlight w:val="yellow"/>
                <w:rPrChange w:id="1431" w:author="Eddie Curtis" w:date="2012-08-10T09:57:00Z">
                  <w:rPr>
                    <w:rFonts w:cs="Calibri"/>
                  </w:rPr>
                </w:rPrChange>
              </w:rPr>
            </w:pPr>
            <w:r w:rsidRPr="001E7F20">
              <w:rPr>
                <w:rFonts w:cs="Calibri"/>
                <w:highlight w:val="yellow"/>
                <w:rPrChange w:id="1432" w:author="Eddie Curtis" w:date="2012-08-10T09:57:00Z">
                  <w:rPr>
                    <w:rFonts w:cs="Calibri"/>
                    <w:sz w:val="16"/>
                    <w:szCs w:val="16"/>
                  </w:rPr>
                </w:rPrChange>
              </w:rPr>
              <w:t>2.2.0-5.0-4</w:t>
            </w:r>
          </w:p>
          <w:p w:rsidR="002733E5" w:rsidRPr="00CC17AB" w:rsidRDefault="001E7F20" w:rsidP="002733E5">
            <w:pPr>
              <w:tabs>
                <w:tab w:val="center" w:pos="4680"/>
                <w:tab w:val="right" w:pos="9360"/>
              </w:tabs>
              <w:rPr>
                <w:rFonts w:cs="Calibri"/>
                <w:i/>
                <w:iCs/>
                <w:highlight w:val="yellow"/>
                <w:rPrChange w:id="1433" w:author="Eddie Curtis" w:date="2012-08-10T09:57:00Z">
                  <w:rPr>
                    <w:rFonts w:cs="Calibri"/>
                    <w:i/>
                    <w:iCs/>
                  </w:rPr>
                </w:rPrChange>
              </w:rPr>
            </w:pPr>
            <w:r w:rsidRPr="001E7F20">
              <w:rPr>
                <w:rFonts w:cs="Calibri"/>
                <w:b/>
                <w:bCs/>
                <w:i/>
                <w:iCs/>
                <w:highlight w:val="yellow"/>
                <w:rPrChange w:id="1434" w:author="Eddie Curtis" w:date="2012-08-10T09:57:00Z">
                  <w:rPr>
                    <w:rFonts w:cs="Calibri"/>
                    <w:b/>
                    <w:bCs/>
                    <w:i/>
                    <w:iCs/>
                    <w:sz w:val="16"/>
                    <w:szCs w:val="16"/>
                  </w:rPr>
                </w:rPrChange>
              </w:rPr>
              <w:t xml:space="preserve">(Sequence-based only) </w:t>
            </w:r>
            <w:r w:rsidRPr="001E7F20">
              <w:rPr>
                <w:rFonts w:cs="Calibri"/>
                <w:i/>
                <w:iCs/>
                <w:highlight w:val="yellow"/>
                <w:rPrChange w:id="1435" w:author="Eddie Curtis" w:date="2012-08-10T09:57:00Z">
                  <w:rPr>
                    <w:rFonts w:cs="Calibri"/>
                    <w:i/>
                    <w:iCs/>
                    <w:sz w:val="16"/>
                    <w:szCs w:val="16"/>
                  </w:rPr>
                </w:rPrChange>
              </w:rPr>
              <w:t>The ASCT shall limit changes in cycle length to not exceed a user-specified value.</w:t>
            </w:r>
          </w:p>
          <w:p w:rsidR="002733E5" w:rsidRPr="00CF3A0E" w:rsidRDefault="001E7F20" w:rsidP="002733E5">
            <w:pPr>
              <w:tabs>
                <w:tab w:val="center" w:pos="4680"/>
                <w:tab w:val="right" w:pos="9360"/>
              </w:tabs>
              <w:rPr>
                <w:rFonts w:cs="Calibri"/>
                <w:strike/>
                <w:rPrChange w:id="1436" w:author="USER" w:date="2012-08-31T10:34:00Z">
                  <w:rPr>
                    <w:rFonts w:cs="Calibri"/>
                  </w:rPr>
                </w:rPrChange>
              </w:rPr>
            </w:pPr>
            <w:r w:rsidRPr="001E7F20">
              <w:rPr>
                <w:rFonts w:cs="Calibri"/>
                <w:strike/>
                <w:rPrChange w:id="1437" w:author="USER" w:date="2012-08-31T10:34:00Z">
                  <w:rPr>
                    <w:rFonts w:cs="Calibri"/>
                    <w:sz w:val="16"/>
                    <w:szCs w:val="16"/>
                  </w:rPr>
                </w:rPrChange>
              </w:rPr>
              <w:t>2.2.0-5.0-4.0-1</w:t>
            </w:r>
          </w:p>
          <w:p w:rsidR="002733E5" w:rsidRPr="00CF3A0E" w:rsidRDefault="001E7F20" w:rsidP="002733E5">
            <w:pPr>
              <w:tabs>
                <w:tab w:val="center" w:pos="4680"/>
                <w:tab w:val="right" w:pos="9360"/>
              </w:tabs>
              <w:rPr>
                <w:rFonts w:cs="Calibri"/>
                <w:strike/>
                <w:rPrChange w:id="1438" w:author="USER" w:date="2012-08-31T10:34:00Z">
                  <w:rPr>
                    <w:rFonts w:cs="Calibri"/>
                  </w:rPr>
                </w:rPrChange>
              </w:rPr>
            </w:pPr>
            <w:r w:rsidRPr="001E7F20">
              <w:rPr>
                <w:rFonts w:cs="Calibri"/>
                <w:b/>
                <w:bCs/>
                <w:i/>
                <w:iCs/>
                <w:strike/>
                <w:rPrChange w:id="1439" w:author="USER" w:date="2012-08-31T10:34:00Z">
                  <w:rPr>
                    <w:rFonts w:cs="Calibri"/>
                    <w:b/>
                    <w:bCs/>
                    <w:i/>
                    <w:iCs/>
                    <w:sz w:val="16"/>
                    <w:szCs w:val="16"/>
                  </w:rPr>
                </w:rPrChange>
              </w:rPr>
              <w:t xml:space="preserve">(Sequence-based only) </w:t>
            </w:r>
            <w:r w:rsidRPr="001E7F20">
              <w:rPr>
                <w:rFonts w:cs="Calibri"/>
                <w:i/>
                <w:iCs/>
                <w:strike/>
                <w:rPrChange w:id="1440" w:author="USER" w:date="2012-08-31T10:34:00Z">
                  <w:rPr>
                    <w:rFonts w:cs="Calibri"/>
                    <w:i/>
                    <w:iCs/>
                    <w:sz w:val="16"/>
                    <w:szCs w:val="16"/>
                  </w:rPr>
                </w:rPrChange>
              </w:rPr>
              <w:t>The ASCT shall increase the limit for the following XX cycles based on a change in conditions</w:t>
            </w:r>
            <w:r w:rsidRPr="001E7F20">
              <w:rPr>
                <w:rFonts w:cs="Calibri"/>
                <w:strike/>
                <w:rPrChange w:id="1441" w:author="USER" w:date="2012-08-31T10:34:00Z">
                  <w:rPr>
                    <w:rFonts w:cs="Calibri"/>
                    <w:sz w:val="16"/>
                    <w:szCs w:val="16"/>
                  </w:rPr>
                </w:rPrChange>
              </w:rPr>
              <w:t>.</w:t>
            </w:r>
          </w:p>
          <w:p w:rsidR="002733E5" w:rsidRPr="00AE66C2" w:rsidRDefault="001E7F20" w:rsidP="002733E5">
            <w:pPr>
              <w:tabs>
                <w:tab w:val="center" w:pos="4680"/>
                <w:tab w:val="right" w:pos="9360"/>
              </w:tabs>
              <w:rPr>
                <w:rFonts w:cs="Calibri"/>
              </w:rPr>
            </w:pPr>
            <w:r w:rsidRPr="00AE66C2">
              <w:rPr>
                <w:rFonts w:cs="Calibri"/>
                <w:rPrChange w:id="1442" w:author="USER" w:date="2012-09-12T09:30:00Z">
                  <w:rPr>
                    <w:rFonts w:cs="Calibri"/>
                    <w:sz w:val="16"/>
                    <w:szCs w:val="16"/>
                  </w:rPr>
                </w:rPrChange>
              </w:rPr>
              <w:t>2.2.0-5.0-4.0-1.0-2</w:t>
            </w:r>
          </w:p>
          <w:p w:rsidR="002733E5" w:rsidRPr="00976962" w:rsidRDefault="001E7F20" w:rsidP="002733E5">
            <w:pPr>
              <w:tabs>
                <w:tab w:val="center" w:pos="4680"/>
                <w:tab w:val="right" w:pos="9360"/>
              </w:tabs>
              <w:rPr>
                <w:rFonts w:cs="Calibri"/>
                <w:strike/>
                <w:rPrChange w:id="1443" w:author="USER" w:date="2012-08-22T08:40:00Z">
                  <w:rPr>
                    <w:rFonts w:cs="Calibri"/>
                  </w:rPr>
                </w:rPrChange>
              </w:rPr>
            </w:pPr>
            <w:r w:rsidRPr="001E7F20">
              <w:rPr>
                <w:rFonts w:cs="Calibri"/>
                <w:b/>
                <w:bCs/>
                <w:strike/>
                <w:rPrChange w:id="1444" w:author="USER" w:date="2012-08-22T08:40:00Z">
                  <w:rPr>
                    <w:rFonts w:cs="Calibri"/>
                    <w:b/>
                    <w:bCs/>
                    <w:sz w:val="16"/>
                    <w:szCs w:val="16"/>
                  </w:rPr>
                </w:rPrChange>
              </w:rPr>
              <w:t xml:space="preserve">(Sequence-based only) </w:t>
            </w:r>
            <w:r w:rsidRPr="001E7F20">
              <w:rPr>
                <w:rFonts w:cs="Calibri"/>
                <w:strike/>
                <w:rPrChange w:id="1445" w:author="USER" w:date="2012-08-22T08:40:00Z">
                  <w:rPr>
                    <w:rFonts w:cs="Calibri"/>
                    <w:sz w:val="16"/>
                    <w:szCs w:val="16"/>
                  </w:rPr>
                </w:rPrChange>
              </w:rPr>
              <w:t>The increased limit shall be user-defined.</w:t>
            </w:r>
          </w:p>
          <w:p w:rsidR="002733E5" w:rsidRPr="00976962" w:rsidRDefault="001E7F20" w:rsidP="002733E5">
            <w:pPr>
              <w:tabs>
                <w:tab w:val="center" w:pos="4680"/>
                <w:tab w:val="right" w:pos="9360"/>
              </w:tabs>
              <w:rPr>
                <w:rFonts w:cs="Calibri"/>
                <w:strike/>
                <w:rPrChange w:id="1446" w:author="USER" w:date="2012-08-22T08:40:00Z">
                  <w:rPr>
                    <w:rFonts w:cs="Calibri"/>
                  </w:rPr>
                </w:rPrChange>
              </w:rPr>
            </w:pPr>
            <w:r w:rsidRPr="001E7F20">
              <w:rPr>
                <w:rFonts w:cs="Calibri"/>
                <w:strike/>
                <w:rPrChange w:id="1447" w:author="USER" w:date="2012-08-22T08:40:00Z">
                  <w:rPr>
                    <w:rFonts w:cs="Calibri"/>
                    <w:sz w:val="16"/>
                    <w:szCs w:val="16"/>
                  </w:rPr>
                </w:rPrChange>
              </w:rPr>
              <w:t>2.2.0-5.0-4.0-1.0-1</w:t>
            </w:r>
          </w:p>
          <w:p w:rsidR="002733E5" w:rsidRPr="00976962" w:rsidRDefault="001E7F20" w:rsidP="002733E5">
            <w:pPr>
              <w:tabs>
                <w:tab w:val="center" w:pos="4680"/>
                <w:tab w:val="right" w:pos="9360"/>
              </w:tabs>
              <w:rPr>
                <w:rFonts w:cs="Calibri"/>
                <w:strike/>
                <w:rPrChange w:id="1448" w:author="USER" w:date="2012-08-22T08:40:00Z">
                  <w:rPr>
                    <w:rFonts w:cs="Calibri"/>
                  </w:rPr>
                </w:rPrChange>
              </w:rPr>
            </w:pPr>
            <w:r w:rsidRPr="001E7F20">
              <w:rPr>
                <w:rFonts w:cs="Calibri"/>
                <w:b/>
                <w:bCs/>
                <w:strike/>
                <w:rPrChange w:id="1449" w:author="USER" w:date="2012-08-22T08:40:00Z">
                  <w:rPr>
                    <w:rFonts w:cs="Calibri"/>
                    <w:b/>
                    <w:bCs/>
                    <w:sz w:val="16"/>
                    <w:szCs w:val="16"/>
                  </w:rPr>
                </w:rPrChange>
              </w:rPr>
              <w:t xml:space="preserve">(Sequence-based only) </w:t>
            </w:r>
            <w:r w:rsidRPr="001E7F20">
              <w:rPr>
                <w:rFonts w:cs="Calibri"/>
                <w:strike/>
                <w:rPrChange w:id="1450" w:author="USER" w:date="2012-08-22T08:40:00Z">
                  <w:rPr>
                    <w:rFonts w:cs="Calibri"/>
                    <w:sz w:val="16"/>
                    <w:szCs w:val="16"/>
                  </w:rPr>
                </w:rPrChange>
              </w:rPr>
              <w:t>The change in conditions shall be defined by XX successive adaptive increases in cycle length at the maximum rate.</w:t>
            </w:r>
          </w:p>
          <w:p w:rsidR="00160ECC" w:rsidRPr="00976962" w:rsidRDefault="001E7F20" w:rsidP="00160ECC">
            <w:pPr>
              <w:tabs>
                <w:tab w:val="center" w:pos="4680"/>
                <w:tab w:val="right" w:pos="9360"/>
              </w:tabs>
              <w:rPr>
                <w:rFonts w:cs="Calibri"/>
                <w:strike/>
                <w:rPrChange w:id="1451" w:author="USER" w:date="2012-08-22T08:40:00Z">
                  <w:rPr>
                    <w:rFonts w:cs="Calibri"/>
                  </w:rPr>
                </w:rPrChange>
              </w:rPr>
            </w:pPr>
            <w:r w:rsidRPr="001E7F20">
              <w:rPr>
                <w:rFonts w:cs="Calibri"/>
                <w:strike/>
                <w:rPrChange w:id="1452" w:author="USER" w:date="2012-08-22T08:40:00Z">
                  <w:rPr>
                    <w:rFonts w:cs="Calibri"/>
                    <w:sz w:val="16"/>
                    <w:szCs w:val="16"/>
                  </w:rPr>
                </w:rPrChange>
              </w:rPr>
              <w:t>2.3.0-3</w:t>
            </w:r>
          </w:p>
          <w:p w:rsidR="00160ECC" w:rsidRPr="00976962" w:rsidRDefault="001E7F20" w:rsidP="00160ECC">
            <w:pPr>
              <w:tabs>
                <w:tab w:val="center" w:pos="4680"/>
                <w:tab w:val="right" w:pos="9360"/>
              </w:tabs>
              <w:rPr>
                <w:rFonts w:cs="Calibri"/>
                <w:strike/>
                <w:rPrChange w:id="1453" w:author="USER" w:date="2012-08-22T08:40:00Z">
                  <w:rPr>
                    <w:rFonts w:cs="Calibri"/>
                  </w:rPr>
                </w:rPrChange>
              </w:rPr>
            </w:pPr>
            <w:r w:rsidRPr="001E7F20">
              <w:rPr>
                <w:rFonts w:cs="Calibri"/>
                <w:b/>
                <w:bCs/>
                <w:strike/>
                <w:rPrChange w:id="1454" w:author="USER" w:date="2012-08-22T08:40:00Z">
                  <w:rPr>
                    <w:rFonts w:cs="Calibri"/>
                    <w:b/>
                    <w:bCs/>
                    <w:sz w:val="16"/>
                    <w:szCs w:val="16"/>
                  </w:rPr>
                </w:rPrChange>
              </w:rPr>
              <w:lastRenderedPageBreak/>
              <w:t xml:space="preserve">(Non-sequence-based only) </w:t>
            </w:r>
            <w:r w:rsidRPr="001E7F20">
              <w:rPr>
                <w:rFonts w:cs="Calibri"/>
                <w:strike/>
                <w:rPrChange w:id="1455" w:author="USER" w:date="2012-08-22T08:40:00Z">
                  <w:rPr>
                    <w:rFonts w:cs="Calibri"/>
                    <w:sz w:val="16"/>
                    <w:szCs w:val="16"/>
                  </w:rPr>
                </w:rPrChange>
              </w:rPr>
              <w:t xml:space="preserve">At non-critical intersections within a group, the ASCT shall calculate the time at which a user-specified phase shall be green, relative to a reference point at the critical intersection, to suit the current coordination </w:t>
            </w:r>
            <w:proofErr w:type="gramStart"/>
            <w:r w:rsidRPr="001E7F20">
              <w:rPr>
                <w:rFonts w:cs="Calibri"/>
                <w:strike/>
                <w:rPrChange w:id="1456" w:author="USER" w:date="2012-08-22T08:40:00Z">
                  <w:rPr>
                    <w:rFonts w:cs="Calibri"/>
                    <w:sz w:val="16"/>
                    <w:szCs w:val="16"/>
                  </w:rPr>
                </w:rPrChange>
              </w:rPr>
              <w:t>strategy .</w:t>
            </w:r>
            <w:proofErr w:type="gramEnd"/>
          </w:p>
          <w:p w:rsidR="00160ECC" w:rsidRPr="00976962" w:rsidRDefault="001E7F20" w:rsidP="00160ECC">
            <w:pPr>
              <w:tabs>
                <w:tab w:val="center" w:pos="4680"/>
                <w:tab w:val="right" w:pos="9360"/>
              </w:tabs>
              <w:rPr>
                <w:rFonts w:cs="Calibri"/>
                <w:strike/>
                <w:rPrChange w:id="1457" w:author="USER" w:date="2012-08-22T08:40:00Z">
                  <w:rPr>
                    <w:rFonts w:cs="Calibri"/>
                  </w:rPr>
                </w:rPrChange>
              </w:rPr>
            </w:pPr>
            <w:r w:rsidRPr="001E7F20">
              <w:rPr>
                <w:rFonts w:cs="Calibri"/>
                <w:strike/>
                <w:rPrChange w:id="1458" w:author="USER" w:date="2012-08-22T08:40:00Z">
                  <w:rPr>
                    <w:rFonts w:cs="Calibri"/>
                    <w:sz w:val="16"/>
                    <w:szCs w:val="16"/>
                  </w:rPr>
                </w:rPrChange>
              </w:rPr>
              <w:t>2.3.0-2</w:t>
            </w:r>
          </w:p>
          <w:p w:rsidR="00160ECC" w:rsidRPr="00976962" w:rsidRDefault="001E7F20" w:rsidP="00160ECC">
            <w:pPr>
              <w:tabs>
                <w:tab w:val="center" w:pos="4680"/>
                <w:tab w:val="right" w:pos="9360"/>
              </w:tabs>
              <w:rPr>
                <w:rFonts w:cs="Calibri"/>
                <w:strike/>
                <w:rPrChange w:id="1459" w:author="USER" w:date="2012-08-22T08:40:00Z">
                  <w:rPr>
                    <w:rFonts w:cs="Calibri"/>
                  </w:rPr>
                </w:rPrChange>
              </w:rPr>
            </w:pPr>
            <w:r w:rsidRPr="001E7F20">
              <w:rPr>
                <w:rFonts w:cs="Calibri"/>
                <w:b/>
                <w:bCs/>
                <w:strike/>
                <w:rPrChange w:id="1460" w:author="USER" w:date="2012-08-22T08:40:00Z">
                  <w:rPr>
                    <w:rFonts w:cs="Calibri"/>
                    <w:b/>
                    <w:bCs/>
                    <w:sz w:val="16"/>
                    <w:szCs w:val="16"/>
                  </w:rPr>
                </w:rPrChange>
              </w:rPr>
              <w:t xml:space="preserve">(Non-sequence-based only) </w:t>
            </w:r>
            <w:r w:rsidRPr="001E7F20">
              <w:rPr>
                <w:rFonts w:cs="Calibri"/>
                <w:strike/>
                <w:rPrChange w:id="1461" w:author="USER" w:date="2012-08-22T08:40:00Z">
                  <w:rPr>
                    <w:rFonts w:cs="Calibri"/>
                    <w:sz w:val="16"/>
                    <w:szCs w:val="16"/>
                  </w:rPr>
                </w:rPrChange>
              </w:rPr>
              <w:t>The ASCT shall calculate the appropriate state of the signal to suit the current coordination strategy at the critical signal controller.  (A critical signal controller is defined by the user.)</w:t>
            </w:r>
          </w:p>
          <w:p w:rsidR="00160ECC" w:rsidRPr="00976962" w:rsidRDefault="001E7F20" w:rsidP="00160ECC">
            <w:pPr>
              <w:tabs>
                <w:tab w:val="center" w:pos="4680"/>
                <w:tab w:val="right" w:pos="9360"/>
              </w:tabs>
              <w:rPr>
                <w:rFonts w:cs="Calibri"/>
                <w:strike/>
                <w:rPrChange w:id="1462" w:author="USER" w:date="2012-08-22T08:40:00Z">
                  <w:rPr>
                    <w:rFonts w:cs="Calibri"/>
                  </w:rPr>
                </w:rPrChange>
              </w:rPr>
            </w:pPr>
            <w:r w:rsidRPr="001E7F20">
              <w:rPr>
                <w:rFonts w:cs="Calibri"/>
                <w:strike/>
                <w:rPrChange w:id="1463" w:author="USER" w:date="2012-08-22T08:40:00Z">
                  <w:rPr>
                    <w:rFonts w:cs="Calibri"/>
                    <w:sz w:val="16"/>
                    <w:szCs w:val="16"/>
                  </w:rPr>
                </w:rPrChange>
              </w:rPr>
              <w:t>2.3.0-4</w:t>
            </w:r>
          </w:p>
          <w:p w:rsidR="00160ECC" w:rsidRPr="00976962" w:rsidRDefault="001E7F20" w:rsidP="00160ECC">
            <w:pPr>
              <w:tabs>
                <w:tab w:val="center" w:pos="4680"/>
                <w:tab w:val="right" w:pos="9360"/>
              </w:tabs>
              <w:rPr>
                <w:rFonts w:cs="Calibri"/>
                <w:strike/>
                <w:rPrChange w:id="1464" w:author="USER" w:date="2012-08-22T08:40:00Z">
                  <w:rPr>
                    <w:rFonts w:cs="Calibri"/>
                  </w:rPr>
                </w:rPrChange>
              </w:rPr>
            </w:pPr>
            <w:r w:rsidRPr="001E7F20">
              <w:rPr>
                <w:rFonts w:cs="Calibri"/>
                <w:b/>
                <w:bCs/>
                <w:strike/>
                <w:rPrChange w:id="1465" w:author="USER" w:date="2012-08-22T08:40:00Z">
                  <w:rPr>
                    <w:rFonts w:cs="Calibri"/>
                    <w:b/>
                    <w:bCs/>
                    <w:sz w:val="16"/>
                    <w:szCs w:val="16"/>
                  </w:rPr>
                </w:rPrChange>
              </w:rPr>
              <w:t xml:space="preserve">(Non-sequence-based only) </w:t>
            </w:r>
            <w:r w:rsidRPr="001E7F20">
              <w:rPr>
                <w:rFonts w:cs="Calibri"/>
                <w:strike/>
                <w:rPrChange w:id="1466" w:author="USER" w:date="2012-08-22T08:40:00Z">
                  <w:rPr>
                    <w:rFonts w:cs="Calibri"/>
                    <w:sz w:val="16"/>
                    <w:szCs w:val="16"/>
                  </w:rPr>
                </w:rPrChange>
              </w:rPr>
              <w:t>When demand is present, the ASCT shall implement a user-specified maximum time between successive displays of each phase at each intersection.</w:t>
            </w:r>
          </w:p>
          <w:p w:rsidR="00160ECC" w:rsidRPr="00160ECC" w:rsidRDefault="00160ECC" w:rsidP="00160ECC">
            <w:pPr>
              <w:rPr>
                <w:rFonts w:cs="Calibri"/>
              </w:rPr>
            </w:pP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467" w:author="USER" w:date="2012-09-07T16:01:00Z">
                  <w:rPr>
                    <w:rFonts w:cs="Calibri"/>
                    <w:sz w:val="16"/>
                    <w:szCs w:val="16"/>
                  </w:rPr>
                </w:rPrChange>
              </w:rPr>
              <w:lastRenderedPageBreak/>
              <w:t>4.1.0-1.0-3</w:t>
            </w:r>
          </w:p>
        </w:tc>
        <w:tc>
          <w:tcPr>
            <w:tcW w:w="5268" w:type="dxa"/>
            <w:shd w:val="clear" w:color="auto" w:fill="auto"/>
          </w:tcPr>
          <w:p w:rsidR="00160ECC" w:rsidRDefault="00160ECC" w:rsidP="00160ECC">
            <w:pPr>
              <w:numPr>
                <w:ilvl w:val="0"/>
                <w:numId w:val="11"/>
              </w:numPr>
              <w:autoSpaceDE w:val="0"/>
              <w:autoSpaceDN w:val="0"/>
              <w:adjustRightInd w:val="0"/>
              <w:spacing w:after="0"/>
              <w:rPr>
                <w:rFonts w:cs="Calibri"/>
              </w:rPr>
            </w:pPr>
            <w:r>
              <w:rPr>
                <w:rFonts w:cs="Calibri"/>
              </w:rPr>
              <w:t xml:space="preserve">Distribute phase times in an equitable fashion </w:t>
            </w:r>
          </w:p>
          <w:p w:rsidR="00160ECC" w:rsidRDefault="00160ECC" w:rsidP="00160ECC">
            <w:pPr>
              <w:rPr>
                <w:rFonts w:cs="Calibri"/>
              </w:rPr>
            </w:pP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Default="00160ECC" w:rsidP="00160ECC">
            <w:pPr>
              <w:rPr>
                <w:rFonts w:cs="Calibri"/>
                <w:b/>
                <w:bCs/>
                <w:i/>
                <w:iCs/>
              </w:rPr>
            </w:pPr>
            <w:r>
              <w:rPr>
                <w:rFonts w:cs="Calibri"/>
                <w:b/>
                <w:bCs/>
                <w:i/>
                <w:iCs/>
              </w:rPr>
              <w:t xml:space="preserve">(Select requirements from both groups when the vendor is given the choice of supplying one type of </w:t>
            </w:r>
            <w:r>
              <w:rPr>
                <w:rFonts w:cs="Calibri"/>
                <w:b/>
                <w:bCs/>
                <w:i/>
                <w:iCs/>
              </w:rPr>
              <w:lastRenderedPageBreak/>
              <w:t>adaptive operation or the other.)</w:t>
            </w:r>
          </w:p>
          <w:p w:rsidR="00160ECC" w:rsidRDefault="00160ECC" w:rsidP="00160ECC"/>
        </w:tc>
        <w:tc>
          <w:tcPr>
            <w:tcW w:w="5670" w:type="dxa"/>
            <w:shd w:val="clear" w:color="auto" w:fill="auto"/>
          </w:tcPr>
          <w:p w:rsidR="002733E5" w:rsidRPr="00CC17AB" w:rsidRDefault="001E7F20" w:rsidP="002733E5">
            <w:pPr>
              <w:tabs>
                <w:tab w:val="center" w:pos="4680"/>
                <w:tab w:val="right" w:pos="9360"/>
              </w:tabs>
              <w:rPr>
                <w:rFonts w:cs="Calibri"/>
                <w:highlight w:val="yellow"/>
                <w:rPrChange w:id="1468" w:author="Eddie Curtis" w:date="2012-08-10T10:01:00Z">
                  <w:rPr>
                    <w:rFonts w:cs="Calibri"/>
                  </w:rPr>
                </w:rPrChange>
              </w:rPr>
            </w:pPr>
            <w:r w:rsidRPr="001E7F20">
              <w:rPr>
                <w:rFonts w:cs="Calibri"/>
                <w:highlight w:val="yellow"/>
                <w:rPrChange w:id="1469" w:author="Eddie Curtis" w:date="2012-08-10T10:01:00Z">
                  <w:rPr>
                    <w:rFonts w:cs="Calibri"/>
                    <w:sz w:val="16"/>
                    <w:szCs w:val="16"/>
                  </w:rPr>
                </w:rPrChange>
              </w:rPr>
              <w:lastRenderedPageBreak/>
              <w:t>2.1.1.0-7</w:t>
            </w:r>
          </w:p>
          <w:p w:rsidR="002733E5" w:rsidRDefault="001E7F20" w:rsidP="002733E5">
            <w:pPr>
              <w:rPr>
                <w:rFonts w:cs="Calibri"/>
                <w:i/>
                <w:iCs/>
              </w:rPr>
            </w:pPr>
            <w:r w:rsidRPr="001E7F20">
              <w:rPr>
                <w:rFonts w:cs="Calibri"/>
                <w:i/>
                <w:iCs/>
                <w:highlight w:val="yellow"/>
                <w:rPrChange w:id="1470" w:author="Eddie Curtis" w:date="2012-08-10T10:01:00Z">
                  <w:rPr>
                    <w:rFonts w:cs="Calibri"/>
                    <w:i/>
                    <w:iCs/>
                    <w:sz w:val="16"/>
                    <w:szCs w:val="16"/>
                  </w:rPr>
                </w:rPrChange>
              </w:rPr>
              <w:t>The ASCT shall alter the adaptive operation to achieve required objectives in user-specified conditions. (The required objectives are specified in Needs Statement 4.1.0-1.  Responding to this requirement demonstrates how the proposed system allows the user to define the conditions at which the objectives shift and their associated requirements are fulfilled.) (The alteration may be made by adjusting parameters or by directly controlling the state of signal controllers.)</w:t>
            </w:r>
          </w:p>
          <w:p w:rsidR="00160ECC" w:rsidRDefault="00160ECC" w:rsidP="00160ECC">
            <w:pPr>
              <w:rPr>
                <w:rFonts w:cs="Calibri"/>
              </w:rPr>
            </w:pPr>
            <w:r w:rsidRPr="00AE66C2">
              <w:rPr>
                <w:rFonts w:cs="Calibri"/>
                <w:highlight w:val="yellow"/>
                <w:rPrChange w:id="1471" w:author="USER" w:date="2012-09-12T09:30:00Z">
                  <w:rPr>
                    <w:rFonts w:cs="Calibri"/>
                  </w:rPr>
                </w:rPrChange>
              </w:rPr>
              <w:t>2.1.1.0-7.0-3</w:t>
            </w:r>
          </w:p>
          <w:p w:rsidR="00160ECC" w:rsidRPr="00CC17AB" w:rsidRDefault="001E7F20" w:rsidP="00160ECC">
            <w:pPr>
              <w:tabs>
                <w:tab w:val="center" w:pos="4680"/>
                <w:tab w:val="right" w:pos="9360"/>
              </w:tabs>
              <w:rPr>
                <w:rFonts w:cs="Calibri"/>
                <w:highlight w:val="yellow"/>
                <w:rPrChange w:id="1472" w:author="Eddie Curtis" w:date="2012-08-10T10:02:00Z">
                  <w:rPr>
                    <w:rFonts w:cs="Calibri"/>
                  </w:rPr>
                </w:rPrChange>
              </w:rPr>
            </w:pPr>
            <w:r w:rsidRPr="001E7F20">
              <w:rPr>
                <w:rFonts w:cs="Calibri"/>
                <w:highlight w:val="yellow"/>
                <w:rPrChange w:id="1473" w:author="Eddie Curtis" w:date="2012-08-10T10:02:00Z">
                  <w:rPr>
                    <w:rFonts w:cs="Calibri"/>
                    <w:sz w:val="16"/>
                    <w:szCs w:val="16"/>
                  </w:rPr>
                </w:rPrChange>
              </w:rPr>
              <w:t xml:space="preserve">When current measured traffic conditions meet user-specified criteria, the ASCT shall alter the state of signal </w:t>
            </w:r>
            <w:r w:rsidRPr="001E7F20">
              <w:rPr>
                <w:rFonts w:cs="Calibri"/>
                <w:highlight w:val="yellow"/>
                <w:rPrChange w:id="1474" w:author="Eddie Curtis" w:date="2012-08-10T10:02:00Z">
                  <w:rPr>
                    <w:rFonts w:cs="Calibri"/>
                    <w:sz w:val="16"/>
                    <w:szCs w:val="16"/>
                  </w:rPr>
                </w:rPrChange>
              </w:rPr>
              <w:lastRenderedPageBreak/>
              <w:t>controllers providing equitable distribution of green times.</w:t>
            </w:r>
          </w:p>
          <w:p w:rsidR="00992506" w:rsidRDefault="00992506" w:rsidP="00992506">
            <w:pPr>
              <w:rPr>
                <w:ins w:id="1475" w:author="Eddie Curtis" w:date="2012-08-10T10:09:00Z"/>
                <w:rFonts w:cs="Calibri"/>
              </w:rPr>
            </w:pPr>
          </w:p>
          <w:p w:rsidR="00992506" w:rsidRPr="00AE66C2" w:rsidRDefault="00992506" w:rsidP="00992506">
            <w:pPr>
              <w:rPr>
                <w:rFonts w:cs="Calibri"/>
                <w:highlight w:val="yellow"/>
                <w:rPrChange w:id="1476" w:author="USER" w:date="2012-09-12T09:30:00Z">
                  <w:rPr>
                    <w:rFonts w:cs="Calibri"/>
                  </w:rPr>
                </w:rPrChange>
              </w:rPr>
            </w:pPr>
            <w:moveToRangeStart w:id="1477" w:author="Eddie Curtis" w:date="2012-08-10T10:09:00Z" w:name="move332356677"/>
            <w:moveTo w:id="1478" w:author="Eddie Curtis" w:date="2012-08-10T10:09:00Z">
              <w:r w:rsidRPr="00AE66C2">
                <w:rPr>
                  <w:rFonts w:cs="Calibri"/>
                  <w:highlight w:val="yellow"/>
                  <w:rPrChange w:id="1479" w:author="USER" w:date="2012-09-12T09:30:00Z">
                    <w:rPr>
                      <w:rFonts w:cs="Calibri"/>
                    </w:rPr>
                  </w:rPrChange>
                </w:rPr>
                <w:t>2.1.1.0-8</w:t>
              </w:r>
            </w:moveTo>
          </w:p>
          <w:p w:rsidR="00992506" w:rsidRDefault="00992506" w:rsidP="00992506">
            <w:pPr>
              <w:rPr>
                <w:ins w:id="1480" w:author="Eddie Curtis" w:date="2012-08-10T10:09:00Z"/>
                <w:rFonts w:cs="Calibri"/>
                <w:highlight w:val="yellow"/>
              </w:rPr>
            </w:pPr>
            <w:moveTo w:id="1481" w:author="Eddie Curtis" w:date="2012-08-10T10:09:00Z">
              <w:r w:rsidRPr="00AE66C2">
                <w:rPr>
                  <w:rFonts w:cs="Calibri"/>
                  <w:b/>
                  <w:bCs/>
                  <w:i/>
                  <w:iCs/>
                  <w:highlight w:val="yellow"/>
                  <w:rPrChange w:id="1482" w:author="USER" w:date="2012-09-12T09:30:00Z">
                    <w:rPr>
                      <w:rFonts w:cs="Calibri"/>
                      <w:b/>
                      <w:bCs/>
                      <w:i/>
                      <w:iCs/>
                    </w:rPr>
                  </w:rPrChange>
                </w:rPr>
                <w:t>T</w:t>
              </w:r>
              <w:r w:rsidRPr="00AE66C2">
                <w:rPr>
                  <w:rFonts w:cs="Calibri"/>
                  <w:i/>
                  <w:iCs/>
                  <w:highlight w:val="yellow"/>
                  <w:rPrChange w:id="1483" w:author="USER" w:date="2012-09-12T09:30:00Z">
                    <w:rPr>
                      <w:rFonts w:cs="Calibri"/>
                      <w:i/>
                      <w:iCs/>
                    </w:rPr>
                  </w:rPrChange>
                </w:rPr>
                <w:t>he ASCT shall provide maximum and minimum phase times</w:t>
              </w:r>
              <w:r>
                <w:rPr>
                  <w:rFonts w:cs="Calibri"/>
                  <w:i/>
                  <w:iCs/>
                </w:rPr>
                <w:t>.</w:t>
              </w:r>
            </w:moveTo>
            <w:moveToRangeEnd w:id="1477"/>
          </w:p>
          <w:p w:rsidR="00992506" w:rsidRDefault="00992506" w:rsidP="002733E5">
            <w:pPr>
              <w:rPr>
                <w:ins w:id="1484" w:author="Eddie Curtis" w:date="2012-08-10T10:09:00Z"/>
                <w:rFonts w:cs="Calibri"/>
                <w:highlight w:val="yellow"/>
              </w:rPr>
            </w:pPr>
          </w:p>
          <w:p w:rsidR="002733E5" w:rsidRDefault="001E7F20" w:rsidP="002733E5">
            <w:pPr>
              <w:rPr>
                <w:rFonts w:cs="Calibri"/>
              </w:rPr>
            </w:pPr>
            <w:r w:rsidRPr="001E7F20">
              <w:rPr>
                <w:rFonts w:cs="Calibri"/>
                <w:highlight w:val="yellow"/>
                <w:rPrChange w:id="1485" w:author="Eddie Curtis" w:date="2012-08-10T10:02:00Z">
                  <w:rPr>
                    <w:rFonts w:cs="Calibri"/>
                    <w:sz w:val="16"/>
                    <w:szCs w:val="16"/>
                  </w:rPr>
                </w:rPrChange>
              </w:rPr>
              <w:t>2.1.1.0-8.0-1</w:t>
            </w:r>
          </w:p>
          <w:p w:rsidR="002733E5" w:rsidRDefault="001E7F20" w:rsidP="002733E5">
            <w:pPr>
              <w:rPr>
                <w:rFonts w:cs="Calibri"/>
                <w:i/>
                <w:iCs/>
              </w:rPr>
            </w:pPr>
            <w:r w:rsidRPr="001E7F20">
              <w:rPr>
                <w:rFonts w:cs="Calibri"/>
                <w:i/>
                <w:iCs/>
                <w:highlight w:val="yellow"/>
                <w:rPrChange w:id="1486" w:author="Eddie Curtis" w:date="2012-08-10T10:03:00Z">
                  <w:rPr>
                    <w:rFonts w:cs="Calibri"/>
                    <w:i/>
                    <w:iCs/>
                    <w:sz w:val="16"/>
                    <w:szCs w:val="16"/>
                  </w:rPr>
                </w:rPrChange>
              </w:rPr>
              <w:t>The ASCT shall provide a user-specified maximum value for each phase at each signal controller.</w:t>
            </w:r>
          </w:p>
          <w:p w:rsidR="002733E5" w:rsidRDefault="002733E5" w:rsidP="002733E5">
            <w:pPr>
              <w:rPr>
                <w:rFonts w:cs="Calibri"/>
              </w:rPr>
            </w:pPr>
            <w:r w:rsidRPr="00AE66C2">
              <w:rPr>
                <w:rFonts w:cs="Calibri"/>
                <w:highlight w:val="yellow"/>
                <w:rPrChange w:id="1487" w:author="USER" w:date="2012-09-12T09:30:00Z">
                  <w:rPr>
                    <w:rFonts w:cs="Calibri"/>
                  </w:rPr>
                </w:rPrChange>
              </w:rPr>
              <w:t>2.1.1.0-8.0-1.0-1</w:t>
            </w:r>
          </w:p>
          <w:p w:rsidR="002733E5" w:rsidRDefault="001E7F20" w:rsidP="002733E5">
            <w:pPr>
              <w:rPr>
                <w:rFonts w:cs="Calibri"/>
              </w:rPr>
            </w:pPr>
            <w:r w:rsidRPr="001E7F20">
              <w:rPr>
                <w:rFonts w:cs="Calibri"/>
                <w:highlight w:val="yellow"/>
                <w:rPrChange w:id="1488" w:author="Eddie Curtis" w:date="2012-08-10T10:02:00Z">
                  <w:rPr>
                    <w:rFonts w:cs="Calibri"/>
                    <w:sz w:val="16"/>
                    <w:szCs w:val="16"/>
                  </w:rPr>
                </w:rPrChange>
              </w:rPr>
              <w:t>The ASCT shall not provide a phase length longer that the maximum value.</w:t>
            </w:r>
          </w:p>
          <w:p w:rsidR="002733E5" w:rsidRPr="00CC17AB" w:rsidRDefault="001E7F20" w:rsidP="002733E5">
            <w:pPr>
              <w:rPr>
                <w:rFonts w:cs="Calibri"/>
                <w:highlight w:val="yellow"/>
                <w:rPrChange w:id="1489" w:author="Eddie Curtis" w:date="2012-08-10T10:03:00Z">
                  <w:rPr>
                    <w:rFonts w:cs="Calibri"/>
                  </w:rPr>
                </w:rPrChange>
              </w:rPr>
            </w:pPr>
            <w:r w:rsidRPr="001E7F20">
              <w:rPr>
                <w:rFonts w:cs="Calibri"/>
                <w:highlight w:val="yellow"/>
                <w:rPrChange w:id="1490" w:author="Eddie Curtis" w:date="2012-08-10T10:03:00Z">
                  <w:rPr>
                    <w:rFonts w:cs="Calibri"/>
                    <w:sz w:val="16"/>
                    <w:szCs w:val="16"/>
                  </w:rPr>
                </w:rPrChange>
              </w:rPr>
              <w:t>2.1.1.0-8.0-2</w:t>
            </w:r>
          </w:p>
          <w:p w:rsidR="002733E5" w:rsidRPr="00CC17AB" w:rsidRDefault="001E7F20" w:rsidP="002733E5">
            <w:pPr>
              <w:rPr>
                <w:rFonts w:cs="Calibri"/>
                <w:i/>
                <w:iCs/>
                <w:highlight w:val="yellow"/>
                <w:rPrChange w:id="1491" w:author="Eddie Curtis" w:date="2012-08-10T10:03:00Z">
                  <w:rPr>
                    <w:rFonts w:cs="Calibri"/>
                    <w:i/>
                    <w:iCs/>
                  </w:rPr>
                </w:rPrChange>
              </w:rPr>
            </w:pPr>
            <w:r w:rsidRPr="001E7F20">
              <w:rPr>
                <w:rFonts w:cs="Calibri"/>
                <w:i/>
                <w:iCs/>
                <w:highlight w:val="yellow"/>
                <w:rPrChange w:id="1492" w:author="Eddie Curtis" w:date="2012-08-10T10:03:00Z">
                  <w:rPr>
                    <w:rFonts w:cs="Calibri"/>
                    <w:i/>
                    <w:iCs/>
                    <w:sz w:val="16"/>
                    <w:szCs w:val="16"/>
                  </w:rPr>
                </w:rPrChange>
              </w:rPr>
              <w:t>The ASCT shall provide a user-specified minimum value for each phase at each signal controller.</w:t>
            </w:r>
          </w:p>
          <w:p w:rsidR="002733E5" w:rsidRPr="00CC17AB" w:rsidRDefault="001E7F20" w:rsidP="002733E5">
            <w:pPr>
              <w:tabs>
                <w:tab w:val="center" w:pos="4680"/>
                <w:tab w:val="right" w:pos="9360"/>
              </w:tabs>
              <w:rPr>
                <w:rFonts w:cs="Calibri"/>
                <w:highlight w:val="yellow"/>
                <w:rPrChange w:id="1493" w:author="Eddie Curtis" w:date="2012-08-10T10:03:00Z">
                  <w:rPr>
                    <w:rFonts w:cs="Calibri"/>
                  </w:rPr>
                </w:rPrChange>
              </w:rPr>
            </w:pPr>
            <w:r w:rsidRPr="001E7F20">
              <w:rPr>
                <w:rFonts w:cs="Calibri"/>
                <w:highlight w:val="yellow"/>
                <w:rPrChange w:id="1494" w:author="Eddie Curtis" w:date="2012-08-10T10:03:00Z">
                  <w:rPr>
                    <w:rFonts w:cs="Calibri"/>
                    <w:sz w:val="16"/>
                    <w:szCs w:val="16"/>
                  </w:rPr>
                </w:rPrChange>
              </w:rPr>
              <w:t>2.1.1.0-8.0-2.0-1</w:t>
            </w:r>
          </w:p>
          <w:p w:rsidR="002733E5" w:rsidRDefault="001E7F20" w:rsidP="002733E5">
            <w:pPr>
              <w:rPr>
                <w:rFonts w:cs="Calibri"/>
              </w:rPr>
            </w:pPr>
            <w:r w:rsidRPr="001E7F20">
              <w:rPr>
                <w:rFonts w:cs="Calibri"/>
                <w:highlight w:val="yellow"/>
                <w:rPrChange w:id="1495" w:author="Eddie Curtis" w:date="2012-08-10T10:03:00Z">
                  <w:rPr>
                    <w:rFonts w:cs="Calibri"/>
                    <w:sz w:val="16"/>
                    <w:szCs w:val="16"/>
                  </w:rPr>
                </w:rPrChange>
              </w:rPr>
              <w:t>The ASCT shall not provide a phase length shorter than the minimum value.</w:t>
            </w:r>
          </w:p>
          <w:p w:rsidR="002733E5" w:rsidRPr="00CF3A0E" w:rsidRDefault="001E7F20" w:rsidP="002733E5">
            <w:pPr>
              <w:tabs>
                <w:tab w:val="center" w:pos="4680"/>
                <w:tab w:val="right" w:pos="9360"/>
              </w:tabs>
              <w:rPr>
                <w:rFonts w:cs="Calibri"/>
                <w:strike/>
                <w:rPrChange w:id="1496" w:author="USER" w:date="2012-08-31T10:35:00Z">
                  <w:rPr>
                    <w:rFonts w:cs="Calibri"/>
                  </w:rPr>
                </w:rPrChange>
              </w:rPr>
            </w:pPr>
            <w:r w:rsidRPr="001E7F20">
              <w:rPr>
                <w:rFonts w:cs="Calibri"/>
                <w:strike/>
                <w:rPrChange w:id="1497" w:author="USER" w:date="2012-08-31T10:35:00Z">
                  <w:rPr>
                    <w:rFonts w:cs="Calibri"/>
                    <w:sz w:val="16"/>
                    <w:szCs w:val="16"/>
                  </w:rPr>
                </w:rPrChange>
              </w:rPr>
              <w:t>2.2.0-2</w:t>
            </w:r>
          </w:p>
          <w:p w:rsidR="002733E5" w:rsidRPr="00CF3A0E" w:rsidRDefault="001E7F20" w:rsidP="002733E5">
            <w:pPr>
              <w:tabs>
                <w:tab w:val="center" w:pos="4680"/>
                <w:tab w:val="right" w:pos="9360"/>
              </w:tabs>
              <w:rPr>
                <w:rFonts w:cs="Calibri"/>
                <w:strike/>
                <w:rPrChange w:id="1498" w:author="USER" w:date="2012-08-31T10:35:00Z">
                  <w:rPr>
                    <w:rFonts w:cs="Calibri"/>
                  </w:rPr>
                </w:rPrChange>
              </w:rPr>
            </w:pPr>
            <w:r w:rsidRPr="001E7F20">
              <w:rPr>
                <w:rFonts w:cs="Calibri"/>
                <w:b/>
                <w:bCs/>
                <w:strike/>
                <w:rPrChange w:id="1499" w:author="USER" w:date="2012-08-31T10:35:00Z">
                  <w:rPr>
                    <w:rFonts w:cs="Calibri"/>
                    <w:b/>
                    <w:bCs/>
                    <w:sz w:val="16"/>
                    <w:szCs w:val="16"/>
                  </w:rPr>
                </w:rPrChange>
              </w:rPr>
              <w:t xml:space="preserve">(Sequence-based only) </w:t>
            </w:r>
            <w:r w:rsidRPr="001E7F20">
              <w:rPr>
                <w:rFonts w:cs="Calibri"/>
                <w:strike/>
                <w:rPrChange w:id="1500" w:author="USER" w:date="2012-08-31T10:35:00Z">
                  <w:rPr>
                    <w:rFonts w:cs="Calibri"/>
                    <w:sz w:val="16"/>
                    <w:szCs w:val="16"/>
                  </w:rPr>
                </w:rPrChange>
              </w:rPr>
              <w:t>The ASCT shall select cycle length based on a time of day schedule.</w:t>
            </w:r>
          </w:p>
          <w:p w:rsidR="002733E5" w:rsidRDefault="002733E5" w:rsidP="002733E5">
            <w:pPr>
              <w:rPr>
                <w:rFonts w:cs="Calibri"/>
              </w:rPr>
            </w:pPr>
            <w:r>
              <w:rPr>
                <w:rFonts w:cs="Calibri"/>
              </w:rPr>
              <w:t>2.2.0-5.0-1</w:t>
            </w:r>
          </w:p>
          <w:p w:rsidR="00160ECC" w:rsidRDefault="00160ECC" w:rsidP="00160ECC">
            <w:pPr>
              <w:rPr>
                <w:rFonts w:cs="Calibri"/>
              </w:rPr>
            </w:pPr>
            <w:r w:rsidRPr="00AE66C2">
              <w:rPr>
                <w:rFonts w:cs="Calibri"/>
                <w:highlight w:val="yellow"/>
                <w:rPrChange w:id="1501" w:author="USER" w:date="2012-09-12T09:30:00Z">
                  <w:rPr>
                    <w:rFonts w:cs="Calibri"/>
                  </w:rPr>
                </w:rPrChange>
              </w:rPr>
              <w:t>2.2.0-3</w:t>
            </w:r>
          </w:p>
          <w:p w:rsidR="00160ECC" w:rsidRDefault="00160ECC" w:rsidP="00160ECC">
            <w:pPr>
              <w:rPr>
                <w:rFonts w:cs="Calibri"/>
              </w:rPr>
            </w:pPr>
            <w:r w:rsidRPr="00AE66C2">
              <w:rPr>
                <w:rFonts w:cs="Calibri"/>
                <w:b/>
                <w:bCs/>
                <w:highlight w:val="yellow"/>
                <w:rPrChange w:id="1502" w:author="USER" w:date="2012-09-12T09:31:00Z">
                  <w:rPr>
                    <w:rFonts w:cs="Calibri"/>
                    <w:b/>
                    <w:bCs/>
                  </w:rPr>
                </w:rPrChange>
              </w:rPr>
              <w:t>(Sequence-based only)</w:t>
            </w:r>
            <w:r>
              <w:rPr>
                <w:rFonts w:cs="Calibri"/>
                <w:b/>
                <w:bCs/>
              </w:rPr>
              <w:t xml:space="preserve"> </w:t>
            </w:r>
            <w:r w:rsidR="001E7F20" w:rsidRPr="001E7F20">
              <w:rPr>
                <w:rFonts w:cs="Calibri"/>
                <w:highlight w:val="yellow"/>
                <w:rPrChange w:id="1503" w:author="Eddie Curtis" w:date="2012-08-10T10:04:00Z">
                  <w:rPr>
                    <w:rFonts w:cs="Calibri"/>
                    <w:sz w:val="16"/>
                    <w:szCs w:val="16"/>
                  </w:rPr>
                </w:rPrChange>
              </w:rPr>
              <w:t xml:space="preserve">The ASCT shall calculate phase lengths for all phases at each signal controller to suit the current coordination </w:t>
            </w:r>
            <w:r w:rsidR="002623C7" w:rsidRPr="009F2672">
              <w:rPr>
                <w:rFonts w:cs="Calibri"/>
                <w:highlight w:val="yellow"/>
              </w:rPr>
              <w:t>strategy.</w:t>
            </w:r>
          </w:p>
          <w:p w:rsidR="002733E5" w:rsidRPr="002623C7" w:rsidRDefault="001E7F20" w:rsidP="002733E5">
            <w:pPr>
              <w:tabs>
                <w:tab w:val="center" w:pos="4680"/>
                <w:tab w:val="right" w:pos="9360"/>
              </w:tabs>
              <w:rPr>
                <w:rFonts w:cs="Calibri"/>
                <w:color w:val="FF0000"/>
                <w:highlight w:val="yellow"/>
                <w:rPrChange w:id="1504" w:author="USER" w:date="2012-08-31T10:36:00Z">
                  <w:rPr>
                    <w:rFonts w:cs="Calibri"/>
                  </w:rPr>
                </w:rPrChange>
              </w:rPr>
            </w:pPr>
            <w:r w:rsidRPr="001E7F20">
              <w:rPr>
                <w:rFonts w:cs="Calibri"/>
                <w:color w:val="FF0000"/>
                <w:highlight w:val="yellow"/>
                <w:rPrChange w:id="1505" w:author="USER" w:date="2012-08-31T10:36:00Z">
                  <w:rPr>
                    <w:rFonts w:cs="Calibri"/>
                    <w:sz w:val="16"/>
                    <w:szCs w:val="16"/>
                  </w:rPr>
                </w:rPrChange>
              </w:rPr>
              <w:t>2.2.0-5</w:t>
            </w:r>
          </w:p>
          <w:p w:rsidR="002733E5" w:rsidRPr="002623C7" w:rsidRDefault="001E7F20" w:rsidP="002733E5">
            <w:pPr>
              <w:tabs>
                <w:tab w:val="center" w:pos="4680"/>
                <w:tab w:val="right" w:pos="9360"/>
              </w:tabs>
              <w:rPr>
                <w:rFonts w:cs="Calibri"/>
                <w:i/>
                <w:iCs/>
                <w:color w:val="FF0000"/>
                <w:highlight w:val="yellow"/>
                <w:rPrChange w:id="1506" w:author="USER" w:date="2012-08-31T10:36:00Z">
                  <w:rPr>
                    <w:rFonts w:cs="Calibri"/>
                    <w:i/>
                    <w:iCs/>
                  </w:rPr>
                </w:rPrChange>
              </w:rPr>
            </w:pPr>
            <w:r w:rsidRPr="001E7F20">
              <w:rPr>
                <w:rFonts w:cs="Calibri"/>
                <w:b/>
                <w:bCs/>
                <w:i/>
                <w:iCs/>
                <w:color w:val="FF0000"/>
                <w:highlight w:val="yellow"/>
                <w:rPrChange w:id="1507" w:author="USER" w:date="2012-08-31T10:36:00Z">
                  <w:rPr>
                    <w:rFonts w:cs="Calibri"/>
                    <w:b/>
                    <w:bCs/>
                    <w:i/>
                    <w:iCs/>
                    <w:sz w:val="16"/>
                    <w:szCs w:val="16"/>
                  </w:rPr>
                </w:rPrChange>
              </w:rPr>
              <w:t xml:space="preserve">(Sequence-based only) </w:t>
            </w:r>
            <w:r w:rsidRPr="001E7F20">
              <w:rPr>
                <w:rFonts w:cs="Calibri"/>
                <w:i/>
                <w:iCs/>
                <w:color w:val="FF0000"/>
                <w:highlight w:val="yellow"/>
                <w:rPrChange w:id="1508" w:author="USER" w:date="2012-08-31T10:36:00Z">
                  <w:rPr>
                    <w:rFonts w:cs="Calibri"/>
                    <w:i/>
                    <w:iCs/>
                    <w:sz w:val="16"/>
                    <w:szCs w:val="16"/>
                  </w:rPr>
                </w:rPrChange>
              </w:rPr>
              <w:t xml:space="preserve">The ASCT shall calculate a cycle </w:t>
            </w:r>
            <w:r w:rsidRPr="001E7F20">
              <w:rPr>
                <w:rFonts w:cs="Calibri"/>
                <w:i/>
                <w:iCs/>
                <w:color w:val="FF0000"/>
                <w:highlight w:val="yellow"/>
                <w:rPrChange w:id="1509" w:author="USER" w:date="2012-08-31T10:36:00Z">
                  <w:rPr>
                    <w:rFonts w:cs="Calibri"/>
                    <w:i/>
                    <w:iCs/>
                    <w:sz w:val="16"/>
                    <w:szCs w:val="16"/>
                  </w:rPr>
                </w:rPrChange>
              </w:rPr>
              <w:lastRenderedPageBreak/>
              <w:t>length for each cycle based on its optimization objectives (as required elsewhere, e.g., progression, queue management, equitable distribution of green).</w:t>
            </w:r>
          </w:p>
          <w:p w:rsidR="002733E5" w:rsidRPr="002623C7" w:rsidRDefault="001E7F20" w:rsidP="002733E5">
            <w:pPr>
              <w:rPr>
                <w:rFonts w:cs="Calibri"/>
                <w:color w:val="FF0000"/>
                <w:highlight w:val="yellow"/>
                <w:rPrChange w:id="1510" w:author="USER" w:date="2012-08-31T10:36:00Z">
                  <w:rPr>
                    <w:rFonts w:cs="Calibri"/>
                  </w:rPr>
                </w:rPrChange>
              </w:rPr>
            </w:pPr>
            <w:ins w:id="1511" w:author="Eddie Curtis" w:date="2012-08-10T10:06:00Z">
              <w:r w:rsidRPr="001E7F20">
                <w:rPr>
                  <w:rFonts w:cs="Calibri"/>
                  <w:color w:val="FF0000"/>
                  <w:highlight w:val="yellow"/>
                  <w:rPrChange w:id="1512" w:author="USER" w:date="2012-08-31T10:36:00Z">
                    <w:rPr>
                      <w:rFonts w:cs="Calibri"/>
                      <w:sz w:val="16"/>
                      <w:szCs w:val="16"/>
                    </w:rPr>
                  </w:rPrChange>
                </w:rPr>
                <w:t>2.2.0-5.0-1</w:t>
              </w:r>
            </w:ins>
            <w:r w:rsidRPr="001E7F20">
              <w:rPr>
                <w:rFonts w:cs="Calibri"/>
                <w:b/>
                <w:bCs/>
                <w:color w:val="FF0000"/>
                <w:highlight w:val="yellow"/>
                <w:rPrChange w:id="1513" w:author="USER" w:date="2012-08-31T10:36:00Z">
                  <w:rPr>
                    <w:rFonts w:cs="Calibri"/>
                    <w:b/>
                    <w:bCs/>
                    <w:sz w:val="16"/>
                    <w:szCs w:val="16"/>
                  </w:rPr>
                </w:rPrChange>
              </w:rPr>
              <w:t xml:space="preserve"> (Sequence-based only) </w:t>
            </w:r>
            <w:r w:rsidRPr="001E7F20">
              <w:rPr>
                <w:rFonts w:cs="Calibri"/>
                <w:color w:val="FF0000"/>
                <w:highlight w:val="yellow"/>
                <w:rPrChange w:id="1514" w:author="USER" w:date="2012-08-31T10:36:00Z">
                  <w:rPr>
                    <w:rFonts w:cs="Calibri"/>
                    <w:sz w:val="16"/>
                    <w:szCs w:val="16"/>
                  </w:rPr>
                </w:rPrChange>
              </w:rPr>
              <w:t>The ASCT shall limit cycle lengths to user-specified values.</w:t>
            </w:r>
          </w:p>
          <w:p w:rsidR="002733E5" w:rsidRPr="002623C7" w:rsidRDefault="001E7F20" w:rsidP="002733E5">
            <w:pPr>
              <w:rPr>
                <w:rFonts w:cs="Calibri"/>
                <w:color w:val="FF0000"/>
                <w:highlight w:val="yellow"/>
                <w:rPrChange w:id="1515" w:author="USER" w:date="2012-08-31T10:36:00Z">
                  <w:rPr>
                    <w:rFonts w:cs="Calibri"/>
                  </w:rPr>
                </w:rPrChange>
              </w:rPr>
            </w:pPr>
            <w:r w:rsidRPr="001E7F20">
              <w:rPr>
                <w:rFonts w:cs="Calibri"/>
                <w:color w:val="FF0000"/>
                <w:highlight w:val="yellow"/>
                <w:rPrChange w:id="1516" w:author="USER" w:date="2012-08-31T10:36:00Z">
                  <w:rPr>
                    <w:rFonts w:cs="Calibri"/>
                    <w:sz w:val="16"/>
                    <w:szCs w:val="16"/>
                  </w:rPr>
                </w:rPrChange>
              </w:rPr>
              <w:t>2.2.0-5.0-2</w:t>
            </w:r>
          </w:p>
          <w:p w:rsidR="002733E5" w:rsidRPr="002623C7" w:rsidRDefault="001E7F20" w:rsidP="002733E5">
            <w:pPr>
              <w:rPr>
                <w:rFonts w:cs="Calibri"/>
                <w:color w:val="FF0000"/>
                <w:highlight w:val="yellow"/>
                <w:rPrChange w:id="1517" w:author="USER" w:date="2012-08-31T10:36:00Z">
                  <w:rPr>
                    <w:rFonts w:cs="Calibri"/>
                  </w:rPr>
                </w:rPrChange>
              </w:rPr>
            </w:pPr>
            <w:r w:rsidRPr="001E7F20">
              <w:rPr>
                <w:rFonts w:cs="Calibri"/>
                <w:b/>
                <w:bCs/>
                <w:color w:val="FF0000"/>
                <w:highlight w:val="yellow"/>
                <w:rPrChange w:id="1518" w:author="USER" w:date="2012-08-31T10:36:00Z">
                  <w:rPr>
                    <w:rFonts w:cs="Calibri"/>
                    <w:b/>
                    <w:bCs/>
                    <w:sz w:val="16"/>
                    <w:szCs w:val="16"/>
                  </w:rPr>
                </w:rPrChange>
              </w:rPr>
              <w:t xml:space="preserve">(Sequence-based only) </w:t>
            </w:r>
            <w:r w:rsidRPr="001E7F20">
              <w:rPr>
                <w:rFonts w:cs="Calibri"/>
                <w:color w:val="FF0000"/>
                <w:highlight w:val="yellow"/>
                <w:rPrChange w:id="1519" w:author="USER" w:date="2012-08-31T10:36:00Z">
                  <w:rPr>
                    <w:rFonts w:cs="Calibri"/>
                    <w:sz w:val="16"/>
                    <w:szCs w:val="16"/>
                  </w:rPr>
                </w:rPrChange>
              </w:rPr>
              <w:t>The ASCT shall limit cycle lengths to a user-specified range.</w:t>
            </w:r>
          </w:p>
          <w:p w:rsidR="002733E5" w:rsidRPr="002623C7" w:rsidRDefault="001E7F20" w:rsidP="002733E5">
            <w:pPr>
              <w:rPr>
                <w:rFonts w:cs="Calibri"/>
                <w:color w:val="FF0000"/>
                <w:highlight w:val="yellow"/>
                <w:rPrChange w:id="1520" w:author="USER" w:date="2012-08-31T10:36:00Z">
                  <w:rPr>
                    <w:rFonts w:cs="Calibri"/>
                  </w:rPr>
                </w:rPrChange>
              </w:rPr>
            </w:pPr>
            <w:r w:rsidRPr="001E7F20">
              <w:rPr>
                <w:rFonts w:cs="Calibri"/>
                <w:color w:val="FF0000"/>
                <w:highlight w:val="yellow"/>
                <w:rPrChange w:id="1521" w:author="USER" w:date="2012-08-31T10:36:00Z">
                  <w:rPr>
                    <w:rFonts w:cs="Calibri"/>
                    <w:sz w:val="16"/>
                    <w:szCs w:val="16"/>
                  </w:rPr>
                </w:rPrChange>
              </w:rPr>
              <w:t>2.2.0-5.0-3</w:t>
            </w:r>
          </w:p>
          <w:p w:rsidR="002733E5" w:rsidRPr="002623C7" w:rsidRDefault="001E7F20" w:rsidP="002733E5">
            <w:pPr>
              <w:rPr>
                <w:rFonts w:cs="Calibri"/>
                <w:color w:val="FF0000"/>
                <w:highlight w:val="yellow"/>
                <w:rPrChange w:id="1522" w:author="USER" w:date="2012-08-31T10:36:00Z">
                  <w:rPr>
                    <w:rFonts w:cs="Calibri"/>
                  </w:rPr>
                </w:rPrChange>
              </w:rPr>
            </w:pPr>
            <w:r w:rsidRPr="001E7F20">
              <w:rPr>
                <w:rFonts w:cs="Calibri"/>
                <w:b/>
                <w:bCs/>
                <w:color w:val="FF0000"/>
                <w:highlight w:val="yellow"/>
                <w:rPrChange w:id="1523" w:author="USER" w:date="2012-08-31T10:36:00Z">
                  <w:rPr>
                    <w:rFonts w:cs="Calibri"/>
                    <w:b/>
                    <w:bCs/>
                    <w:sz w:val="16"/>
                    <w:szCs w:val="16"/>
                  </w:rPr>
                </w:rPrChange>
              </w:rPr>
              <w:t xml:space="preserve">(Sequence-based only) </w:t>
            </w:r>
            <w:r w:rsidRPr="001E7F20">
              <w:rPr>
                <w:rFonts w:cs="Calibri"/>
                <w:color w:val="FF0000"/>
                <w:highlight w:val="yellow"/>
                <w:rPrChange w:id="1524" w:author="USER" w:date="2012-08-31T10:36:00Z">
                  <w:rPr>
                    <w:rFonts w:cs="Calibri"/>
                    <w:sz w:val="16"/>
                    <w:szCs w:val="16"/>
                  </w:rPr>
                </w:rPrChange>
              </w:rPr>
              <w:t>The ASCT shall calculate optimum cycle length according to the user-specified coordination strategy.</w:t>
            </w:r>
          </w:p>
          <w:p w:rsidR="002733E5" w:rsidRPr="002623C7" w:rsidRDefault="001E7F20" w:rsidP="002733E5">
            <w:pPr>
              <w:rPr>
                <w:rFonts w:cs="Calibri"/>
                <w:color w:val="FF0000"/>
                <w:highlight w:val="yellow"/>
                <w:rPrChange w:id="1525" w:author="USER" w:date="2012-08-31T10:36:00Z">
                  <w:rPr>
                    <w:rFonts w:cs="Calibri"/>
                  </w:rPr>
                </w:rPrChange>
              </w:rPr>
            </w:pPr>
            <w:r w:rsidRPr="001E7F20">
              <w:rPr>
                <w:rFonts w:cs="Calibri"/>
                <w:color w:val="FF0000"/>
                <w:highlight w:val="yellow"/>
                <w:rPrChange w:id="1526" w:author="USER" w:date="2012-08-31T10:36:00Z">
                  <w:rPr>
                    <w:rFonts w:cs="Calibri"/>
                    <w:sz w:val="16"/>
                    <w:szCs w:val="16"/>
                  </w:rPr>
                </w:rPrChange>
              </w:rPr>
              <w:t>2.2.0-5.0-4</w:t>
            </w:r>
          </w:p>
          <w:p w:rsidR="002733E5" w:rsidRPr="00835557" w:rsidRDefault="001E7F20" w:rsidP="002733E5">
            <w:pPr>
              <w:rPr>
                <w:rFonts w:cs="Calibri"/>
                <w:i/>
                <w:iCs/>
                <w:color w:val="FF0000"/>
                <w:rPrChange w:id="1527" w:author="USER" w:date="2012-08-22T08:35:00Z">
                  <w:rPr>
                    <w:rFonts w:cs="Calibri"/>
                    <w:i/>
                    <w:iCs/>
                  </w:rPr>
                </w:rPrChange>
              </w:rPr>
            </w:pPr>
            <w:r w:rsidRPr="001E7F20">
              <w:rPr>
                <w:rFonts w:cs="Calibri"/>
                <w:b/>
                <w:bCs/>
                <w:i/>
                <w:iCs/>
                <w:color w:val="FF0000"/>
                <w:highlight w:val="yellow"/>
                <w:rPrChange w:id="1528" w:author="USER" w:date="2012-08-31T10:36:00Z">
                  <w:rPr>
                    <w:rFonts w:cs="Calibri"/>
                    <w:b/>
                    <w:bCs/>
                    <w:i/>
                    <w:iCs/>
                    <w:sz w:val="16"/>
                    <w:szCs w:val="16"/>
                  </w:rPr>
                </w:rPrChange>
              </w:rPr>
              <w:t xml:space="preserve">(Sequence-based only) </w:t>
            </w:r>
            <w:r w:rsidRPr="001E7F20">
              <w:rPr>
                <w:rFonts w:cs="Calibri"/>
                <w:i/>
                <w:iCs/>
                <w:color w:val="FF0000"/>
                <w:highlight w:val="yellow"/>
                <w:rPrChange w:id="1529" w:author="USER" w:date="2012-08-31T10:36:00Z">
                  <w:rPr>
                    <w:rFonts w:cs="Calibri"/>
                    <w:i/>
                    <w:iCs/>
                    <w:sz w:val="16"/>
                    <w:szCs w:val="16"/>
                  </w:rPr>
                </w:rPrChange>
              </w:rPr>
              <w:t>The ASCT shall limit changes in cycle length to not exceed a user-specified value.</w:t>
            </w:r>
          </w:p>
          <w:p w:rsidR="002733E5" w:rsidRPr="00CC5112" w:rsidRDefault="001E7F20" w:rsidP="002733E5">
            <w:pPr>
              <w:rPr>
                <w:rFonts w:cs="Calibri"/>
                <w:strike/>
                <w:color w:val="FF0000"/>
                <w:rPrChange w:id="1530" w:author="USER" w:date="2012-08-27T08:32:00Z">
                  <w:rPr>
                    <w:rFonts w:cs="Calibri"/>
                  </w:rPr>
                </w:rPrChange>
              </w:rPr>
            </w:pPr>
            <w:r w:rsidRPr="001E7F20">
              <w:rPr>
                <w:rFonts w:cs="Calibri"/>
                <w:strike/>
                <w:color w:val="FF0000"/>
                <w:rPrChange w:id="1531" w:author="USER" w:date="2012-08-27T08:32:00Z">
                  <w:rPr>
                    <w:rFonts w:cs="Calibri"/>
                    <w:sz w:val="16"/>
                    <w:szCs w:val="16"/>
                  </w:rPr>
                </w:rPrChange>
              </w:rPr>
              <w:t>2.2.0-5.0-4.0-1</w:t>
            </w:r>
          </w:p>
          <w:p w:rsidR="002733E5" w:rsidRPr="00CC5112" w:rsidRDefault="001E7F20" w:rsidP="002733E5">
            <w:pPr>
              <w:rPr>
                <w:rFonts w:cs="Calibri"/>
                <w:strike/>
                <w:color w:val="FF0000"/>
                <w:rPrChange w:id="1532" w:author="USER" w:date="2012-08-27T08:32:00Z">
                  <w:rPr>
                    <w:rFonts w:cs="Calibri"/>
                  </w:rPr>
                </w:rPrChange>
              </w:rPr>
            </w:pPr>
            <w:r w:rsidRPr="001E7F20">
              <w:rPr>
                <w:rFonts w:cs="Calibri"/>
                <w:b/>
                <w:bCs/>
                <w:i/>
                <w:iCs/>
                <w:strike/>
                <w:color w:val="FF0000"/>
                <w:rPrChange w:id="1533" w:author="USER" w:date="2012-08-27T08:32:00Z">
                  <w:rPr>
                    <w:rFonts w:cs="Calibri"/>
                    <w:b/>
                    <w:bCs/>
                    <w:i/>
                    <w:iCs/>
                    <w:sz w:val="16"/>
                    <w:szCs w:val="16"/>
                  </w:rPr>
                </w:rPrChange>
              </w:rPr>
              <w:t xml:space="preserve">(Sequence-based only) </w:t>
            </w:r>
            <w:r w:rsidRPr="001E7F20">
              <w:rPr>
                <w:rFonts w:cs="Calibri"/>
                <w:i/>
                <w:iCs/>
                <w:strike/>
                <w:color w:val="FF0000"/>
                <w:rPrChange w:id="1534" w:author="USER" w:date="2012-08-27T08:32:00Z">
                  <w:rPr>
                    <w:rFonts w:cs="Calibri"/>
                    <w:i/>
                    <w:iCs/>
                    <w:sz w:val="16"/>
                    <w:szCs w:val="16"/>
                  </w:rPr>
                </w:rPrChange>
              </w:rPr>
              <w:t>The ASCT shall increase the limit for the following XX cycles based on a change in conditions</w:t>
            </w:r>
            <w:r w:rsidRPr="001E7F20">
              <w:rPr>
                <w:rFonts w:cs="Calibri"/>
                <w:strike/>
                <w:color w:val="FF0000"/>
                <w:rPrChange w:id="1535" w:author="USER" w:date="2012-08-27T08:32:00Z">
                  <w:rPr>
                    <w:rFonts w:cs="Calibri"/>
                    <w:sz w:val="16"/>
                    <w:szCs w:val="16"/>
                  </w:rPr>
                </w:rPrChange>
              </w:rPr>
              <w:t>.</w:t>
            </w:r>
          </w:p>
          <w:p w:rsidR="002733E5" w:rsidRPr="00CC5112" w:rsidRDefault="001E7F20" w:rsidP="002733E5">
            <w:pPr>
              <w:rPr>
                <w:rFonts w:cs="Calibri"/>
                <w:strike/>
                <w:color w:val="FF0000"/>
                <w:rPrChange w:id="1536" w:author="USER" w:date="2012-08-27T08:32:00Z">
                  <w:rPr>
                    <w:rFonts w:cs="Calibri"/>
                  </w:rPr>
                </w:rPrChange>
              </w:rPr>
            </w:pPr>
            <w:r w:rsidRPr="001E7F20">
              <w:rPr>
                <w:rFonts w:cs="Calibri"/>
                <w:strike/>
                <w:color w:val="FF0000"/>
                <w:rPrChange w:id="1537" w:author="USER" w:date="2012-08-27T08:32:00Z">
                  <w:rPr>
                    <w:rFonts w:cs="Calibri"/>
                    <w:sz w:val="16"/>
                    <w:szCs w:val="16"/>
                  </w:rPr>
                </w:rPrChange>
              </w:rPr>
              <w:t>2.2.0-5.0-4.0-1.0-2</w:t>
            </w:r>
          </w:p>
          <w:p w:rsidR="002733E5" w:rsidRPr="00CC5112" w:rsidRDefault="001E7F20" w:rsidP="002733E5">
            <w:pPr>
              <w:rPr>
                <w:rFonts w:cs="Calibri"/>
                <w:strike/>
                <w:color w:val="FF0000"/>
                <w:rPrChange w:id="1538" w:author="USER" w:date="2012-08-27T08:32:00Z">
                  <w:rPr>
                    <w:rFonts w:cs="Calibri"/>
                  </w:rPr>
                </w:rPrChange>
              </w:rPr>
            </w:pPr>
            <w:r w:rsidRPr="001E7F20">
              <w:rPr>
                <w:rFonts w:cs="Calibri"/>
                <w:b/>
                <w:bCs/>
                <w:strike/>
                <w:color w:val="FF0000"/>
                <w:rPrChange w:id="1539" w:author="USER" w:date="2012-08-27T08:32:00Z">
                  <w:rPr>
                    <w:rFonts w:cs="Calibri"/>
                    <w:b/>
                    <w:bCs/>
                    <w:sz w:val="16"/>
                    <w:szCs w:val="16"/>
                  </w:rPr>
                </w:rPrChange>
              </w:rPr>
              <w:t xml:space="preserve">(Sequence-based only) </w:t>
            </w:r>
            <w:r w:rsidRPr="001E7F20">
              <w:rPr>
                <w:rFonts w:cs="Calibri"/>
                <w:strike/>
                <w:color w:val="FF0000"/>
                <w:rPrChange w:id="1540" w:author="USER" w:date="2012-08-27T08:32:00Z">
                  <w:rPr>
                    <w:rFonts w:cs="Calibri"/>
                    <w:sz w:val="16"/>
                    <w:szCs w:val="16"/>
                  </w:rPr>
                </w:rPrChange>
              </w:rPr>
              <w:t>The increased limit shall be user-defined.</w:t>
            </w:r>
          </w:p>
          <w:p w:rsidR="002733E5" w:rsidRPr="002623C7" w:rsidRDefault="001E7F20" w:rsidP="002733E5">
            <w:pPr>
              <w:rPr>
                <w:rFonts w:cs="Calibri"/>
                <w:strike/>
                <w:color w:val="FF0000"/>
                <w:rPrChange w:id="1541" w:author="USER" w:date="2012-08-31T10:35:00Z">
                  <w:rPr>
                    <w:rFonts w:cs="Calibri"/>
                  </w:rPr>
                </w:rPrChange>
              </w:rPr>
            </w:pPr>
            <w:r w:rsidRPr="001E7F20">
              <w:rPr>
                <w:rFonts w:cs="Calibri"/>
                <w:strike/>
                <w:color w:val="FF0000"/>
                <w:rPrChange w:id="1542" w:author="USER" w:date="2012-08-31T10:35:00Z">
                  <w:rPr>
                    <w:rFonts w:cs="Calibri"/>
                    <w:sz w:val="16"/>
                    <w:szCs w:val="16"/>
                  </w:rPr>
                </w:rPrChange>
              </w:rPr>
              <w:t>2.2.0-5.0-4.0-1.0-1</w:t>
            </w:r>
          </w:p>
          <w:p w:rsidR="002733E5" w:rsidRPr="002623C7" w:rsidRDefault="001E7F20" w:rsidP="002733E5">
            <w:pPr>
              <w:rPr>
                <w:rFonts w:cs="Calibri"/>
                <w:strike/>
                <w:color w:val="FF0000"/>
                <w:rPrChange w:id="1543" w:author="USER" w:date="2012-08-31T10:35:00Z">
                  <w:rPr>
                    <w:rFonts w:cs="Calibri"/>
                  </w:rPr>
                </w:rPrChange>
              </w:rPr>
            </w:pPr>
            <w:r w:rsidRPr="001E7F20">
              <w:rPr>
                <w:rFonts w:cs="Calibri"/>
                <w:b/>
                <w:bCs/>
                <w:strike/>
                <w:color w:val="FF0000"/>
                <w:rPrChange w:id="1544" w:author="USER" w:date="2012-08-31T10:35:00Z">
                  <w:rPr>
                    <w:rFonts w:cs="Calibri"/>
                    <w:b/>
                    <w:bCs/>
                    <w:sz w:val="16"/>
                    <w:szCs w:val="16"/>
                  </w:rPr>
                </w:rPrChange>
              </w:rPr>
              <w:t xml:space="preserve">(Sequence-based only) </w:t>
            </w:r>
            <w:r w:rsidRPr="001E7F20">
              <w:rPr>
                <w:rFonts w:cs="Calibri"/>
                <w:strike/>
                <w:color w:val="FF0000"/>
                <w:rPrChange w:id="1545" w:author="USER" w:date="2012-08-31T10:35:00Z">
                  <w:rPr>
                    <w:rFonts w:cs="Calibri"/>
                    <w:sz w:val="16"/>
                    <w:szCs w:val="16"/>
                  </w:rPr>
                </w:rPrChange>
              </w:rPr>
              <w:t>The change in conditions shall be defined by XX successive adaptive increases in cycle length at the maximum rate.</w:t>
            </w:r>
          </w:p>
          <w:p w:rsidR="002733E5" w:rsidRPr="00835557" w:rsidRDefault="001E7F20" w:rsidP="002733E5">
            <w:pPr>
              <w:rPr>
                <w:rFonts w:cs="Calibri"/>
                <w:color w:val="FF0000"/>
                <w:rPrChange w:id="1546" w:author="USER" w:date="2012-08-22T08:35:00Z">
                  <w:rPr>
                    <w:rFonts w:cs="Calibri"/>
                  </w:rPr>
                </w:rPrChange>
              </w:rPr>
            </w:pPr>
            <w:r w:rsidRPr="001E7F20">
              <w:rPr>
                <w:rFonts w:cs="Calibri"/>
                <w:color w:val="FF0000"/>
                <w:rPrChange w:id="1547" w:author="USER" w:date="2012-08-22T08:35:00Z">
                  <w:rPr>
                    <w:rFonts w:cs="Calibri"/>
                    <w:sz w:val="16"/>
                    <w:szCs w:val="16"/>
                  </w:rPr>
                </w:rPrChange>
              </w:rPr>
              <w:t>2.3.0-2</w:t>
            </w:r>
          </w:p>
          <w:p w:rsidR="002733E5" w:rsidRPr="00835557" w:rsidRDefault="001E7F20" w:rsidP="002733E5">
            <w:pPr>
              <w:rPr>
                <w:rFonts w:cs="Calibri"/>
                <w:strike/>
                <w:rPrChange w:id="1548" w:author="USER" w:date="2012-08-22T08:36:00Z">
                  <w:rPr>
                    <w:rFonts w:cs="Calibri"/>
                  </w:rPr>
                </w:rPrChange>
              </w:rPr>
            </w:pPr>
            <w:r w:rsidRPr="001E7F20">
              <w:rPr>
                <w:rFonts w:cs="Calibri"/>
                <w:b/>
                <w:bCs/>
                <w:strike/>
                <w:rPrChange w:id="1549" w:author="USER" w:date="2012-08-22T08:36:00Z">
                  <w:rPr>
                    <w:rFonts w:cs="Calibri"/>
                    <w:b/>
                    <w:bCs/>
                    <w:sz w:val="16"/>
                    <w:szCs w:val="16"/>
                  </w:rPr>
                </w:rPrChange>
              </w:rPr>
              <w:t xml:space="preserve">(Non-sequence-based only) </w:t>
            </w:r>
            <w:r w:rsidRPr="001E7F20">
              <w:rPr>
                <w:rFonts w:cs="Calibri"/>
                <w:strike/>
                <w:rPrChange w:id="1550" w:author="USER" w:date="2012-08-22T08:36:00Z">
                  <w:rPr>
                    <w:rFonts w:cs="Calibri"/>
                    <w:sz w:val="16"/>
                    <w:szCs w:val="16"/>
                  </w:rPr>
                </w:rPrChange>
              </w:rPr>
              <w:t xml:space="preserve">The ASCT shall calculate the appropriate state of the signal to suit the current </w:t>
            </w:r>
            <w:r w:rsidRPr="001E7F20">
              <w:rPr>
                <w:rFonts w:cs="Calibri"/>
                <w:strike/>
                <w:rPrChange w:id="1551" w:author="USER" w:date="2012-08-22T08:36:00Z">
                  <w:rPr>
                    <w:rFonts w:cs="Calibri"/>
                    <w:sz w:val="16"/>
                    <w:szCs w:val="16"/>
                  </w:rPr>
                </w:rPrChange>
              </w:rPr>
              <w:lastRenderedPageBreak/>
              <w:t>coordination strategy at the critical signal controller.  (A critical signal controller is defined by the user.)</w:t>
            </w:r>
          </w:p>
          <w:p w:rsidR="002733E5" w:rsidRPr="00835557" w:rsidRDefault="001E7F20" w:rsidP="002733E5">
            <w:pPr>
              <w:rPr>
                <w:rFonts w:cs="Calibri"/>
                <w:strike/>
                <w:rPrChange w:id="1552" w:author="USER" w:date="2012-08-22T08:36:00Z">
                  <w:rPr>
                    <w:rFonts w:cs="Calibri"/>
                  </w:rPr>
                </w:rPrChange>
              </w:rPr>
            </w:pPr>
            <w:r w:rsidRPr="001E7F20">
              <w:rPr>
                <w:rFonts w:cs="Calibri"/>
                <w:strike/>
                <w:rPrChange w:id="1553" w:author="USER" w:date="2012-08-22T08:36:00Z">
                  <w:rPr>
                    <w:rFonts w:cs="Calibri"/>
                    <w:sz w:val="16"/>
                    <w:szCs w:val="16"/>
                  </w:rPr>
                </w:rPrChange>
              </w:rPr>
              <w:t>2.3.0-3</w:t>
            </w:r>
          </w:p>
          <w:p w:rsidR="002733E5" w:rsidRPr="00835557" w:rsidRDefault="001E7F20" w:rsidP="002733E5">
            <w:pPr>
              <w:rPr>
                <w:rFonts w:cs="Calibri"/>
                <w:strike/>
                <w:rPrChange w:id="1554" w:author="USER" w:date="2012-08-22T08:36:00Z">
                  <w:rPr>
                    <w:rFonts w:cs="Calibri"/>
                  </w:rPr>
                </w:rPrChange>
              </w:rPr>
            </w:pPr>
            <w:r w:rsidRPr="001E7F20">
              <w:rPr>
                <w:rFonts w:cs="Calibri"/>
                <w:b/>
                <w:bCs/>
                <w:strike/>
                <w:rPrChange w:id="1555" w:author="USER" w:date="2012-08-22T08:36:00Z">
                  <w:rPr>
                    <w:rFonts w:cs="Calibri"/>
                    <w:b/>
                    <w:bCs/>
                    <w:sz w:val="16"/>
                    <w:szCs w:val="16"/>
                  </w:rPr>
                </w:rPrChange>
              </w:rPr>
              <w:t xml:space="preserve">(Non-sequence-based only) </w:t>
            </w:r>
            <w:r w:rsidRPr="001E7F20">
              <w:rPr>
                <w:rFonts w:cs="Calibri"/>
                <w:strike/>
                <w:rPrChange w:id="1556" w:author="USER" w:date="2012-08-22T08:36:00Z">
                  <w:rPr>
                    <w:rFonts w:cs="Calibri"/>
                    <w:sz w:val="16"/>
                    <w:szCs w:val="16"/>
                  </w:rPr>
                </w:rPrChange>
              </w:rPr>
              <w:t xml:space="preserve">At non-critical intersections within a group, the ASCT shall calculate the time at which a user-specified phase shall be green, relative to a reference point at the critical intersection, to suit the current coordination </w:t>
            </w:r>
            <w:proofErr w:type="gramStart"/>
            <w:r w:rsidRPr="001E7F20">
              <w:rPr>
                <w:rFonts w:cs="Calibri"/>
                <w:strike/>
                <w:rPrChange w:id="1557" w:author="USER" w:date="2012-08-22T08:36:00Z">
                  <w:rPr>
                    <w:rFonts w:cs="Calibri"/>
                    <w:sz w:val="16"/>
                    <w:szCs w:val="16"/>
                  </w:rPr>
                </w:rPrChange>
              </w:rPr>
              <w:t>strategy .</w:t>
            </w:r>
            <w:proofErr w:type="gramEnd"/>
          </w:p>
          <w:p w:rsidR="002733E5" w:rsidRPr="00835557" w:rsidRDefault="001E7F20" w:rsidP="002733E5">
            <w:pPr>
              <w:rPr>
                <w:rFonts w:cs="Calibri"/>
                <w:strike/>
                <w:rPrChange w:id="1558" w:author="USER" w:date="2012-08-22T08:36:00Z">
                  <w:rPr>
                    <w:rFonts w:cs="Calibri"/>
                  </w:rPr>
                </w:rPrChange>
              </w:rPr>
            </w:pPr>
            <w:r w:rsidRPr="001E7F20">
              <w:rPr>
                <w:rFonts w:cs="Calibri"/>
                <w:strike/>
                <w:rPrChange w:id="1559" w:author="USER" w:date="2012-08-22T08:36:00Z">
                  <w:rPr>
                    <w:rFonts w:cs="Calibri"/>
                    <w:sz w:val="16"/>
                    <w:szCs w:val="16"/>
                  </w:rPr>
                </w:rPrChange>
              </w:rPr>
              <w:t>2.3.0-4</w:t>
            </w:r>
          </w:p>
          <w:p w:rsidR="002733E5" w:rsidRPr="00835557" w:rsidRDefault="001E7F20" w:rsidP="002733E5">
            <w:pPr>
              <w:rPr>
                <w:rFonts w:cs="Calibri"/>
                <w:strike/>
                <w:rPrChange w:id="1560" w:author="USER" w:date="2012-08-22T08:36:00Z">
                  <w:rPr>
                    <w:rFonts w:cs="Calibri"/>
                  </w:rPr>
                </w:rPrChange>
              </w:rPr>
            </w:pPr>
            <w:r w:rsidRPr="001E7F20">
              <w:rPr>
                <w:rFonts w:cs="Calibri"/>
                <w:b/>
                <w:bCs/>
                <w:strike/>
                <w:rPrChange w:id="1561" w:author="USER" w:date="2012-08-22T08:36:00Z">
                  <w:rPr>
                    <w:rFonts w:cs="Calibri"/>
                    <w:b/>
                    <w:bCs/>
                    <w:sz w:val="16"/>
                    <w:szCs w:val="16"/>
                  </w:rPr>
                </w:rPrChange>
              </w:rPr>
              <w:t xml:space="preserve">(Non-sequence-based only) </w:t>
            </w:r>
            <w:r w:rsidRPr="001E7F20">
              <w:rPr>
                <w:rFonts w:cs="Calibri"/>
                <w:strike/>
                <w:rPrChange w:id="1562" w:author="USER" w:date="2012-08-22T08:36:00Z">
                  <w:rPr>
                    <w:rFonts w:cs="Calibri"/>
                    <w:sz w:val="16"/>
                    <w:szCs w:val="16"/>
                  </w:rPr>
                </w:rPrChange>
              </w:rPr>
              <w:t>When demand is present, the ASCT shall implement a user-specified maximum time between successive displays of each phase at each intersection.</w:t>
            </w:r>
          </w:p>
          <w:p w:rsidR="00160ECC" w:rsidRDefault="00160ECC" w:rsidP="00160ECC">
            <w:pPr>
              <w:rPr>
                <w:rFonts w:cs="Calibri"/>
              </w:rPr>
            </w:pPr>
            <w:r w:rsidRPr="00AE66C2">
              <w:rPr>
                <w:rFonts w:cs="Calibri"/>
                <w:highlight w:val="yellow"/>
                <w:rPrChange w:id="1563" w:author="USER" w:date="2012-09-12T09:31:00Z">
                  <w:rPr>
                    <w:rFonts w:cs="Calibri"/>
                  </w:rPr>
                </w:rPrChange>
              </w:rPr>
              <w:t>2.4.0-3</w:t>
            </w:r>
          </w:p>
          <w:p w:rsidR="00160ECC" w:rsidRDefault="001E7F20" w:rsidP="00160ECC">
            <w:pPr>
              <w:rPr>
                <w:ins w:id="1564" w:author="Eddie Curtis" w:date="2012-08-10T10:10:00Z"/>
                <w:rFonts w:cs="Calibri"/>
              </w:rPr>
            </w:pPr>
            <w:r w:rsidRPr="001E7F20">
              <w:rPr>
                <w:rFonts w:cs="Calibri"/>
                <w:highlight w:val="yellow"/>
                <w:rPrChange w:id="1565" w:author="Eddie Curtis" w:date="2012-08-10T10:10:00Z">
                  <w:rPr>
                    <w:rFonts w:cs="Calibri"/>
                    <w:sz w:val="16"/>
                    <w:szCs w:val="16"/>
                  </w:rPr>
                </w:rPrChange>
              </w:rPr>
              <w:t>The ASCT shall calculate optimum phase lengths, based on current measured traffic conditions. (The calculation is based on the optimization objectives.)</w:t>
            </w:r>
          </w:p>
          <w:p w:rsidR="00992506" w:rsidRPr="00C33EA1" w:rsidRDefault="001E7F20" w:rsidP="00992506">
            <w:pPr>
              <w:rPr>
                <w:ins w:id="1566" w:author="Eddie Curtis" w:date="2012-08-10T10:10:00Z"/>
                <w:rFonts w:cs="Calibri"/>
                <w:highlight w:val="yellow"/>
                <w:rPrChange w:id="1567" w:author="USER" w:date="2012-08-31T16:13:00Z">
                  <w:rPr>
                    <w:ins w:id="1568" w:author="Eddie Curtis" w:date="2012-08-10T10:10:00Z"/>
                    <w:rFonts w:cs="Calibri"/>
                  </w:rPr>
                </w:rPrChange>
              </w:rPr>
            </w:pPr>
            <w:ins w:id="1569" w:author="Eddie Curtis" w:date="2012-08-10T10:10:00Z">
              <w:r w:rsidRPr="001E7F20">
                <w:rPr>
                  <w:rFonts w:cs="Calibri"/>
                  <w:highlight w:val="yellow"/>
                  <w:rPrChange w:id="1570" w:author="USER" w:date="2012-08-31T16:13:00Z">
                    <w:rPr>
                      <w:rFonts w:cs="Calibri"/>
                      <w:sz w:val="16"/>
                      <w:szCs w:val="16"/>
                    </w:rPr>
                  </w:rPrChange>
                </w:rPr>
                <w:t>2.4.0-3.0-1</w:t>
              </w:r>
            </w:ins>
          </w:p>
          <w:p w:rsidR="00992506" w:rsidRDefault="001E7F20" w:rsidP="00992506">
            <w:pPr>
              <w:rPr>
                <w:ins w:id="1571" w:author="Eddie Curtis" w:date="2012-08-10T10:10:00Z"/>
                <w:rFonts w:cs="Calibri"/>
              </w:rPr>
            </w:pPr>
            <w:ins w:id="1572" w:author="Eddie Curtis" w:date="2012-08-10T10:10:00Z">
              <w:r w:rsidRPr="001E7F20">
                <w:rPr>
                  <w:rFonts w:cs="Calibri"/>
                  <w:highlight w:val="yellow"/>
                  <w:rPrChange w:id="1573" w:author="USER" w:date="2012-08-31T16:13:00Z">
                    <w:rPr>
                      <w:rFonts w:cs="Calibri"/>
                      <w:sz w:val="16"/>
                      <w:szCs w:val="16"/>
                    </w:rPr>
                  </w:rPrChange>
                </w:rPr>
                <w:t xml:space="preserve">The ASCT shall limit the </w:t>
              </w:r>
            </w:ins>
            <w:ins w:id="1574" w:author="Eddie Curtis" w:date="2012-08-10T10:11:00Z">
              <w:r w:rsidRPr="001E7F20">
                <w:rPr>
                  <w:rFonts w:cs="Calibri"/>
                  <w:highlight w:val="yellow"/>
                  <w:rPrChange w:id="1575" w:author="USER" w:date="2012-08-31T16:13:00Z">
                    <w:rPr>
                      <w:rFonts w:cs="Calibri"/>
                      <w:sz w:val="16"/>
                      <w:szCs w:val="16"/>
                    </w:rPr>
                  </w:rPrChange>
                </w:rPr>
                <w:t>difference between the length of a given phase and the length of the same phase during its next service to a user-specified value.</w:t>
              </w:r>
            </w:ins>
          </w:p>
          <w:p w:rsidR="00992506" w:rsidRDefault="00992506" w:rsidP="00160ECC">
            <w:pPr>
              <w:rPr>
                <w:rFonts w:cs="Calibri"/>
              </w:rPr>
            </w:pPr>
          </w:p>
          <w:p w:rsidR="00160ECC" w:rsidDel="00992506" w:rsidRDefault="00160ECC" w:rsidP="00160ECC">
            <w:pPr>
              <w:rPr>
                <w:rFonts w:cs="Calibri"/>
              </w:rPr>
            </w:pPr>
            <w:moveFromRangeStart w:id="1576" w:author="Eddie Curtis" w:date="2012-08-10T10:09:00Z" w:name="move332356677"/>
            <w:moveFrom w:id="1577" w:author="Eddie Curtis" w:date="2012-08-10T10:09:00Z">
              <w:r w:rsidDel="00992506">
                <w:rPr>
                  <w:rFonts w:cs="Calibri"/>
                </w:rPr>
                <w:t>2.1.1.0-8</w:t>
              </w:r>
            </w:moveFrom>
          </w:p>
          <w:p w:rsidR="00160ECC" w:rsidRPr="00160ECC" w:rsidRDefault="00160ECC" w:rsidP="00160ECC">
            <w:pPr>
              <w:rPr>
                <w:rFonts w:cs="Calibri"/>
              </w:rPr>
            </w:pPr>
            <w:moveFrom w:id="1578" w:author="Eddie Curtis" w:date="2012-08-10T10:09:00Z">
              <w:r w:rsidDel="00992506">
                <w:rPr>
                  <w:rFonts w:cs="Calibri"/>
                  <w:b/>
                  <w:bCs/>
                  <w:i/>
                  <w:iCs/>
                </w:rPr>
                <w:t>T</w:t>
              </w:r>
              <w:r w:rsidDel="00992506">
                <w:rPr>
                  <w:rFonts w:cs="Calibri"/>
                  <w:i/>
                  <w:iCs/>
                </w:rPr>
                <w:t>he ASCT shall provide maximum and minimum phase times.</w:t>
              </w:r>
            </w:moveFrom>
            <w:moveFromRangeEnd w:id="1576"/>
          </w:p>
        </w:tc>
      </w:tr>
      <w:tr w:rsidR="002733E5" w:rsidTr="00A535CF">
        <w:tc>
          <w:tcPr>
            <w:tcW w:w="2040" w:type="dxa"/>
            <w:shd w:val="clear" w:color="auto" w:fill="auto"/>
          </w:tcPr>
          <w:p w:rsidR="002733E5" w:rsidRDefault="002733E5" w:rsidP="00160ECC">
            <w:pPr>
              <w:rPr>
                <w:rFonts w:cs="Calibri"/>
              </w:rPr>
            </w:pPr>
          </w:p>
        </w:tc>
        <w:tc>
          <w:tcPr>
            <w:tcW w:w="5268" w:type="dxa"/>
            <w:shd w:val="clear" w:color="auto" w:fill="auto"/>
          </w:tcPr>
          <w:p w:rsidR="002733E5" w:rsidRPr="002733E5" w:rsidRDefault="002733E5" w:rsidP="002733E5">
            <w:pPr>
              <w:autoSpaceDE w:val="0"/>
              <w:autoSpaceDN w:val="0"/>
              <w:adjustRightInd w:val="0"/>
              <w:spacing w:after="0"/>
              <w:rPr>
                <w:rFonts w:cs="Calibri"/>
                <w:highlight w:val="yellow"/>
              </w:rPr>
            </w:pPr>
            <w:r w:rsidRPr="002733E5">
              <w:rPr>
                <w:rFonts w:cs="Calibri"/>
                <w:b/>
                <w:highlight w:val="yellow"/>
              </w:rPr>
              <w:t>ORDER OF REQUIREMENTS ONLY RESORTED TO THIS POINT. REMAINDER STILL TO BE DONE</w:t>
            </w:r>
          </w:p>
        </w:tc>
        <w:tc>
          <w:tcPr>
            <w:tcW w:w="5670" w:type="dxa"/>
            <w:shd w:val="clear" w:color="auto" w:fill="auto"/>
          </w:tcPr>
          <w:p w:rsidR="002733E5" w:rsidRPr="002733E5" w:rsidRDefault="002733E5" w:rsidP="002733E5">
            <w:pPr>
              <w:rPr>
                <w:rFonts w:cs="Calibri"/>
                <w:b/>
              </w:rPr>
            </w:pPr>
            <w:r w:rsidRPr="002733E5">
              <w:rPr>
                <w:rFonts w:cs="Calibri"/>
                <w:b/>
                <w:highlight w:val="yellow"/>
              </w:rPr>
              <w:t>ORDER OF REQUIREMENTS ONLY RESORTED TO THIS POINT. REMAINDER STILL TO BE DONE</w:t>
            </w:r>
            <w:bookmarkStart w:id="1579" w:name="_GoBack"/>
            <w:bookmarkEnd w:id="1579"/>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580" w:author="USER" w:date="2012-08-31T16:13:00Z">
                  <w:rPr>
                    <w:rFonts w:cs="Calibri"/>
                    <w:sz w:val="16"/>
                    <w:szCs w:val="16"/>
                  </w:rPr>
                </w:rPrChange>
              </w:rPr>
              <w:t>4.1.0-1.0-4</w:t>
            </w:r>
          </w:p>
        </w:tc>
        <w:tc>
          <w:tcPr>
            <w:tcW w:w="5268" w:type="dxa"/>
            <w:shd w:val="clear" w:color="auto" w:fill="auto"/>
          </w:tcPr>
          <w:p w:rsidR="00160ECC" w:rsidRDefault="00160ECC" w:rsidP="00160ECC">
            <w:pPr>
              <w:numPr>
                <w:ilvl w:val="0"/>
                <w:numId w:val="11"/>
              </w:numPr>
              <w:autoSpaceDE w:val="0"/>
              <w:autoSpaceDN w:val="0"/>
              <w:adjustRightInd w:val="0"/>
              <w:spacing w:after="0"/>
              <w:rPr>
                <w:rFonts w:cs="Calibri"/>
              </w:rPr>
            </w:pPr>
            <w:commentRangeStart w:id="1581"/>
            <w:r>
              <w:rPr>
                <w:rFonts w:cs="Calibri"/>
              </w:rPr>
              <w:t>Manage the lengths of queues</w:t>
            </w:r>
            <w:commentRangeEnd w:id="1581"/>
            <w:r w:rsidR="00992506">
              <w:rPr>
                <w:rStyle w:val="CommentReference"/>
              </w:rPr>
              <w:commentReference w:id="1581"/>
            </w:r>
          </w:p>
          <w:p w:rsidR="00160ECC" w:rsidRDefault="00160ECC" w:rsidP="00160ECC">
            <w:pPr>
              <w:rPr>
                <w:rFonts w:cs="Calibri"/>
              </w:rPr>
            </w:pP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Default="00160ECC" w:rsidP="00160ECC">
            <w:pPr>
              <w:rPr>
                <w:rFonts w:cs="Calibri"/>
                <w:b/>
                <w:bCs/>
                <w:i/>
                <w:iCs/>
              </w:rPr>
            </w:pPr>
            <w:r>
              <w:rPr>
                <w:rFonts w:cs="Calibri"/>
                <w:b/>
                <w:bCs/>
                <w:i/>
                <w:iCs/>
              </w:rPr>
              <w:t>(Select requirements from both groups when the vendor is given the choice of supplying one type of adaptive operation or the other.)</w:t>
            </w:r>
          </w:p>
          <w:p w:rsidR="00160ECC" w:rsidRDefault="00160ECC" w:rsidP="00160ECC"/>
        </w:tc>
        <w:tc>
          <w:tcPr>
            <w:tcW w:w="5670" w:type="dxa"/>
            <w:shd w:val="clear" w:color="auto" w:fill="auto"/>
          </w:tcPr>
          <w:p w:rsidR="00160ECC" w:rsidRDefault="001E7F20" w:rsidP="00160ECC">
            <w:pPr>
              <w:rPr>
                <w:rFonts w:cs="Calibri"/>
              </w:rPr>
            </w:pPr>
            <w:r w:rsidRPr="001E7F20">
              <w:rPr>
                <w:rFonts w:cs="Calibri"/>
                <w:highlight w:val="yellow"/>
                <w:rPrChange w:id="1582" w:author="USER" w:date="2012-08-27T08:33:00Z">
                  <w:rPr>
                    <w:rFonts w:cs="Calibri"/>
                    <w:sz w:val="16"/>
                    <w:szCs w:val="16"/>
                  </w:rPr>
                </w:rPrChange>
              </w:rPr>
              <w:lastRenderedPageBreak/>
              <w:t>2.2.0-4</w:t>
            </w:r>
          </w:p>
          <w:p w:rsidR="00160ECC" w:rsidRDefault="001E7F20" w:rsidP="00160ECC">
            <w:pPr>
              <w:rPr>
                <w:rFonts w:cs="Calibri"/>
                <w:i/>
                <w:iCs/>
              </w:rPr>
            </w:pPr>
            <w:r w:rsidRPr="001E7F20">
              <w:rPr>
                <w:rFonts w:cs="Calibri"/>
                <w:b/>
                <w:bCs/>
                <w:i/>
                <w:iCs/>
                <w:highlight w:val="yellow"/>
                <w:rPrChange w:id="1583" w:author="USER" w:date="2012-08-27T08:33:00Z">
                  <w:rPr>
                    <w:rFonts w:cs="Calibri"/>
                    <w:b/>
                    <w:bCs/>
                    <w:i/>
                    <w:iCs/>
                    <w:sz w:val="16"/>
                    <w:szCs w:val="16"/>
                  </w:rPr>
                </w:rPrChange>
              </w:rPr>
              <w:t xml:space="preserve">(Sequence-based only) </w:t>
            </w:r>
            <w:r w:rsidRPr="001E7F20">
              <w:rPr>
                <w:rFonts w:cs="Calibri"/>
                <w:i/>
                <w:iCs/>
                <w:highlight w:val="yellow"/>
                <w:rPrChange w:id="1584" w:author="USER" w:date="2012-08-27T08:33:00Z">
                  <w:rPr>
                    <w:rFonts w:cs="Calibri"/>
                    <w:i/>
                    <w:iCs/>
                    <w:sz w:val="16"/>
                    <w:szCs w:val="16"/>
                  </w:rPr>
                </w:rPrChange>
              </w:rPr>
              <w:t xml:space="preserve">The ASCT shall calculate offsets to </w:t>
            </w:r>
            <w:r w:rsidRPr="001E7F20">
              <w:rPr>
                <w:rFonts w:cs="Calibri"/>
                <w:i/>
                <w:iCs/>
                <w:highlight w:val="yellow"/>
                <w:rPrChange w:id="1585" w:author="USER" w:date="2012-08-27T08:33:00Z">
                  <w:rPr>
                    <w:rFonts w:cs="Calibri"/>
                    <w:i/>
                    <w:iCs/>
                    <w:sz w:val="16"/>
                    <w:szCs w:val="16"/>
                  </w:rPr>
                </w:rPrChange>
              </w:rPr>
              <w:lastRenderedPageBreak/>
              <w:t>suit the current coordination strategy for the user-specified reference point for each signal controller along a coordinated route within a group.</w:t>
            </w:r>
          </w:p>
          <w:p w:rsidR="00160ECC" w:rsidRDefault="001E7F20" w:rsidP="00160ECC">
            <w:pPr>
              <w:rPr>
                <w:rFonts w:cs="Calibri"/>
              </w:rPr>
            </w:pPr>
            <w:r w:rsidRPr="001E7F20">
              <w:rPr>
                <w:rFonts w:cs="Calibri"/>
                <w:highlight w:val="yellow"/>
                <w:rPrChange w:id="1586" w:author="USER" w:date="2012-08-27T08:33:00Z">
                  <w:rPr>
                    <w:rFonts w:cs="Calibri"/>
                    <w:sz w:val="16"/>
                    <w:szCs w:val="16"/>
                  </w:rPr>
                </w:rPrChange>
              </w:rPr>
              <w:t>2.2.0-4.0-1</w:t>
            </w:r>
          </w:p>
          <w:p w:rsidR="00160ECC" w:rsidRDefault="001E7F20" w:rsidP="00160ECC">
            <w:pPr>
              <w:rPr>
                <w:rFonts w:cs="Calibri"/>
              </w:rPr>
            </w:pPr>
            <w:r w:rsidRPr="001E7F20">
              <w:rPr>
                <w:rFonts w:cs="Calibri"/>
                <w:b/>
                <w:bCs/>
                <w:highlight w:val="yellow"/>
                <w:rPrChange w:id="1587" w:author="USER" w:date="2012-08-27T08:33:00Z">
                  <w:rPr>
                    <w:rFonts w:cs="Calibri"/>
                    <w:b/>
                    <w:bCs/>
                    <w:sz w:val="16"/>
                    <w:szCs w:val="16"/>
                  </w:rPr>
                </w:rPrChange>
              </w:rPr>
              <w:t xml:space="preserve">(Sequence-based only) </w:t>
            </w:r>
            <w:r w:rsidRPr="001E7F20">
              <w:rPr>
                <w:rFonts w:cs="Calibri"/>
                <w:highlight w:val="yellow"/>
                <w:rPrChange w:id="1588" w:author="USER" w:date="2012-08-27T08:33:00Z">
                  <w:rPr>
                    <w:rFonts w:cs="Calibri"/>
                    <w:sz w:val="16"/>
                    <w:szCs w:val="16"/>
                  </w:rPr>
                </w:rPrChange>
              </w:rPr>
              <w:t>The ASCT shall apply offsets for the user-specified reference point of each signal controller along a coordinated route.</w:t>
            </w:r>
          </w:p>
          <w:p w:rsidR="00160ECC" w:rsidRPr="002623C7" w:rsidRDefault="001E7F20" w:rsidP="00160ECC">
            <w:pPr>
              <w:rPr>
                <w:rFonts w:cs="Calibri"/>
                <w:strike/>
                <w:rPrChange w:id="1589" w:author="USER" w:date="2012-08-31T10:37:00Z">
                  <w:rPr>
                    <w:rFonts w:cs="Calibri"/>
                  </w:rPr>
                </w:rPrChange>
              </w:rPr>
            </w:pPr>
            <w:r w:rsidRPr="001E7F20">
              <w:rPr>
                <w:rFonts w:cs="Calibri"/>
                <w:strike/>
                <w:rPrChange w:id="1590" w:author="USER" w:date="2012-08-31T10:37:00Z">
                  <w:rPr>
                    <w:rFonts w:cs="Calibri"/>
                    <w:sz w:val="16"/>
                    <w:szCs w:val="16"/>
                  </w:rPr>
                </w:rPrChange>
              </w:rPr>
              <w:t>2.1.1.0-7.0-2</w:t>
            </w:r>
          </w:p>
          <w:p w:rsidR="00160ECC" w:rsidRPr="002623C7" w:rsidRDefault="001E7F20" w:rsidP="00160ECC">
            <w:pPr>
              <w:rPr>
                <w:rFonts w:cs="Calibri"/>
                <w:strike/>
                <w:rPrChange w:id="1591" w:author="USER" w:date="2012-08-31T10:37:00Z">
                  <w:rPr>
                    <w:rFonts w:cs="Calibri"/>
                  </w:rPr>
                </w:rPrChange>
              </w:rPr>
            </w:pPr>
            <w:r w:rsidRPr="001E7F20">
              <w:rPr>
                <w:rFonts w:cs="Calibri"/>
                <w:strike/>
                <w:rPrChange w:id="1592" w:author="USER" w:date="2012-08-31T10:37:00Z">
                  <w:rPr>
                    <w:rFonts w:cs="Calibri"/>
                    <w:sz w:val="16"/>
                    <w:szCs w:val="16"/>
                  </w:rPr>
                </w:rPrChange>
              </w:rPr>
              <w:t>When current measured traffic conditions meet user-specified criteria, the ASCT shall alter the state of signal controllers, preventing queues from exceeding the storage capacity at user-specified locations.</w:t>
            </w:r>
          </w:p>
          <w:p w:rsidR="00160ECC" w:rsidRPr="00CC5112" w:rsidRDefault="001E7F20" w:rsidP="00160ECC">
            <w:pPr>
              <w:rPr>
                <w:rFonts w:cs="Calibri"/>
                <w:highlight w:val="yellow"/>
                <w:rPrChange w:id="1593" w:author="USER" w:date="2012-08-27T08:34:00Z">
                  <w:rPr>
                    <w:rFonts w:cs="Calibri"/>
                  </w:rPr>
                </w:rPrChange>
              </w:rPr>
            </w:pPr>
            <w:r w:rsidRPr="001E7F20">
              <w:rPr>
                <w:rFonts w:cs="Calibri"/>
                <w:highlight w:val="yellow"/>
                <w:rPrChange w:id="1594" w:author="USER" w:date="2012-08-27T08:34:00Z">
                  <w:rPr>
                    <w:rFonts w:cs="Calibri"/>
                    <w:sz w:val="16"/>
                    <w:szCs w:val="16"/>
                  </w:rPr>
                </w:rPrChange>
              </w:rPr>
              <w:t>2.2.0-5.0-3</w:t>
            </w:r>
          </w:p>
          <w:p w:rsidR="00160ECC" w:rsidRDefault="001E7F20" w:rsidP="00160ECC">
            <w:pPr>
              <w:rPr>
                <w:rFonts w:cs="Calibri"/>
              </w:rPr>
            </w:pPr>
            <w:r w:rsidRPr="001E7F20">
              <w:rPr>
                <w:rFonts w:cs="Calibri"/>
                <w:b/>
                <w:bCs/>
                <w:highlight w:val="yellow"/>
                <w:rPrChange w:id="1595" w:author="USER" w:date="2012-08-27T08:34:00Z">
                  <w:rPr>
                    <w:rFonts w:cs="Calibri"/>
                    <w:b/>
                    <w:bCs/>
                    <w:sz w:val="16"/>
                    <w:szCs w:val="16"/>
                  </w:rPr>
                </w:rPrChange>
              </w:rPr>
              <w:t xml:space="preserve">(Sequence-based only) </w:t>
            </w:r>
            <w:r w:rsidRPr="001E7F20">
              <w:rPr>
                <w:rFonts w:cs="Calibri"/>
                <w:highlight w:val="yellow"/>
                <w:rPrChange w:id="1596" w:author="USER" w:date="2012-08-27T08:34:00Z">
                  <w:rPr>
                    <w:rFonts w:cs="Calibri"/>
                    <w:sz w:val="16"/>
                    <w:szCs w:val="16"/>
                  </w:rPr>
                </w:rPrChange>
              </w:rPr>
              <w:t>The ASCT shall calculate optimum cycle length according to the user-specified coordination strategy.</w:t>
            </w:r>
          </w:p>
          <w:p w:rsidR="00160ECC" w:rsidRPr="00CC5112" w:rsidRDefault="001E7F20" w:rsidP="00160ECC">
            <w:pPr>
              <w:tabs>
                <w:tab w:val="center" w:pos="4680"/>
                <w:tab w:val="right" w:pos="9360"/>
              </w:tabs>
              <w:rPr>
                <w:rFonts w:cs="Calibri"/>
                <w:highlight w:val="yellow"/>
                <w:rPrChange w:id="1597" w:author="USER" w:date="2012-08-27T08:34:00Z">
                  <w:rPr>
                    <w:rFonts w:cs="Calibri"/>
                  </w:rPr>
                </w:rPrChange>
              </w:rPr>
            </w:pPr>
            <w:r w:rsidRPr="001E7F20">
              <w:rPr>
                <w:rFonts w:cs="Calibri"/>
                <w:highlight w:val="yellow"/>
                <w:rPrChange w:id="1598" w:author="USER" w:date="2012-08-27T08:34:00Z">
                  <w:rPr>
                    <w:rFonts w:cs="Calibri"/>
                    <w:sz w:val="16"/>
                    <w:szCs w:val="16"/>
                  </w:rPr>
                </w:rPrChange>
              </w:rPr>
              <w:t>2.2.0-5</w:t>
            </w:r>
          </w:p>
          <w:p w:rsidR="00160ECC" w:rsidRDefault="001E7F20" w:rsidP="00160ECC">
            <w:pPr>
              <w:rPr>
                <w:rFonts w:cs="Calibri"/>
                <w:i/>
                <w:iCs/>
              </w:rPr>
            </w:pPr>
            <w:r w:rsidRPr="001E7F20">
              <w:rPr>
                <w:rFonts w:cs="Calibri"/>
                <w:b/>
                <w:bCs/>
                <w:i/>
                <w:iCs/>
                <w:highlight w:val="yellow"/>
                <w:rPrChange w:id="1599" w:author="USER" w:date="2012-08-27T08:34:00Z">
                  <w:rPr>
                    <w:rFonts w:cs="Calibri"/>
                    <w:b/>
                    <w:bCs/>
                    <w:i/>
                    <w:iCs/>
                    <w:sz w:val="16"/>
                    <w:szCs w:val="16"/>
                  </w:rPr>
                </w:rPrChange>
              </w:rPr>
              <w:t xml:space="preserve">(Sequence-based only) </w:t>
            </w:r>
            <w:r w:rsidRPr="001E7F20">
              <w:rPr>
                <w:rFonts w:cs="Calibri"/>
                <w:i/>
                <w:iCs/>
                <w:highlight w:val="yellow"/>
                <w:rPrChange w:id="1600" w:author="USER" w:date="2012-08-27T08:34:00Z">
                  <w:rPr>
                    <w:rFonts w:cs="Calibri"/>
                    <w:i/>
                    <w:iCs/>
                    <w:sz w:val="16"/>
                    <w:szCs w:val="16"/>
                  </w:rPr>
                </w:rPrChange>
              </w:rPr>
              <w:t>The ASCT shall calculate a cycle length for each cycle based on its optimization objectives (as required elsewhere, e.g., progression, queue management, equitable distribution of green).</w:t>
            </w:r>
          </w:p>
          <w:p w:rsidR="00160ECC" w:rsidRPr="00835557" w:rsidRDefault="001E7F20" w:rsidP="00160ECC">
            <w:pPr>
              <w:tabs>
                <w:tab w:val="center" w:pos="4680"/>
                <w:tab w:val="right" w:pos="9360"/>
              </w:tabs>
              <w:rPr>
                <w:rFonts w:cs="Calibri"/>
                <w:strike/>
                <w:rPrChange w:id="1601" w:author="USER" w:date="2012-08-22T08:37:00Z">
                  <w:rPr>
                    <w:rFonts w:cs="Calibri"/>
                  </w:rPr>
                </w:rPrChange>
              </w:rPr>
            </w:pPr>
            <w:r w:rsidRPr="001E7F20">
              <w:rPr>
                <w:rFonts w:cs="Calibri"/>
                <w:strike/>
                <w:rPrChange w:id="1602" w:author="USER" w:date="2012-08-22T08:37:00Z">
                  <w:rPr>
                    <w:rFonts w:cs="Calibri"/>
                    <w:sz w:val="16"/>
                    <w:szCs w:val="16"/>
                  </w:rPr>
                </w:rPrChange>
              </w:rPr>
              <w:t>2.3.0-3</w:t>
            </w:r>
          </w:p>
          <w:p w:rsidR="00160ECC" w:rsidRPr="00835557" w:rsidRDefault="001E7F20" w:rsidP="00160ECC">
            <w:pPr>
              <w:tabs>
                <w:tab w:val="center" w:pos="4680"/>
                <w:tab w:val="right" w:pos="9360"/>
              </w:tabs>
              <w:rPr>
                <w:rFonts w:cs="Calibri"/>
                <w:strike/>
                <w:rPrChange w:id="1603" w:author="USER" w:date="2012-08-22T08:37:00Z">
                  <w:rPr>
                    <w:rFonts w:cs="Calibri"/>
                  </w:rPr>
                </w:rPrChange>
              </w:rPr>
            </w:pPr>
            <w:r w:rsidRPr="001E7F20">
              <w:rPr>
                <w:rFonts w:cs="Calibri"/>
                <w:b/>
                <w:bCs/>
                <w:strike/>
                <w:rPrChange w:id="1604" w:author="USER" w:date="2012-08-22T08:37:00Z">
                  <w:rPr>
                    <w:rFonts w:cs="Calibri"/>
                    <w:b/>
                    <w:bCs/>
                    <w:sz w:val="16"/>
                    <w:szCs w:val="16"/>
                  </w:rPr>
                </w:rPrChange>
              </w:rPr>
              <w:t xml:space="preserve">(Non-sequence-based only) </w:t>
            </w:r>
            <w:r w:rsidRPr="001E7F20">
              <w:rPr>
                <w:rFonts w:cs="Calibri"/>
                <w:strike/>
                <w:rPrChange w:id="1605" w:author="USER" w:date="2012-08-22T08:37:00Z">
                  <w:rPr>
                    <w:rFonts w:cs="Calibri"/>
                    <w:sz w:val="16"/>
                    <w:szCs w:val="16"/>
                  </w:rPr>
                </w:rPrChange>
              </w:rPr>
              <w:t xml:space="preserve">At non-critical intersections within a group, the ASCT shall calculate the time at which a user-specified phase shall be green, relative to a reference point at the critical intersection, to suit the current coordination </w:t>
            </w:r>
            <w:proofErr w:type="gramStart"/>
            <w:r w:rsidRPr="001E7F20">
              <w:rPr>
                <w:rFonts w:cs="Calibri"/>
                <w:strike/>
                <w:rPrChange w:id="1606" w:author="USER" w:date="2012-08-22T08:37:00Z">
                  <w:rPr>
                    <w:rFonts w:cs="Calibri"/>
                    <w:sz w:val="16"/>
                    <w:szCs w:val="16"/>
                  </w:rPr>
                </w:rPrChange>
              </w:rPr>
              <w:t>strategy .</w:t>
            </w:r>
            <w:proofErr w:type="gramEnd"/>
          </w:p>
          <w:p w:rsidR="00160ECC" w:rsidRPr="00835557" w:rsidRDefault="001E7F20" w:rsidP="00160ECC">
            <w:pPr>
              <w:tabs>
                <w:tab w:val="center" w:pos="4680"/>
                <w:tab w:val="right" w:pos="9360"/>
              </w:tabs>
              <w:rPr>
                <w:rFonts w:cs="Calibri"/>
                <w:strike/>
                <w:rPrChange w:id="1607" w:author="USER" w:date="2012-08-22T08:37:00Z">
                  <w:rPr>
                    <w:rFonts w:cs="Calibri"/>
                  </w:rPr>
                </w:rPrChange>
              </w:rPr>
            </w:pPr>
            <w:r w:rsidRPr="001E7F20">
              <w:rPr>
                <w:rFonts w:cs="Calibri"/>
                <w:strike/>
                <w:rPrChange w:id="1608" w:author="USER" w:date="2012-08-22T08:37:00Z">
                  <w:rPr>
                    <w:rFonts w:cs="Calibri"/>
                    <w:sz w:val="16"/>
                    <w:szCs w:val="16"/>
                  </w:rPr>
                </w:rPrChange>
              </w:rPr>
              <w:t>2.3.0-2</w:t>
            </w:r>
          </w:p>
          <w:p w:rsidR="00160ECC" w:rsidRPr="00835557" w:rsidRDefault="001E7F20" w:rsidP="00160ECC">
            <w:pPr>
              <w:tabs>
                <w:tab w:val="center" w:pos="4680"/>
                <w:tab w:val="right" w:pos="9360"/>
              </w:tabs>
              <w:rPr>
                <w:rFonts w:cs="Calibri"/>
                <w:strike/>
                <w:rPrChange w:id="1609" w:author="USER" w:date="2012-08-22T08:37:00Z">
                  <w:rPr>
                    <w:rFonts w:cs="Calibri"/>
                  </w:rPr>
                </w:rPrChange>
              </w:rPr>
            </w:pPr>
            <w:r w:rsidRPr="001E7F20">
              <w:rPr>
                <w:rFonts w:cs="Calibri"/>
                <w:b/>
                <w:bCs/>
                <w:strike/>
                <w:rPrChange w:id="1610" w:author="USER" w:date="2012-08-22T08:37:00Z">
                  <w:rPr>
                    <w:rFonts w:cs="Calibri"/>
                    <w:b/>
                    <w:bCs/>
                    <w:sz w:val="16"/>
                    <w:szCs w:val="16"/>
                  </w:rPr>
                </w:rPrChange>
              </w:rPr>
              <w:t xml:space="preserve">(Non-sequence-based only) </w:t>
            </w:r>
            <w:r w:rsidRPr="001E7F20">
              <w:rPr>
                <w:rFonts w:cs="Calibri"/>
                <w:strike/>
                <w:rPrChange w:id="1611" w:author="USER" w:date="2012-08-22T08:37:00Z">
                  <w:rPr>
                    <w:rFonts w:cs="Calibri"/>
                    <w:sz w:val="16"/>
                    <w:szCs w:val="16"/>
                  </w:rPr>
                </w:rPrChange>
              </w:rPr>
              <w:t xml:space="preserve">The ASCT shall calculate the </w:t>
            </w:r>
            <w:r w:rsidRPr="001E7F20">
              <w:rPr>
                <w:rFonts w:cs="Calibri"/>
                <w:strike/>
                <w:rPrChange w:id="1612" w:author="USER" w:date="2012-08-22T08:37:00Z">
                  <w:rPr>
                    <w:rFonts w:cs="Calibri"/>
                    <w:sz w:val="16"/>
                    <w:szCs w:val="16"/>
                  </w:rPr>
                </w:rPrChange>
              </w:rPr>
              <w:lastRenderedPageBreak/>
              <w:t>appropriate state of the signal to suit the current coordination strategy at the critical signal controller.  (A critical signal controller is defined by the user.)</w:t>
            </w:r>
          </w:p>
          <w:p w:rsidR="00160ECC" w:rsidRPr="00835557" w:rsidRDefault="001E7F20" w:rsidP="00160ECC">
            <w:pPr>
              <w:tabs>
                <w:tab w:val="center" w:pos="4680"/>
                <w:tab w:val="right" w:pos="9360"/>
              </w:tabs>
              <w:rPr>
                <w:rFonts w:cs="Calibri"/>
                <w:strike/>
                <w:rPrChange w:id="1613" w:author="USER" w:date="2012-08-22T08:37:00Z">
                  <w:rPr>
                    <w:rFonts w:cs="Calibri"/>
                  </w:rPr>
                </w:rPrChange>
              </w:rPr>
            </w:pPr>
            <w:r w:rsidRPr="001E7F20">
              <w:rPr>
                <w:rFonts w:cs="Calibri"/>
                <w:strike/>
                <w:rPrChange w:id="1614" w:author="USER" w:date="2012-08-22T08:37:00Z">
                  <w:rPr>
                    <w:rFonts w:cs="Calibri"/>
                    <w:sz w:val="16"/>
                    <w:szCs w:val="16"/>
                  </w:rPr>
                </w:rPrChange>
              </w:rPr>
              <w:t>2.3.0-4</w:t>
            </w:r>
          </w:p>
          <w:p w:rsidR="00160ECC" w:rsidRPr="00835557" w:rsidRDefault="001E7F20" w:rsidP="00160ECC">
            <w:pPr>
              <w:tabs>
                <w:tab w:val="center" w:pos="4680"/>
                <w:tab w:val="right" w:pos="9360"/>
              </w:tabs>
              <w:rPr>
                <w:rFonts w:cs="Calibri"/>
                <w:strike/>
                <w:rPrChange w:id="1615" w:author="USER" w:date="2012-08-22T08:37:00Z">
                  <w:rPr>
                    <w:rFonts w:cs="Calibri"/>
                  </w:rPr>
                </w:rPrChange>
              </w:rPr>
            </w:pPr>
            <w:r w:rsidRPr="001E7F20">
              <w:rPr>
                <w:rFonts w:cs="Calibri"/>
                <w:b/>
                <w:bCs/>
                <w:strike/>
                <w:rPrChange w:id="1616" w:author="USER" w:date="2012-08-22T08:37:00Z">
                  <w:rPr>
                    <w:rFonts w:cs="Calibri"/>
                    <w:b/>
                    <w:bCs/>
                    <w:sz w:val="16"/>
                    <w:szCs w:val="16"/>
                  </w:rPr>
                </w:rPrChange>
              </w:rPr>
              <w:t xml:space="preserve">(Non-sequence-based only) </w:t>
            </w:r>
            <w:r w:rsidRPr="001E7F20">
              <w:rPr>
                <w:rFonts w:cs="Calibri"/>
                <w:strike/>
                <w:rPrChange w:id="1617" w:author="USER" w:date="2012-08-22T08:37:00Z">
                  <w:rPr>
                    <w:rFonts w:cs="Calibri"/>
                    <w:sz w:val="16"/>
                    <w:szCs w:val="16"/>
                  </w:rPr>
                </w:rPrChange>
              </w:rPr>
              <w:t>When demand is present, the ASCT shall implement a user-specified maximum time between successive displays of each phase at each intersection.</w:t>
            </w:r>
          </w:p>
          <w:p w:rsidR="00160ECC" w:rsidRDefault="00160ECC" w:rsidP="00160ECC">
            <w:pPr>
              <w:rPr>
                <w:rFonts w:cs="Calibri"/>
              </w:rPr>
            </w:pPr>
            <w:r>
              <w:rPr>
                <w:rFonts w:cs="Calibri"/>
              </w:rPr>
              <w:t>2.2.0-2</w:t>
            </w:r>
          </w:p>
          <w:p w:rsidR="00160ECC" w:rsidRPr="00976962" w:rsidRDefault="001E7F20" w:rsidP="00160ECC">
            <w:pPr>
              <w:tabs>
                <w:tab w:val="center" w:pos="4680"/>
                <w:tab w:val="right" w:pos="9360"/>
              </w:tabs>
              <w:rPr>
                <w:rFonts w:cs="Calibri"/>
                <w:strike/>
                <w:rPrChange w:id="1618" w:author="USER" w:date="2012-08-22T08:38:00Z">
                  <w:rPr>
                    <w:rFonts w:cs="Calibri"/>
                  </w:rPr>
                </w:rPrChange>
              </w:rPr>
            </w:pPr>
            <w:r w:rsidRPr="001E7F20">
              <w:rPr>
                <w:rFonts w:cs="Calibri"/>
                <w:b/>
                <w:bCs/>
                <w:strike/>
                <w:rPrChange w:id="1619" w:author="USER" w:date="2012-08-22T08:38:00Z">
                  <w:rPr>
                    <w:rFonts w:cs="Calibri"/>
                    <w:b/>
                    <w:bCs/>
                    <w:sz w:val="16"/>
                    <w:szCs w:val="16"/>
                  </w:rPr>
                </w:rPrChange>
              </w:rPr>
              <w:t xml:space="preserve">(Sequence-based only) </w:t>
            </w:r>
            <w:r w:rsidRPr="001E7F20">
              <w:rPr>
                <w:rFonts w:cs="Calibri"/>
                <w:strike/>
                <w:rPrChange w:id="1620" w:author="USER" w:date="2012-08-22T08:38:00Z">
                  <w:rPr>
                    <w:rFonts w:cs="Calibri"/>
                    <w:sz w:val="16"/>
                    <w:szCs w:val="16"/>
                  </w:rPr>
                </w:rPrChange>
              </w:rPr>
              <w:t>The ASCT shall select cycle length based on a time of day schedule.</w:t>
            </w:r>
          </w:p>
          <w:p w:rsidR="00160ECC" w:rsidRDefault="001E7F20" w:rsidP="00160ECC">
            <w:pPr>
              <w:rPr>
                <w:rFonts w:cs="Calibri"/>
              </w:rPr>
            </w:pPr>
            <w:r w:rsidRPr="001E7F20">
              <w:rPr>
                <w:rFonts w:cs="Calibri"/>
                <w:highlight w:val="yellow"/>
                <w:rPrChange w:id="1621" w:author="USER" w:date="2012-09-12T03:02:00Z">
                  <w:rPr>
                    <w:rFonts w:cs="Calibri"/>
                    <w:sz w:val="16"/>
                    <w:szCs w:val="16"/>
                  </w:rPr>
                </w:rPrChange>
              </w:rPr>
              <w:t>2.2.0-5.0-1</w:t>
            </w:r>
          </w:p>
          <w:p w:rsidR="00160ECC" w:rsidRPr="00976962" w:rsidRDefault="001E7F20" w:rsidP="00160ECC">
            <w:pPr>
              <w:tabs>
                <w:tab w:val="center" w:pos="4680"/>
                <w:tab w:val="right" w:pos="9360"/>
              </w:tabs>
              <w:rPr>
                <w:rFonts w:cs="Calibri"/>
                <w:highlight w:val="yellow"/>
                <w:rPrChange w:id="1622" w:author="USER" w:date="2012-08-22T08:38:00Z">
                  <w:rPr>
                    <w:rFonts w:cs="Calibri"/>
                  </w:rPr>
                </w:rPrChange>
              </w:rPr>
            </w:pPr>
            <w:r w:rsidRPr="001E7F20">
              <w:rPr>
                <w:rFonts w:cs="Calibri"/>
                <w:b/>
                <w:bCs/>
                <w:highlight w:val="yellow"/>
                <w:rPrChange w:id="1623" w:author="USER" w:date="2012-08-22T08:38:00Z">
                  <w:rPr>
                    <w:rFonts w:cs="Calibri"/>
                    <w:b/>
                    <w:bCs/>
                    <w:sz w:val="16"/>
                    <w:szCs w:val="16"/>
                  </w:rPr>
                </w:rPrChange>
              </w:rPr>
              <w:t xml:space="preserve">(Sequence-based only) </w:t>
            </w:r>
            <w:r w:rsidRPr="001E7F20">
              <w:rPr>
                <w:rFonts w:cs="Calibri"/>
                <w:highlight w:val="yellow"/>
                <w:rPrChange w:id="1624" w:author="USER" w:date="2012-08-22T08:38:00Z">
                  <w:rPr>
                    <w:rFonts w:cs="Calibri"/>
                    <w:sz w:val="16"/>
                    <w:szCs w:val="16"/>
                  </w:rPr>
                </w:rPrChange>
              </w:rPr>
              <w:t>The ASCT shall limit cycle lengths to user-specified values.</w:t>
            </w:r>
          </w:p>
          <w:p w:rsidR="00160ECC" w:rsidRPr="00976962" w:rsidRDefault="001E7F20" w:rsidP="00160ECC">
            <w:pPr>
              <w:tabs>
                <w:tab w:val="center" w:pos="4680"/>
                <w:tab w:val="right" w:pos="9360"/>
              </w:tabs>
              <w:rPr>
                <w:rFonts w:cs="Calibri"/>
                <w:highlight w:val="yellow"/>
                <w:rPrChange w:id="1625" w:author="USER" w:date="2012-08-22T08:38:00Z">
                  <w:rPr>
                    <w:rFonts w:cs="Calibri"/>
                  </w:rPr>
                </w:rPrChange>
              </w:rPr>
            </w:pPr>
            <w:r w:rsidRPr="001E7F20">
              <w:rPr>
                <w:rFonts w:cs="Calibri"/>
                <w:highlight w:val="yellow"/>
                <w:rPrChange w:id="1626" w:author="USER" w:date="2012-08-22T08:38:00Z">
                  <w:rPr>
                    <w:rFonts w:cs="Calibri"/>
                    <w:sz w:val="16"/>
                    <w:szCs w:val="16"/>
                  </w:rPr>
                </w:rPrChange>
              </w:rPr>
              <w:t>2.2.0-5.0-2</w:t>
            </w:r>
          </w:p>
          <w:p w:rsidR="00160ECC" w:rsidRPr="00976962" w:rsidRDefault="001E7F20" w:rsidP="00160ECC">
            <w:pPr>
              <w:tabs>
                <w:tab w:val="center" w:pos="4680"/>
                <w:tab w:val="right" w:pos="9360"/>
              </w:tabs>
              <w:rPr>
                <w:rFonts w:cs="Calibri"/>
                <w:highlight w:val="yellow"/>
                <w:rPrChange w:id="1627" w:author="USER" w:date="2012-08-22T08:38:00Z">
                  <w:rPr>
                    <w:rFonts w:cs="Calibri"/>
                  </w:rPr>
                </w:rPrChange>
              </w:rPr>
            </w:pPr>
            <w:r w:rsidRPr="001E7F20">
              <w:rPr>
                <w:rFonts w:cs="Calibri"/>
                <w:b/>
                <w:bCs/>
                <w:highlight w:val="yellow"/>
                <w:rPrChange w:id="1628" w:author="USER" w:date="2012-08-22T08:38:00Z">
                  <w:rPr>
                    <w:rFonts w:cs="Calibri"/>
                    <w:b/>
                    <w:bCs/>
                    <w:sz w:val="16"/>
                    <w:szCs w:val="16"/>
                  </w:rPr>
                </w:rPrChange>
              </w:rPr>
              <w:t xml:space="preserve">(Sequence-based only) </w:t>
            </w:r>
            <w:r w:rsidRPr="001E7F20">
              <w:rPr>
                <w:rFonts w:cs="Calibri"/>
                <w:highlight w:val="yellow"/>
                <w:rPrChange w:id="1629" w:author="USER" w:date="2012-08-22T08:38:00Z">
                  <w:rPr>
                    <w:rFonts w:cs="Calibri"/>
                    <w:sz w:val="16"/>
                    <w:szCs w:val="16"/>
                  </w:rPr>
                </w:rPrChange>
              </w:rPr>
              <w:t>The ASCT shall limit cycle lengths to a user-specified range.</w:t>
            </w:r>
          </w:p>
          <w:p w:rsidR="00160ECC" w:rsidRPr="00976962" w:rsidRDefault="001E7F20" w:rsidP="00160ECC">
            <w:pPr>
              <w:tabs>
                <w:tab w:val="center" w:pos="4680"/>
                <w:tab w:val="right" w:pos="9360"/>
              </w:tabs>
              <w:rPr>
                <w:rFonts w:cs="Calibri"/>
                <w:highlight w:val="yellow"/>
                <w:rPrChange w:id="1630" w:author="USER" w:date="2012-08-22T08:38:00Z">
                  <w:rPr>
                    <w:rFonts w:cs="Calibri"/>
                  </w:rPr>
                </w:rPrChange>
              </w:rPr>
            </w:pPr>
            <w:r w:rsidRPr="001E7F20">
              <w:rPr>
                <w:rFonts w:cs="Calibri"/>
                <w:highlight w:val="yellow"/>
                <w:rPrChange w:id="1631" w:author="USER" w:date="2012-08-22T08:38:00Z">
                  <w:rPr>
                    <w:rFonts w:cs="Calibri"/>
                    <w:sz w:val="16"/>
                    <w:szCs w:val="16"/>
                  </w:rPr>
                </w:rPrChange>
              </w:rPr>
              <w:t>2.2.0-5.0-4</w:t>
            </w:r>
          </w:p>
          <w:p w:rsidR="00160ECC" w:rsidRDefault="001E7F20" w:rsidP="00160ECC">
            <w:pPr>
              <w:rPr>
                <w:rFonts w:cs="Calibri"/>
                <w:i/>
                <w:iCs/>
              </w:rPr>
            </w:pPr>
            <w:r w:rsidRPr="001E7F20">
              <w:rPr>
                <w:rFonts w:cs="Calibri"/>
                <w:b/>
                <w:bCs/>
                <w:i/>
                <w:iCs/>
                <w:highlight w:val="yellow"/>
                <w:rPrChange w:id="1632" w:author="USER" w:date="2012-08-22T08:38:00Z">
                  <w:rPr>
                    <w:rFonts w:cs="Calibri"/>
                    <w:b/>
                    <w:bCs/>
                    <w:i/>
                    <w:iCs/>
                    <w:sz w:val="16"/>
                    <w:szCs w:val="16"/>
                  </w:rPr>
                </w:rPrChange>
              </w:rPr>
              <w:t xml:space="preserve">(Sequence-based only) </w:t>
            </w:r>
            <w:r w:rsidRPr="001E7F20">
              <w:rPr>
                <w:rFonts w:cs="Calibri"/>
                <w:i/>
                <w:iCs/>
                <w:highlight w:val="yellow"/>
                <w:rPrChange w:id="1633" w:author="USER" w:date="2012-08-22T08:38:00Z">
                  <w:rPr>
                    <w:rFonts w:cs="Calibri"/>
                    <w:i/>
                    <w:iCs/>
                    <w:sz w:val="16"/>
                    <w:szCs w:val="16"/>
                  </w:rPr>
                </w:rPrChange>
              </w:rPr>
              <w:t>The ASCT shall limit changes in cycle length to not exceed a user-specified value.</w:t>
            </w:r>
          </w:p>
          <w:p w:rsidR="00160ECC" w:rsidRDefault="00160ECC" w:rsidP="00160ECC">
            <w:pPr>
              <w:rPr>
                <w:rFonts w:cs="Calibri"/>
              </w:rPr>
            </w:pPr>
            <w:r>
              <w:rPr>
                <w:rFonts w:cs="Calibri"/>
              </w:rPr>
              <w:t>2.2.0-5.0-4.0-1</w:t>
            </w:r>
          </w:p>
          <w:p w:rsidR="00160ECC" w:rsidRPr="00976962" w:rsidRDefault="001E7F20" w:rsidP="00160ECC">
            <w:pPr>
              <w:tabs>
                <w:tab w:val="center" w:pos="4680"/>
                <w:tab w:val="right" w:pos="9360"/>
              </w:tabs>
              <w:rPr>
                <w:rFonts w:cs="Calibri"/>
                <w:strike/>
                <w:rPrChange w:id="1634" w:author="USER" w:date="2012-08-22T08:38:00Z">
                  <w:rPr>
                    <w:rFonts w:cs="Calibri"/>
                  </w:rPr>
                </w:rPrChange>
              </w:rPr>
            </w:pPr>
            <w:r w:rsidRPr="001E7F20">
              <w:rPr>
                <w:rFonts w:cs="Calibri"/>
                <w:b/>
                <w:bCs/>
                <w:i/>
                <w:iCs/>
                <w:strike/>
                <w:rPrChange w:id="1635" w:author="USER" w:date="2012-08-22T08:38:00Z">
                  <w:rPr>
                    <w:rFonts w:cs="Calibri"/>
                    <w:b/>
                    <w:bCs/>
                    <w:i/>
                    <w:iCs/>
                    <w:sz w:val="16"/>
                    <w:szCs w:val="16"/>
                  </w:rPr>
                </w:rPrChange>
              </w:rPr>
              <w:t xml:space="preserve">(Sequence-based only) </w:t>
            </w:r>
            <w:r w:rsidRPr="001E7F20">
              <w:rPr>
                <w:rFonts w:cs="Calibri"/>
                <w:i/>
                <w:iCs/>
                <w:strike/>
                <w:rPrChange w:id="1636" w:author="USER" w:date="2012-08-22T08:38:00Z">
                  <w:rPr>
                    <w:rFonts w:cs="Calibri"/>
                    <w:i/>
                    <w:iCs/>
                    <w:sz w:val="16"/>
                    <w:szCs w:val="16"/>
                  </w:rPr>
                </w:rPrChange>
              </w:rPr>
              <w:t>The ASCT shall increase the limit for the following XX cycles based on a change in conditions</w:t>
            </w:r>
            <w:r w:rsidRPr="001E7F20">
              <w:rPr>
                <w:rFonts w:cs="Calibri"/>
                <w:strike/>
                <w:rPrChange w:id="1637" w:author="USER" w:date="2012-08-22T08:38:00Z">
                  <w:rPr>
                    <w:rFonts w:cs="Calibri"/>
                    <w:sz w:val="16"/>
                    <w:szCs w:val="16"/>
                  </w:rPr>
                </w:rPrChange>
              </w:rPr>
              <w:t>.</w:t>
            </w:r>
          </w:p>
          <w:p w:rsidR="00160ECC" w:rsidRPr="00976962" w:rsidRDefault="001E7F20" w:rsidP="00160ECC">
            <w:pPr>
              <w:tabs>
                <w:tab w:val="center" w:pos="4680"/>
                <w:tab w:val="right" w:pos="9360"/>
              </w:tabs>
              <w:rPr>
                <w:rFonts w:cs="Calibri"/>
                <w:strike/>
                <w:rPrChange w:id="1638" w:author="USER" w:date="2012-08-22T08:38:00Z">
                  <w:rPr>
                    <w:rFonts w:cs="Calibri"/>
                  </w:rPr>
                </w:rPrChange>
              </w:rPr>
            </w:pPr>
            <w:r w:rsidRPr="001E7F20">
              <w:rPr>
                <w:rFonts w:cs="Calibri"/>
                <w:strike/>
                <w:rPrChange w:id="1639" w:author="USER" w:date="2012-08-22T08:38:00Z">
                  <w:rPr>
                    <w:rFonts w:cs="Calibri"/>
                    <w:sz w:val="16"/>
                    <w:szCs w:val="16"/>
                  </w:rPr>
                </w:rPrChange>
              </w:rPr>
              <w:t>2.2.0-5.0-4.0-1.0-2</w:t>
            </w:r>
          </w:p>
          <w:p w:rsidR="00160ECC" w:rsidRPr="00976962" w:rsidRDefault="001E7F20" w:rsidP="00160ECC">
            <w:pPr>
              <w:tabs>
                <w:tab w:val="center" w:pos="4680"/>
                <w:tab w:val="right" w:pos="9360"/>
              </w:tabs>
              <w:rPr>
                <w:rFonts w:cs="Calibri"/>
                <w:strike/>
                <w:rPrChange w:id="1640" w:author="USER" w:date="2012-08-22T08:38:00Z">
                  <w:rPr>
                    <w:rFonts w:cs="Calibri"/>
                  </w:rPr>
                </w:rPrChange>
              </w:rPr>
            </w:pPr>
            <w:r w:rsidRPr="001E7F20">
              <w:rPr>
                <w:rFonts w:cs="Calibri"/>
                <w:b/>
                <w:bCs/>
                <w:strike/>
                <w:rPrChange w:id="1641" w:author="USER" w:date="2012-08-22T08:38:00Z">
                  <w:rPr>
                    <w:rFonts w:cs="Calibri"/>
                    <w:b/>
                    <w:bCs/>
                    <w:sz w:val="16"/>
                    <w:szCs w:val="16"/>
                  </w:rPr>
                </w:rPrChange>
              </w:rPr>
              <w:t xml:space="preserve">(Sequence-based only) </w:t>
            </w:r>
            <w:r w:rsidRPr="001E7F20">
              <w:rPr>
                <w:rFonts w:cs="Calibri"/>
                <w:strike/>
                <w:rPrChange w:id="1642" w:author="USER" w:date="2012-08-22T08:38:00Z">
                  <w:rPr>
                    <w:rFonts w:cs="Calibri"/>
                    <w:sz w:val="16"/>
                    <w:szCs w:val="16"/>
                  </w:rPr>
                </w:rPrChange>
              </w:rPr>
              <w:t>The increased limit shall be user-defined.</w:t>
            </w:r>
          </w:p>
          <w:p w:rsidR="00160ECC" w:rsidRPr="00976962" w:rsidRDefault="001E7F20" w:rsidP="00160ECC">
            <w:pPr>
              <w:tabs>
                <w:tab w:val="center" w:pos="4680"/>
                <w:tab w:val="right" w:pos="9360"/>
              </w:tabs>
              <w:rPr>
                <w:rFonts w:cs="Calibri"/>
                <w:strike/>
                <w:rPrChange w:id="1643" w:author="USER" w:date="2012-08-22T08:39:00Z">
                  <w:rPr>
                    <w:rFonts w:cs="Calibri"/>
                  </w:rPr>
                </w:rPrChange>
              </w:rPr>
            </w:pPr>
            <w:r w:rsidRPr="001E7F20">
              <w:rPr>
                <w:rFonts w:cs="Calibri"/>
                <w:strike/>
                <w:rPrChange w:id="1644" w:author="USER" w:date="2012-08-22T08:39:00Z">
                  <w:rPr>
                    <w:rFonts w:cs="Calibri"/>
                    <w:sz w:val="16"/>
                    <w:szCs w:val="16"/>
                  </w:rPr>
                </w:rPrChange>
              </w:rPr>
              <w:t>2.2.0-5.0-4.0-1.0-1</w:t>
            </w:r>
          </w:p>
          <w:p w:rsidR="00160ECC" w:rsidRPr="00976962" w:rsidRDefault="001E7F20" w:rsidP="00160ECC">
            <w:pPr>
              <w:tabs>
                <w:tab w:val="center" w:pos="4680"/>
                <w:tab w:val="right" w:pos="9360"/>
              </w:tabs>
              <w:rPr>
                <w:rFonts w:cs="Calibri"/>
                <w:strike/>
                <w:rPrChange w:id="1645" w:author="USER" w:date="2012-08-22T08:39:00Z">
                  <w:rPr>
                    <w:rFonts w:cs="Calibri"/>
                  </w:rPr>
                </w:rPrChange>
              </w:rPr>
            </w:pPr>
            <w:r w:rsidRPr="001E7F20">
              <w:rPr>
                <w:rFonts w:cs="Calibri"/>
                <w:b/>
                <w:bCs/>
                <w:strike/>
                <w:rPrChange w:id="1646" w:author="USER" w:date="2012-08-22T08:39:00Z">
                  <w:rPr>
                    <w:rFonts w:cs="Calibri"/>
                    <w:b/>
                    <w:bCs/>
                    <w:sz w:val="16"/>
                    <w:szCs w:val="16"/>
                  </w:rPr>
                </w:rPrChange>
              </w:rPr>
              <w:t xml:space="preserve">(Sequence-based only) </w:t>
            </w:r>
            <w:r w:rsidRPr="001E7F20">
              <w:rPr>
                <w:rFonts w:cs="Calibri"/>
                <w:strike/>
                <w:rPrChange w:id="1647" w:author="USER" w:date="2012-08-22T08:39:00Z">
                  <w:rPr>
                    <w:rFonts w:cs="Calibri"/>
                    <w:sz w:val="16"/>
                    <w:szCs w:val="16"/>
                  </w:rPr>
                </w:rPrChange>
              </w:rPr>
              <w:t xml:space="preserve">The change in conditions shall be </w:t>
            </w:r>
            <w:r w:rsidRPr="001E7F20">
              <w:rPr>
                <w:rFonts w:cs="Calibri"/>
                <w:strike/>
                <w:rPrChange w:id="1648" w:author="USER" w:date="2012-08-22T08:39:00Z">
                  <w:rPr>
                    <w:rFonts w:cs="Calibri"/>
                    <w:sz w:val="16"/>
                    <w:szCs w:val="16"/>
                  </w:rPr>
                </w:rPrChange>
              </w:rPr>
              <w:lastRenderedPageBreak/>
              <w:t>defined by XX successive adaptive increases in cycle length at the maximum rate.</w:t>
            </w:r>
          </w:p>
          <w:p w:rsidR="00160ECC" w:rsidRDefault="001E7F20" w:rsidP="00160ECC">
            <w:pPr>
              <w:rPr>
                <w:rFonts w:cs="Calibri"/>
              </w:rPr>
            </w:pPr>
            <w:r w:rsidRPr="001E7F20">
              <w:rPr>
                <w:rFonts w:cs="Calibri"/>
                <w:highlight w:val="yellow"/>
                <w:rPrChange w:id="1649" w:author="USER" w:date="2012-09-12T03:02:00Z">
                  <w:rPr>
                    <w:rFonts w:cs="Calibri"/>
                    <w:sz w:val="16"/>
                    <w:szCs w:val="16"/>
                  </w:rPr>
                </w:rPrChange>
              </w:rPr>
              <w:t>2.1.1.0-10</w:t>
            </w:r>
          </w:p>
          <w:p w:rsidR="002623C7" w:rsidRDefault="002623C7" w:rsidP="002623C7">
            <w:pPr>
              <w:rPr>
                <w:ins w:id="1650" w:author="USER" w:date="2012-08-31T10:37:00Z"/>
                <w:rFonts w:cs="Calibri"/>
              </w:rPr>
            </w:pPr>
            <w:ins w:id="1651" w:author="USER" w:date="2012-08-31T10:37:00Z">
              <w:r w:rsidRPr="009F2672">
                <w:rPr>
                  <w:rFonts w:cs="Calibri"/>
                  <w:highlight w:val="yellow"/>
                </w:rPr>
                <w:t xml:space="preserve">The ASCT shall </w:t>
              </w:r>
              <w:r>
                <w:rPr>
                  <w:rFonts w:cs="Calibri"/>
                  <w:highlight w:val="yellow"/>
                </w:rPr>
                <w:t xml:space="preserve">utilize the </w:t>
              </w:r>
              <w:r w:rsidRPr="009F2672">
                <w:rPr>
                  <w:rFonts w:cs="Calibri"/>
                  <w:highlight w:val="yellow"/>
                </w:rPr>
                <w:t>background TOD pattern for the order of phases at a user-specified intersection</w:t>
              </w:r>
              <w:r w:rsidRPr="009F2672">
                <w:rPr>
                  <w:rFonts w:cs="Calibri"/>
                  <w:strike/>
                  <w:highlight w:val="yellow"/>
                </w:rPr>
                <w:t>. (The calculation will be based on the optimization function.)</w:t>
              </w:r>
            </w:ins>
          </w:p>
          <w:p w:rsidR="00160ECC" w:rsidRPr="00160ECC" w:rsidRDefault="00160ECC" w:rsidP="00160ECC">
            <w:pPr>
              <w:rPr>
                <w:rFonts w:cs="Calibri"/>
              </w:rPr>
            </w:pP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652" w:author="USER" w:date="2012-08-31T16:13:00Z">
                  <w:rPr>
                    <w:rFonts w:cs="Calibri"/>
                    <w:sz w:val="16"/>
                    <w:szCs w:val="16"/>
                  </w:rPr>
                </w:rPrChange>
              </w:rPr>
              <w:lastRenderedPageBreak/>
              <w:t>4.1.0-1.0-5</w:t>
            </w:r>
          </w:p>
        </w:tc>
        <w:tc>
          <w:tcPr>
            <w:tcW w:w="5268" w:type="dxa"/>
            <w:shd w:val="clear" w:color="auto" w:fill="auto"/>
          </w:tcPr>
          <w:p w:rsidR="00160ECC" w:rsidRPr="00281CE6" w:rsidRDefault="001E7F20" w:rsidP="00160ECC">
            <w:pPr>
              <w:numPr>
                <w:ilvl w:val="0"/>
                <w:numId w:val="11"/>
              </w:numPr>
              <w:autoSpaceDE w:val="0"/>
              <w:autoSpaceDN w:val="0"/>
              <w:adjustRightInd w:val="0"/>
              <w:spacing w:after="0"/>
              <w:rPr>
                <w:rFonts w:cs="Calibri"/>
                <w:highlight w:val="yellow"/>
                <w:rPrChange w:id="1653" w:author="USER" w:date="2012-08-22T08:44:00Z">
                  <w:rPr>
                    <w:rFonts w:cs="Calibri"/>
                  </w:rPr>
                </w:rPrChange>
              </w:rPr>
            </w:pPr>
            <w:commentRangeStart w:id="1654"/>
            <w:r w:rsidRPr="001E7F20">
              <w:rPr>
                <w:rFonts w:cs="Calibri"/>
                <w:highlight w:val="yellow"/>
                <w:rPrChange w:id="1655" w:author="USER" w:date="2012-08-22T08:44:00Z">
                  <w:rPr>
                    <w:rFonts w:cs="Calibri"/>
                    <w:sz w:val="16"/>
                    <w:szCs w:val="16"/>
                  </w:rPr>
                </w:rPrChange>
              </w:rPr>
              <w:t>Manage the locations of queues within the network</w:t>
            </w:r>
            <w:commentRangeEnd w:id="1654"/>
            <w:r w:rsidRPr="001E7F20">
              <w:rPr>
                <w:rStyle w:val="CommentReference"/>
                <w:highlight w:val="yellow"/>
                <w:rPrChange w:id="1656" w:author="USER" w:date="2012-08-22T08:44:00Z">
                  <w:rPr>
                    <w:rStyle w:val="CommentReference"/>
                  </w:rPr>
                </w:rPrChange>
              </w:rPr>
              <w:commentReference w:id="1654"/>
            </w:r>
          </w:p>
          <w:p w:rsidR="00160ECC" w:rsidRDefault="00160ECC" w:rsidP="00160ECC">
            <w:pPr>
              <w:rPr>
                <w:rFonts w:cs="Calibri"/>
              </w:rPr>
            </w:pP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Default="00160ECC" w:rsidP="00160ECC">
            <w:pPr>
              <w:rPr>
                <w:rFonts w:cs="Calibri"/>
                <w:b/>
                <w:bCs/>
                <w:i/>
                <w:iCs/>
              </w:rPr>
            </w:pPr>
            <w:r>
              <w:rPr>
                <w:rFonts w:cs="Calibri"/>
                <w:b/>
                <w:bCs/>
                <w:i/>
                <w:iCs/>
              </w:rPr>
              <w:t>(Select requirements from both groups when the vendor is given the choice of supplying one type of adaptive operation or the other.)</w:t>
            </w:r>
          </w:p>
          <w:p w:rsidR="00160ECC" w:rsidRDefault="00160ECC" w:rsidP="00160ECC"/>
        </w:tc>
        <w:tc>
          <w:tcPr>
            <w:tcW w:w="5670" w:type="dxa"/>
            <w:shd w:val="clear" w:color="auto" w:fill="auto"/>
          </w:tcPr>
          <w:p w:rsidR="00160ECC" w:rsidRPr="00281CE6" w:rsidRDefault="001E7F20" w:rsidP="00160ECC">
            <w:pPr>
              <w:rPr>
                <w:rFonts w:cs="Calibri"/>
                <w:highlight w:val="yellow"/>
                <w:rPrChange w:id="1657" w:author="USER" w:date="2012-08-22T08:44:00Z">
                  <w:rPr>
                    <w:rFonts w:cs="Calibri"/>
                  </w:rPr>
                </w:rPrChange>
              </w:rPr>
            </w:pPr>
            <w:r w:rsidRPr="001E7F20">
              <w:rPr>
                <w:rFonts w:cs="Calibri"/>
                <w:highlight w:val="yellow"/>
                <w:rPrChange w:id="1658" w:author="USER" w:date="2012-08-22T08:44:00Z">
                  <w:rPr>
                    <w:rFonts w:cs="Calibri"/>
                    <w:sz w:val="16"/>
                    <w:szCs w:val="16"/>
                  </w:rPr>
                </w:rPrChange>
              </w:rPr>
              <w:t>2.1.3.0-2</w:t>
            </w:r>
          </w:p>
          <w:p w:rsidR="00160ECC" w:rsidRPr="00281CE6" w:rsidRDefault="001E7F20" w:rsidP="00160ECC">
            <w:pPr>
              <w:rPr>
                <w:rFonts w:cs="Calibri"/>
                <w:highlight w:val="yellow"/>
                <w:rPrChange w:id="1659" w:author="USER" w:date="2012-08-22T08:44:00Z">
                  <w:rPr>
                    <w:rFonts w:cs="Calibri"/>
                  </w:rPr>
                </w:rPrChange>
              </w:rPr>
            </w:pPr>
            <w:r w:rsidRPr="001E7F20">
              <w:rPr>
                <w:rFonts w:cs="Calibri"/>
                <w:highlight w:val="yellow"/>
                <w:rPrChange w:id="1660" w:author="USER" w:date="2012-08-22T08:44:00Z">
                  <w:rPr>
                    <w:rFonts w:cs="Calibri"/>
                    <w:sz w:val="16"/>
                    <w:szCs w:val="16"/>
                  </w:rPr>
                </w:rPrChange>
              </w:rPr>
              <w:t>When queues are detected</w:t>
            </w:r>
            <w:ins w:id="1661" w:author="USER" w:date="2012-08-31T10:38:00Z">
              <w:r w:rsidR="002623C7">
                <w:rPr>
                  <w:rFonts w:cs="Calibri"/>
                  <w:highlight w:val="yellow"/>
                </w:rPr>
                <w:t xml:space="preserve"> on the mainline</w:t>
              </w:r>
            </w:ins>
            <w:r w:rsidRPr="001E7F20">
              <w:rPr>
                <w:rFonts w:cs="Calibri"/>
                <w:highlight w:val="yellow"/>
                <w:rPrChange w:id="1662" w:author="USER" w:date="2012-08-22T08:44:00Z">
                  <w:rPr>
                    <w:rFonts w:cs="Calibri"/>
                    <w:sz w:val="16"/>
                    <w:szCs w:val="16"/>
                  </w:rPr>
                </w:rPrChange>
              </w:rPr>
              <w:t xml:space="preserve"> at user-specified locations, the ASCT shall execute user-specified timing plan/operational mode.</w:t>
            </w:r>
          </w:p>
          <w:p w:rsidR="00160ECC" w:rsidRPr="00281CE6" w:rsidRDefault="001E7F20" w:rsidP="00160ECC">
            <w:pPr>
              <w:rPr>
                <w:rFonts w:cs="Calibri"/>
                <w:highlight w:val="yellow"/>
                <w:rPrChange w:id="1663" w:author="USER" w:date="2012-08-22T08:44:00Z">
                  <w:rPr>
                    <w:rFonts w:cs="Calibri"/>
                  </w:rPr>
                </w:rPrChange>
              </w:rPr>
            </w:pPr>
            <w:r w:rsidRPr="001E7F20">
              <w:rPr>
                <w:rFonts w:cs="Calibri"/>
                <w:highlight w:val="yellow"/>
                <w:rPrChange w:id="1664" w:author="USER" w:date="2012-08-22T08:44:00Z">
                  <w:rPr>
                    <w:rFonts w:cs="Calibri"/>
                    <w:sz w:val="16"/>
                    <w:szCs w:val="16"/>
                  </w:rPr>
                </w:rPrChange>
              </w:rPr>
              <w:t>2.2.0-3</w:t>
            </w:r>
          </w:p>
          <w:p w:rsidR="00160ECC" w:rsidRPr="00281CE6" w:rsidRDefault="001E7F20" w:rsidP="00160ECC">
            <w:pPr>
              <w:rPr>
                <w:rFonts w:cs="Calibri"/>
                <w:highlight w:val="yellow"/>
                <w:rPrChange w:id="1665" w:author="USER" w:date="2012-08-22T08:44:00Z">
                  <w:rPr>
                    <w:rFonts w:cs="Calibri"/>
                  </w:rPr>
                </w:rPrChange>
              </w:rPr>
            </w:pPr>
            <w:r w:rsidRPr="001E7F20">
              <w:rPr>
                <w:rFonts w:cs="Calibri"/>
                <w:b/>
                <w:bCs/>
                <w:highlight w:val="yellow"/>
                <w:rPrChange w:id="1666" w:author="USER" w:date="2012-08-22T08:44:00Z">
                  <w:rPr>
                    <w:rFonts w:cs="Calibri"/>
                    <w:b/>
                    <w:bCs/>
                    <w:sz w:val="16"/>
                    <w:szCs w:val="16"/>
                  </w:rPr>
                </w:rPrChange>
              </w:rPr>
              <w:t xml:space="preserve">(Sequence-based only) </w:t>
            </w:r>
            <w:r w:rsidRPr="001E7F20">
              <w:rPr>
                <w:rFonts w:cs="Calibri"/>
                <w:highlight w:val="yellow"/>
                <w:rPrChange w:id="1667" w:author="USER" w:date="2012-08-22T08:44:00Z">
                  <w:rPr>
                    <w:rFonts w:cs="Calibri"/>
                    <w:sz w:val="16"/>
                    <w:szCs w:val="16"/>
                  </w:rPr>
                </w:rPrChange>
              </w:rPr>
              <w:t xml:space="preserve">The ASCT shall calculate phase lengths for all phases at each signal controller to suit the current coordination </w:t>
            </w:r>
            <w:del w:id="1668" w:author="USER" w:date="2012-08-27T08:34:00Z">
              <w:r w:rsidRPr="001E7F20">
                <w:rPr>
                  <w:rFonts w:cs="Calibri"/>
                  <w:highlight w:val="yellow"/>
                  <w:rPrChange w:id="1669" w:author="USER" w:date="2012-08-22T08:44:00Z">
                    <w:rPr>
                      <w:rFonts w:cs="Calibri"/>
                      <w:sz w:val="16"/>
                      <w:szCs w:val="16"/>
                    </w:rPr>
                  </w:rPrChange>
                </w:rPr>
                <w:delText>.</w:delText>
              </w:r>
            </w:del>
            <w:ins w:id="1670" w:author="USER" w:date="2012-08-27T08:34:00Z">
              <w:r w:rsidR="00CC5112" w:rsidRPr="000469FD">
                <w:rPr>
                  <w:rFonts w:cs="Calibri"/>
                  <w:highlight w:val="yellow"/>
                </w:rPr>
                <w:t>strategy.</w:t>
              </w:r>
            </w:ins>
          </w:p>
          <w:p w:rsidR="00160ECC" w:rsidRPr="00281CE6" w:rsidRDefault="001E7F20" w:rsidP="00160ECC">
            <w:pPr>
              <w:rPr>
                <w:rFonts w:cs="Calibri"/>
                <w:highlight w:val="yellow"/>
                <w:rPrChange w:id="1671" w:author="USER" w:date="2012-08-22T08:44:00Z">
                  <w:rPr>
                    <w:rFonts w:cs="Calibri"/>
                  </w:rPr>
                </w:rPrChange>
              </w:rPr>
            </w:pPr>
            <w:r w:rsidRPr="001E7F20">
              <w:rPr>
                <w:rFonts w:cs="Calibri"/>
                <w:highlight w:val="yellow"/>
                <w:rPrChange w:id="1672" w:author="USER" w:date="2012-08-22T08:44:00Z">
                  <w:rPr>
                    <w:rFonts w:cs="Calibri"/>
                    <w:sz w:val="16"/>
                    <w:szCs w:val="16"/>
                  </w:rPr>
                </w:rPrChange>
              </w:rPr>
              <w:t>2.1.3.0-1</w:t>
            </w:r>
          </w:p>
          <w:p w:rsidR="00160ECC" w:rsidRPr="00281CE6" w:rsidRDefault="001E7F20" w:rsidP="00160ECC">
            <w:pPr>
              <w:rPr>
                <w:rFonts w:cs="Calibri"/>
                <w:highlight w:val="yellow"/>
                <w:rPrChange w:id="1673" w:author="USER" w:date="2012-08-22T08:44:00Z">
                  <w:rPr>
                    <w:rFonts w:cs="Calibri"/>
                  </w:rPr>
                </w:rPrChange>
              </w:rPr>
            </w:pPr>
            <w:r w:rsidRPr="001E7F20">
              <w:rPr>
                <w:rFonts w:cs="Calibri"/>
                <w:highlight w:val="yellow"/>
                <w:rPrChange w:id="1674" w:author="USER" w:date="2012-08-22T08:44:00Z">
                  <w:rPr>
                    <w:rFonts w:cs="Calibri"/>
                    <w:sz w:val="16"/>
                    <w:szCs w:val="16"/>
                  </w:rPr>
                </w:rPrChange>
              </w:rPr>
              <w:t>The ASCT shall detect the presence of queues</w:t>
            </w:r>
            <w:ins w:id="1675" w:author="USER" w:date="2012-08-31T10:38:00Z">
              <w:r w:rsidR="002623C7">
                <w:rPr>
                  <w:rFonts w:cs="Calibri"/>
                  <w:highlight w:val="yellow"/>
                </w:rPr>
                <w:t xml:space="preserve"> on the mainline</w:t>
              </w:r>
            </w:ins>
            <w:r w:rsidRPr="001E7F20">
              <w:rPr>
                <w:rFonts w:cs="Calibri"/>
                <w:highlight w:val="yellow"/>
                <w:rPrChange w:id="1676" w:author="USER" w:date="2012-08-22T08:44:00Z">
                  <w:rPr>
                    <w:rFonts w:cs="Calibri"/>
                    <w:sz w:val="16"/>
                    <w:szCs w:val="16"/>
                  </w:rPr>
                </w:rPrChange>
              </w:rPr>
              <w:t xml:space="preserve"> at pre-configured locations.</w:t>
            </w:r>
          </w:p>
          <w:p w:rsidR="00160ECC" w:rsidRPr="00281CE6" w:rsidRDefault="001E7F20" w:rsidP="00160ECC">
            <w:pPr>
              <w:rPr>
                <w:rFonts w:cs="Calibri"/>
                <w:highlight w:val="yellow"/>
                <w:rPrChange w:id="1677" w:author="USER" w:date="2012-08-22T08:44:00Z">
                  <w:rPr>
                    <w:rFonts w:cs="Calibri"/>
                  </w:rPr>
                </w:rPrChange>
              </w:rPr>
            </w:pPr>
            <w:r w:rsidRPr="001E7F20">
              <w:rPr>
                <w:rFonts w:cs="Calibri"/>
                <w:highlight w:val="yellow"/>
                <w:rPrChange w:id="1678" w:author="USER" w:date="2012-08-22T08:44:00Z">
                  <w:rPr>
                    <w:rFonts w:cs="Calibri"/>
                    <w:sz w:val="16"/>
                    <w:szCs w:val="16"/>
                  </w:rPr>
                </w:rPrChange>
              </w:rPr>
              <w:t>2.1.3.0-3</w:t>
            </w:r>
          </w:p>
          <w:p w:rsidR="00160ECC" w:rsidRDefault="001E7F20" w:rsidP="00160ECC">
            <w:pPr>
              <w:rPr>
                <w:rFonts w:cs="Calibri"/>
              </w:rPr>
            </w:pPr>
            <w:r w:rsidRPr="001E7F20">
              <w:rPr>
                <w:rFonts w:cs="Calibri"/>
                <w:highlight w:val="yellow"/>
                <w:rPrChange w:id="1679" w:author="USER" w:date="2012-08-22T08:44:00Z">
                  <w:rPr>
                    <w:rFonts w:cs="Calibri"/>
                    <w:sz w:val="16"/>
                    <w:szCs w:val="16"/>
                  </w:rPr>
                </w:rPrChange>
              </w:rPr>
              <w:t>When queues are detected at user-specified locations, the ASCT shall execute user-specified adaptive operation strategy.</w:t>
            </w:r>
          </w:p>
          <w:p w:rsidR="00160ECC" w:rsidRPr="00976962" w:rsidRDefault="001E7F20" w:rsidP="00160ECC">
            <w:pPr>
              <w:rPr>
                <w:rFonts w:cs="Calibri"/>
                <w:strike/>
                <w:rPrChange w:id="1680" w:author="USER" w:date="2012-08-22T08:42:00Z">
                  <w:rPr>
                    <w:rFonts w:cs="Calibri"/>
                  </w:rPr>
                </w:rPrChange>
              </w:rPr>
            </w:pPr>
            <w:r w:rsidRPr="001E7F20">
              <w:rPr>
                <w:rFonts w:cs="Calibri"/>
                <w:strike/>
                <w:rPrChange w:id="1681" w:author="USER" w:date="2012-08-22T08:42:00Z">
                  <w:rPr>
                    <w:rFonts w:cs="Calibri"/>
                    <w:sz w:val="16"/>
                    <w:szCs w:val="16"/>
                  </w:rPr>
                </w:rPrChange>
              </w:rPr>
              <w:t>2.1.3.0-4</w:t>
            </w:r>
          </w:p>
          <w:p w:rsidR="00160ECC" w:rsidRPr="00976962" w:rsidRDefault="001E7F20" w:rsidP="00160ECC">
            <w:pPr>
              <w:rPr>
                <w:ins w:id="1682" w:author="Eddie Curtis" w:date="2012-08-10T10:29:00Z"/>
                <w:rFonts w:cs="Calibri"/>
                <w:strike/>
                <w:rPrChange w:id="1683" w:author="USER" w:date="2012-08-22T08:42:00Z">
                  <w:rPr>
                    <w:ins w:id="1684" w:author="Eddie Curtis" w:date="2012-08-10T10:29:00Z"/>
                    <w:rFonts w:cs="Calibri"/>
                  </w:rPr>
                </w:rPrChange>
              </w:rPr>
            </w:pPr>
            <w:r w:rsidRPr="001E7F20">
              <w:rPr>
                <w:rFonts w:cs="Calibri"/>
                <w:strike/>
                <w:rPrChange w:id="1685" w:author="USER" w:date="2012-08-22T08:42:00Z">
                  <w:rPr>
                    <w:rFonts w:cs="Calibri"/>
                    <w:sz w:val="16"/>
                    <w:szCs w:val="16"/>
                  </w:rPr>
                </w:rPrChange>
              </w:rPr>
              <w:t>When queues are detected at user-specified locations, the ASCT shall omit a user-specified phase at a user-specified signal controller.</w:t>
            </w:r>
          </w:p>
          <w:p w:rsidR="00F06650" w:rsidRPr="000257AF" w:rsidRDefault="001E7F20" w:rsidP="00160ECC">
            <w:pPr>
              <w:rPr>
                <w:ins w:id="1686" w:author="Eddie Curtis" w:date="2012-08-10T10:30:00Z"/>
                <w:rFonts w:cs="Calibri"/>
                <w:strike/>
                <w:rPrChange w:id="1687" w:author="USER" w:date="2012-09-12T03:02:00Z">
                  <w:rPr>
                    <w:ins w:id="1688" w:author="Eddie Curtis" w:date="2012-08-10T10:30:00Z"/>
                    <w:rFonts w:cs="Calibri"/>
                  </w:rPr>
                </w:rPrChange>
              </w:rPr>
            </w:pPr>
            <w:ins w:id="1689" w:author="Eddie Curtis" w:date="2012-08-10T10:30:00Z">
              <w:r w:rsidRPr="001E7F20">
                <w:rPr>
                  <w:rFonts w:cs="Calibri"/>
                  <w:strike/>
                  <w:rPrChange w:id="1690" w:author="USER" w:date="2012-09-12T03:02:00Z">
                    <w:rPr>
                      <w:rFonts w:cs="Calibri"/>
                      <w:sz w:val="16"/>
                      <w:szCs w:val="16"/>
                    </w:rPr>
                  </w:rPrChange>
                </w:rPr>
                <w:t>2.1.3.0-8</w:t>
              </w:r>
            </w:ins>
          </w:p>
          <w:p w:rsidR="00F06650" w:rsidRPr="00160ECC" w:rsidRDefault="001E7F20" w:rsidP="00160ECC">
            <w:pPr>
              <w:rPr>
                <w:rFonts w:cs="Calibri"/>
              </w:rPr>
            </w:pPr>
            <w:ins w:id="1691" w:author="Eddie Curtis" w:date="2012-08-10T10:30:00Z">
              <w:r w:rsidRPr="001E7F20">
                <w:rPr>
                  <w:rFonts w:cs="Calibri"/>
                  <w:strike/>
                  <w:rPrChange w:id="1692" w:author="USER" w:date="2012-09-12T03:02:00Z">
                    <w:rPr>
                      <w:rFonts w:cs="Calibri"/>
                      <w:sz w:val="16"/>
                      <w:szCs w:val="16"/>
                    </w:rPr>
                  </w:rPrChange>
                </w:rPr>
                <w:t xml:space="preserve">When queues are detected at user-specified locations, the </w:t>
              </w:r>
              <w:r w:rsidRPr="001E7F20">
                <w:rPr>
                  <w:rFonts w:cs="Calibri"/>
                  <w:strike/>
                  <w:rPrChange w:id="1693" w:author="USER" w:date="2012-09-12T03:02:00Z">
                    <w:rPr>
                      <w:rFonts w:cs="Calibri"/>
                      <w:sz w:val="16"/>
                      <w:szCs w:val="16"/>
                    </w:rPr>
                  </w:rPrChange>
                </w:rPr>
                <w:lastRenderedPageBreak/>
                <w:t>ASCT shall limit the cycle length of the group to a user-specified value.</w:t>
              </w:r>
            </w:ins>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694" w:author="USER" w:date="2012-08-31T16:13:00Z">
                  <w:rPr>
                    <w:rFonts w:cs="Calibri"/>
                    <w:sz w:val="16"/>
                    <w:szCs w:val="16"/>
                  </w:rPr>
                </w:rPrChange>
              </w:rPr>
              <w:lastRenderedPageBreak/>
              <w:t>4.1.0-1.0-6</w:t>
            </w:r>
          </w:p>
        </w:tc>
        <w:tc>
          <w:tcPr>
            <w:tcW w:w="5268" w:type="dxa"/>
            <w:shd w:val="clear" w:color="auto" w:fill="auto"/>
          </w:tcPr>
          <w:p w:rsidR="00160ECC"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1695" w:author="Eddie Curtis" w:date="2012-08-10T10:34:00Z">
                  <w:rPr>
                    <w:rFonts w:cs="Calibri"/>
                    <w:sz w:val="16"/>
                    <w:szCs w:val="16"/>
                  </w:rPr>
                </w:rPrChange>
              </w:rPr>
              <w:t>At an isolated intersection, optimize operation with a minimum of phase failures (based on the optimization objectives).</w:t>
            </w:r>
          </w:p>
        </w:tc>
        <w:tc>
          <w:tcPr>
            <w:tcW w:w="5670" w:type="dxa"/>
            <w:shd w:val="clear" w:color="auto" w:fill="auto"/>
          </w:tcPr>
          <w:p w:rsidR="00160ECC" w:rsidRPr="00F06650" w:rsidRDefault="001E7F20" w:rsidP="00160ECC">
            <w:pPr>
              <w:rPr>
                <w:rFonts w:cs="Calibri"/>
                <w:highlight w:val="yellow"/>
                <w:rPrChange w:id="1696" w:author="Eddie Curtis" w:date="2012-08-10T10:36:00Z">
                  <w:rPr>
                    <w:rFonts w:cs="Calibri"/>
                  </w:rPr>
                </w:rPrChange>
              </w:rPr>
            </w:pPr>
            <w:r w:rsidRPr="001E7F20">
              <w:rPr>
                <w:rFonts w:cs="Calibri"/>
                <w:highlight w:val="yellow"/>
                <w:rPrChange w:id="1697" w:author="Eddie Curtis" w:date="2012-08-10T10:36:00Z">
                  <w:rPr>
                    <w:rFonts w:cs="Calibri"/>
                    <w:sz w:val="16"/>
                    <w:szCs w:val="16"/>
                  </w:rPr>
                </w:rPrChange>
              </w:rPr>
              <w:t>2.4.0-2</w:t>
            </w:r>
          </w:p>
          <w:p w:rsidR="00160ECC" w:rsidRPr="00F06650" w:rsidRDefault="001E7F20" w:rsidP="00160ECC">
            <w:pPr>
              <w:rPr>
                <w:rFonts w:cs="Calibri"/>
                <w:highlight w:val="yellow"/>
                <w:rPrChange w:id="1698" w:author="Eddie Curtis" w:date="2012-08-10T10:36:00Z">
                  <w:rPr>
                    <w:rFonts w:cs="Calibri"/>
                  </w:rPr>
                </w:rPrChange>
              </w:rPr>
            </w:pPr>
            <w:r w:rsidRPr="001E7F20">
              <w:rPr>
                <w:rFonts w:cs="Calibri"/>
                <w:highlight w:val="yellow"/>
                <w:rPrChange w:id="1699" w:author="Eddie Curtis" w:date="2012-08-10T10:36:00Z">
                  <w:rPr>
                    <w:rFonts w:cs="Calibri"/>
                    <w:sz w:val="16"/>
                    <w:szCs w:val="16"/>
                  </w:rPr>
                </w:rPrChange>
              </w:rPr>
              <w:t>The ASCT shall calculate a cycle length of a single intersection, based on current measured traffic conditions. (The calculation is based on the optimization objectives.)</w:t>
            </w:r>
          </w:p>
          <w:p w:rsidR="00160ECC" w:rsidRPr="00F06650" w:rsidRDefault="001E7F20" w:rsidP="00160ECC">
            <w:pPr>
              <w:rPr>
                <w:rFonts w:cs="Calibri"/>
                <w:highlight w:val="yellow"/>
                <w:rPrChange w:id="1700" w:author="Eddie Curtis" w:date="2012-08-10T10:36:00Z">
                  <w:rPr>
                    <w:rFonts w:cs="Calibri"/>
                  </w:rPr>
                </w:rPrChange>
              </w:rPr>
            </w:pPr>
            <w:r w:rsidRPr="001E7F20">
              <w:rPr>
                <w:rFonts w:cs="Calibri"/>
                <w:highlight w:val="yellow"/>
                <w:rPrChange w:id="1701" w:author="Eddie Curtis" w:date="2012-08-10T10:36:00Z">
                  <w:rPr>
                    <w:rFonts w:cs="Calibri"/>
                    <w:sz w:val="16"/>
                    <w:szCs w:val="16"/>
                  </w:rPr>
                </w:rPrChange>
              </w:rPr>
              <w:t>2.4.0-3</w:t>
            </w:r>
          </w:p>
          <w:p w:rsidR="00160ECC" w:rsidRPr="00F06650" w:rsidRDefault="001E7F20" w:rsidP="00160ECC">
            <w:pPr>
              <w:rPr>
                <w:ins w:id="1702" w:author="Eddie Curtis" w:date="2012-08-10T10:35:00Z"/>
                <w:rFonts w:cs="Calibri"/>
                <w:i/>
                <w:highlight w:val="yellow"/>
                <w:rPrChange w:id="1703" w:author="Eddie Curtis" w:date="2012-08-10T10:36:00Z">
                  <w:rPr>
                    <w:ins w:id="1704" w:author="Eddie Curtis" w:date="2012-08-10T10:35:00Z"/>
                    <w:rFonts w:cs="Calibri"/>
                  </w:rPr>
                </w:rPrChange>
              </w:rPr>
            </w:pPr>
            <w:r w:rsidRPr="001E7F20">
              <w:rPr>
                <w:rFonts w:cs="Calibri"/>
                <w:i/>
                <w:highlight w:val="yellow"/>
                <w:rPrChange w:id="1705" w:author="Eddie Curtis" w:date="2012-08-10T10:36:00Z">
                  <w:rPr>
                    <w:rFonts w:cs="Calibri"/>
                    <w:sz w:val="16"/>
                    <w:szCs w:val="16"/>
                  </w:rPr>
                </w:rPrChange>
              </w:rPr>
              <w:t>The ASCT shall calculate optimum phase lengths, based on current measured traffic conditions. (The calculation is based on the optimization objectives.)</w:t>
            </w:r>
          </w:p>
          <w:p w:rsidR="00F06650" w:rsidRPr="00F06650" w:rsidRDefault="007C4BE4" w:rsidP="00F06650">
            <w:pPr>
              <w:rPr>
                <w:ins w:id="1706" w:author="Eddie Curtis" w:date="2012-08-10T10:35:00Z"/>
                <w:rFonts w:cs="Calibri"/>
                <w:highlight w:val="yellow"/>
                <w:rPrChange w:id="1707" w:author="Eddie Curtis" w:date="2012-08-10T10:36:00Z">
                  <w:rPr>
                    <w:ins w:id="1708" w:author="Eddie Curtis" w:date="2012-08-10T10:35:00Z"/>
                    <w:rFonts w:cs="Calibri"/>
                  </w:rPr>
                </w:rPrChange>
              </w:rPr>
            </w:pPr>
            <w:ins w:id="1709" w:author="Eddie Curtis" w:date="2012-08-10T12:13:00Z">
              <w:r>
                <w:rPr>
                  <w:rFonts w:cs="Calibri"/>
                  <w:highlight w:val="yellow"/>
                </w:rPr>
                <w:t>2.6.0-2</w:t>
              </w:r>
            </w:ins>
          </w:p>
          <w:p w:rsidR="00F06650" w:rsidRPr="00C33EA1" w:rsidRDefault="001E7F20" w:rsidP="00160ECC">
            <w:pPr>
              <w:rPr>
                <w:rFonts w:cs="Calibri"/>
                <w:highlight w:val="yellow"/>
                <w:rPrChange w:id="1710" w:author="USER" w:date="2012-08-31T16:13:00Z">
                  <w:rPr>
                    <w:rFonts w:cs="Calibri"/>
                  </w:rPr>
                </w:rPrChange>
              </w:rPr>
            </w:pPr>
            <w:ins w:id="1711" w:author="Eddie Curtis" w:date="2012-08-10T12:13:00Z">
              <w:r w:rsidRPr="001E7F20">
                <w:rPr>
                  <w:rFonts w:cs="Calibri"/>
                  <w:highlight w:val="yellow"/>
                  <w:rPrChange w:id="1712" w:author="USER" w:date="2012-08-31T16:13:00Z">
                    <w:rPr>
                      <w:rFonts w:cs="Calibri"/>
                      <w:sz w:val="16"/>
                      <w:szCs w:val="16"/>
                    </w:rPr>
                  </w:rPrChange>
                </w:rPr>
                <w:t>The ASCT shall limit the change in phase times between consecutive cycles to be less than a user-specified value. (This does not apply to early gap-out or actuated phase skipping.)</w:t>
              </w:r>
            </w:ins>
          </w:p>
          <w:p w:rsidR="00160ECC" w:rsidRPr="00F06650" w:rsidRDefault="001E7F20" w:rsidP="00160ECC">
            <w:pPr>
              <w:rPr>
                <w:rFonts w:cs="Calibri"/>
                <w:highlight w:val="yellow"/>
                <w:rPrChange w:id="1713" w:author="Eddie Curtis" w:date="2012-08-10T10:36:00Z">
                  <w:rPr>
                    <w:rFonts w:cs="Calibri"/>
                  </w:rPr>
                </w:rPrChange>
              </w:rPr>
            </w:pPr>
            <w:r w:rsidRPr="001E7F20">
              <w:rPr>
                <w:rFonts w:cs="Calibri"/>
                <w:highlight w:val="yellow"/>
                <w:rPrChange w:id="1714" w:author="Eddie Curtis" w:date="2012-08-10T10:36:00Z">
                  <w:rPr>
                    <w:rFonts w:cs="Calibri"/>
                    <w:sz w:val="16"/>
                    <w:szCs w:val="16"/>
                  </w:rPr>
                </w:rPrChange>
              </w:rPr>
              <w:t>2.4.0-4</w:t>
            </w:r>
          </w:p>
          <w:p w:rsidR="002623C7" w:rsidRDefault="002623C7" w:rsidP="002623C7">
            <w:pPr>
              <w:rPr>
                <w:ins w:id="1715" w:author="USER" w:date="2012-08-31T10:39:00Z"/>
                <w:rFonts w:cs="Calibri"/>
              </w:rPr>
            </w:pPr>
            <w:ins w:id="1716" w:author="USER" w:date="2012-08-31T10:39:00Z">
              <w:r w:rsidRPr="009F2672">
                <w:rPr>
                  <w:rFonts w:cs="Calibri"/>
                  <w:highlight w:val="yellow"/>
                </w:rPr>
                <w:t xml:space="preserve">The ASCT shall </w:t>
              </w:r>
              <w:r>
                <w:rPr>
                  <w:rFonts w:cs="Calibri"/>
                  <w:highlight w:val="yellow"/>
                </w:rPr>
                <w:t xml:space="preserve">utilize the </w:t>
              </w:r>
              <w:r w:rsidRPr="009F2672">
                <w:rPr>
                  <w:rFonts w:cs="Calibri"/>
                  <w:highlight w:val="yellow"/>
                </w:rPr>
                <w:t>background TOD pattern for the order of phases at a user-specified intersection</w:t>
              </w:r>
              <w:r w:rsidRPr="009F2672">
                <w:rPr>
                  <w:rFonts w:cs="Calibri"/>
                  <w:strike/>
                  <w:highlight w:val="yellow"/>
                </w:rPr>
                <w:t>. (The calculation will be based on the optimization function.)</w:t>
              </w:r>
            </w:ins>
          </w:p>
          <w:p w:rsidR="00160ECC" w:rsidRPr="00CC5112" w:rsidDel="002623C7" w:rsidRDefault="00160ECC" w:rsidP="00160ECC">
            <w:pPr>
              <w:rPr>
                <w:del w:id="1717" w:author="USER" w:date="2012-08-31T10:39:00Z"/>
                <w:rFonts w:cs="Calibri"/>
                <w:strike/>
                <w:rPrChange w:id="1718" w:author="USER" w:date="2012-08-27T08:36:00Z">
                  <w:rPr>
                    <w:del w:id="1719" w:author="USER" w:date="2012-08-31T10:39:00Z"/>
                    <w:rFonts w:cs="Calibri"/>
                  </w:rPr>
                </w:rPrChange>
              </w:rPr>
            </w:pPr>
          </w:p>
          <w:p w:rsidR="00160ECC" w:rsidRPr="00F06650" w:rsidRDefault="001E7F20" w:rsidP="00160ECC">
            <w:pPr>
              <w:rPr>
                <w:rFonts w:cs="Calibri"/>
                <w:highlight w:val="yellow"/>
                <w:rPrChange w:id="1720" w:author="Eddie Curtis" w:date="2012-08-10T10:36:00Z">
                  <w:rPr>
                    <w:rFonts w:cs="Calibri"/>
                  </w:rPr>
                </w:rPrChange>
              </w:rPr>
            </w:pPr>
            <w:r w:rsidRPr="001E7F20">
              <w:rPr>
                <w:rFonts w:cs="Calibri"/>
                <w:highlight w:val="yellow"/>
                <w:rPrChange w:id="1721" w:author="Eddie Curtis" w:date="2012-08-10T10:36:00Z">
                  <w:rPr>
                    <w:rFonts w:cs="Calibri"/>
                    <w:sz w:val="16"/>
                    <w:szCs w:val="16"/>
                  </w:rPr>
                </w:rPrChange>
              </w:rPr>
              <w:t>2.1.1.0-8.0-1</w:t>
            </w:r>
          </w:p>
          <w:p w:rsidR="00160ECC" w:rsidRPr="00F06650" w:rsidRDefault="001E7F20" w:rsidP="00160ECC">
            <w:pPr>
              <w:rPr>
                <w:rFonts w:cs="Calibri"/>
                <w:i/>
                <w:iCs/>
                <w:highlight w:val="yellow"/>
                <w:rPrChange w:id="1722" w:author="Eddie Curtis" w:date="2012-08-10T10:36:00Z">
                  <w:rPr>
                    <w:rFonts w:cs="Calibri"/>
                    <w:i/>
                    <w:iCs/>
                  </w:rPr>
                </w:rPrChange>
              </w:rPr>
            </w:pPr>
            <w:r w:rsidRPr="001E7F20">
              <w:rPr>
                <w:rFonts w:cs="Calibri"/>
                <w:i/>
                <w:iCs/>
                <w:highlight w:val="yellow"/>
                <w:rPrChange w:id="1723" w:author="Eddie Curtis" w:date="2012-08-10T10:36:00Z">
                  <w:rPr>
                    <w:rFonts w:cs="Calibri"/>
                    <w:i/>
                    <w:iCs/>
                    <w:sz w:val="16"/>
                    <w:szCs w:val="16"/>
                  </w:rPr>
                </w:rPrChange>
              </w:rPr>
              <w:t>The ASCT shall provide a user-specified maximum value for each phase at each signal controller.</w:t>
            </w:r>
          </w:p>
          <w:p w:rsidR="00160ECC" w:rsidRPr="00F06650" w:rsidRDefault="001E7F20" w:rsidP="00160ECC">
            <w:pPr>
              <w:rPr>
                <w:rFonts w:cs="Calibri"/>
                <w:highlight w:val="yellow"/>
                <w:rPrChange w:id="1724" w:author="Eddie Curtis" w:date="2012-08-10T10:36:00Z">
                  <w:rPr>
                    <w:rFonts w:cs="Calibri"/>
                  </w:rPr>
                </w:rPrChange>
              </w:rPr>
            </w:pPr>
            <w:r w:rsidRPr="001E7F20">
              <w:rPr>
                <w:rFonts w:cs="Calibri"/>
                <w:highlight w:val="yellow"/>
                <w:rPrChange w:id="1725" w:author="Eddie Curtis" w:date="2012-08-10T10:36:00Z">
                  <w:rPr>
                    <w:rFonts w:cs="Calibri"/>
                    <w:sz w:val="16"/>
                    <w:szCs w:val="16"/>
                  </w:rPr>
                </w:rPrChange>
              </w:rPr>
              <w:t>2.1.1.0-8.0-1.0-1</w:t>
            </w:r>
          </w:p>
          <w:p w:rsidR="00160ECC" w:rsidRPr="00F06650" w:rsidRDefault="001E7F20" w:rsidP="00160ECC">
            <w:pPr>
              <w:rPr>
                <w:rFonts w:cs="Calibri"/>
                <w:highlight w:val="yellow"/>
                <w:rPrChange w:id="1726" w:author="Eddie Curtis" w:date="2012-08-10T10:36:00Z">
                  <w:rPr>
                    <w:rFonts w:cs="Calibri"/>
                  </w:rPr>
                </w:rPrChange>
              </w:rPr>
            </w:pPr>
            <w:r w:rsidRPr="001E7F20">
              <w:rPr>
                <w:rFonts w:cs="Calibri"/>
                <w:highlight w:val="yellow"/>
                <w:rPrChange w:id="1727" w:author="Eddie Curtis" w:date="2012-08-10T10:36:00Z">
                  <w:rPr>
                    <w:rFonts w:cs="Calibri"/>
                    <w:sz w:val="16"/>
                    <w:szCs w:val="16"/>
                  </w:rPr>
                </w:rPrChange>
              </w:rPr>
              <w:t xml:space="preserve">The ASCT shall not provide a phase length longer </w:t>
            </w:r>
            <w:r w:rsidRPr="001E7F20">
              <w:rPr>
                <w:rFonts w:cs="Calibri"/>
                <w:highlight w:val="yellow"/>
              </w:rPr>
              <w:t>tha</w:t>
            </w:r>
            <w:r w:rsidR="00AE66C2">
              <w:rPr>
                <w:rFonts w:cs="Calibri"/>
                <w:highlight w:val="yellow"/>
              </w:rPr>
              <w:t>n</w:t>
            </w:r>
            <w:r w:rsidRPr="001E7F20">
              <w:rPr>
                <w:rFonts w:cs="Calibri"/>
                <w:highlight w:val="yellow"/>
                <w:rPrChange w:id="1728" w:author="Eddie Curtis" w:date="2012-08-10T10:36:00Z">
                  <w:rPr>
                    <w:rFonts w:cs="Calibri"/>
                    <w:sz w:val="16"/>
                    <w:szCs w:val="16"/>
                  </w:rPr>
                </w:rPrChange>
              </w:rPr>
              <w:t xml:space="preserve"> the maximum value.</w:t>
            </w:r>
          </w:p>
          <w:p w:rsidR="00160ECC" w:rsidRPr="00F06650" w:rsidRDefault="001E7F20" w:rsidP="00160ECC">
            <w:pPr>
              <w:rPr>
                <w:rFonts w:cs="Calibri"/>
                <w:highlight w:val="yellow"/>
                <w:rPrChange w:id="1729" w:author="Eddie Curtis" w:date="2012-08-10T10:36:00Z">
                  <w:rPr>
                    <w:rFonts w:cs="Calibri"/>
                  </w:rPr>
                </w:rPrChange>
              </w:rPr>
            </w:pPr>
            <w:r w:rsidRPr="001E7F20">
              <w:rPr>
                <w:rFonts w:cs="Calibri"/>
                <w:highlight w:val="yellow"/>
                <w:rPrChange w:id="1730" w:author="Eddie Curtis" w:date="2012-08-10T10:36:00Z">
                  <w:rPr>
                    <w:rFonts w:cs="Calibri"/>
                    <w:sz w:val="16"/>
                    <w:szCs w:val="16"/>
                  </w:rPr>
                </w:rPrChange>
              </w:rPr>
              <w:t>2.1.1.0-8.0-2</w:t>
            </w:r>
          </w:p>
          <w:p w:rsidR="00160ECC" w:rsidRDefault="001E7F20" w:rsidP="00160ECC">
            <w:pPr>
              <w:rPr>
                <w:rFonts w:cs="Calibri"/>
                <w:i/>
                <w:iCs/>
              </w:rPr>
            </w:pPr>
            <w:r w:rsidRPr="001E7F20">
              <w:rPr>
                <w:rFonts w:cs="Calibri"/>
                <w:i/>
                <w:iCs/>
                <w:highlight w:val="yellow"/>
                <w:rPrChange w:id="1731" w:author="Eddie Curtis" w:date="2012-08-10T10:36:00Z">
                  <w:rPr>
                    <w:rFonts w:cs="Calibri"/>
                    <w:i/>
                    <w:iCs/>
                    <w:sz w:val="16"/>
                    <w:szCs w:val="16"/>
                  </w:rPr>
                </w:rPrChange>
              </w:rPr>
              <w:t xml:space="preserve">The ASCT shall provide a user-specified minimum value for </w:t>
            </w:r>
            <w:r w:rsidRPr="001E7F20">
              <w:rPr>
                <w:rFonts w:cs="Calibri"/>
                <w:i/>
                <w:iCs/>
                <w:highlight w:val="yellow"/>
                <w:rPrChange w:id="1732" w:author="Eddie Curtis" w:date="2012-08-10T10:36:00Z">
                  <w:rPr>
                    <w:rFonts w:cs="Calibri"/>
                    <w:i/>
                    <w:iCs/>
                    <w:sz w:val="16"/>
                    <w:szCs w:val="16"/>
                  </w:rPr>
                </w:rPrChange>
              </w:rPr>
              <w:lastRenderedPageBreak/>
              <w:t>each phase at each signal controller.</w:t>
            </w:r>
          </w:p>
          <w:p w:rsidR="00160ECC" w:rsidRPr="00F06650" w:rsidRDefault="001E7F20" w:rsidP="00160ECC">
            <w:pPr>
              <w:rPr>
                <w:rFonts w:cs="Calibri"/>
                <w:highlight w:val="yellow"/>
                <w:rPrChange w:id="1733" w:author="Eddie Curtis" w:date="2012-08-10T10:36:00Z">
                  <w:rPr>
                    <w:rFonts w:cs="Calibri"/>
                  </w:rPr>
                </w:rPrChange>
              </w:rPr>
            </w:pPr>
            <w:r w:rsidRPr="001E7F20">
              <w:rPr>
                <w:rFonts w:cs="Calibri"/>
                <w:highlight w:val="yellow"/>
                <w:rPrChange w:id="1734" w:author="Eddie Curtis" w:date="2012-08-10T10:36:00Z">
                  <w:rPr>
                    <w:rFonts w:cs="Calibri"/>
                    <w:sz w:val="16"/>
                    <w:szCs w:val="16"/>
                  </w:rPr>
                </w:rPrChange>
              </w:rPr>
              <w:t>2.1.1.0-8.0-2.0-1</w:t>
            </w:r>
          </w:p>
          <w:p w:rsidR="00160ECC" w:rsidRPr="00F06650" w:rsidRDefault="001E7F20" w:rsidP="00160ECC">
            <w:pPr>
              <w:rPr>
                <w:rFonts w:cs="Calibri"/>
                <w:highlight w:val="yellow"/>
                <w:rPrChange w:id="1735" w:author="Eddie Curtis" w:date="2012-08-10T10:36:00Z">
                  <w:rPr>
                    <w:rFonts w:cs="Calibri"/>
                  </w:rPr>
                </w:rPrChange>
              </w:rPr>
            </w:pPr>
            <w:r w:rsidRPr="001E7F20">
              <w:rPr>
                <w:rFonts w:cs="Calibri"/>
                <w:highlight w:val="yellow"/>
                <w:rPrChange w:id="1736" w:author="Eddie Curtis" w:date="2012-08-10T10:36:00Z">
                  <w:rPr>
                    <w:rFonts w:cs="Calibri"/>
                    <w:sz w:val="16"/>
                    <w:szCs w:val="16"/>
                  </w:rPr>
                </w:rPrChange>
              </w:rPr>
              <w:t>The ASCT shall not provide a phase length shorter than the minimum value.</w:t>
            </w:r>
          </w:p>
          <w:p w:rsidR="00160ECC" w:rsidRPr="00F06650" w:rsidRDefault="001E7F20" w:rsidP="00160ECC">
            <w:pPr>
              <w:rPr>
                <w:rFonts w:cs="Calibri"/>
                <w:highlight w:val="yellow"/>
                <w:rPrChange w:id="1737" w:author="Eddie Curtis" w:date="2012-08-10T10:36:00Z">
                  <w:rPr>
                    <w:rFonts w:cs="Calibri"/>
                  </w:rPr>
                </w:rPrChange>
              </w:rPr>
            </w:pPr>
            <w:r w:rsidRPr="001E7F20">
              <w:rPr>
                <w:rFonts w:cs="Calibri"/>
                <w:highlight w:val="yellow"/>
                <w:rPrChange w:id="1738" w:author="Eddie Curtis" w:date="2012-08-10T10:36:00Z">
                  <w:rPr>
                    <w:rFonts w:cs="Calibri"/>
                    <w:sz w:val="16"/>
                    <w:szCs w:val="16"/>
                  </w:rPr>
                </w:rPrChange>
              </w:rPr>
              <w:t>2.1.1.0-8</w:t>
            </w:r>
          </w:p>
          <w:p w:rsidR="00160ECC" w:rsidRPr="00160ECC" w:rsidRDefault="001E7F20" w:rsidP="00160ECC">
            <w:pPr>
              <w:rPr>
                <w:rFonts w:cs="Calibri"/>
              </w:rPr>
            </w:pPr>
            <w:r w:rsidRPr="001E7F20">
              <w:rPr>
                <w:rFonts w:cs="Calibri"/>
                <w:b/>
                <w:bCs/>
                <w:i/>
                <w:iCs/>
                <w:highlight w:val="yellow"/>
                <w:rPrChange w:id="1739" w:author="Eddie Curtis" w:date="2012-08-10T10:36:00Z">
                  <w:rPr>
                    <w:rFonts w:cs="Calibri"/>
                    <w:b/>
                    <w:bCs/>
                    <w:i/>
                    <w:iCs/>
                    <w:sz w:val="16"/>
                    <w:szCs w:val="16"/>
                  </w:rPr>
                </w:rPrChange>
              </w:rPr>
              <w:t>T</w:t>
            </w:r>
            <w:r w:rsidRPr="001E7F20">
              <w:rPr>
                <w:rFonts w:cs="Calibri"/>
                <w:i/>
                <w:iCs/>
                <w:highlight w:val="yellow"/>
                <w:rPrChange w:id="1740" w:author="Eddie Curtis" w:date="2012-08-10T10:36:00Z">
                  <w:rPr>
                    <w:rFonts w:cs="Calibri"/>
                    <w:i/>
                    <w:iCs/>
                    <w:sz w:val="16"/>
                    <w:szCs w:val="16"/>
                  </w:rPr>
                </w:rPrChange>
              </w:rPr>
              <w:t>he ASCT shall provide maximum and minimum phase times.</w:t>
            </w:r>
          </w:p>
        </w:tc>
      </w:tr>
      <w:tr w:rsidR="00160ECC" w:rsidTr="00A535CF">
        <w:tc>
          <w:tcPr>
            <w:tcW w:w="2040" w:type="dxa"/>
            <w:shd w:val="clear" w:color="auto" w:fill="auto"/>
          </w:tcPr>
          <w:p w:rsidR="00160ECC" w:rsidRPr="00160ECC" w:rsidRDefault="00160ECC" w:rsidP="00160ECC">
            <w:pPr>
              <w:rPr>
                <w:rFonts w:cs="Calibri"/>
              </w:rPr>
            </w:pPr>
            <w:r>
              <w:rPr>
                <w:rFonts w:cs="Calibri"/>
              </w:rPr>
              <w:lastRenderedPageBreak/>
              <w:t>4.1.0-2</w:t>
            </w:r>
          </w:p>
        </w:tc>
        <w:tc>
          <w:tcPr>
            <w:tcW w:w="5268" w:type="dxa"/>
            <w:shd w:val="clear" w:color="auto" w:fill="auto"/>
          </w:tcPr>
          <w:p w:rsidR="00160ECC" w:rsidRPr="00BE5C1B" w:rsidRDefault="001E7F20" w:rsidP="00160ECC">
            <w:pPr>
              <w:rPr>
                <w:rFonts w:cs="Calibri"/>
                <w:strike/>
                <w:rPrChange w:id="1741" w:author="Eddie Curtis" w:date="2012-08-10T10:47:00Z">
                  <w:rPr>
                    <w:rFonts w:cs="Calibri"/>
                  </w:rPr>
                </w:rPrChange>
              </w:rPr>
            </w:pPr>
            <w:r w:rsidRPr="001E7F20">
              <w:rPr>
                <w:rFonts w:cs="Calibri"/>
                <w:strike/>
                <w:rPrChange w:id="1742" w:author="Eddie Curtis" w:date="2012-08-10T10:47:00Z">
                  <w:rPr>
                    <w:rFonts w:cs="Calibri"/>
                    <w:sz w:val="16"/>
                    <w:szCs w:val="16"/>
                  </w:rPr>
                </w:rPrChange>
              </w:rPr>
              <w:t>The system operator needs to manage the coordination in small groups of signals to link phase service at some intersections with phase service at adjacent intersections.</w:t>
            </w:r>
          </w:p>
          <w:p w:rsidR="00160ECC" w:rsidRPr="00BE5C1B" w:rsidRDefault="00160ECC" w:rsidP="00160ECC">
            <w:pPr>
              <w:rPr>
                <w:rFonts w:cs="Calibri"/>
                <w:strike/>
                <w:rPrChange w:id="1743" w:author="Eddie Curtis" w:date="2012-08-10T10:47:00Z">
                  <w:rPr>
                    <w:rFonts w:cs="Calibri"/>
                  </w:rPr>
                </w:rPrChange>
              </w:rPr>
            </w:pPr>
          </w:p>
          <w:p w:rsidR="00160ECC" w:rsidRPr="00BE5C1B" w:rsidRDefault="001E7F20" w:rsidP="00160ECC">
            <w:pPr>
              <w:rPr>
                <w:rFonts w:cs="Calibri"/>
                <w:strike/>
                <w:rPrChange w:id="1744" w:author="Eddie Curtis" w:date="2012-08-10T10:47:00Z">
                  <w:rPr>
                    <w:rFonts w:cs="Calibri"/>
                  </w:rPr>
                </w:rPrChange>
              </w:rPr>
            </w:pPr>
            <w:r w:rsidRPr="001E7F20">
              <w:rPr>
                <w:rFonts w:cs="Calibri"/>
                <w:b/>
                <w:bCs/>
                <w:i/>
                <w:iCs/>
                <w:strike/>
                <w:rPrChange w:id="1745" w:author="Eddie Curtis" w:date="2012-08-10T10:47:00Z">
                  <w:rPr>
                    <w:rFonts w:cs="Calibri"/>
                    <w:b/>
                    <w:bCs/>
                    <w:i/>
                    <w:iCs/>
                    <w:sz w:val="16"/>
                    <w:szCs w:val="16"/>
                  </w:rPr>
                </w:rPrChange>
              </w:rPr>
              <w:t>Note that phase-based systems do not explicitly calculate cycle, offset and split at all intersections.</w:t>
            </w:r>
          </w:p>
        </w:tc>
        <w:tc>
          <w:tcPr>
            <w:tcW w:w="5670" w:type="dxa"/>
            <w:shd w:val="clear" w:color="auto" w:fill="auto"/>
          </w:tcPr>
          <w:p w:rsidR="00160ECC" w:rsidRPr="00BE5C1B" w:rsidRDefault="001E7F20" w:rsidP="00160ECC">
            <w:pPr>
              <w:rPr>
                <w:rFonts w:cs="Calibri"/>
                <w:strike/>
                <w:rPrChange w:id="1746" w:author="Eddie Curtis" w:date="2012-08-10T10:47:00Z">
                  <w:rPr>
                    <w:rFonts w:cs="Calibri"/>
                  </w:rPr>
                </w:rPrChange>
              </w:rPr>
            </w:pPr>
            <w:r w:rsidRPr="001E7F20">
              <w:rPr>
                <w:rFonts w:cs="Calibri"/>
                <w:strike/>
                <w:rPrChange w:id="1747" w:author="Eddie Curtis" w:date="2012-08-10T10:47:00Z">
                  <w:rPr>
                    <w:rFonts w:cs="Calibri"/>
                    <w:sz w:val="16"/>
                    <w:szCs w:val="16"/>
                  </w:rPr>
                </w:rPrChange>
              </w:rPr>
              <w:t>2.5.0-3</w:t>
            </w:r>
          </w:p>
          <w:p w:rsidR="00160ECC" w:rsidRPr="00BE5C1B" w:rsidRDefault="001E7F20" w:rsidP="00160ECC">
            <w:pPr>
              <w:rPr>
                <w:rFonts w:cs="Calibri"/>
                <w:strike/>
                <w:rPrChange w:id="1748" w:author="Eddie Curtis" w:date="2012-08-10T10:47:00Z">
                  <w:rPr>
                    <w:rFonts w:cs="Calibri"/>
                  </w:rPr>
                </w:rPrChange>
              </w:rPr>
            </w:pPr>
            <w:r w:rsidRPr="001E7F20">
              <w:rPr>
                <w:rFonts w:cs="Calibri"/>
                <w:b/>
                <w:bCs/>
                <w:strike/>
                <w:rPrChange w:id="1749" w:author="Eddie Curtis" w:date="2012-08-10T10:47:00Z">
                  <w:rPr>
                    <w:rFonts w:cs="Calibri"/>
                    <w:b/>
                    <w:bCs/>
                    <w:sz w:val="16"/>
                    <w:szCs w:val="16"/>
                  </w:rPr>
                </w:rPrChange>
              </w:rPr>
              <w:t xml:space="preserve">(Phase-based only) </w:t>
            </w:r>
            <w:r w:rsidRPr="001E7F20">
              <w:rPr>
                <w:rFonts w:cs="Calibri"/>
                <w:strike/>
                <w:rPrChange w:id="1750" w:author="Eddie Curtis" w:date="2012-08-10T10:47:00Z">
                  <w:rPr>
                    <w:rFonts w:cs="Calibri"/>
                    <w:sz w:val="16"/>
                    <w:szCs w:val="16"/>
                  </w:rPr>
                </w:rPrChange>
              </w:rPr>
              <w:t>The ASCT shall calculate the time at which a user-specified phase shall be green at an intersection.</w:t>
            </w:r>
          </w:p>
          <w:p w:rsidR="00160ECC" w:rsidRPr="00BE5C1B" w:rsidRDefault="001E7F20" w:rsidP="00160ECC">
            <w:pPr>
              <w:rPr>
                <w:rFonts w:cs="Calibri"/>
                <w:strike/>
                <w:rPrChange w:id="1751" w:author="Eddie Curtis" w:date="2012-08-10T10:47:00Z">
                  <w:rPr>
                    <w:rFonts w:cs="Calibri"/>
                  </w:rPr>
                </w:rPrChange>
              </w:rPr>
            </w:pPr>
            <w:r w:rsidRPr="001E7F20">
              <w:rPr>
                <w:rFonts w:cs="Calibri"/>
                <w:strike/>
                <w:rPrChange w:id="1752" w:author="Eddie Curtis" w:date="2012-08-10T10:47:00Z">
                  <w:rPr>
                    <w:rFonts w:cs="Calibri"/>
                    <w:sz w:val="16"/>
                    <w:szCs w:val="16"/>
                  </w:rPr>
                </w:rPrChange>
              </w:rPr>
              <w:t>2.5.0-2</w:t>
            </w:r>
          </w:p>
          <w:p w:rsidR="00160ECC" w:rsidRPr="00BE5C1B" w:rsidRDefault="001E7F20" w:rsidP="00160ECC">
            <w:pPr>
              <w:rPr>
                <w:rFonts w:cs="Calibri"/>
                <w:strike/>
                <w:rPrChange w:id="1753" w:author="Eddie Curtis" w:date="2012-08-10T10:47:00Z">
                  <w:rPr>
                    <w:rFonts w:cs="Calibri"/>
                  </w:rPr>
                </w:rPrChange>
              </w:rPr>
            </w:pPr>
            <w:r w:rsidRPr="001E7F20">
              <w:rPr>
                <w:rFonts w:cs="Calibri"/>
                <w:b/>
                <w:bCs/>
                <w:strike/>
                <w:rPrChange w:id="1754" w:author="Eddie Curtis" w:date="2012-08-10T10:47:00Z">
                  <w:rPr>
                    <w:rFonts w:cs="Calibri"/>
                    <w:b/>
                    <w:bCs/>
                    <w:sz w:val="16"/>
                    <w:szCs w:val="16"/>
                  </w:rPr>
                </w:rPrChange>
              </w:rPr>
              <w:t xml:space="preserve">(Phase-based only) </w:t>
            </w:r>
            <w:r w:rsidRPr="001E7F20">
              <w:rPr>
                <w:rFonts w:cs="Calibri"/>
                <w:strike/>
                <w:rPrChange w:id="1755" w:author="Eddie Curtis" w:date="2012-08-10T10:47:00Z">
                  <w:rPr>
                    <w:rFonts w:cs="Calibri"/>
                    <w:sz w:val="16"/>
                    <w:szCs w:val="16"/>
                  </w:rPr>
                </w:rPrChange>
              </w:rPr>
              <w:t>The ASCT shall alter the state of the signal controller for all phases at the user-specified intersection.</w:t>
            </w:r>
          </w:p>
          <w:p w:rsidR="00160ECC" w:rsidRPr="00BE5C1B" w:rsidRDefault="001E7F20" w:rsidP="00160ECC">
            <w:pPr>
              <w:rPr>
                <w:rFonts w:cs="Calibri"/>
                <w:strike/>
                <w:rPrChange w:id="1756" w:author="Eddie Curtis" w:date="2012-08-10T10:47:00Z">
                  <w:rPr>
                    <w:rFonts w:cs="Calibri"/>
                  </w:rPr>
                </w:rPrChange>
              </w:rPr>
            </w:pPr>
            <w:r w:rsidRPr="001E7F20">
              <w:rPr>
                <w:rFonts w:cs="Calibri"/>
                <w:strike/>
                <w:rPrChange w:id="1757" w:author="Eddie Curtis" w:date="2012-08-10T10:47:00Z">
                  <w:rPr>
                    <w:rFonts w:cs="Calibri"/>
                    <w:sz w:val="16"/>
                    <w:szCs w:val="16"/>
                  </w:rPr>
                </w:rPrChange>
              </w:rPr>
              <w:t>2.5.0-4</w:t>
            </w:r>
          </w:p>
          <w:p w:rsidR="00160ECC" w:rsidRPr="00BE5C1B" w:rsidRDefault="001E7F20" w:rsidP="00160ECC">
            <w:pPr>
              <w:rPr>
                <w:rFonts w:cs="Calibri"/>
                <w:strike/>
                <w:rPrChange w:id="1758" w:author="Eddie Curtis" w:date="2012-08-10T10:47:00Z">
                  <w:rPr>
                    <w:rFonts w:cs="Calibri"/>
                  </w:rPr>
                </w:rPrChange>
              </w:rPr>
            </w:pPr>
            <w:r w:rsidRPr="001E7F20">
              <w:rPr>
                <w:rFonts w:cs="Calibri"/>
                <w:b/>
                <w:bCs/>
                <w:strike/>
                <w:rPrChange w:id="1759" w:author="Eddie Curtis" w:date="2012-08-10T10:47:00Z">
                  <w:rPr>
                    <w:rFonts w:cs="Calibri"/>
                    <w:b/>
                    <w:bCs/>
                    <w:sz w:val="16"/>
                    <w:szCs w:val="16"/>
                  </w:rPr>
                </w:rPrChange>
              </w:rPr>
              <w:t xml:space="preserve">(Phase-based only) </w:t>
            </w:r>
            <w:r w:rsidRPr="001E7F20">
              <w:rPr>
                <w:rFonts w:cs="Calibri"/>
                <w:strike/>
                <w:rPrChange w:id="1760" w:author="Eddie Curtis" w:date="2012-08-10T10:47:00Z">
                  <w:rPr>
                    <w:rFonts w:cs="Calibri"/>
                    <w:sz w:val="16"/>
                    <w:szCs w:val="16"/>
                  </w:rPr>
                </w:rPrChange>
              </w:rPr>
              <w:t>When demand is present, the ASCT shall implement a user-specified maximum time between successive displays of each phase at each intersection.</w:t>
            </w:r>
          </w:p>
          <w:p w:rsidR="00160ECC" w:rsidRPr="00BE5C1B" w:rsidRDefault="001E7F20" w:rsidP="00160ECC">
            <w:pPr>
              <w:rPr>
                <w:rFonts w:cs="Calibri"/>
                <w:strike/>
                <w:rPrChange w:id="1761" w:author="Eddie Curtis" w:date="2012-08-10T10:47:00Z">
                  <w:rPr>
                    <w:rFonts w:cs="Calibri"/>
                  </w:rPr>
                </w:rPrChange>
              </w:rPr>
            </w:pPr>
            <w:r w:rsidRPr="001E7F20">
              <w:rPr>
                <w:rFonts w:cs="Calibri"/>
                <w:strike/>
                <w:rPrChange w:id="1762" w:author="Eddie Curtis" w:date="2012-08-10T10:47:00Z">
                  <w:rPr>
                    <w:rFonts w:cs="Calibri"/>
                    <w:sz w:val="16"/>
                    <w:szCs w:val="16"/>
                  </w:rPr>
                </w:rPrChange>
              </w:rPr>
              <w:t>2.5.0-5</w:t>
            </w:r>
          </w:p>
          <w:p w:rsidR="00160ECC" w:rsidRPr="00BE5C1B" w:rsidRDefault="001E7F20" w:rsidP="00160ECC">
            <w:pPr>
              <w:rPr>
                <w:rFonts w:cs="Calibri"/>
                <w:strike/>
                <w:rPrChange w:id="1763" w:author="Eddie Curtis" w:date="2012-08-10T10:47:00Z">
                  <w:rPr>
                    <w:rFonts w:cs="Calibri"/>
                  </w:rPr>
                </w:rPrChange>
              </w:rPr>
            </w:pPr>
            <w:r w:rsidRPr="001E7F20">
              <w:rPr>
                <w:rFonts w:cs="Calibri"/>
                <w:b/>
                <w:bCs/>
                <w:strike/>
                <w:rPrChange w:id="1764" w:author="Eddie Curtis" w:date="2012-08-10T10:47:00Z">
                  <w:rPr>
                    <w:rFonts w:cs="Calibri"/>
                    <w:b/>
                    <w:bCs/>
                    <w:sz w:val="16"/>
                    <w:szCs w:val="16"/>
                  </w:rPr>
                </w:rPrChange>
              </w:rPr>
              <w:t xml:space="preserve">(Phase-based only) </w:t>
            </w:r>
            <w:r w:rsidRPr="001E7F20">
              <w:rPr>
                <w:rFonts w:cs="Calibri"/>
                <w:strike/>
                <w:rPrChange w:id="1765" w:author="Eddie Curtis" w:date="2012-08-10T10:47:00Z">
                  <w:rPr>
                    <w:rFonts w:cs="Calibri"/>
                    <w:sz w:val="16"/>
                    <w:szCs w:val="16"/>
                  </w:rPr>
                </w:rPrChange>
              </w:rPr>
              <w:t>The ASCT shall alter the operation of the non-critical intersections to minimize stopping of traffic released from user-specified phases at the user-specified critical intersection.</w:t>
            </w:r>
          </w:p>
          <w:p w:rsidR="00160ECC" w:rsidRPr="00BE5C1B" w:rsidRDefault="001E7F20" w:rsidP="00160ECC">
            <w:pPr>
              <w:rPr>
                <w:rFonts w:cs="Calibri"/>
                <w:strike/>
                <w:rPrChange w:id="1766" w:author="Eddie Curtis" w:date="2012-08-10T10:47:00Z">
                  <w:rPr>
                    <w:rFonts w:cs="Calibri"/>
                  </w:rPr>
                </w:rPrChange>
              </w:rPr>
            </w:pPr>
            <w:r w:rsidRPr="001E7F20">
              <w:rPr>
                <w:rFonts w:cs="Calibri"/>
                <w:strike/>
                <w:rPrChange w:id="1767" w:author="Eddie Curtis" w:date="2012-08-10T10:47:00Z">
                  <w:rPr>
                    <w:rFonts w:cs="Calibri"/>
                    <w:sz w:val="16"/>
                    <w:szCs w:val="16"/>
                  </w:rPr>
                </w:rPrChange>
              </w:rPr>
              <w:t>2.5.0-6</w:t>
            </w:r>
          </w:p>
          <w:p w:rsidR="00160ECC" w:rsidRPr="00BE5C1B" w:rsidRDefault="001E7F20" w:rsidP="00160ECC">
            <w:pPr>
              <w:rPr>
                <w:rFonts w:cs="Calibri"/>
                <w:strike/>
                <w:rPrChange w:id="1768" w:author="Eddie Curtis" w:date="2012-08-10T10:47:00Z">
                  <w:rPr>
                    <w:rFonts w:cs="Calibri"/>
                  </w:rPr>
                </w:rPrChange>
              </w:rPr>
            </w:pPr>
            <w:r w:rsidRPr="001E7F20">
              <w:rPr>
                <w:rFonts w:cs="Calibri"/>
                <w:b/>
                <w:bCs/>
                <w:strike/>
                <w:rPrChange w:id="1769" w:author="Eddie Curtis" w:date="2012-08-10T10:47:00Z">
                  <w:rPr>
                    <w:rFonts w:cs="Calibri"/>
                    <w:b/>
                    <w:bCs/>
                    <w:sz w:val="16"/>
                    <w:szCs w:val="16"/>
                  </w:rPr>
                </w:rPrChange>
              </w:rPr>
              <w:t xml:space="preserve">(Phase-based only) </w:t>
            </w:r>
            <w:r w:rsidRPr="001E7F20">
              <w:rPr>
                <w:rFonts w:cs="Calibri"/>
                <w:strike/>
                <w:rPrChange w:id="1770" w:author="Eddie Curtis" w:date="2012-08-10T10:47:00Z">
                  <w:rPr>
                    <w:rFonts w:cs="Calibri"/>
                    <w:sz w:val="16"/>
                    <w:szCs w:val="16"/>
                  </w:rPr>
                </w:rPrChange>
              </w:rPr>
              <w:t>The ASCT shall alter the operation of the non-critical intersections to minimize stopping of traffic arriving at user-specified phases at the user-specified critical intersection.</w:t>
            </w:r>
          </w:p>
          <w:p w:rsidR="00160ECC" w:rsidRPr="00BE5C1B" w:rsidRDefault="001E7F20" w:rsidP="00160ECC">
            <w:pPr>
              <w:rPr>
                <w:rFonts w:cs="Calibri"/>
                <w:strike/>
                <w:rPrChange w:id="1771" w:author="Eddie Curtis" w:date="2012-08-10T10:47:00Z">
                  <w:rPr>
                    <w:rFonts w:cs="Calibri"/>
                  </w:rPr>
                </w:rPrChange>
              </w:rPr>
            </w:pPr>
            <w:r w:rsidRPr="001E7F20">
              <w:rPr>
                <w:rFonts w:cs="Calibri"/>
                <w:strike/>
                <w:rPrChange w:id="1772" w:author="Eddie Curtis" w:date="2012-08-10T10:47:00Z">
                  <w:rPr>
                    <w:rFonts w:cs="Calibri"/>
                    <w:sz w:val="16"/>
                    <w:szCs w:val="16"/>
                  </w:rPr>
                </w:rPrChange>
              </w:rPr>
              <w:lastRenderedPageBreak/>
              <w:t>2.5.0-7</w:t>
            </w:r>
          </w:p>
          <w:p w:rsidR="00160ECC" w:rsidRPr="00BE5C1B" w:rsidRDefault="001E7F20" w:rsidP="00160ECC">
            <w:pPr>
              <w:rPr>
                <w:rFonts w:cs="Calibri"/>
                <w:strike/>
                <w:rPrChange w:id="1773" w:author="Eddie Curtis" w:date="2012-08-10T10:47:00Z">
                  <w:rPr>
                    <w:rFonts w:cs="Calibri"/>
                  </w:rPr>
                </w:rPrChange>
              </w:rPr>
            </w:pPr>
            <w:r w:rsidRPr="001E7F20">
              <w:rPr>
                <w:rFonts w:cs="Calibri"/>
                <w:b/>
                <w:bCs/>
                <w:strike/>
                <w:rPrChange w:id="1774" w:author="Eddie Curtis" w:date="2012-08-10T10:47:00Z">
                  <w:rPr>
                    <w:rFonts w:cs="Calibri"/>
                    <w:b/>
                    <w:bCs/>
                    <w:sz w:val="16"/>
                    <w:szCs w:val="16"/>
                  </w:rPr>
                </w:rPrChange>
              </w:rPr>
              <w:t xml:space="preserve">(Phase-based only) </w:t>
            </w:r>
            <w:r w:rsidRPr="001E7F20">
              <w:rPr>
                <w:rFonts w:cs="Calibri"/>
                <w:strike/>
                <w:rPrChange w:id="1775" w:author="Eddie Curtis" w:date="2012-08-10T10:47:00Z">
                  <w:rPr>
                    <w:rFonts w:cs="Calibri"/>
                    <w:sz w:val="16"/>
                    <w:szCs w:val="16"/>
                  </w:rPr>
                </w:rPrChange>
              </w:rPr>
              <w:t>The ASCT shall adjust the state of the signal controller so that vehicles approaching a signal that have been served during a user-specified phase at an upstream signal do not stop.</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776" w:author="USER" w:date="2012-09-07T16:01:00Z">
                  <w:rPr>
                    <w:rFonts w:cs="Calibri"/>
                    <w:sz w:val="16"/>
                    <w:szCs w:val="16"/>
                  </w:rPr>
                </w:rPrChange>
              </w:rPr>
              <w:lastRenderedPageBreak/>
              <w:t>4.1.0-3</w:t>
            </w:r>
          </w:p>
        </w:tc>
        <w:tc>
          <w:tcPr>
            <w:tcW w:w="5268" w:type="dxa"/>
            <w:shd w:val="clear" w:color="auto" w:fill="auto"/>
          </w:tcPr>
          <w:p w:rsidR="00160ECC" w:rsidRPr="00160ECC" w:rsidRDefault="00160ECC" w:rsidP="00C62A78">
            <w:pPr>
              <w:rPr>
                <w:rFonts w:cs="Calibri"/>
              </w:rPr>
            </w:pPr>
            <w:commentRangeStart w:id="1777"/>
            <w:r>
              <w:rPr>
                <w:rFonts w:cs="Calibri"/>
              </w:rPr>
              <w:t>The system operator needs to change the operational strategy (for example, from smooth flow to maximizing</w:t>
            </w:r>
            <w:del w:id="1778" w:author="Eddie Curtis" w:date="2012-08-10T10:39:00Z">
              <w:r w:rsidDel="00C62A78">
                <w:rPr>
                  <w:rFonts w:cs="Calibri"/>
                </w:rPr>
                <w:delText>t</w:delText>
              </w:r>
            </w:del>
            <w:r>
              <w:rPr>
                <w:rFonts w:cs="Calibri"/>
              </w:rPr>
              <w:t xml:space="preserve"> throughput or managing queues) based on changing traffic conditions.</w:t>
            </w:r>
            <w:commentRangeEnd w:id="1777"/>
            <w:r w:rsidR="001B0084">
              <w:rPr>
                <w:rStyle w:val="CommentReference"/>
              </w:rPr>
              <w:commentReference w:id="1777"/>
            </w:r>
          </w:p>
        </w:tc>
        <w:tc>
          <w:tcPr>
            <w:tcW w:w="5670" w:type="dxa"/>
            <w:shd w:val="clear" w:color="auto" w:fill="auto"/>
          </w:tcPr>
          <w:p w:rsidR="00160ECC" w:rsidRPr="00281CE6" w:rsidRDefault="001E7F20" w:rsidP="00160ECC">
            <w:pPr>
              <w:rPr>
                <w:rFonts w:cs="Calibri"/>
                <w:strike/>
                <w:rPrChange w:id="1779" w:author="USER" w:date="2012-08-22T08:46:00Z">
                  <w:rPr>
                    <w:rFonts w:cs="Calibri"/>
                  </w:rPr>
                </w:rPrChange>
              </w:rPr>
            </w:pPr>
            <w:r w:rsidRPr="001E7F20">
              <w:rPr>
                <w:rFonts w:cs="Calibri"/>
                <w:strike/>
                <w:rPrChange w:id="1780" w:author="USER" w:date="2012-08-22T08:46:00Z">
                  <w:rPr>
                    <w:rFonts w:cs="Calibri"/>
                    <w:sz w:val="16"/>
                    <w:szCs w:val="16"/>
                  </w:rPr>
                </w:rPrChange>
              </w:rPr>
              <w:t>2.1.1.0-7.0-1</w:t>
            </w:r>
          </w:p>
          <w:p w:rsidR="00160ECC" w:rsidRDefault="001E7F20" w:rsidP="00160ECC">
            <w:pPr>
              <w:rPr>
                <w:rFonts w:cs="Calibri"/>
              </w:rPr>
            </w:pPr>
            <w:r w:rsidRPr="001E7F20">
              <w:rPr>
                <w:rFonts w:cs="Calibri"/>
                <w:strike/>
                <w:rPrChange w:id="1781" w:author="USER" w:date="2012-08-22T08:46:00Z">
                  <w:rPr>
                    <w:rFonts w:cs="Calibri"/>
                    <w:sz w:val="16"/>
                    <w:szCs w:val="16"/>
                  </w:rPr>
                </w:rPrChange>
              </w:rPr>
              <w:t>When current measured traffic conditions meet user-specified criteria, the ASCT shall alter the state of the signal controllers, maximizing the throughput of the coordinated route.</w:t>
            </w:r>
          </w:p>
          <w:p w:rsidR="00160ECC" w:rsidRPr="002623C7" w:rsidRDefault="001E7F20" w:rsidP="00160ECC">
            <w:pPr>
              <w:rPr>
                <w:rFonts w:cs="Calibri"/>
                <w:strike/>
                <w:rPrChange w:id="1782" w:author="USER" w:date="2012-08-31T10:39:00Z">
                  <w:rPr>
                    <w:rFonts w:cs="Calibri"/>
                  </w:rPr>
                </w:rPrChange>
              </w:rPr>
            </w:pPr>
            <w:r w:rsidRPr="001E7F20">
              <w:rPr>
                <w:rFonts w:cs="Calibri"/>
                <w:strike/>
                <w:rPrChange w:id="1783" w:author="USER" w:date="2012-08-31T10:39:00Z">
                  <w:rPr>
                    <w:rFonts w:cs="Calibri"/>
                    <w:sz w:val="16"/>
                    <w:szCs w:val="16"/>
                  </w:rPr>
                </w:rPrChange>
              </w:rPr>
              <w:t>2.1.1.0-7.0-2</w:t>
            </w:r>
          </w:p>
          <w:p w:rsidR="00160ECC" w:rsidRPr="002623C7" w:rsidRDefault="001E7F20" w:rsidP="00160ECC">
            <w:pPr>
              <w:rPr>
                <w:rFonts w:cs="Calibri"/>
                <w:strike/>
                <w:rPrChange w:id="1784" w:author="USER" w:date="2012-08-31T10:39:00Z">
                  <w:rPr>
                    <w:rFonts w:cs="Calibri"/>
                  </w:rPr>
                </w:rPrChange>
              </w:rPr>
            </w:pPr>
            <w:r w:rsidRPr="001E7F20">
              <w:rPr>
                <w:rFonts w:cs="Calibri"/>
                <w:strike/>
                <w:rPrChange w:id="1785" w:author="USER" w:date="2012-08-31T10:39:00Z">
                  <w:rPr>
                    <w:rFonts w:cs="Calibri"/>
                    <w:sz w:val="16"/>
                    <w:szCs w:val="16"/>
                  </w:rPr>
                </w:rPrChange>
              </w:rPr>
              <w:t>When current measured traffic conditions meet user-specified criteria, the ASCT shall alter the state of signal controllers, preventing queues from exceeding the storage capacity at user-specified locations.</w:t>
            </w:r>
          </w:p>
          <w:p w:rsidR="00160ECC" w:rsidRPr="00281CE6" w:rsidRDefault="001E7F20" w:rsidP="00160ECC">
            <w:pPr>
              <w:rPr>
                <w:rFonts w:cs="Calibri"/>
                <w:highlight w:val="yellow"/>
                <w:rPrChange w:id="1786" w:author="USER" w:date="2012-08-22T08:47:00Z">
                  <w:rPr>
                    <w:rFonts w:cs="Calibri"/>
                  </w:rPr>
                </w:rPrChange>
              </w:rPr>
            </w:pPr>
            <w:r w:rsidRPr="001E7F20">
              <w:rPr>
                <w:rFonts w:cs="Calibri"/>
                <w:highlight w:val="yellow"/>
                <w:rPrChange w:id="1787" w:author="USER" w:date="2012-08-22T08:47:00Z">
                  <w:rPr>
                    <w:rFonts w:cs="Calibri"/>
                    <w:sz w:val="16"/>
                    <w:szCs w:val="16"/>
                  </w:rPr>
                </w:rPrChange>
              </w:rPr>
              <w:t>2.1.1.0-7.0-3</w:t>
            </w:r>
          </w:p>
          <w:p w:rsidR="00160ECC" w:rsidRDefault="001E7F20" w:rsidP="00160ECC">
            <w:pPr>
              <w:rPr>
                <w:rFonts w:cs="Calibri"/>
              </w:rPr>
            </w:pPr>
            <w:r w:rsidRPr="001E7F20">
              <w:rPr>
                <w:rFonts w:cs="Calibri"/>
                <w:highlight w:val="yellow"/>
                <w:rPrChange w:id="1788" w:author="USER" w:date="2012-08-22T08:47:00Z">
                  <w:rPr>
                    <w:rFonts w:cs="Calibri"/>
                    <w:sz w:val="16"/>
                    <w:szCs w:val="16"/>
                  </w:rPr>
                </w:rPrChange>
              </w:rPr>
              <w:t>When current measured traffic conditions meet user-specified criteria, the ASCT shall alter the state of signal controllers providing equitable distribution of green times.</w:t>
            </w:r>
          </w:p>
          <w:p w:rsidR="00160ECC" w:rsidRPr="002623C7" w:rsidRDefault="001E7F20" w:rsidP="00160ECC">
            <w:pPr>
              <w:rPr>
                <w:rFonts w:cs="Calibri"/>
                <w:highlight w:val="yellow"/>
                <w:rPrChange w:id="1789" w:author="USER" w:date="2012-08-31T10:40:00Z">
                  <w:rPr>
                    <w:rFonts w:cs="Calibri"/>
                  </w:rPr>
                </w:rPrChange>
              </w:rPr>
            </w:pPr>
            <w:r w:rsidRPr="001E7F20">
              <w:rPr>
                <w:rFonts w:cs="Calibri"/>
                <w:highlight w:val="yellow"/>
                <w:rPrChange w:id="1790" w:author="USER" w:date="2012-08-31T10:40:00Z">
                  <w:rPr>
                    <w:rFonts w:cs="Calibri"/>
                    <w:sz w:val="16"/>
                    <w:szCs w:val="16"/>
                  </w:rPr>
                </w:rPrChange>
              </w:rPr>
              <w:t>2.1.1.0-7.0-4</w:t>
            </w:r>
          </w:p>
          <w:p w:rsidR="00160ECC" w:rsidRDefault="001E7F20" w:rsidP="00160ECC">
            <w:pPr>
              <w:rPr>
                <w:rFonts w:cs="Calibri"/>
              </w:rPr>
            </w:pPr>
            <w:r w:rsidRPr="001E7F20">
              <w:rPr>
                <w:rFonts w:cs="Calibri"/>
                <w:highlight w:val="yellow"/>
                <w:rPrChange w:id="1791" w:author="USER" w:date="2012-08-31T10:40:00Z">
                  <w:rPr>
                    <w:rFonts w:cs="Calibri"/>
                    <w:sz w:val="16"/>
                    <w:szCs w:val="16"/>
                  </w:rPr>
                </w:rPrChange>
              </w:rPr>
              <w:t>When current measured traffic conditions meet user-defined criteria, the ASCT shall alter the state of signal controllers providing two-way progression on a coordinated route.</w:t>
            </w:r>
          </w:p>
          <w:p w:rsidR="00160ECC" w:rsidRPr="002623C7" w:rsidRDefault="001E7F20" w:rsidP="00160ECC">
            <w:pPr>
              <w:rPr>
                <w:rFonts w:cs="Calibri"/>
                <w:highlight w:val="yellow"/>
                <w:rPrChange w:id="1792" w:author="USER" w:date="2012-08-31T10:40:00Z">
                  <w:rPr>
                    <w:rFonts w:cs="Calibri"/>
                  </w:rPr>
                </w:rPrChange>
              </w:rPr>
            </w:pPr>
            <w:r w:rsidRPr="001E7F20">
              <w:rPr>
                <w:rFonts w:cs="Calibri"/>
                <w:highlight w:val="yellow"/>
                <w:rPrChange w:id="1793" w:author="USER" w:date="2012-08-31T10:40:00Z">
                  <w:rPr>
                    <w:rFonts w:cs="Calibri"/>
                    <w:sz w:val="16"/>
                    <w:szCs w:val="16"/>
                  </w:rPr>
                </w:rPrChange>
              </w:rPr>
              <w:t>2.1.1.0-7</w:t>
            </w:r>
          </w:p>
          <w:p w:rsidR="00160ECC" w:rsidRPr="00160ECC" w:rsidRDefault="001E7F20" w:rsidP="00160ECC">
            <w:pPr>
              <w:rPr>
                <w:rFonts w:cs="Calibri"/>
              </w:rPr>
            </w:pPr>
            <w:r w:rsidRPr="001E7F20">
              <w:rPr>
                <w:rFonts w:cs="Calibri"/>
                <w:i/>
                <w:iCs/>
                <w:highlight w:val="yellow"/>
                <w:rPrChange w:id="1794" w:author="USER" w:date="2012-08-31T10:40:00Z">
                  <w:rPr>
                    <w:rFonts w:cs="Calibri"/>
                    <w:i/>
                    <w:iCs/>
                    <w:sz w:val="16"/>
                    <w:szCs w:val="16"/>
                  </w:rPr>
                </w:rPrChange>
              </w:rPr>
              <w:t xml:space="preserve">The ASCT shall alter the adaptive operation to achieve required objectives in user-specified conditions. (The required objectives are specified in Needs Statement 4.1.0-1.  Responding to this requirement demonstrates how the </w:t>
            </w:r>
            <w:r w:rsidRPr="001E7F20">
              <w:rPr>
                <w:rFonts w:cs="Calibri"/>
                <w:i/>
                <w:iCs/>
                <w:highlight w:val="yellow"/>
                <w:rPrChange w:id="1795" w:author="USER" w:date="2012-08-31T10:40:00Z">
                  <w:rPr>
                    <w:rFonts w:cs="Calibri"/>
                    <w:i/>
                    <w:iCs/>
                    <w:sz w:val="16"/>
                    <w:szCs w:val="16"/>
                  </w:rPr>
                </w:rPrChange>
              </w:rPr>
              <w:lastRenderedPageBreak/>
              <w:t>proposed system allows the user to define the conditions at which the objectives shift and their associated requirements are fulfilled.) (The alteration may be made by adjusting parameters or by directly controlling the state of signal controllers.)</w:t>
            </w:r>
          </w:p>
        </w:tc>
      </w:tr>
      <w:tr w:rsidR="00160ECC" w:rsidTr="00A535CF">
        <w:tc>
          <w:tcPr>
            <w:tcW w:w="2040" w:type="dxa"/>
            <w:shd w:val="clear" w:color="auto" w:fill="auto"/>
          </w:tcPr>
          <w:p w:rsidR="00160ECC" w:rsidRPr="00AF3AF6" w:rsidRDefault="001E7F20" w:rsidP="00160ECC">
            <w:pPr>
              <w:rPr>
                <w:rFonts w:cs="Calibri"/>
                <w:highlight w:val="yellow"/>
                <w:rPrChange w:id="1796" w:author="USER" w:date="2012-09-07T16:01:00Z">
                  <w:rPr>
                    <w:rFonts w:cs="Calibri"/>
                  </w:rPr>
                </w:rPrChange>
              </w:rPr>
            </w:pPr>
            <w:r w:rsidRPr="001E7F20">
              <w:rPr>
                <w:rFonts w:cs="Calibri"/>
                <w:highlight w:val="yellow"/>
                <w:rPrChange w:id="1797" w:author="USER" w:date="2012-09-07T16:01:00Z">
                  <w:rPr>
                    <w:rFonts w:cs="Calibri"/>
                    <w:sz w:val="16"/>
                    <w:szCs w:val="16"/>
                  </w:rPr>
                </w:rPrChange>
              </w:rPr>
              <w:lastRenderedPageBreak/>
              <w:t>4.1.0-4</w:t>
            </w:r>
          </w:p>
        </w:tc>
        <w:tc>
          <w:tcPr>
            <w:tcW w:w="5268" w:type="dxa"/>
            <w:shd w:val="clear" w:color="auto" w:fill="auto"/>
          </w:tcPr>
          <w:p w:rsidR="00160ECC" w:rsidRPr="001B0084" w:rsidRDefault="001E7F20" w:rsidP="00160ECC">
            <w:pPr>
              <w:rPr>
                <w:rFonts w:cs="Calibri"/>
                <w:highlight w:val="yellow"/>
                <w:rPrChange w:id="1798" w:author="Eddie Curtis" w:date="2012-08-10T11:10:00Z">
                  <w:rPr>
                    <w:rFonts w:cs="Calibri"/>
                  </w:rPr>
                </w:rPrChange>
              </w:rPr>
            </w:pPr>
            <w:r w:rsidRPr="001E7F20">
              <w:rPr>
                <w:rFonts w:cs="Calibri"/>
                <w:highlight w:val="yellow"/>
                <w:rPrChange w:id="1799" w:author="Eddie Curtis" w:date="2012-08-10T11:10:00Z">
                  <w:rPr>
                    <w:rFonts w:cs="Calibri"/>
                    <w:sz w:val="16"/>
                    <w:szCs w:val="16"/>
                  </w:rPr>
                </w:rPrChange>
              </w:rPr>
              <w:t>The system operator needs to detect repeated phase failures and control signal timing to prevent phase failures building up queues. The operator in this case is trying to prevent a routine queue from forming where it will block another movement in the cycle unnecessarily. For example, the operator may need to prevent a queue resulting from the trailing end of the through green from blocking the storage needed by an entering side-street left turn in the subsequent phase. An overall queue management strategy, particularly when congestion is present, is covered under 4.1.0-1.0-5.</w:t>
            </w:r>
          </w:p>
        </w:tc>
        <w:tc>
          <w:tcPr>
            <w:tcW w:w="5670" w:type="dxa"/>
            <w:shd w:val="clear" w:color="auto" w:fill="auto"/>
          </w:tcPr>
          <w:p w:rsidR="00160ECC" w:rsidRPr="001B0084" w:rsidRDefault="001E7F20" w:rsidP="00160ECC">
            <w:pPr>
              <w:rPr>
                <w:rFonts w:cs="Calibri"/>
                <w:highlight w:val="yellow"/>
                <w:rPrChange w:id="1800" w:author="Eddie Curtis" w:date="2012-08-10T11:10:00Z">
                  <w:rPr>
                    <w:rFonts w:cs="Calibri"/>
                  </w:rPr>
                </w:rPrChange>
              </w:rPr>
            </w:pPr>
            <w:r w:rsidRPr="001E7F20">
              <w:rPr>
                <w:rFonts w:cs="Calibri"/>
                <w:highlight w:val="yellow"/>
                <w:rPrChange w:id="1801" w:author="Eddie Curtis" w:date="2012-08-10T11:10:00Z">
                  <w:rPr>
                    <w:rFonts w:cs="Calibri"/>
                    <w:sz w:val="16"/>
                    <w:szCs w:val="16"/>
                  </w:rPr>
                </w:rPrChange>
              </w:rPr>
              <w:t>2.1.1.0-9</w:t>
            </w:r>
          </w:p>
          <w:p w:rsidR="00160ECC" w:rsidRPr="001B0084" w:rsidRDefault="001E7F20" w:rsidP="00160ECC">
            <w:pPr>
              <w:rPr>
                <w:rFonts w:cs="Calibri"/>
                <w:highlight w:val="yellow"/>
                <w:rPrChange w:id="1802" w:author="Eddie Curtis" w:date="2012-08-10T11:10:00Z">
                  <w:rPr>
                    <w:rFonts w:cs="Calibri"/>
                  </w:rPr>
                </w:rPrChange>
              </w:rPr>
            </w:pPr>
            <w:r w:rsidRPr="001E7F20">
              <w:rPr>
                <w:rFonts w:cs="Calibri"/>
                <w:highlight w:val="yellow"/>
                <w:rPrChange w:id="1803" w:author="Eddie Curtis" w:date="2012-08-10T11:10:00Z">
                  <w:rPr>
                    <w:rFonts w:cs="Calibri"/>
                    <w:sz w:val="16"/>
                    <w:szCs w:val="16"/>
                  </w:rPr>
                </w:rPrChange>
              </w:rPr>
              <w:t>The ASCT shall detect repeated phases that do not serve all waiting vehicles.  (These phase failures may be inferred, such as by detecting repeated max-out.)</w:t>
            </w:r>
          </w:p>
          <w:p w:rsidR="00160ECC" w:rsidRPr="001B0084" w:rsidRDefault="001E7F20" w:rsidP="00160ECC">
            <w:pPr>
              <w:rPr>
                <w:rFonts w:cs="Calibri"/>
                <w:highlight w:val="yellow"/>
                <w:rPrChange w:id="1804" w:author="Eddie Curtis" w:date="2012-08-10T11:10:00Z">
                  <w:rPr>
                    <w:rFonts w:cs="Calibri"/>
                  </w:rPr>
                </w:rPrChange>
              </w:rPr>
            </w:pPr>
            <w:r w:rsidRPr="001E7F20">
              <w:rPr>
                <w:rFonts w:cs="Calibri"/>
                <w:highlight w:val="yellow"/>
                <w:rPrChange w:id="1805" w:author="Eddie Curtis" w:date="2012-08-10T11:10:00Z">
                  <w:rPr>
                    <w:rFonts w:cs="Calibri"/>
                    <w:sz w:val="16"/>
                    <w:szCs w:val="16"/>
                  </w:rPr>
                </w:rPrChange>
              </w:rPr>
              <w:t>2.1.1.0-9.0-1</w:t>
            </w:r>
          </w:p>
          <w:p w:rsidR="00160ECC" w:rsidRPr="001B0084" w:rsidRDefault="001E7F20" w:rsidP="00160ECC">
            <w:pPr>
              <w:rPr>
                <w:rFonts w:cs="Calibri"/>
                <w:highlight w:val="yellow"/>
                <w:rPrChange w:id="1806" w:author="Eddie Curtis" w:date="2012-08-10T11:10:00Z">
                  <w:rPr>
                    <w:rFonts w:cs="Calibri"/>
                  </w:rPr>
                </w:rPrChange>
              </w:rPr>
            </w:pPr>
            <w:r w:rsidRPr="001E7F20">
              <w:rPr>
                <w:rFonts w:cs="Calibri"/>
                <w:highlight w:val="yellow"/>
                <w:rPrChange w:id="1807" w:author="Eddie Curtis" w:date="2012-08-10T11:10:00Z">
                  <w:rPr>
                    <w:rFonts w:cs="Calibri"/>
                    <w:sz w:val="16"/>
                    <w:szCs w:val="16"/>
                  </w:rPr>
                </w:rPrChange>
              </w:rPr>
              <w:t>The ASCT shall alter operations, to minimize repeated phase failures.</w:t>
            </w:r>
          </w:p>
        </w:tc>
      </w:tr>
      <w:tr w:rsidR="00160ECC" w:rsidTr="00A535CF">
        <w:tc>
          <w:tcPr>
            <w:tcW w:w="2040" w:type="dxa"/>
            <w:shd w:val="clear" w:color="auto" w:fill="auto"/>
          </w:tcPr>
          <w:p w:rsidR="00160ECC" w:rsidRPr="00AF3AF6" w:rsidRDefault="001E7F20" w:rsidP="00160ECC">
            <w:pPr>
              <w:rPr>
                <w:rFonts w:cs="Calibri"/>
                <w:highlight w:val="yellow"/>
                <w:rPrChange w:id="1808" w:author="USER" w:date="2012-09-07T16:01:00Z">
                  <w:rPr>
                    <w:rFonts w:cs="Calibri"/>
                  </w:rPr>
                </w:rPrChange>
              </w:rPr>
            </w:pPr>
            <w:r w:rsidRPr="001E7F20">
              <w:rPr>
                <w:rFonts w:cs="Calibri"/>
                <w:highlight w:val="yellow"/>
                <w:rPrChange w:id="1809" w:author="USER" w:date="2012-09-07T16:01:00Z">
                  <w:rPr>
                    <w:rFonts w:cs="Calibri"/>
                    <w:sz w:val="16"/>
                    <w:szCs w:val="16"/>
                  </w:rPr>
                </w:rPrChange>
              </w:rPr>
              <w:t>4.1.0-5</w:t>
            </w:r>
          </w:p>
        </w:tc>
        <w:tc>
          <w:tcPr>
            <w:tcW w:w="5268" w:type="dxa"/>
            <w:shd w:val="clear" w:color="auto" w:fill="auto"/>
          </w:tcPr>
          <w:p w:rsidR="00160ECC" w:rsidRDefault="001E7F20" w:rsidP="00160ECC">
            <w:pPr>
              <w:rPr>
                <w:rFonts w:cs="Calibri"/>
              </w:rPr>
            </w:pPr>
            <w:r w:rsidRPr="001E7F20">
              <w:rPr>
                <w:rFonts w:cs="Calibri"/>
                <w:highlight w:val="yellow"/>
                <w:rPrChange w:id="1810" w:author="Eddie Curtis" w:date="2012-08-10T11:12:00Z">
                  <w:rPr>
                    <w:rFonts w:cs="Calibri"/>
                    <w:sz w:val="16"/>
                    <w:szCs w:val="16"/>
                  </w:rPr>
                </w:rPrChange>
              </w:rPr>
              <w:t>The system operator needs to minimize the chance that a queue forms at a specified location.</w:t>
            </w:r>
          </w:p>
          <w:p w:rsidR="00160ECC" w:rsidRDefault="00160ECC" w:rsidP="00160ECC">
            <w:pPr>
              <w:rPr>
                <w:rFonts w:cs="Calibri"/>
              </w:rPr>
            </w:pPr>
          </w:p>
          <w:p w:rsidR="00160ECC" w:rsidRDefault="00160ECC" w:rsidP="00160ECC">
            <w:pPr>
              <w:rPr>
                <w:rFonts w:cs="Calibri"/>
                <w:b/>
                <w:bCs/>
                <w:i/>
                <w:iCs/>
              </w:rPr>
            </w:pPr>
            <w:r>
              <w:rPr>
                <w:rFonts w:cs="Calibri"/>
                <w:b/>
                <w:bCs/>
                <w:i/>
                <w:iCs/>
              </w:rPr>
              <w:t>Note to user when selecting these requirements:</w:t>
            </w:r>
          </w:p>
          <w:p w:rsidR="00160ECC" w:rsidRDefault="00160ECC" w:rsidP="00160ECC">
            <w:pPr>
              <w:rPr>
                <w:rFonts w:cs="Calibri"/>
                <w:b/>
                <w:bCs/>
                <w:i/>
                <w:iCs/>
              </w:rPr>
            </w:pPr>
            <w:r>
              <w:rPr>
                <w:rFonts w:cs="Calibri"/>
                <w:b/>
                <w:bCs/>
                <w:i/>
                <w:iCs/>
              </w:rPr>
              <w:t>Select from requirements in the 2.2 group when sequence-based systems are allowed (sequence-based systems explicitly calculate cycle, offset, and split).</w:t>
            </w:r>
          </w:p>
          <w:p w:rsidR="00160ECC" w:rsidRDefault="00160ECC" w:rsidP="00160ECC">
            <w:pPr>
              <w:rPr>
                <w:rFonts w:cs="Calibri"/>
                <w:b/>
                <w:bCs/>
                <w:i/>
                <w:iCs/>
              </w:rPr>
            </w:pPr>
            <w:r>
              <w:rPr>
                <w:rFonts w:cs="Calibri"/>
                <w:b/>
                <w:bCs/>
                <w:i/>
                <w:iCs/>
              </w:rPr>
              <w:t>Select from requirements in the 2.3 group when non-sequence-based systems are allowed (non-sequence-based systems do not explicitly calculate cycle, offset, and split).</w:t>
            </w:r>
          </w:p>
          <w:p w:rsidR="00160ECC" w:rsidRDefault="00160ECC" w:rsidP="00160ECC">
            <w:pPr>
              <w:rPr>
                <w:rFonts w:cs="Calibri"/>
                <w:b/>
                <w:bCs/>
                <w:i/>
                <w:iCs/>
              </w:rPr>
            </w:pPr>
            <w:r>
              <w:rPr>
                <w:rFonts w:cs="Calibri"/>
                <w:b/>
                <w:bCs/>
                <w:i/>
                <w:iCs/>
              </w:rPr>
              <w:t xml:space="preserve">Select from requirements in the 2.5 group when phase-based systems are allowed (phase-based systems do </w:t>
            </w:r>
            <w:r>
              <w:rPr>
                <w:rFonts w:cs="Calibri"/>
                <w:b/>
                <w:bCs/>
                <w:i/>
                <w:iCs/>
              </w:rPr>
              <w:lastRenderedPageBreak/>
              <w:t>not explicitly calculate cycle, offset and split at all intersections).</w:t>
            </w:r>
          </w:p>
          <w:p w:rsidR="00160ECC" w:rsidRDefault="00160ECC" w:rsidP="00160ECC">
            <w:pPr>
              <w:rPr>
                <w:rFonts w:cs="Calibri"/>
                <w:b/>
                <w:bCs/>
                <w:i/>
                <w:iCs/>
              </w:rPr>
            </w:pPr>
            <w:r>
              <w:rPr>
                <w:rFonts w:cs="Calibri"/>
                <w:b/>
                <w:bCs/>
                <w:i/>
                <w:iCs/>
              </w:rPr>
              <w:t>(Select requirements from two or all three groups when the vendor is given the choice of supplying the type of adaptive operation.)</w:t>
            </w:r>
          </w:p>
          <w:p w:rsidR="00160ECC" w:rsidRDefault="00160ECC" w:rsidP="00160ECC"/>
        </w:tc>
        <w:tc>
          <w:tcPr>
            <w:tcW w:w="5670" w:type="dxa"/>
            <w:shd w:val="clear" w:color="auto" w:fill="auto"/>
          </w:tcPr>
          <w:p w:rsidR="00160ECC" w:rsidRPr="00424A87" w:rsidRDefault="001E7F20" w:rsidP="00160ECC">
            <w:pPr>
              <w:tabs>
                <w:tab w:val="center" w:pos="4680"/>
                <w:tab w:val="right" w:pos="9360"/>
              </w:tabs>
              <w:rPr>
                <w:rFonts w:cs="Calibri"/>
                <w:strike/>
                <w:rPrChange w:id="1811" w:author="USER" w:date="2012-08-22T08:48:00Z">
                  <w:rPr>
                    <w:rFonts w:cs="Calibri"/>
                  </w:rPr>
                </w:rPrChange>
              </w:rPr>
            </w:pPr>
            <w:r w:rsidRPr="001E7F20">
              <w:rPr>
                <w:rFonts w:cs="Calibri"/>
                <w:strike/>
                <w:rPrChange w:id="1812" w:author="USER" w:date="2012-08-22T08:48:00Z">
                  <w:rPr>
                    <w:rFonts w:cs="Calibri"/>
                    <w:sz w:val="16"/>
                    <w:szCs w:val="16"/>
                  </w:rPr>
                </w:rPrChange>
              </w:rPr>
              <w:lastRenderedPageBreak/>
              <w:t>2.3.0-5</w:t>
            </w:r>
          </w:p>
          <w:p w:rsidR="00160ECC" w:rsidRPr="00424A87" w:rsidRDefault="001E7F20" w:rsidP="00160ECC">
            <w:pPr>
              <w:tabs>
                <w:tab w:val="center" w:pos="4680"/>
                <w:tab w:val="right" w:pos="9360"/>
              </w:tabs>
              <w:rPr>
                <w:rFonts w:cs="Calibri"/>
                <w:strike/>
                <w:rPrChange w:id="1813" w:author="USER" w:date="2012-08-22T08:48:00Z">
                  <w:rPr>
                    <w:rFonts w:cs="Calibri"/>
                  </w:rPr>
                </w:rPrChange>
              </w:rPr>
            </w:pPr>
            <w:r w:rsidRPr="001E7F20">
              <w:rPr>
                <w:rFonts w:cs="Calibri"/>
                <w:b/>
                <w:bCs/>
                <w:strike/>
                <w:rPrChange w:id="1814" w:author="USER" w:date="2012-08-22T08:48:00Z">
                  <w:rPr>
                    <w:rFonts w:cs="Calibri"/>
                    <w:b/>
                    <w:bCs/>
                    <w:sz w:val="16"/>
                    <w:szCs w:val="16"/>
                  </w:rPr>
                </w:rPrChange>
              </w:rPr>
              <w:t xml:space="preserve">(Non-sequence-based only) </w:t>
            </w:r>
            <w:r w:rsidRPr="001E7F20">
              <w:rPr>
                <w:rFonts w:cs="Calibri"/>
                <w:strike/>
                <w:rPrChange w:id="1815" w:author="USER" w:date="2012-08-22T08:48:00Z">
                  <w:rPr>
                    <w:rFonts w:cs="Calibri"/>
                    <w:sz w:val="16"/>
                    <w:szCs w:val="16"/>
                  </w:rPr>
                </w:rPrChange>
              </w:rPr>
              <w:t>The ASCT shall adjust signal timing so that vehicles approaching a signal that have been served during a user-specified phase at an upstream signal do not stop.</w:t>
            </w:r>
          </w:p>
          <w:p w:rsidR="00160ECC" w:rsidRPr="00424A87" w:rsidRDefault="001E7F20" w:rsidP="00160ECC">
            <w:pPr>
              <w:tabs>
                <w:tab w:val="center" w:pos="4680"/>
                <w:tab w:val="right" w:pos="9360"/>
              </w:tabs>
              <w:rPr>
                <w:rFonts w:cs="Calibri"/>
                <w:strike/>
                <w:rPrChange w:id="1816" w:author="USER" w:date="2012-08-22T08:48:00Z">
                  <w:rPr>
                    <w:rFonts w:cs="Calibri"/>
                  </w:rPr>
                </w:rPrChange>
              </w:rPr>
            </w:pPr>
            <w:r w:rsidRPr="001E7F20">
              <w:rPr>
                <w:rFonts w:cs="Calibri"/>
                <w:strike/>
                <w:rPrChange w:id="1817" w:author="USER" w:date="2012-08-22T08:48:00Z">
                  <w:rPr>
                    <w:rFonts w:cs="Calibri"/>
                    <w:sz w:val="16"/>
                    <w:szCs w:val="16"/>
                  </w:rPr>
                </w:rPrChange>
              </w:rPr>
              <w:t>2.5.0-7</w:t>
            </w:r>
          </w:p>
          <w:p w:rsidR="00160ECC" w:rsidRDefault="001E7F20" w:rsidP="00160ECC">
            <w:pPr>
              <w:rPr>
                <w:rFonts w:cs="Calibri"/>
              </w:rPr>
            </w:pPr>
            <w:r w:rsidRPr="001E7F20">
              <w:rPr>
                <w:rFonts w:cs="Calibri"/>
                <w:b/>
                <w:bCs/>
                <w:strike/>
                <w:rPrChange w:id="1818" w:author="USER" w:date="2012-08-22T08:48:00Z">
                  <w:rPr>
                    <w:rFonts w:cs="Calibri"/>
                    <w:b/>
                    <w:bCs/>
                    <w:sz w:val="16"/>
                    <w:szCs w:val="16"/>
                  </w:rPr>
                </w:rPrChange>
              </w:rPr>
              <w:t xml:space="preserve">(Phase-based only) </w:t>
            </w:r>
            <w:r w:rsidRPr="001E7F20">
              <w:rPr>
                <w:rFonts w:cs="Calibri"/>
                <w:strike/>
                <w:rPrChange w:id="1819" w:author="USER" w:date="2012-08-22T08:48:00Z">
                  <w:rPr>
                    <w:rFonts w:cs="Calibri"/>
                    <w:sz w:val="16"/>
                    <w:szCs w:val="16"/>
                  </w:rPr>
                </w:rPrChange>
              </w:rPr>
              <w:t>The ASCT shall adjust the state of the signal controller so that vehicles approaching a signal that have been served during a user-specified phase at an</w:t>
            </w:r>
            <w:r w:rsidR="00160ECC">
              <w:rPr>
                <w:rFonts w:cs="Calibri"/>
              </w:rPr>
              <w:t xml:space="preserve"> upstream signal do not stop.</w:t>
            </w:r>
          </w:p>
          <w:p w:rsidR="00160ECC" w:rsidRPr="00DD7EBB" w:rsidRDefault="001E7F20" w:rsidP="00160ECC">
            <w:pPr>
              <w:tabs>
                <w:tab w:val="center" w:pos="4680"/>
                <w:tab w:val="right" w:pos="9360"/>
              </w:tabs>
              <w:rPr>
                <w:rFonts w:cs="Calibri"/>
                <w:highlight w:val="yellow"/>
                <w:rPrChange w:id="1820" w:author="Eddie Curtis" w:date="2012-08-10T11:11:00Z">
                  <w:rPr>
                    <w:rFonts w:cs="Calibri"/>
                  </w:rPr>
                </w:rPrChange>
              </w:rPr>
            </w:pPr>
            <w:r w:rsidRPr="001E7F20">
              <w:rPr>
                <w:rFonts w:cs="Calibri"/>
                <w:highlight w:val="yellow"/>
                <w:rPrChange w:id="1821" w:author="Eddie Curtis" w:date="2012-08-10T11:11:00Z">
                  <w:rPr>
                    <w:rFonts w:cs="Calibri"/>
                    <w:sz w:val="16"/>
                    <w:szCs w:val="16"/>
                  </w:rPr>
                </w:rPrChange>
              </w:rPr>
              <w:t>2.2.0-5.0-5</w:t>
            </w:r>
          </w:p>
          <w:p w:rsidR="00160ECC" w:rsidRPr="00160ECC" w:rsidRDefault="001E7F20" w:rsidP="00160ECC">
            <w:pPr>
              <w:rPr>
                <w:rFonts w:cs="Calibri"/>
              </w:rPr>
            </w:pPr>
            <w:r w:rsidRPr="001E7F20">
              <w:rPr>
                <w:rFonts w:cs="Calibri"/>
                <w:b/>
                <w:bCs/>
                <w:highlight w:val="yellow"/>
                <w:rPrChange w:id="1822" w:author="Eddie Curtis" w:date="2012-08-10T11:11:00Z">
                  <w:rPr>
                    <w:rFonts w:cs="Calibri"/>
                    <w:b/>
                    <w:bCs/>
                    <w:sz w:val="16"/>
                    <w:szCs w:val="16"/>
                  </w:rPr>
                </w:rPrChange>
              </w:rPr>
              <w:t xml:space="preserve">(Sequence-based only) </w:t>
            </w:r>
            <w:r w:rsidRPr="001E7F20">
              <w:rPr>
                <w:rFonts w:cs="Calibri"/>
                <w:highlight w:val="yellow"/>
                <w:rPrChange w:id="1823" w:author="Eddie Curtis" w:date="2012-08-10T11:11:00Z">
                  <w:rPr>
                    <w:rFonts w:cs="Calibri"/>
                    <w:sz w:val="16"/>
                    <w:szCs w:val="16"/>
                  </w:rPr>
                </w:rPrChange>
              </w:rPr>
              <w:t xml:space="preserve">The ASCT shall adjust offsets to minimize the chance of stopping vehicles approaching a </w:t>
            </w:r>
            <w:r w:rsidRPr="001E7F20">
              <w:rPr>
                <w:rFonts w:cs="Calibri"/>
                <w:highlight w:val="yellow"/>
                <w:rPrChange w:id="1824" w:author="Eddie Curtis" w:date="2012-08-10T11:11:00Z">
                  <w:rPr>
                    <w:rFonts w:cs="Calibri"/>
                    <w:sz w:val="16"/>
                    <w:szCs w:val="16"/>
                  </w:rPr>
                </w:rPrChange>
              </w:rPr>
              <w:lastRenderedPageBreak/>
              <w:t>signal that have been served by a user-specified phase at an upstream signal.</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825" w:author="USER" w:date="2012-09-07T16:01:00Z">
                  <w:rPr>
                    <w:rFonts w:cs="Calibri"/>
                    <w:sz w:val="16"/>
                    <w:szCs w:val="16"/>
                  </w:rPr>
                </w:rPrChange>
              </w:rPr>
              <w:lastRenderedPageBreak/>
              <w:t>4.1.0-6</w:t>
            </w:r>
          </w:p>
        </w:tc>
        <w:tc>
          <w:tcPr>
            <w:tcW w:w="5268" w:type="dxa"/>
            <w:shd w:val="clear" w:color="auto" w:fill="auto"/>
          </w:tcPr>
          <w:p w:rsidR="00160ECC" w:rsidRPr="00160ECC" w:rsidRDefault="001E7F20" w:rsidP="00160ECC">
            <w:pPr>
              <w:rPr>
                <w:rFonts w:cs="Calibri"/>
              </w:rPr>
            </w:pPr>
            <w:r w:rsidRPr="001E7F20">
              <w:rPr>
                <w:rFonts w:cs="Calibri"/>
                <w:highlight w:val="yellow"/>
                <w:rPrChange w:id="1826" w:author="Eddie Curtis" w:date="2012-08-10T11:13:00Z">
                  <w:rPr>
                    <w:rFonts w:cs="Calibri"/>
                    <w:sz w:val="16"/>
                    <w:szCs w:val="16"/>
                  </w:rPr>
                </w:rPrChange>
              </w:rPr>
              <w:t>The system operator needs to modify the sequence of phases to support the various operational strategies</w:t>
            </w:r>
            <w:r w:rsidR="00160ECC">
              <w:rPr>
                <w:rFonts w:cs="Calibri"/>
              </w:rPr>
              <w:t>.</w:t>
            </w:r>
          </w:p>
        </w:tc>
        <w:tc>
          <w:tcPr>
            <w:tcW w:w="5670" w:type="dxa"/>
            <w:shd w:val="clear" w:color="auto" w:fill="auto"/>
          </w:tcPr>
          <w:p w:rsidR="00160ECC" w:rsidRPr="00DD7EBB" w:rsidRDefault="001E7F20" w:rsidP="00160ECC">
            <w:pPr>
              <w:tabs>
                <w:tab w:val="center" w:pos="4680"/>
                <w:tab w:val="right" w:pos="9360"/>
              </w:tabs>
              <w:rPr>
                <w:rFonts w:cs="Calibri"/>
                <w:highlight w:val="yellow"/>
                <w:rPrChange w:id="1827" w:author="Eddie Curtis" w:date="2012-08-10T11:12:00Z">
                  <w:rPr>
                    <w:rFonts w:cs="Calibri"/>
                  </w:rPr>
                </w:rPrChange>
              </w:rPr>
            </w:pPr>
            <w:r w:rsidRPr="001E7F20">
              <w:rPr>
                <w:rFonts w:cs="Calibri"/>
                <w:highlight w:val="yellow"/>
                <w:rPrChange w:id="1828" w:author="Eddie Curtis" w:date="2012-08-10T11:12:00Z">
                  <w:rPr>
                    <w:rFonts w:cs="Calibri"/>
                    <w:sz w:val="16"/>
                    <w:szCs w:val="16"/>
                  </w:rPr>
                </w:rPrChange>
              </w:rPr>
              <w:t>7.0-6</w:t>
            </w:r>
          </w:p>
          <w:p w:rsidR="00160ECC" w:rsidRPr="00DD7EBB" w:rsidRDefault="001E7F20" w:rsidP="00160ECC">
            <w:pPr>
              <w:tabs>
                <w:tab w:val="center" w:pos="4680"/>
                <w:tab w:val="right" w:pos="9360"/>
              </w:tabs>
              <w:rPr>
                <w:rFonts w:cs="Calibri"/>
                <w:i/>
                <w:iCs/>
                <w:highlight w:val="yellow"/>
                <w:rPrChange w:id="1829" w:author="Eddie Curtis" w:date="2012-08-10T11:12:00Z">
                  <w:rPr>
                    <w:rFonts w:cs="Calibri"/>
                    <w:i/>
                    <w:iCs/>
                  </w:rPr>
                </w:rPrChange>
              </w:rPr>
            </w:pPr>
            <w:r w:rsidRPr="001E7F20">
              <w:rPr>
                <w:rFonts w:cs="Calibri"/>
                <w:i/>
                <w:iCs/>
                <w:highlight w:val="yellow"/>
                <w:rPrChange w:id="1830" w:author="Eddie Curtis" w:date="2012-08-10T11:12:00Z">
                  <w:rPr>
                    <w:rFonts w:cs="Calibri"/>
                    <w:i/>
                    <w:iCs/>
                    <w:sz w:val="16"/>
                    <w:szCs w:val="16"/>
                  </w:rPr>
                </w:rPrChange>
              </w:rPr>
              <w:t xml:space="preserve">The ASCT shall </w:t>
            </w:r>
            <w:ins w:id="1831" w:author="USER" w:date="2012-08-31T10:40:00Z">
              <w:r w:rsidR="00D64FB9">
                <w:rPr>
                  <w:rFonts w:cs="Calibri"/>
                  <w:i/>
                  <w:iCs/>
                  <w:highlight w:val="yellow"/>
                </w:rPr>
                <w:t xml:space="preserve">utilize all of the available phase sequences provided by the </w:t>
              </w:r>
              <w:proofErr w:type="spellStart"/>
              <w:r w:rsidR="00D64FB9">
                <w:rPr>
                  <w:rFonts w:cs="Calibri"/>
                  <w:i/>
                  <w:iCs/>
                  <w:highlight w:val="yellow"/>
                </w:rPr>
                <w:t>controller.</w:t>
              </w:r>
            </w:ins>
            <w:r w:rsidRPr="001E7F20">
              <w:rPr>
                <w:rFonts w:cs="Calibri"/>
                <w:i/>
                <w:iCs/>
                <w:strike/>
                <w:highlight w:val="yellow"/>
                <w:rPrChange w:id="1832" w:author="USER" w:date="2012-08-31T10:41:00Z">
                  <w:rPr>
                    <w:rFonts w:cs="Calibri"/>
                    <w:i/>
                    <w:iCs/>
                    <w:sz w:val="16"/>
                    <w:szCs w:val="16"/>
                  </w:rPr>
                </w:rPrChange>
              </w:rPr>
              <w:t>provide</w:t>
            </w:r>
            <w:proofErr w:type="spellEnd"/>
            <w:r w:rsidRPr="001E7F20">
              <w:rPr>
                <w:rFonts w:cs="Calibri"/>
                <w:i/>
                <w:iCs/>
                <w:strike/>
                <w:highlight w:val="yellow"/>
                <w:rPrChange w:id="1833" w:author="USER" w:date="2012-08-31T10:41:00Z">
                  <w:rPr>
                    <w:rFonts w:cs="Calibri"/>
                    <w:i/>
                    <w:iCs/>
                    <w:sz w:val="16"/>
                    <w:szCs w:val="16"/>
                  </w:rPr>
                </w:rPrChange>
              </w:rPr>
              <w:t xml:space="preserve"> a minimum of XX</w:t>
            </w:r>
            <w:ins w:id="1834" w:author="USER" w:date="2012-08-22T08:50:00Z">
              <w:r w:rsidRPr="001E7F20">
                <w:rPr>
                  <w:rFonts w:cs="Calibri"/>
                  <w:i/>
                  <w:iCs/>
                  <w:strike/>
                  <w:highlight w:val="yellow"/>
                  <w:rPrChange w:id="1835" w:author="USER" w:date="2012-08-31T10:41:00Z">
                    <w:rPr>
                      <w:rFonts w:cs="Calibri"/>
                      <w:i/>
                      <w:iCs/>
                      <w:sz w:val="16"/>
                      <w:szCs w:val="16"/>
                      <w:highlight w:val="yellow"/>
                    </w:rPr>
                  </w:rPrChange>
                </w:rPr>
                <w:t>16</w:t>
              </w:r>
            </w:ins>
            <w:r w:rsidRPr="001E7F20">
              <w:rPr>
                <w:rFonts w:cs="Calibri"/>
                <w:i/>
                <w:iCs/>
                <w:strike/>
                <w:highlight w:val="yellow"/>
                <w:rPrChange w:id="1836" w:author="USER" w:date="2012-08-31T10:41:00Z">
                  <w:rPr>
                    <w:rFonts w:cs="Calibri"/>
                    <w:i/>
                    <w:iCs/>
                    <w:sz w:val="16"/>
                    <w:szCs w:val="16"/>
                  </w:rPr>
                </w:rPrChange>
              </w:rPr>
              <w:t xml:space="preserve"> different user-defined phase sequences for each signal.</w:t>
            </w:r>
          </w:p>
          <w:p w:rsidR="00160ECC" w:rsidRPr="00DD7EBB" w:rsidRDefault="001E7F20" w:rsidP="00160ECC">
            <w:pPr>
              <w:tabs>
                <w:tab w:val="center" w:pos="4680"/>
                <w:tab w:val="right" w:pos="9360"/>
              </w:tabs>
              <w:rPr>
                <w:rFonts w:cs="Calibri"/>
                <w:highlight w:val="yellow"/>
                <w:rPrChange w:id="1837" w:author="Eddie Curtis" w:date="2012-08-10T11:12:00Z">
                  <w:rPr>
                    <w:rFonts w:cs="Calibri"/>
                  </w:rPr>
                </w:rPrChange>
              </w:rPr>
            </w:pPr>
            <w:r w:rsidRPr="001E7F20">
              <w:rPr>
                <w:rFonts w:cs="Calibri"/>
                <w:highlight w:val="yellow"/>
                <w:rPrChange w:id="1838" w:author="Eddie Curtis" w:date="2012-08-10T11:12:00Z">
                  <w:rPr>
                    <w:rFonts w:cs="Calibri"/>
                    <w:sz w:val="16"/>
                    <w:szCs w:val="16"/>
                  </w:rPr>
                </w:rPrChange>
              </w:rPr>
              <w:t>7.0-6.0-1</w:t>
            </w:r>
          </w:p>
          <w:p w:rsidR="00160ECC" w:rsidRPr="00DD7EBB" w:rsidRDefault="001E7F20" w:rsidP="00160ECC">
            <w:pPr>
              <w:tabs>
                <w:tab w:val="center" w:pos="4680"/>
                <w:tab w:val="right" w:pos="9360"/>
              </w:tabs>
              <w:rPr>
                <w:rFonts w:cs="Calibri"/>
                <w:highlight w:val="yellow"/>
                <w:rPrChange w:id="1839" w:author="Eddie Curtis" w:date="2012-08-10T11:12:00Z">
                  <w:rPr>
                    <w:rFonts w:cs="Calibri"/>
                  </w:rPr>
                </w:rPrChange>
              </w:rPr>
            </w:pPr>
            <w:r w:rsidRPr="001E7F20">
              <w:rPr>
                <w:rFonts w:cs="Calibri"/>
                <w:highlight w:val="yellow"/>
                <w:rPrChange w:id="1840" w:author="Eddie Curtis" w:date="2012-08-10T11:12:00Z">
                  <w:rPr>
                    <w:rFonts w:cs="Calibri"/>
                    <w:sz w:val="16"/>
                    <w:szCs w:val="16"/>
                  </w:rPr>
                </w:rPrChange>
              </w:rPr>
              <w:t>Each permissible phase sequence shall be user-assignable to any signal timing plan.</w:t>
            </w:r>
          </w:p>
          <w:p w:rsidR="00160ECC" w:rsidRPr="00DD7EBB" w:rsidRDefault="001E7F20" w:rsidP="00160ECC">
            <w:pPr>
              <w:tabs>
                <w:tab w:val="center" w:pos="4680"/>
                <w:tab w:val="right" w:pos="9360"/>
              </w:tabs>
              <w:rPr>
                <w:rFonts w:cs="Calibri"/>
                <w:highlight w:val="yellow"/>
                <w:rPrChange w:id="1841" w:author="Eddie Curtis" w:date="2012-08-10T11:12:00Z">
                  <w:rPr>
                    <w:rFonts w:cs="Calibri"/>
                  </w:rPr>
                </w:rPrChange>
              </w:rPr>
            </w:pPr>
            <w:r w:rsidRPr="001E7F20">
              <w:rPr>
                <w:rFonts w:cs="Calibri"/>
                <w:highlight w:val="yellow"/>
                <w:rPrChange w:id="1842" w:author="Eddie Curtis" w:date="2012-08-10T11:12:00Z">
                  <w:rPr>
                    <w:rFonts w:cs="Calibri"/>
                    <w:sz w:val="16"/>
                    <w:szCs w:val="16"/>
                  </w:rPr>
                </w:rPrChange>
              </w:rPr>
              <w:t>7.0-6.0-2</w:t>
            </w:r>
          </w:p>
          <w:p w:rsidR="00160ECC" w:rsidRDefault="001E7F20" w:rsidP="00160ECC">
            <w:pPr>
              <w:rPr>
                <w:rFonts w:cs="Calibri"/>
              </w:rPr>
            </w:pPr>
            <w:r w:rsidRPr="001E7F20">
              <w:rPr>
                <w:rFonts w:cs="Calibri"/>
                <w:highlight w:val="yellow"/>
                <w:rPrChange w:id="1843" w:author="Eddie Curtis" w:date="2012-08-10T11:12:00Z">
                  <w:rPr>
                    <w:rFonts w:cs="Calibri"/>
                    <w:sz w:val="16"/>
                    <w:szCs w:val="16"/>
                  </w:rPr>
                </w:rPrChange>
              </w:rPr>
              <w:t>Each permissible phase sequence shall be executable by a time of day schedule.</w:t>
            </w:r>
          </w:p>
          <w:p w:rsidR="00160ECC" w:rsidRPr="00424A87" w:rsidRDefault="001E7F20" w:rsidP="00160ECC">
            <w:pPr>
              <w:tabs>
                <w:tab w:val="center" w:pos="4680"/>
                <w:tab w:val="right" w:pos="9360"/>
              </w:tabs>
              <w:rPr>
                <w:rFonts w:cs="Calibri"/>
                <w:strike/>
                <w:rPrChange w:id="1844" w:author="USER" w:date="2012-08-22T08:50:00Z">
                  <w:rPr>
                    <w:rFonts w:cs="Calibri"/>
                  </w:rPr>
                </w:rPrChange>
              </w:rPr>
            </w:pPr>
            <w:r w:rsidRPr="001E7F20">
              <w:rPr>
                <w:rFonts w:cs="Calibri"/>
                <w:strike/>
                <w:rPrChange w:id="1845" w:author="USER" w:date="2012-08-22T08:50:00Z">
                  <w:rPr>
                    <w:rFonts w:cs="Calibri"/>
                    <w:sz w:val="16"/>
                    <w:szCs w:val="16"/>
                  </w:rPr>
                </w:rPrChange>
              </w:rPr>
              <w:t>7.0-6.0-3</w:t>
            </w:r>
          </w:p>
          <w:p w:rsidR="00160ECC" w:rsidRPr="00424A87" w:rsidRDefault="001E7F20" w:rsidP="00160ECC">
            <w:pPr>
              <w:tabs>
                <w:tab w:val="center" w:pos="4680"/>
                <w:tab w:val="right" w:pos="9360"/>
              </w:tabs>
              <w:rPr>
                <w:rFonts w:cs="Calibri"/>
                <w:strike/>
                <w:rPrChange w:id="1846" w:author="USER" w:date="2012-08-22T08:50:00Z">
                  <w:rPr>
                    <w:rFonts w:cs="Calibri"/>
                  </w:rPr>
                </w:rPrChange>
              </w:rPr>
            </w:pPr>
            <w:r w:rsidRPr="001E7F20">
              <w:rPr>
                <w:rFonts w:cs="Calibri"/>
                <w:strike/>
                <w:rPrChange w:id="1847" w:author="USER" w:date="2012-08-22T08:50:00Z">
                  <w:rPr>
                    <w:rFonts w:cs="Calibri"/>
                    <w:sz w:val="16"/>
                    <w:szCs w:val="16"/>
                  </w:rPr>
                </w:rPrChange>
              </w:rPr>
              <w:t>Each permissible phase sequence shall be executable based on measured traffic conditions</w:t>
            </w:r>
          </w:p>
          <w:p w:rsidR="00160ECC" w:rsidRDefault="001E7F20" w:rsidP="00160ECC">
            <w:pPr>
              <w:rPr>
                <w:rFonts w:cs="Calibri"/>
              </w:rPr>
            </w:pPr>
            <w:r w:rsidRPr="001E7F20">
              <w:rPr>
                <w:rFonts w:cs="Calibri"/>
                <w:highlight w:val="yellow"/>
                <w:rPrChange w:id="1848" w:author="USER" w:date="2012-09-12T03:03:00Z">
                  <w:rPr>
                    <w:rFonts w:cs="Calibri"/>
                    <w:sz w:val="16"/>
                    <w:szCs w:val="16"/>
                  </w:rPr>
                </w:rPrChange>
              </w:rPr>
              <w:t>7.0-7</w:t>
            </w:r>
          </w:p>
          <w:p w:rsidR="00160ECC" w:rsidRPr="00DD7EBB" w:rsidRDefault="001E7F20" w:rsidP="00160ECC">
            <w:pPr>
              <w:tabs>
                <w:tab w:val="center" w:pos="4680"/>
                <w:tab w:val="right" w:pos="9360"/>
              </w:tabs>
              <w:rPr>
                <w:rFonts w:cs="Calibri"/>
                <w:highlight w:val="yellow"/>
                <w:rPrChange w:id="1849" w:author="Eddie Curtis" w:date="2012-08-10T11:13:00Z">
                  <w:rPr>
                    <w:rFonts w:cs="Calibri"/>
                  </w:rPr>
                </w:rPrChange>
              </w:rPr>
            </w:pPr>
            <w:r w:rsidRPr="001E7F20">
              <w:rPr>
                <w:rFonts w:cs="Calibri"/>
                <w:highlight w:val="yellow"/>
                <w:rPrChange w:id="1850" w:author="Eddie Curtis" w:date="2012-08-10T11:13:00Z">
                  <w:rPr>
                    <w:rFonts w:cs="Calibri"/>
                    <w:sz w:val="16"/>
                    <w:szCs w:val="16"/>
                  </w:rPr>
                </w:rPrChange>
              </w:rPr>
              <w:t>The ASCT shall not prevent a phase/overlap output by time-of-day.</w:t>
            </w:r>
          </w:p>
          <w:p w:rsidR="00160ECC" w:rsidRPr="00DD7EBB" w:rsidRDefault="001E7F20" w:rsidP="00160ECC">
            <w:pPr>
              <w:tabs>
                <w:tab w:val="center" w:pos="4680"/>
                <w:tab w:val="right" w:pos="9360"/>
              </w:tabs>
              <w:rPr>
                <w:rFonts w:cs="Calibri"/>
                <w:highlight w:val="yellow"/>
                <w:rPrChange w:id="1851" w:author="Eddie Curtis" w:date="2012-08-10T11:13:00Z">
                  <w:rPr>
                    <w:rFonts w:cs="Calibri"/>
                  </w:rPr>
                </w:rPrChange>
              </w:rPr>
            </w:pPr>
            <w:r w:rsidRPr="001E7F20">
              <w:rPr>
                <w:rFonts w:cs="Calibri"/>
                <w:highlight w:val="yellow"/>
                <w:rPrChange w:id="1852" w:author="Eddie Curtis" w:date="2012-08-10T11:13:00Z">
                  <w:rPr>
                    <w:rFonts w:cs="Calibri"/>
                    <w:sz w:val="16"/>
                    <w:szCs w:val="16"/>
                  </w:rPr>
                </w:rPrChange>
              </w:rPr>
              <w:t>7.0-8</w:t>
            </w:r>
          </w:p>
          <w:p w:rsidR="00160ECC" w:rsidRPr="00DD7EBB" w:rsidRDefault="001E7F20" w:rsidP="00160ECC">
            <w:pPr>
              <w:tabs>
                <w:tab w:val="center" w:pos="4680"/>
                <w:tab w:val="right" w:pos="9360"/>
              </w:tabs>
              <w:rPr>
                <w:rFonts w:cs="Calibri"/>
                <w:highlight w:val="yellow"/>
                <w:rPrChange w:id="1853" w:author="Eddie Curtis" w:date="2012-08-10T11:13:00Z">
                  <w:rPr>
                    <w:rFonts w:cs="Calibri"/>
                  </w:rPr>
                </w:rPrChange>
              </w:rPr>
            </w:pPr>
            <w:r w:rsidRPr="001E7F20">
              <w:rPr>
                <w:rFonts w:cs="Calibri"/>
                <w:highlight w:val="yellow"/>
                <w:rPrChange w:id="1854" w:author="Eddie Curtis" w:date="2012-08-10T11:13:00Z">
                  <w:rPr>
                    <w:rFonts w:cs="Calibri"/>
                    <w:sz w:val="16"/>
                    <w:szCs w:val="16"/>
                  </w:rPr>
                </w:rPrChange>
              </w:rPr>
              <w:t>The ASCT shall not prevent a phase/overlap output based on an external input.</w:t>
            </w:r>
          </w:p>
          <w:p w:rsidR="00160ECC" w:rsidRPr="00DD7EBB" w:rsidRDefault="001E7F20" w:rsidP="00160ECC">
            <w:pPr>
              <w:tabs>
                <w:tab w:val="center" w:pos="4680"/>
                <w:tab w:val="right" w:pos="9360"/>
              </w:tabs>
              <w:rPr>
                <w:rFonts w:cs="Calibri"/>
                <w:highlight w:val="yellow"/>
                <w:rPrChange w:id="1855" w:author="Eddie Curtis" w:date="2012-08-10T11:13:00Z">
                  <w:rPr>
                    <w:rFonts w:cs="Calibri"/>
                  </w:rPr>
                </w:rPrChange>
              </w:rPr>
            </w:pPr>
            <w:r w:rsidRPr="001E7F20">
              <w:rPr>
                <w:rFonts w:cs="Calibri"/>
                <w:highlight w:val="yellow"/>
                <w:rPrChange w:id="1856" w:author="Eddie Curtis" w:date="2012-08-10T11:13:00Z">
                  <w:rPr>
                    <w:rFonts w:cs="Calibri"/>
                    <w:sz w:val="16"/>
                    <w:szCs w:val="16"/>
                  </w:rPr>
                </w:rPrChange>
              </w:rPr>
              <w:t>7.0-9</w:t>
            </w:r>
          </w:p>
          <w:p w:rsidR="00160ECC" w:rsidRPr="00160ECC" w:rsidRDefault="001E7F20" w:rsidP="00160ECC">
            <w:pPr>
              <w:rPr>
                <w:rFonts w:cs="Calibri"/>
              </w:rPr>
            </w:pPr>
            <w:r w:rsidRPr="001E7F20">
              <w:rPr>
                <w:rFonts w:cs="Calibri"/>
                <w:highlight w:val="yellow"/>
                <w:rPrChange w:id="1857" w:author="Eddie Curtis" w:date="2012-08-10T11:13:00Z">
                  <w:rPr>
                    <w:rFonts w:cs="Calibri"/>
                    <w:sz w:val="16"/>
                    <w:szCs w:val="16"/>
                  </w:rPr>
                </w:rPrChange>
              </w:rPr>
              <w:t xml:space="preserve">The ASCT shall not prevent the following phases to be designated as coordinated phases. (User to list all required </w:t>
            </w:r>
            <w:r w:rsidRPr="001E7F20">
              <w:rPr>
                <w:rFonts w:cs="Calibri"/>
                <w:highlight w:val="yellow"/>
                <w:rPrChange w:id="1858" w:author="Eddie Curtis" w:date="2012-08-10T11:13:00Z">
                  <w:rPr>
                    <w:rFonts w:cs="Calibri"/>
                    <w:sz w:val="16"/>
                    <w:szCs w:val="16"/>
                  </w:rPr>
                </w:rPrChange>
              </w:rPr>
              <w:lastRenderedPageBreak/>
              <w:t>phases.)</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1859" w:author="USER" w:date="2012-09-07T16:01:00Z">
                  <w:rPr>
                    <w:rFonts w:cs="Calibri"/>
                    <w:sz w:val="16"/>
                    <w:szCs w:val="16"/>
                  </w:rPr>
                </w:rPrChange>
              </w:rPr>
              <w:lastRenderedPageBreak/>
              <w:t>4.1.0-7</w:t>
            </w:r>
          </w:p>
        </w:tc>
        <w:tc>
          <w:tcPr>
            <w:tcW w:w="5268" w:type="dxa"/>
            <w:shd w:val="clear" w:color="auto" w:fill="auto"/>
          </w:tcPr>
          <w:p w:rsidR="00160ECC" w:rsidRPr="00DD7EBB" w:rsidRDefault="001E7F20" w:rsidP="00160ECC">
            <w:pPr>
              <w:tabs>
                <w:tab w:val="center" w:pos="4680"/>
                <w:tab w:val="right" w:pos="9360"/>
              </w:tabs>
              <w:rPr>
                <w:rFonts w:cs="Calibri"/>
                <w:highlight w:val="yellow"/>
                <w:rPrChange w:id="1860" w:author="Eddie Curtis" w:date="2012-08-10T11:14:00Z">
                  <w:rPr>
                    <w:rFonts w:cs="Calibri"/>
                  </w:rPr>
                </w:rPrChange>
              </w:rPr>
            </w:pPr>
            <w:r w:rsidRPr="001E7F20">
              <w:rPr>
                <w:rFonts w:cs="Calibri"/>
                <w:highlight w:val="yellow"/>
                <w:rPrChange w:id="1861" w:author="Eddie Curtis" w:date="2012-08-10T11:14:00Z">
                  <w:rPr>
                    <w:rFonts w:cs="Calibri"/>
                    <w:sz w:val="16"/>
                    <w:szCs w:val="16"/>
                  </w:rPr>
                </w:rPrChange>
              </w:rPr>
              <w:t>The system operator needs to fix the sequence of phases at any specified location. For example, the operator may need to fix the phase order at a diamond interchange.</w:t>
            </w:r>
          </w:p>
        </w:tc>
        <w:tc>
          <w:tcPr>
            <w:tcW w:w="5670" w:type="dxa"/>
            <w:shd w:val="clear" w:color="auto" w:fill="auto"/>
          </w:tcPr>
          <w:p w:rsidR="00160ECC" w:rsidRPr="00DD7EBB" w:rsidRDefault="001E7F20" w:rsidP="00160ECC">
            <w:pPr>
              <w:tabs>
                <w:tab w:val="center" w:pos="4680"/>
                <w:tab w:val="right" w:pos="9360"/>
              </w:tabs>
              <w:rPr>
                <w:rFonts w:cs="Calibri"/>
                <w:highlight w:val="yellow"/>
                <w:rPrChange w:id="1862" w:author="Eddie Curtis" w:date="2012-08-10T11:14:00Z">
                  <w:rPr>
                    <w:rFonts w:cs="Calibri"/>
                  </w:rPr>
                </w:rPrChange>
              </w:rPr>
            </w:pPr>
            <w:r w:rsidRPr="001E7F20">
              <w:rPr>
                <w:rFonts w:cs="Calibri"/>
                <w:highlight w:val="yellow"/>
                <w:rPrChange w:id="1863" w:author="Eddie Curtis" w:date="2012-08-10T11:14:00Z">
                  <w:rPr>
                    <w:rFonts w:cs="Calibri"/>
                    <w:sz w:val="16"/>
                    <w:szCs w:val="16"/>
                  </w:rPr>
                </w:rPrChange>
              </w:rPr>
              <w:t>2.1.2.0-12</w:t>
            </w:r>
          </w:p>
          <w:p w:rsidR="00160ECC" w:rsidRPr="00DD7EBB" w:rsidRDefault="001E7F20" w:rsidP="00160ECC">
            <w:pPr>
              <w:tabs>
                <w:tab w:val="center" w:pos="4680"/>
                <w:tab w:val="right" w:pos="9360"/>
              </w:tabs>
              <w:rPr>
                <w:rFonts w:cs="Calibri"/>
                <w:highlight w:val="yellow"/>
                <w:rPrChange w:id="1864" w:author="Eddie Curtis" w:date="2012-08-10T11:14:00Z">
                  <w:rPr>
                    <w:rFonts w:cs="Calibri"/>
                  </w:rPr>
                </w:rPrChange>
              </w:rPr>
            </w:pPr>
            <w:r w:rsidRPr="001E7F20">
              <w:rPr>
                <w:rFonts w:cs="Calibri"/>
                <w:highlight w:val="yellow"/>
                <w:rPrChange w:id="1865" w:author="Eddie Curtis" w:date="2012-08-10T11:14:00Z">
                  <w:rPr>
                    <w:rFonts w:cs="Calibri"/>
                    <w:sz w:val="16"/>
                    <w:szCs w:val="16"/>
                  </w:rPr>
                </w:rPrChange>
              </w:rPr>
              <w:t>The ASCT shall not alter the order of phases at a user-specified intersection.</w:t>
            </w:r>
          </w:p>
        </w:tc>
      </w:tr>
      <w:tr w:rsidR="00160ECC" w:rsidTr="00A535CF">
        <w:tc>
          <w:tcPr>
            <w:tcW w:w="2040" w:type="dxa"/>
            <w:shd w:val="clear" w:color="auto" w:fill="auto"/>
          </w:tcPr>
          <w:p w:rsidR="00160ECC" w:rsidRPr="00AF3AF6" w:rsidRDefault="001E7F20" w:rsidP="00160ECC">
            <w:pPr>
              <w:rPr>
                <w:rFonts w:cs="Calibri"/>
                <w:highlight w:val="yellow"/>
                <w:rPrChange w:id="1866" w:author="USER" w:date="2012-09-07T16:01:00Z">
                  <w:rPr>
                    <w:rFonts w:cs="Calibri"/>
                  </w:rPr>
                </w:rPrChange>
              </w:rPr>
            </w:pPr>
            <w:r w:rsidRPr="001E7F20">
              <w:rPr>
                <w:rFonts w:cs="Calibri"/>
                <w:highlight w:val="yellow"/>
                <w:rPrChange w:id="1867" w:author="USER" w:date="2012-09-07T16:01:00Z">
                  <w:rPr>
                    <w:rFonts w:cs="Calibri"/>
                    <w:sz w:val="16"/>
                    <w:szCs w:val="16"/>
                  </w:rPr>
                </w:rPrChange>
              </w:rPr>
              <w:t>4.1.0-8</w:t>
            </w:r>
          </w:p>
        </w:tc>
        <w:tc>
          <w:tcPr>
            <w:tcW w:w="5268" w:type="dxa"/>
            <w:shd w:val="clear" w:color="auto" w:fill="auto"/>
          </w:tcPr>
          <w:p w:rsidR="00160ECC" w:rsidRPr="00AF3AF6" w:rsidRDefault="001E7F20" w:rsidP="00160ECC">
            <w:pPr>
              <w:rPr>
                <w:rFonts w:cs="Calibri"/>
                <w:highlight w:val="yellow"/>
                <w:rPrChange w:id="1868" w:author="USER" w:date="2012-09-07T16:01:00Z">
                  <w:rPr>
                    <w:rFonts w:cs="Calibri"/>
                  </w:rPr>
                </w:rPrChange>
              </w:rPr>
            </w:pPr>
            <w:r w:rsidRPr="001E7F20">
              <w:rPr>
                <w:rFonts w:cs="Calibri"/>
                <w:highlight w:val="yellow"/>
                <w:rPrChange w:id="1869" w:author="USER" w:date="2012-09-07T16:01:00Z">
                  <w:rPr>
                    <w:rFonts w:cs="Calibri"/>
                    <w:sz w:val="16"/>
                    <w:szCs w:val="16"/>
                  </w:rPr>
                </w:rPrChange>
              </w:rPr>
              <w:t>The system operator needs to designate the coordinated route based on traffic conditions and the selected operational strategy.</w:t>
            </w:r>
          </w:p>
        </w:tc>
        <w:tc>
          <w:tcPr>
            <w:tcW w:w="5670" w:type="dxa"/>
            <w:shd w:val="clear" w:color="auto" w:fill="auto"/>
          </w:tcPr>
          <w:p w:rsidR="00160ECC" w:rsidRPr="00732551" w:rsidRDefault="001E7F20" w:rsidP="00160ECC">
            <w:pPr>
              <w:tabs>
                <w:tab w:val="center" w:pos="4680"/>
                <w:tab w:val="right" w:pos="9360"/>
              </w:tabs>
              <w:rPr>
                <w:rFonts w:cs="Calibri"/>
                <w:highlight w:val="yellow"/>
                <w:rPrChange w:id="1870" w:author="Eddie Curtis" w:date="2012-08-10T11:25:00Z">
                  <w:rPr>
                    <w:rFonts w:cs="Calibri"/>
                  </w:rPr>
                </w:rPrChange>
              </w:rPr>
            </w:pPr>
            <w:r w:rsidRPr="001E7F20">
              <w:rPr>
                <w:rFonts w:cs="Calibri"/>
                <w:highlight w:val="yellow"/>
                <w:rPrChange w:id="1871" w:author="Eddie Curtis" w:date="2012-08-10T11:25:00Z">
                  <w:rPr>
                    <w:rFonts w:cs="Calibri"/>
                    <w:sz w:val="16"/>
                    <w:szCs w:val="16"/>
                  </w:rPr>
                </w:rPrChange>
              </w:rPr>
              <w:t>2.1.1.0-11</w:t>
            </w:r>
          </w:p>
          <w:p w:rsidR="00160ECC" w:rsidRDefault="001E7F20" w:rsidP="00160ECC">
            <w:pPr>
              <w:rPr>
                <w:rFonts w:cs="Calibri"/>
                <w:i/>
                <w:iCs/>
              </w:rPr>
            </w:pPr>
            <w:r w:rsidRPr="001E7F20">
              <w:rPr>
                <w:rFonts w:cs="Calibri"/>
                <w:i/>
                <w:iCs/>
                <w:highlight w:val="yellow"/>
                <w:rPrChange w:id="1872" w:author="Eddie Curtis" w:date="2012-08-10T11:25:00Z">
                  <w:rPr>
                    <w:rFonts w:cs="Calibri"/>
                    <w:i/>
                    <w:iCs/>
                    <w:sz w:val="16"/>
                    <w:szCs w:val="16"/>
                  </w:rPr>
                </w:rPrChange>
              </w:rPr>
              <w:t>The ASCT shall provide coordination along a route.</w:t>
            </w:r>
          </w:p>
          <w:p w:rsidR="00160ECC" w:rsidRPr="00732551" w:rsidRDefault="00160ECC" w:rsidP="00160ECC">
            <w:pPr>
              <w:tabs>
                <w:tab w:val="center" w:pos="4680"/>
                <w:tab w:val="right" w:pos="9360"/>
              </w:tabs>
              <w:rPr>
                <w:rFonts w:cs="Calibri"/>
                <w:highlight w:val="yellow"/>
                <w:rPrChange w:id="1873" w:author="Eddie Curtis" w:date="2012-08-10T11:25:00Z">
                  <w:rPr>
                    <w:rFonts w:cs="Calibri"/>
                  </w:rPr>
                </w:rPrChange>
              </w:rPr>
            </w:pPr>
            <w:r>
              <w:rPr>
                <w:rFonts w:cs="Calibri"/>
              </w:rPr>
              <w:t>2</w:t>
            </w:r>
            <w:r w:rsidR="001E7F20" w:rsidRPr="001E7F20">
              <w:rPr>
                <w:rFonts w:cs="Calibri"/>
                <w:highlight w:val="yellow"/>
                <w:rPrChange w:id="1874" w:author="Eddie Curtis" w:date="2012-08-10T11:25:00Z">
                  <w:rPr>
                    <w:rFonts w:cs="Calibri"/>
                    <w:sz w:val="16"/>
                    <w:szCs w:val="16"/>
                  </w:rPr>
                </w:rPrChange>
              </w:rPr>
              <w:t>.1.1.0-11.0-1</w:t>
            </w:r>
          </w:p>
          <w:p w:rsidR="00160ECC" w:rsidRDefault="001E7F20" w:rsidP="00160ECC">
            <w:pPr>
              <w:rPr>
                <w:rFonts w:cs="Calibri"/>
              </w:rPr>
            </w:pPr>
            <w:r w:rsidRPr="001E7F20">
              <w:rPr>
                <w:rFonts w:cs="Calibri"/>
                <w:highlight w:val="yellow"/>
                <w:rPrChange w:id="1875" w:author="Eddie Curtis" w:date="2012-08-10T11:25:00Z">
                  <w:rPr>
                    <w:rFonts w:cs="Calibri"/>
                    <w:sz w:val="16"/>
                    <w:szCs w:val="16"/>
                  </w:rPr>
                </w:rPrChange>
              </w:rPr>
              <w:t>The ASCT shall coordinate along a user-defined route.</w:t>
            </w:r>
          </w:p>
          <w:p w:rsidR="00160ECC" w:rsidRPr="009C3E27" w:rsidRDefault="001E7F20" w:rsidP="00160ECC">
            <w:pPr>
              <w:tabs>
                <w:tab w:val="center" w:pos="4680"/>
                <w:tab w:val="right" w:pos="9360"/>
              </w:tabs>
              <w:rPr>
                <w:rFonts w:cs="Calibri"/>
                <w:strike/>
                <w:rPrChange w:id="1876" w:author="USER" w:date="2012-08-29T16:17:00Z">
                  <w:rPr>
                    <w:rFonts w:cs="Calibri"/>
                  </w:rPr>
                </w:rPrChange>
              </w:rPr>
            </w:pPr>
            <w:commentRangeStart w:id="1877"/>
            <w:r w:rsidRPr="001E7F20">
              <w:rPr>
                <w:rFonts w:cs="Calibri"/>
                <w:strike/>
                <w:rPrChange w:id="1878" w:author="USER" w:date="2012-08-29T16:17:00Z">
                  <w:rPr>
                    <w:rFonts w:cs="Calibri"/>
                    <w:sz w:val="16"/>
                    <w:szCs w:val="16"/>
                  </w:rPr>
                </w:rPrChange>
              </w:rPr>
              <w:t>2.1.1.0-11.0-2</w:t>
            </w:r>
          </w:p>
          <w:p w:rsidR="00160ECC" w:rsidRPr="009C3E27" w:rsidRDefault="001E7F20" w:rsidP="00160ECC">
            <w:pPr>
              <w:keepNext/>
              <w:keepLines/>
              <w:tabs>
                <w:tab w:val="center" w:pos="4680"/>
                <w:tab w:val="right" w:pos="9360"/>
              </w:tabs>
              <w:outlineLvl w:val="2"/>
              <w:rPr>
                <w:rFonts w:cs="Calibri"/>
                <w:strike/>
                <w:rPrChange w:id="1879" w:author="USER" w:date="2012-08-29T16:17:00Z">
                  <w:rPr>
                    <w:rFonts w:asciiTheme="majorHAnsi" w:eastAsiaTheme="majorEastAsia" w:hAnsiTheme="majorHAnsi" w:cs="Calibri"/>
                    <w:b/>
                    <w:bCs/>
                    <w:color w:val="4F81BD" w:themeColor="accent1"/>
                  </w:rPr>
                </w:rPrChange>
              </w:rPr>
            </w:pPr>
            <w:r w:rsidRPr="001E7F20">
              <w:rPr>
                <w:rFonts w:cs="Calibri"/>
                <w:strike/>
                <w:rPrChange w:id="1880" w:author="USER" w:date="2012-08-29T16:17:00Z">
                  <w:rPr>
                    <w:rFonts w:cs="Calibri"/>
                    <w:sz w:val="16"/>
                    <w:szCs w:val="16"/>
                  </w:rPr>
                </w:rPrChange>
              </w:rPr>
              <w:t>The ASCT shall determine the coordinated route based on traffic conditions.</w:t>
            </w:r>
          </w:p>
          <w:commentRangeEnd w:id="1877"/>
          <w:p w:rsidR="00160ECC" w:rsidRPr="002007CE" w:rsidRDefault="00732551" w:rsidP="00160ECC">
            <w:pPr>
              <w:keepNext/>
              <w:keepLines/>
              <w:tabs>
                <w:tab w:val="center" w:pos="4680"/>
                <w:tab w:val="right" w:pos="9360"/>
              </w:tabs>
              <w:outlineLvl w:val="2"/>
              <w:rPr>
                <w:rFonts w:cs="Calibri"/>
                <w:highlight w:val="yellow"/>
                <w:rPrChange w:id="1881" w:author="Eddie Curtis" w:date="2012-08-10T11:27:00Z">
                  <w:rPr>
                    <w:rFonts w:asciiTheme="majorHAnsi" w:eastAsiaTheme="majorEastAsia" w:hAnsiTheme="majorHAnsi" w:cs="Calibri"/>
                    <w:b/>
                    <w:bCs/>
                    <w:color w:val="4F81BD" w:themeColor="accent1"/>
                  </w:rPr>
                </w:rPrChange>
              </w:rPr>
            </w:pPr>
            <w:r>
              <w:rPr>
                <w:rStyle w:val="CommentReference"/>
              </w:rPr>
              <w:commentReference w:id="1877"/>
            </w:r>
            <w:r w:rsidR="001E7F20" w:rsidRPr="001E7F20">
              <w:rPr>
                <w:rFonts w:cs="Calibri"/>
                <w:highlight w:val="yellow"/>
                <w:rPrChange w:id="1882" w:author="Eddie Curtis" w:date="2012-08-10T11:27:00Z">
                  <w:rPr>
                    <w:rFonts w:cs="Calibri"/>
                    <w:sz w:val="16"/>
                    <w:szCs w:val="16"/>
                  </w:rPr>
                </w:rPrChange>
              </w:rPr>
              <w:t>2.1.1.0-11.0-3</w:t>
            </w:r>
          </w:p>
          <w:p w:rsidR="00160ECC" w:rsidRPr="002007CE" w:rsidRDefault="001E7F20" w:rsidP="00160ECC">
            <w:pPr>
              <w:rPr>
                <w:rFonts w:cs="Calibri"/>
                <w:highlight w:val="yellow"/>
                <w:rPrChange w:id="1883" w:author="Eddie Curtis" w:date="2012-08-10T11:27:00Z">
                  <w:rPr>
                    <w:rFonts w:cs="Calibri"/>
                  </w:rPr>
                </w:rPrChange>
              </w:rPr>
            </w:pPr>
            <w:r w:rsidRPr="001E7F20">
              <w:rPr>
                <w:rFonts w:cs="Calibri"/>
                <w:highlight w:val="yellow"/>
                <w:rPrChange w:id="1884" w:author="Eddie Curtis" w:date="2012-08-10T11:27:00Z">
                  <w:rPr>
                    <w:rFonts w:cs="Calibri"/>
                    <w:sz w:val="16"/>
                    <w:szCs w:val="16"/>
                  </w:rPr>
                </w:rPrChange>
              </w:rPr>
              <w:t>The ASCT shall determine the coordinated route based on a user-defined schedule.</w:t>
            </w:r>
          </w:p>
          <w:p w:rsidR="00160ECC" w:rsidRPr="002007CE" w:rsidRDefault="001E7F20" w:rsidP="00160ECC">
            <w:pPr>
              <w:rPr>
                <w:rFonts w:cs="Calibri"/>
                <w:highlight w:val="yellow"/>
                <w:rPrChange w:id="1885" w:author="Eddie Curtis" w:date="2012-08-10T11:27:00Z">
                  <w:rPr>
                    <w:rFonts w:cs="Calibri"/>
                  </w:rPr>
                </w:rPrChange>
              </w:rPr>
            </w:pPr>
            <w:r w:rsidRPr="001E7F20">
              <w:rPr>
                <w:rFonts w:cs="Calibri"/>
                <w:highlight w:val="yellow"/>
                <w:rPrChange w:id="1886" w:author="Eddie Curtis" w:date="2012-08-10T11:27:00Z">
                  <w:rPr>
                    <w:rFonts w:cs="Calibri"/>
                    <w:sz w:val="16"/>
                    <w:szCs w:val="16"/>
                  </w:rPr>
                </w:rPrChange>
              </w:rPr>
              <w:t>2.1.1.0-11.0-4</w:t>
            </w:r>
          </w:p>
          <w:p w:rsidR="00160ECC" w:rsidRDefault="001E7F20" w:rsidP="00160ECC">
            <w:pPr>
              <w:rPr>
                <w:rFonts w:cs="Calibri"/>
                <w:i/>
                <w:iCs/>
              </w:rPr>
            </w:pPr>
            <w:r w:rsidRPr="001E7F20">
              <w:rPr>
                <w:rFonts w:cs="Calibri"/>
                <w:i/>
                <w:iCs/>
                <w:highlight w:val="yellow"/>
                <w:rPrChange w:id="1887" w:author="Eddie Curtis" w:date="2012-08-10T11:27:00Z">
                  <w:rPr>
                    <w:rFonts w:cs="Calibri"/>
                    <w:i/>
                    <w:iCs/>
                    <w:sz w:val="16"/>
                    <w:szCs w:val="16"/>
                  </w:rPr>
                </w:rPrChange>
              </w:rPr>
              <w:t xml:space="preserve">The ASCT shall store </w:t>
            </w:r>
            <w:del w:id="1888" w:author="Eddie Curtis" w:date="2012-08-10T11:24:00Z">
              <w:r w:rsidRPr="001E7F20">
                <w:rPr>
                  <w:rFonts w:cs="Calibri"/>
                  <w:i/>
                  <w:iCs/>
                  <w:highlight w:val="yellow"/>
                  <w:rPrChange w:id="1889" w:author="Eddie Curtis" w:date="2012-08-10T11:27:00Z">
                    <w:rPr>
                      <w:rFonts w:cs="Calibri"/>
                      <w:i/>
                      <w:iCs/>
                      <w:sz w:val="16"/>
                      <w:szCs w:val="16"/>
                    </w:rPr>
                  </w:rPrChange>
                </w:rPr>
                <w:delText xml:space="preserve">XX </w:delText>
              </w:r>
            </w:del>
            <w:ins w:id="1890" w:author="USER" w:date="2012-08-29T16:17:00Z">
              <w:r w:rsidR="009C3E27">
                <w:rPr>
                  <w:rFonts w:cs="Calibri"/>
                  <w:i/>
                  <w:iCs/>
                  <w:highlight w:val="yellow"/>
                </w:rPr>
                <w:t xml:space="preserve">at least </w:t>
              </w:r>
            </w:ins>
            <w:ins w:id="1891" w:author="Eddie Curtis" w:date="2012-08-10T11:24:00Z">
              <w:r w:rsidRPr="001E7F20">
                <w:rPr>
                  <w:rFonts w:cs="Calibri"/>
                  <w:i/>
                  <w:iCs/>
                  <w:highlight w:val="yellow"/>
                  <w:rPrChange w:id="1892" w:author="Eddie Curtis" w:date="2012-08-10T11:27:00Z">
                    <w:rPr>
                      <w:rFonts w:cs="Calibri"/>
                      <w:i/>
                      <w:iCs/>
                      <w:sz w:val="16"/>
                      <w:szCs w:val="16"/>
                    </w:rPr>
                  </w:rPrChange>
                </w:rPr>
                <w:t>4</w:t>
              </w:r>
            </w:ins>
            <w:ins w:id="1893" w:author="USER" w:date="2012-08-29T16:17:00Z">
              <w:r w:rsidR="009C3E27">
                <w:rPr>
                  <w:rFonts w:cs="Calibri"/>
                  <w:i/>
                  <w:iCs/>
                  <w:highlight w:val="yellow"/>
                </w:rPr>
                <w:t xml:space="preserve"> or more</w:t>
              </w:r>
            </w:ins>
            <w:ins w:id="1894" w:author="Eddie Curtis" w:date="2012-08-10T11:24:00Z">
              <w:r w:rsidRPr="001E7F20">
                <w:rPr>
                  <w:rFonts w:cs="Calibri"/>
                  <w:i/>
                  <w:iCs/>
                  <w:highlight w:val="yellow"/>
                  <w:rPrChange w:id="1895" w:author="Eddie Curtis" w:date="2012-08-10T11:27:00Z">
                    <w:rPr>
                      <w:rFonts w:cs="Calibri"/>
                      <w:i/>
                      <w:iCs/>
                      <w:sz w:val="16"/>
                      <w:szCs w:val="16"/>
                    </w:rPr>
                  </w:rPrChange>
                </w:rPr>
                <w:t xml:space="preserve"> </w:t>
              </w:r>
            </w:ins>
            <w:r w:rsidRPr="001E7F20">
              <w:rPr>
                <w:rFonts w:cs="Calibri"/>
                <w:i/>
                <w:iCs/>
                <w:highlight w:val="yellow"/>
                <w:rPrChange w:id="1896" w:author="Eddie Curtis" w:date="2012-08-10T11:27:00Z">
                  <w:rPr>
                    <w:rFonts w:cs="Calibri"/>
                    <w:i/>
                    <w:iCs/>
                    <w:sz w:val="16"/>
                    <w:szCs w:val="16"/>
                  </w:rPr>
                </w:rPrChange>
              </w:rPr>
              <w:t>user-defined coordination routes.</w:t>
            </w:r>
          </w:p>
          <w:p w:rsidR="00160ECC" w:rsidRDefault="001E7F20" w:rsidP="00160ECC">
            <w:pPr>
              <w:rPr>
                <w:rFonts w:cs="Calibri"/>
              </w:rPr>
            </w:pPr>
            <w:r w:rsidRPr="001E7F20">
              <w:rPr>
                <w:rFonts w:cs="Calibri"/>
                <w:highlight w:val="yellow"/>
                <w:rPrChange w:id="1897" w:author="Eddie Curtis" w:date="2012-08-10T11:27:00Z">
                  <w:rPr>
                    <w:rFonts w:cs="Calibri"/>
                    <w:sz w:val="16"/>
                    <w:szCs w:val="16"/>
                  </w:rPr>
                </w:rPrChange>
              </w:rPr>
              <w:t>2.1.1.0-11.0-4.0-1</w:t>
            </w:r>
          </w:p>
          <w:p w:rsidR="00160ECC" w:rsidRDefault="001E7F20" w:rsidP="00160ECC">
            <w:pPr>
              <w:rPr>
                <w:rFonts w:cs="Calibri"/>
              </w:rPr>
            </w:pPr>
            <w:r w:rsidRPr="001E7F20">
              <w:rPr>
                <w:rFonts w:cs="Calibri"/>
                <w:highlight w:val="yellow"/>
                <w:rPrChange w:id="1898" w:author="Eddie Curtis" w:date="2012-08-10T11:27:00Z">
                  <w:rPr>
                    <w:rFonts w:cs="Calibri"/>
                    <w:sz w:val="16"/>
                    <w:szCs w:val="16"/>
                  </w:rPr>
                </w:rPrChange>
              </w:rPr>
              <w:t>The ASCT shall implement a stored coordinated route by operator command.</w:t>
            </w:r>
          </w:p>
          <w:p w:rsidR="00160ECC" w:rsidRPr="00732551" w:rsidRDefault="001E7F20" w:rsidP="00160ECC">
            <w:pPr>
              <w:rPr>
                <w:rFonts w:cs="Calibri"/>
                <w:strike/>
                <w:rPrChange w:id="1899" w:author="Eddie Curtis" w:date="2012-08-10T11:24:00Z">
                  <w:rPr>
                    <w:rFonts w:cs="Calibri"/>
                  </w:rPr>
                </w:rPrChange>
              </w:rPr>
            </w:pPr>
            <w:commentRangeStart w:id="1900"/>
            <w:r w:rsidRPr="001E7F20">
              <w:rPr>
                <w:rFonts w:cs="Calibri"/>
                <w:strike/>
                <w:rPrChange w:id="1901" w:author="Eddie Curtis" w:date="2012-08-10T11:24:00Z">
                  <w:rPr>
                    <w:rFonts w:cs="Calibri"/>
                    <w:sz w:val="16"/>
                    <w:szCs w:val="16"/>
                  </w:rPr>
                </w:rPrChange>
              </w:rPr>
              <w:t>2.1.1.0-11.0-4.0-2</w:t>
            </w:r>
          </w:p>
          <w:p w:rsidR="00160ECC" w:rsidRPr="00732551" w:rsidRDefault="001E7F20" w:rsidP="00160ECC">
            <w:pPr>
              <w:rPr>
                <w:rFonts w:cs="Calibri"/>
                <w:strike/>
                <w:rPrChange w:id="1902" w:author="Eddie Curtis" w:date="2012-08-10T11:24:00Z">
                  <w:rPr>
                    <w:rFonts w:cs="Calibri"/>
                  </w:rPr>
                </w:rPrChange>
              </w:rPr>
            </w:pPr>
            <w:r w:rsidRPr="001E7F20">
              <w:rPr>
                <w:rFonts w:cs="Calibri"/>
                <w:strike/>
                <w:rPrChange w:id="1903" w:author="Eddie Curtis" w:date="2012-08-10T11:24:00Z">
                  <w:rPr>
                    <w:rFonts w:cs="Calibri"/>
                    <w:sz w:val="16"/>
                    <w:szCs w:val="16"/>
                  </w:rPr>
                </w:rPrChange>
              </w:rPr>
              <w:t>The ASCT shall implement a stored coordinated route based on traffic conditions.</w:t>
            </w:r>
          </w:p>
          <w:commentRangeEnd w:id="1900"/>
          <w:p w:rsidR="00160ECC" w:rsidRPr="002007CE" w:rsidRDefault="00732551" w:rsidP="00160ECC">
            <w:pPr>
              <w:rPr>
                <w:rFonts w:cs="Calibri"/>
                <w:highlight w:val="yellow"/>
                <w:rPrChange w:id="1904" w:author="Eddie Curtis" w:date="2012-08-10T11:27:00Z">
                  <w:rPr>
                    <w:rFonts w:cs="Calibri"/>
                  </w:rPr>
                </w:rPrChange>
              </w:rPr>
            </w:pPr>
            <w:r>
              <w:rPr>
                <w:rStyle w:val="CommentReference"/>
              </w:rPr>
              <w:commentReference w:id="1900"/>
            </w:r>
            <w:r w:rsidR="001E7F20" w:rsidRPr="001E7F20">
              <w:rPr>
                <w:rFonts w:cs="Calibri"/>
                <w:highlight w:val="yellow"/>
                <w:rPrChange w:id="1905" w:author="Eddie Curtis" w:date="2012-08-10T11:27:00Z">
                  <w:rPr>
                    <w:rFonts w:cs="Calibri"/>
                    <w:sz w:val="16"/>
                    <w:szCs w:val="16"/>
                  </w:rPr>
                </w:rPrChange>
              </w:rPr>
              <w:t>2.1.1.0-11.0-4.0-3</w:t>
            </w:r>
          </w:p>
          <w:p w:rsidR="00160ECC" w:rsidRPr="00160ECC" w:rsidRDefault="001E7F20" w:rsidP="00160ECC">
            <w:pPr>
              <w:rPr>
                <w:rFonts w:cs="Calibri"/>
              </w:rPr>
            </w:pPr>
            <w:r w:rsidRPr="001E7F20">
              <w:rPr>
                <w:rFonts w:cs="Calibri"/>
                <w:highlight w:val="yellow"/>
                <w:rPrChange w:id="1906" w:author="Eddie Curtis" w:date="2012-08-10T11:27:00Z">
                  <w:rPr>
                    <w:rFonts w:cs="Calibri"/>
                    <w:sz w:val="16"/>
                    <w:szCs w:val="16"/>
                  </w:rPr>
                </w:rPrChange>
              </w:rPr>
              <w:t>The ASCT shall implement a stored coordinated route based on a user-defined schedule.</w:t>
            </w:r>
          </w:p>
        </w:tc>
      </w:tr>
      <w:tr w:rsidR="00160ECC" w:rsidTr="00A535CF">
        <w:tc>
          <w:tcPr>
            <w:tcW w:w="2040" w:type="dxa"/>
            <w:shd w:val="clear" w:color="auto" w:fill="auto"/>
          </w:tcPr>
          <w:p w:rsidR="00160ECC" w:rsidRPr="002007CE" w:rsidRDefault="001E7F20" w:rsidP="00160ECC">
            <w:pPr>
              <w:rPr>
                <w:rFonts w:cs="Calibri"/>
                <w:highlight w:val="yellow"/>
                <w:rPrChange w:id="1907" w:author="Eddie Curtis" w:date="2012-08-10T11:28:00Z">
                  <w:rPr>
                    <w:rFonts w:cs="Calibri"/>
                  </w:rPr>
                </w:rPrChange>
              </w:rPr>
            </w:pPr>
            <w:r w:rsidRPr="001E7F20">
              <w:rPr>
                <w:rFonts w:cs="Calibri"/>
                <w:highlight w:val="yellow"/>
                <w:rPrChange w:id="1908" w:author="Eddie Curtis" w:date="2012-08-10T11:28:00Z">
                  <w:rPr>
                    <w:rFonts w:cs="Calibri"/>
                    <w:sz w:val="16"/>
                    <w:szCs w:val="16"/>
                  </w:rPr>
                </w:rPrChange>
              </w:rPr>
              <w:lastRenderedPageBreak/>
              <w:t>4.1.0-9</w:t>
            </w:r>
          </w:p>
        </w:tc>
        <w:tc>
          <w:tcPr>
            <w:tcW w:w="5268" w:type="dxa"/>
            <w:shd w:val="clear" w:color="auto" w:fill="auto"/>
          </w:tcPr>
          <w:p w:rsidR="00160ECC" w:rsidRPr="002007CE" w:rsidRDefault="001E7F20" w:rsidP="00160ECC">
            <w:pPr>
              <w:rPr>
                <w:rFonts w:cs="Calibri"/>
                <w:highlight w:val="yellow"/>
                <w:rPrChange w:id="1909" w:author="Eddie Curtis" w:date="2012-08-10T11:28:00Z">
                  <w:rPr>
                    <w:rFonts w:cs="Calibri"/>
                  </w:rPr>
                </w:rPrChange>
              </w:rPr>
            </w:pPr>
            <w:r w:rsidRPr="001E7F20">
              <w:rPr>
                <w:rFonts w:cs="Calibri"/>
                <w:highlight w:val="yellow"/>
                <w:rPrChange w:id="1910" w:author="Eddie Curtis" w:date="2012-08-10T11:28:00Z">
                  <w:rPr>
                    <w:rFonts w:cs="Calibri"/>
                    <w:sz w:val="16"/>
                    <w:szCs w:val="16"/>
                  </w:rPr>
                </w:rPrChange>
              </w:rPr>
              <w:t xml:space="preserve">The system operator needs to set signal timing parameters (such as minimum green, maximum green and extension time) to comply with agency policies. </w:t>
            </w:r>
          </w:p>
        </w:tc>
        <w:tc>
          <w:tcPr>
            <w:tcW w:w="5670" w:type="dxa"/>
            <w:shd w:val="clear" w:color="auto" w:fill="auto"/>
          </w:tcPr>
          <w:p w:rsidR="00160ECC" w:rsidRPr="002007CE" w:rsidRDefault="001E7F20" w:rsidP="00160ECC">
            <w:pPr>
              <w:rPr>
                <w:rFonts w:cs="Calibri"/>
                <w:highlight w:val="yellow"/>
                <w:rPrChange w:id="1911" w:author="Eddie Curtis" w:date="2012-08-10T11:28:00Z">
                  <w:rPr>
                    <w:rFonts w:cs="Calibri"/>
                  </w:rPr>
                </w:rPrChange>
              </w:rPr>
            </w:pPr>
            <w:r w:rsidRPr="001E7F20">
              <w:rPr>
                <w:rFonts w:cs="Calibri"/>
                <w:highlight w:val="yellow"/>
                <w:rPrChange w:id="1912" w:author="Eddie Curtis" w:date="2012-08-10T11:28:00Z">
                  <w:rPr>
                    <w:rFonts w:cs="Calibri"/>
                    <w:sz w:val="16"/>
                    <w:szCs w:val="16"/>
                  </w:rPr>
                </w:rPrChange>
              </w:rPr>
              <w:t>2.1.1.0-12</w:t>
            </w:r>
          </w:p>
          <w:p w:rsidR="00160ECC" w:rsidRPr="002007CE" w:rsidRDefault="001E7F20" w:rsidP="00160ECC">
            <w:pPr>
              <w:rPr>
                <w:rFonts w:cs="Calibri"/>
                <w:highlight w:val="yellow"/>
                <w:rPrChange w:id="1913" w:author="Eddie Curtis" w:date="2012-08-10T11:28:00Z">
                  <w:rPr>
                    <w:rFonts w:cs="Calibri"/>
                  </w:rPr>
                </w:rPrChange>
              </w:rPr>
            </w:pPr>
            <w:r w:rsidRPr="001E7F20">
              <w:rPr>
                <w:rFonts w:cs="Calibri"/>
                <w:highlight w:val="yellow"/>
                <w:rPrChange w:id="1914" w:author="Eddie Curtis" w:date="2012-08-10T11:28:00Z">
                  <w:rPr>
                    <w:rFonts w:cs="Calibri"/>
                    <w:sz w:val="16"/>
                    <w:szCs w:val="16"/>
                  </w:rPr>
                </w:rPrChange>
              </w:rPr>
              <w:t>The ASCT shall not prevent the use of phase timings in the local controller set by agency policy.</w:t>
            </w:r>
          </w:p>
        </w:tc>
      </w:tr>
      <w:tr w:rsidR="00160ECC" w:rsidTr="00A535CF">
        <w:tc>
          <w:tcPr>
            <w:tcW w:w="2040" w:type="dxa"/>
            <w:shd w:val="clear" w:color="auto" w:fill="auto"/>
          </w:tcPr>
          <w:p w:rsidR="00160ECC" w:rsidRPr="00AF3AF6" w:rsidRDefault="001E7F20" w:rsidP="00160ECC">
            <w:pPr>
              <w:rPr>
                <w:rFonts w:cs="Calibri"/>
                <w:highlight w:val="yellow"/>
                <w:rPrChange w:id="1915" w:author="USER" w:date="2012-09-07T16:01:00Z">
                  <w:rPr>
                    <w:rFonts w:cs="Calibri"/>
                  </w:rPr>
                </w:rPrChange>
              </w:rPr>
            </w:pPr>
            <w:r w:rsidRPr="001E7F20">
              <w:rPr>
                <w:rFonts w:cs="Calibri"/>
                <w:highlight w:val="yellow"/>
                <w:rPrChange w:id="1916" w:author="USER" w:date="2012-09-07T16:01:00Z">
                  <w:rPr>
                    <w:rFonts w:cs="Calibri"/>
                    <w:sz w:val="16"/>
                    <w:szCs w:val="16"/>
                  </w:rPr>
                </w:rPrChange>
              </w:rPr>
              <w:t>4.2</w:t>
            </w:r>
          </w:p>
        </w:tc>
        <w:tc>
          <w:tcPr>
            <w:tcW w:w="5268" w:type="dxa"/>
            <w:shd w:val="clear" w:color="auto" w:fill="auto"/>
          </w:tcPr>
          <w:p w:rsidR="00160ECC" w:rsidRPr="00AF3AF6" w:rsidRDefault="001E7F20" w:rsidP="00160ECC">
            <w:pPr>
              <w:pStyle w:val="Heading2"/>
              <w:rPr>
                <w:highlight w:val="yellow"/>
                <w:rPrChange w:id="1917" w:author="USER" w:date="2012-09-07T16:01:00Z">
                  <w:rPr/>
                </w:rPrChange>
              </w:rPr>
            </w:pPr>
            <w:r w:rsidRPr="001E7F20">
              <w:rPr>
                <w:highlight w:val="yellow"/>
                <w:rPrChange w:id="1918" w:author="USER" w:date="2012-09-07T16:01:00Z">
                  <w:rPr>
                    <w:sz w:val="16"/>
                    <w:szCs w:val="16"/>
                  </w:rPr>
                </w:rPrChange>
              </w:rPr>
              <w:t xml:space="preserve">4.2 </w:t>
            </w:r>
            <w:r w:rsidRPr="001E7F20">
              <w:rPr>
                <w:b w:val="0"/>
                <w:bCs w:val="0"/>
                <w:highlight w:val="yellow"/>
                <w:rPrChange w:id="1919" w:author="USER" w:date="2012-09-07T16:01:00Z">
                  <w:rPr>
                    <w:b w:val="0"/>
                    <w:bCs w:val="0"/>
                    <w:sz w:val="16"/>
                    <w:szCs w:val="16"/>
                  </w:rPr>
                </w:rPrChange>
              </w:rPr>
              <w:tab/>
              <w:t>Network characteristics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2007CE" w:rsidRDefault="001E7F20" w:rsidP="00160ECC">
            <w:pPr>
              <w:tabs>
                <w:tab w:val="center" w:pos="4680"/>
                <w:tab w:val="right" w:pos="9360"/>
              </w:tabs>
              <w:rPr>
                <w:rFonts w:cs="Calibri"/>
                <w:highlight w:val="yellow"/>
                <w:rPrChange w:id="1920" w:author="Eddie Curtis" w:date="2012-08-10T11:34:00Z">
                  <w:rPr>
                    <w:rFonts w:cs="Calibri"/>
                  </w:rPr>
                </w:rPrChange>
              </w:rPr>
            </w:pPr>
            <w:r w:rsidRPr="001E7F20">
              <w:rPr>
                <w:rFonts w:cs="Calibri"/>
                <w:highlight w:val="yellow"/>
                <w:rPrChange w:id="1921" w:author="Eddie Curtis" w:date="2012-08-10T11:34:00Z">
                  <w:rPr>
                    <w:rFonts w:cs="Calibri"/>
                    <w:sz w:val="16"/>
                    <w:szCs w:val="16"/>
                  </w:rPr>
                </w:rPrChange>
              </w:rPr>
              <w:t>4.2.0-1</w:t>
            </w:r>
          </w:p>
        </w:tc>
        <w:tc>
          <w:tcPr>
            <w:tcW w:w="5268" w:type="dxa"/>
            <w:shd w:val="clear" w:color="auto" w:fill="auto"/>
          </w:tcPr>
          <w:p w:rsidR="00160ECC" w:rsidRPr="002007CE" w:rsidRDefault="001E7F20" w:rsidP="002007CE">
            <w:pPr>
              <w:rPr>
                <w:rFonts w:cs="Calibri"/>
              </w:rPr>
            </w:pPr>
            <w:r w:rsidRPr="001E7F20">
              <w:rPr>
                <w:rFonts w:cs="Calibri"/>
                <w:highlight w:val="yellow"/>
                <w:rPrChange w:id="1922" w:author="USER" w:date="2012-09-12T03:03:00Z">
                  <w:rPr>
                    <w:rFonts w:cs="Calibri"/>
                    <w:sz w:val="16"/>
                    <w:szCs w:val="16"/>
                  </w:rPr>
                </w:rPrChange>
              </w:rPr>
              <w:t xml:space="preserve">The system operator needs to eventually adaptively control up to </w:t>
            </w:r>
            <w:del w:id="1923" w:author="Eddie Curtis" w:date="2012-08-10T11:30:00Z">
              <w:r w:rsidRPr="001E7F20">
                <w:rPr>
                  <w:rFonts w:cs="Calibri"/>
                  <w:highlight w:val="yellow"/>
                  <w:rPrChange w:id="1924" w:author="USER" w:date="2012-09-12T03:03:00Z">
                    <w:rPr>
                      <w:rFonts w:cs="Calibri"/>
                      <w:sz w:val="16"/>
                      <w:szCs w:val="16"/>
                    </w:rPr>
                  </w:rPrChange>
                </w:rPr>
                <w:delText xml:space="preserve">XXX </w:delText>
              </w:r>
            </w:del>
            <w:ins w:id="1925" w:author="USER" w:date="2012-09-06T04:12:00Z">
              <w:r w:rsidRPr="001E7F20">
                <w:rPr>
                  <w:rFonts w:cs="Calibri"/>
                  <w:highlight w:val="yellow"/>
                  <w:rPrChange w:id="1926" w:author="USER" w:date="2012-09-12T03:03:00Z">
                    <w:rPr>
                      <w:rFonts w:cs="Calibri"/>
                      <w:sz w:val="16"/>
                      <w:szCs w:val="16"/>
                    </w:rPr>
                  </w:rPrChange>
                </w:rPr>
                <w:t>300</w:t>
              </w:r>
            </w:ins>
            <w:ins w:id="1927" w:author="Eddie Curtis" w:date="2012-08-10T11:30:00Z">
              <w:r w:rsidRPr="001E7F20">
                <w:rPr>
                  <w:rFonts w:cs="Calibri"/>
                  <w:highlight w:val="yellow"/>
                  <w:rPrChange w:id="1928" w:author="USER" w:date="2012-09-12T03:03:00Z">
                    <w:rPr>
                      <w:rFonts w:cs="Calibri"/>
                      <w:sz w:val="16"/>
                      <w:szCs w:val="16"/>
                    </w:rPr>
                  </w:rPrChange>
                </w:rPr>
                <w:t xml:space="preserve"> </w:t>
              </w:r>
            </w:ins>
            <w:r w:rsidRPr="001E7F20">
              <w:rPr>
                <w:rFonts w:cs="Calibri"/>
                <w:highlight w:val="yellow"/>
                <w:rPrChange w:id="1929" w:author="USER" w:date="2012-09-12T03:03:00Z">
                  <w:rPr>
                    <w:rFonts w:cs="Calibri"/>
                    <w:sz w:val="16"/>
                    <w:szCs w:val="16"/>
                  </w:rPr>
                </w:rPrChange>
              </w:rPr>
              <w:t xml:space="preserve">signals, up to </w:t>
            </w:r>
            <w:del w:id="1930" w:author="Eddie Curtis" w:date="2012-08-10T11:31:00Z">
              <w:r w:rsidRPr="001E7F20">
                <w:rPr>
                  <w:rFonts w:cs="Calibri"/>
                  <w:highlight w:val="yellow"/>
                  <w:rPrChange w:id="1931" w:author="USER" w:date="2012-09-12T03:03:00Z">
                    <w:rPr>
                      <w:rFonts w:cs="Calibri"/>
                      <w:sz w:val="16"/>
                      <w:szCs w:val="16"/>
                    </w:rPr>
                  </w:rPrChange>
                </w:rPr>
                <w:delText xml:space="preserve">XXX </w:delText>
              </w:r>
            </w:del>
            <w:r w:rsidRPr="001E7F20">
              <w:rPr>
                <w:rFonts w:cs="Calibri"/>
                <w:highlight w:val="yellow"/>
                <w:rPrChange w:id="1932" w:author="USER" w:date="2012-09-12T03:03:00Z">
                  <w:rPr>
                    <w:rFonts w:cs="Calibri"/>
                    <w:sz w:val="16"/>
                    <w:szCs w:val="16"/>
                  </w:rPr>
                </w:rPrChange>
              </w:rPr>
              <w:t>30</w:t>
            </w:r>
            <w:ins w:id="1933" w:author="Eddie Curtis" w:date="2012-08-10T11:31:00Z">
              <w:r w:rsidRPr="001E7F20">
                <w:rPr>
                  <w:rFonts w:cs="Calibri"/>
                  <w:highlight w:val="yellow"/>
                  <w:rPrChange w:id="1934" w:author="USER" w:date="2012-09-12T03:03:00Z">
                    <w:rPr>
                      <w:rFonts w:cs="Calibri"/>
                      <w:sz w:val="16"/>
                      <w:szCs w:val="16"/>
                    </w:rPr>
                  </w:rPrChange>
                </w:rPr>
                <w:t xml:space="preserve"> </w:t>
              </w:r>
            </w:ins>
            <w:r w:rsidRPr="001E7F20">
              <w:rPr>
                <w:rFonts w:cs="Calibri"/>
                <w:highlight w:val="yellow"/>
                <w:rPrChange w:id="1935" w:author="USER" w:date="2012-09-12T03:03:00Z">
                  <w:rPr>
                    <w:rFonts w:cs="Calibri"/>
                    <w:sz w:val="16"/>
                    <w:szCs w:val="16"/>
                  </w:rPr>
                </w:rPrChange>
              </w:rPr>
              <w:t xml:space="preserve">miles from the TMC </w:t>
            </w:r>
            <w:r w:rsidRPr="001E7F20">
              <w:rPr>
                <w:rFonts w:cs="Calibri"/>
                <w:strike/>
                <w:highlight w:val="yellow"/>
                <w:rPrChange w:id="1936" w:author="USER" w:date="2012-09-12T03:03:00Z">
                  <w:rPr>
                    <w:rFonts w:cs="Calibri"/>
                    <w:sz w:val="16"/>
                    <w:szCs w:val="16"/>
                  </w:rPr>
                </w:rPrChange>
              </w:rPr>
              <w:t>(or specified location).</w:t>
            </w:r>
          </w:p>
        </w:tc>
        <w:tc>
          <w:tcPr>
            <w:tcW w:w="5670" w:type="dxa"/>
            <w:shd w:val="clear" w:color="auto" w:fill="auto"/>
          </w:tcPr>
          <w:p w:rsidR="00160ECC" w:rsidRPr="000257AF" w:rsidRDefault="001E7F20" w:rsidP="00160ECC">
            <w:pPr>
              <w:rPr>
                <w:rFonts w:cs="Calibri"/>
                <w:highlight w:val="yellow"/>
                <w:rPrChange w:id="1937" w:author="USER" w:date="2012-09-12T03:03:00Z">
                  <w:rPr>
                    <w:rFonts w:cs="Calibri"/>
                  </w:rPr>
                </w:rPrChange>
              </w:rPr>
            </w:pPr>
            <w:r w:rsidRPr="001E7F20">
              <w:rPr>
                <w:rFonts w:cs="Calibri"/>
                <w:highlight w:val="yellow"/>
                <w:rPrChange w:id="1938" w:author="USER" w:date="2012-09-12T03:03:00Z">
                  <w:rPr>
                    <w:rFonts w:cs="Calibri"/>
                    <w:sz w:val="16"/>
                    <w:szCs w:val="16"/>
                  </w:rPr>
                </w:rPrChange>
              </w:rPr>
              <w:t>1.0-1</w:t>
            </w:r>
          </w:p>
          <w:p w:rsidR="00160ECC" w:rsidRPr="002007CE" w:rsidRDefault="001E7F20" w:rsidP="002007CE">
            <w:pPr>
              <w:rPr>
                <w:rFonts w:cs="Calibri"/>
              </w:rPr>
            </w:pPr>
            <w:r w:rsidRPr="001E7F20">
              <w:rPr>
                <w:rFonts w:cs="Calibri"/>
                <w:highlight w:val="yellow"/>
                <w:rPrChange w:id="1939" w:author="USER" w:date="2012-09-12T03:03:00Z">
                  <w:rPr>
                    <w:rFonts w:cs="Calibri"/>
                    <w:sz w:val="16"/>
                    <w:szCs w:val="16"/>
                  </w:rPr>
                </w:rPrChange>
              </w:rPr>
              <w:t xml:space="preserve">The ASCT shall control a minimum of </w:t>
            </w:r>
            <w:del w:id="1940" w:author="Eddie Curtis" w:date="2012-08-10T11:32:00Z">
              <w:r w:rsidRPr="001E7F20">
                <w:rPr>
                  <w:rFonts w:cs="Calibri"/>
                  <w:highlight w:val="yellow"/>
                  <w:rPrChange w:id="1941" w:author="USER" w:date="2012-09-12T03:03:00Z">
                    <w:rPr>
                      <w:rFonts w:cs="Calibri"/>
                      <w:sz w:val="16"/>
                      <w:szCs w:val="16"/>
                    </w:rPr>
                  </w:rPrChange>
                </w:rPr>
                <w:delText xml:space="preserve">XX </w:delText>
              </w:r>
            </w:del>
            <w:ins w:id="1942" w:author="USER" w:date="2012-08-31T10:48:00Z">
              <w:r w:rsidRPr="001E7F20">
                <w:rPr>
                  <w:rFonts w:cs="Calibri"/>
                  <w:highlight w:val="yellow"/>
                  <w:rPrChange w:id="1943" w:author="USER" w:date="2012-09-12T03:03:00Z">
                    <w:rPr>
                      <w:rFonts w:cs="Calibri"/>
                      <w:sz w:val="16"/>
                      <w:szCs w:val="16"/>
                    </w:rPr>
                  </w:rPrChange>
                </w:rPr>
                <w:t>300</w:t>
              </w:r>
            </w:ins>
            <w:ins w:id="1944" w:author="Eddie Curtis" w:date="2012-08-10T11:32:00Z">
              <w:r w:rsidRPr="001E7F20">
                <w:rPr>
                  <w:rFonts w:cs="Calibri"/>
                  <w:highlight w:val="yellow"/>
                  <w:rPrChange w:id="1945" w:author="USER" w:date="2012-09-12T03:03:00Z">
                    <w:rPr>
                      <w:rFonts w:cs="Calibri"/>
                      <w:sz w:val="16"/>
                      <w:szCs w:val="16"/>
                    </w:rPr>
                  </w:rPrChange>
                </w:rPr>
                <w:t xml:space="preserve"> </w:t>
              </w:r>
            </w:ins>
            <w:r w:rsidRPr="001E7F20">
              <w:rPr>
                <w:rFonts w:cs="Calibri"/>
                <w:highlight w:val="yellow"/>
                <w:rPrChange w:id="1946" w:author="USER" w:date="2012-09-12T03:03:00Z">
                  <w:rPr>
                    <w:rFonts w:cs="Calibri"/>
                    <w:sz w:val="16"/>
                    <w:szCs w:val="16"/>
                  </w:rPr>
                </w:rPrChange>
              </w:rPr>
              <w:t>signals concurrently</w:t>
            </w:r>
          </w:p>
        </w:tc>
      </w:tr>
      <w:tr w:rsidR="00160ECC" w:rsidTr="00A535CF">
        <w:tc>
          <w:tcPr>
            <w:tcW w:w="2040" w:type="dxa"/>
            <w:shd w:val="clear" w:color="auto" w:fill="auto"/>
          </w:tcPr>
          <w:p w:rsidR="00160ECC" w:rsidRPr="002007CE" w:rsidRDefault="001E7F20" w:rsidP="00160ECC">
            <w:pPr>
              <w:tabs>
                <w:tab w:val="center" w:pos="4680"/>
                <w:tab w:val="right" w:pos="9360"/>
              </w:tabs>
              <w:rPr>
                <w:rFonts w:cs="Calibri"/>
                <w:highlight w:val="yellow"/>
                <w:rPrChange w:id="1947" w:author="Eddie Curtis" w:date="2012-08-10T11:34:00Z">
                  <w:rPr>
                    <w:rFonts w:cs="Calibri"/>
                  </w:rPr>
                </w:rPrChange>
              </w:rPr>
            </w:pPr>
            <w:r w:rsidRPr="001E7F20">
              <w:rPr>
                <w:rFonts w:cs="Calibri"/>
                <w:highlight w:val="yellow"/>
                <w:rPrChange w:id="1948" w:author="Eddie Curtis" w:date="2012-08-10T11:34:00Z">
                  <w:rPr>
                    <w:rFonts w:cs="Calibri"/>
                    <w:sz w:val="16"/>
                    <w:szCs w:val="16"/>
                  </w:rPr>
                </w:rPrChange>
              </w:rPr>
              <w:t>4.2.0-2</w:t>
            </w:r>
          </w:p>
        </w:tc>
        <w:tc>
          <w:tcPr>
            <w:tcW w:w="5268" w:type="dxa"/>
            <w:shd w:val="clear" w:color="auto" w:fill="auto"/>
          </w:tcPr>
          <w:p w:rsidR="00160ECC" w:rsidRPr="002007CE" w:rsidRDefault="001E7F20" w:rsidP="002007CE">
            <w:pPr>
              <w:tabs>
                <w:tab w:val="center" w:pos="4680"/>
                <w:tab w:val="right" w:pos="9360"/>
              </w:tabs>
              <w:rPr>
                <w:rFonts w:cs="Calibri"/>
                <w:highlight w:val="yellow"/>
                <w:rPrChange w:id="1949" w:author="Eddie Curtis" w:date="2012-08-10T11:34:00Z">
                  <w:rPr>
                    <w:rFonts w:cs="Calibri"/>
                  </w:rPr>
                </w:rPrChange>
              </w:rPr>
            </w:pPr>
            <w:r w:rsidRPr="001E7F20">
              <w:rPr>
                <w:rFonts w:cs="Calibri"/>
                <w:highlight w:val="yellow"/>
                <w:rPrChange w:id="1950" w:author="Eddie Curtis" w:date="2012-08-10T11:34:00Z">
                  <w:rPr>
                    <w:rFonts w:cs="Calibri"/>
                    <w:sz w:val="16"/>
                    <w:szCs w:val="16"/>
                  </w:rPr>
                </w:rPrChange>
              </w:rPr>
              <w:t xml:space="preserve">The system operator needs to be able to adaptively control up to </w:t>
            </w:r>
            <w:del w:id="1951" w:author="Eddie Curtis" w:date="2012-08-10T11:33:00Z">
              <w:r w:rsidRPr="001E7F20">
                <w:rPr>
                  <w:rFonts w:cs="Calibri"/>
                  <w:highlight w:val="yellow"/>
                  <w:rPrChange w:id="1952" w:author="Eddie Curtis" w:date="2012-08-10T11:34:00Z">
                    <w:rPr>
                      <w:rFonts w:cs="Calibri"/>
                      <w:sz w:val="16"/>
                      <w:szCs w:val="16"/>
                    </w:rPr>
                  </w:rPrChange>
                </w:rPr>
                <w:delText xml:space="preserve">XX </w:delText>
              </w:r>
            </w:del>
            <w:ins w:id="1953" w:author="Eddie Curtis" w:date="2012-08-10T11:33:00Z">
              <w:r w:rsidRPr="001E7F20">
                <w:rPr>
                  <w:rFonts w:cs="Calibri"/>
                  <w:highlight w:val="yellow"/>
                  <w:rPrChange w:id="1954" w:author="Eddie Curtis" w:date="2012-08-10T11:34:00Z">
                    <w:rPr>
                      <w:rFonts w:cs="Calibri"/>
                      <w:sz w:val="16"/>
                      <w:szCs w:val="16"/>
                    </w:rPr>
                  </w:rPrChange>
                </w:rPr>
                <w:t xml:space="preserve">50 </w:t>
              </w:r>
            </w:ins>
            <w:r w:rsidRPr="001E7F20">
              <w:rPr>
                <w:rFonts w:cs="Calibri"/>
                <w:highlight w:val="yellow"/>
                <w:rPrChange w:id="1955" w:author="Eddie Curtis" w:date="2012-08-10T11:34:00Z">
                  <w:rPr>
                    <w:rFonts w:cs="Calibri"/>
                    <w:sz w:val="16"/>
                    <w:szCs w:val="16"/>
                  </w:rPr>
                </w:rPrChange>
              </w:rPr>
              <w:t>independent groups of signals</w:t>
            </w:r>
          </w:p>
        </w:tc>
        <w:tc>
          <w:tcPr>
            <w:tcW w:w="5670" w:type="dxa"/>
            <w:shd w:val="clear" w:color="auto" w:fill="auto"/>
          </w:tcPr>
          <w:p w:rsidR="00160ECC" w:rsidRPr="002007CE" w:rsidRDefault="001E7F20" w:rsidP="00160ECC">
            <w:pPr>
              <w:tabs>
                <w:tab w:val="center" w:pos="4680"/>
                <w:tab w:val="right" w:pos="9360"/>
              </w:tabs>
              <w:rPr>
                <w:rFonts w:cs="Calibri"/>
                <w:highlight w:val="yellow"/>
                <w:rPrChange w:id="1956" w:author="Eddie Curtis" w:date="2012-08-10T11:34:00Z">
                  <w:rPr>
                    <w:rFonts w:cs="Calibri"/>
                  </w:rPr>
                </w:rPrChange>
              </w:rPr>
            </w:pPr>
            <w:r w:rsidRPr="001E7F20">
              <w:rPr>
                <w:rFonts w:cs="Calibri"/>
                <w:highlight w:val="yellow"/>
                <w:rPrChange w:id="1957" w:author="Eddie Curtis" w:date="2012-08-10T11:34:00Z">
                  <w:rPr>
                    <w:rFonts w:cs="Calibri"/>
                    <w:sz w:val="16"/>
                    <w:szCs w:val="16"/>
                  </w:rPr>
                </w:rPrChange>
              </w:rPr>
              <w:t>1.0-2</w:t>
            </w:r>
          </w:p>
          <w:p w:rsidR="00160ECC" w:rsidRPr="002007CE" w:rsidRDefault="001E7F20" w:rsidP="00160ECC">
            <w:pPr>
              <w:tabs>
                <w:tab w:val="center" w:pos="4680"/>
                <w:tab w:val="right" w:pos="9360"/>
              </w:tabs>
              <w:rPr>
                <w:rFonts w:cs="Calibri"/>
                <w:i/>
                <w:iCs/>
                <w:highlight w:val="yellow"/>
                <w:rPrChange w:id="1958" w:author="Eddie Curtis" w:date="2012-08-10T11:34:00Z">
                  <w:rPr>
                    <w:rFonts w:cs="Calibri"/>
                    <w:i/>
                    <w:iCs/>
                  </w:rPr>
                </w:rPrChange>
              </w:rPr>
            </w:pPr>
            <w:r w:rsidRPr="001E7F20">
              <w:rPr>
                <w:rFonts w:cs="Calibri"/>
                <w:i/>
                <w:iCs/>
                <w:highlight w:val="yellow"/>
                <w:rPrChange w:id="1959" w:author="Eddie Curtis" w:date="2012-08-10T11:34:00Z">
                  <w:rPr>
                    <w:rFonts w:cs="Calibri"/>
                    <w:i/>
                    <w:iCs/>
                    <w:sz w:val="16"/>
                    <w:szCs w:val="16"/>
                  </w:rPr>
                </w:rPrChange>
              </w:rPr>
              <w:t>The ASCT shall support groups of signals.</w:t>
            </w:r>
          </w:p>
          <w:p w:rsidR="00160ECC" w:rsidRPr="002007CE" w:rsidRDefault="001E7F20" w:rsidP="00160ECC">
            <w:pPr>
              <w:tabs>
                <w:tab w:val="center" w:pos="4680"/>
                <w:tab w:val="right" w:pos="9360"/>
              </w:tabs>
              <w:rPr>
                <w:rFonts w:cs="Calibri"/>
                <w:highlight w:val="yellow"/>
                <w:rPrChange w:id="1960" w:author="Eddie Curtis" w:date="2012-08-10T11:34:00Z">
                  <w:rPr>
                    <w:rFonts w:cs="Calibri"/>
                  </w:rPr>
                </w:rPrChange>
              </w:rPr>
            </w:pPr>
            <w:r w:rsidRPr="001E7F20">
              <w:rPr>
                <w:rFonts w:cs="Calibri"/>
                <w:highlight w:val="yellow"/>
                <w:rPrChange w:id="1961" w:author="Eddie Curtis" w:date="2012-08-10T11:34:00Z">
                  <w:rPr>
                    <w:rFonts w:cs="Calibri"/>
                    <w:sz w:val="16"/>
                    <w:szCs w:val="16"/>
                  </w:rPr>
                </w:rPrChange>
              </w:rPr>
              <w:t>1.0-2.0-2</w:t>
            </w:r>
          </w:p>
          <w:p w:rsidR="00160ECC" w:rsidRPr="002007CE" w:rsidRDefault="001E7F20" w:rsidP="00160ECC">
            <w:pPr>
              <w:tabs>
                <w:tab w:val="center" w:pos="4680"/>
                <w:tab w:val="right" w:pos="9360"/>
              </w:tabs>
              <w:rPr>
                <w:rFonts w:cs="Calibri"/>
                <w:highlight w:val="yellow"/>
                <w:rPrChange w:id="1962" w:author="Eddie Curtis" w:date="2012-08-10T11:34:00Z">
                  <w:rPr>
                    <w:rFonts w:cs="Calibri"/>
                  </w:rPr>
                </w:rPrChange>
              </w:rPr>
            </w:pPr>
            <w:r w:rsidRPr="001E7F20">
              <w:rPr>
                <w:rFonts w:cs="Calibri"/>
                <w:highlight w:val="yellow"/>
                <w:rPrChange w:id="1963" w:author="Eddie Curtis" w:date="2012-08-10T11:34:00Z">
                  <w:rPr>
                    <w:rFonts w:cs="Calibri"/>
                    <w:sz w:val="16"/>
                    <w:szCs w:val="16"/>
                  </w:rPr>
                </w:rPrChange>
              </w:rPr>
              <w:t xml:space="preserve">The ASCT shall control a minimum of </w:t>
            </w:r>
            <w:del w:id="1964" w:author="Eddie Curtis" w:date="2012-08-10T11:33:00Z">
              <w:r w:rsidRPr="001E7F20">
                <w:rPr>
                  <w:rFonts w:cs="Calibri"/>
                  <w:highlight w:val="yellow"/>
                  <w:rPrChange w:id="1965" w:author="Eddie Curtis" w:date="2012-08-10T11:34:00Z">
                    <w:rPr>
                      <w:rFonts w:cs="Calibri"/>
                      <w:sz w:val="16"/>
                      <w:szCs w:val="16"/>
                    </w:rPr>
                  </w:rPrChange>
                </w:rPr>
                <w:delText xml:space="preserve">XX </w:delText>
              </w:r>
            </w:del>
            <w:ins w:id="1966" w:author="Eddie Curtis" w:date="2012-08-10T11:33:00Z">
              <w:r w:rsidRPr="001E7F20">
                <w:rPr>
                  <w:rFonts w:cs="Calibri"/>
                  <w:highlight w:val="yellow"/>
                  <w:rPrChange w:id="1967" w:author="Eddie Curtis" w:date="2012-08-10T11:34:00Z">
                    <w:rPr>
                      <w:rFonts w:cs="Calibri"/>
                      <w:sz w:val="16"/>
                      <w:szCs w:val="16"/>
                    </w:rPr>
                  </w:rPrChange>
                </w:rPr>
                <w:t xml:space="preserve">50 </w:t>
              </w:r>
            </w:ins>
            <w:r w:rsidRPr="001E7F20">
              <w:rPr>
                <w:rFonts w:cs="Calibri"/>
                <w:highlight w:val="yellow"/>
                <w:rPrChange w:id="1968" w:author="Eddie Curtis" w:date="2012-08-10T11:34:00Z">
                  <w:rPr>
                    <w:rFonts w:cs="Calibri"/>
                    <w:sz w:val="16"/>
                    <w:szCs w:val="16"/>
                  </w:rPr>
                </w:rPrChange>
              </w:rPr>
              <w:t>groups of signals.</w:t>
            </w:r>
          </w:p>
          <w:p w:rsidR="00160ECC" w:rsidRPr="002007CE" w:rsidRDefault="001E7F20" w:rsidP="00160ECC">
            <w:pPr>
              <w:tabs>
                <w:tab w:val="center" w:pos="4680"/>
                <w:tab w:val="right" w:pos="9360"/>
              </w:tabs>
              <w:rPr>
                <w:rFonts w:cs="Calibri"/>
                <w:highlight w:val="yellow"/>
                <w:rPrChange w:id="1969" w:author="Eddie Curtis" w:date="2012-08-10T11:34:00Z">
                  <w:rPr>
                    <w:rFonts w:cs="Calibri"/>
                  </w:rPr>
                </w:rPrChange>
              </w:rPr>
            </w:pPr>
            <w:r w:rsidRPr="001E7F20">
              <w:rPr>
                <w:rFonts w:cs="Calibri"/>
                <w:highlight w:val="yellow"/>
                <w:rPrChange w:id="1970" w:author="Eddie Curtis" w:date="2012-08-10T11:34:00Z">
                  <w:rPr>
                    <w:rFonts w:cs="Calibri"/>
                    <w:sz w:val="16"/>
                    <w:szCs w:val="16"/>
                  </w:rPr>
                </w:rPrChange>
              </w:rPr>
              <w:t>1.0-2.0-4</w:t>
            </w:r>
          </w:p>
          <w:p w:rsidR="00160ECC" w:rsidRPr="002007CE" w:rsidRDefault="001E7F20" w:rsidP="00160ECC">
            <w:pPr>
              <w:tabs>
                <w:tab w:val="center" w:pos="4680"/>
                <w:tab w:val="right" w:pos="9360"/>
              </w:tabs>
              <w:rPr>
                <w:rFonts w:cs="Calibri"/>
                <w:highlight w:val="yellow"/>
                <w:rPrChange w:id="1971" w:author="Eddie Curtis" w:date="2012-08-10T11:34:00Z">
                  <w:rPr>
                    <w:rFonts w:cs="Calibri"/>
                  </w:rPr>
                </w:rPrChange>
              </w:rPr>
            </w:pPr>
            <w:r w:rsidRPr="001E7F20">
              <w:rPr>
                <w:rFonts w:cs="Calibri"/>
                <w:highlight w:val="yellow"/>
                <w:rPrChange w:id="1972" w:author="Eddie Curtis" w:date="2012-08-10T11:34:00Z">
                  <w:rPr>
                    <w:rFonts w:cs="Calibri"/>
                    <w:sz w:val="16"/>
                    <w:szCs w:val="16"/>
                  </w:rPr>
                </w:rPrChange>
              </w:rPr>
              <w:t>Each group shall operate independently</w:t>
            </w:r>
          </w:p>
          <w:p w:rsidR="00160ECC" w:rsidRPr="002007CE" w:rsidRDefault="001E7F20" w:rsidP="00160ECC">
            <w:pPr>
              <w:tabs>
                <w:tab w:val="center" w:pos="4680"/>
                <w:tab w:val="right" w:pos="9360"/>
              </w:tabs>
              <w:rPr>
                <w:rFonts w:cs="Calibri"/>
                <w:highlight w:val="yellow"/>
                <w:rPrChange w:id="1973" w:author="Eddie Curtis" w:date="2012-08-10T11:34:00Z">
                  <w:rPr>
                    <w:rFonts w:cs="Calibri"/>
                  </w:rPr>
                </w:rPrChange>
              </w:rPr>
            </w:pPr>
            <w:r w:rsidRPr="001E7F20">
              <w:rPr>
                <w:rFonts w:cs="Calibri"/>
                <w:highlight w:val="yellow"/>
                <w:rPrChange w:id="1974" w:author="Eddie Curtis" w:date="2012-08-10T11:34:00Z">
                  <w:rPr>
                    <w:rFonts w:cs="Calibri"/>
                    <w:sz w:val="16"/>
                    <w:szCs w:val="16"/>
                  </w:rPr>
                </w:rPrChange>
              </w:rPr>
              <w:t>1.0-2.0-1</w:t>
            </w:r>
          </w:p>
          <w:p w:rsidR="00160ECC" w:rsidRPr="00160ECC" w:rsidRDefault="001E7F20" w:rsidP="00160ECC">
            <w:pPr>
              <w:rPr>
                <w:rFonts w:cs="Calibri"/>
              </w:rPr>
            </w:pPr>
            <w:r w:rsidRPr="001E7F20">
              <w:rPr>
                <w:rFonts w:cs="Calibri"/>
                <w:highlight w:val="yellow"/>
                <w:rPrChange w:id="1975" w:author="Eddie Curtis" w:date="2012-08-10T11:34:00Z">
                  <w:rPr>
                    <w:rFonts w:cs="Calibri"/>
                    <w:sz w:val="16"/>
                    <w:szCs w:val="16"/>
                  </w:rPr>
                </w:rPrChange>
              </w:rPr>
              <w:t>The boundaries surrounding signal controllers that operate in a coordinated fashion shall be defined by the user</w:t>
            </w:r>
            <w:r w:rsidR="00160ECC">
              <w:rPr>
                <w:rFonts w:cs="Calibri"/>
              </w:rPr>
              <w:t>.</w:t>
            </w:r>
          </w:p>
        </w:tc>
      </w:tr>
      <w:tr w:rsidR="00160ECC" w:rsidTr="00A535CF">
        <w:tc>
          <w:tcPr>
            <w:tcW w:w="2040" w:type="dxa"/>
            <w:shd w:val="clear" w:color="auto" w:fill="auto"/>
          </w:tcPr>
          <w:p w:rsidR="00160ECC" w:rsidRPr="003855C7" w:rsidRDefault="001E7F20" w:rsidP="00160ECC">
            <w:pPr>
              <w:tabs>
                <w:tab w:val="center" w:pos="4680"/>
                <w:tab w:val="right" w:pos="9360"/>
              </w:tabs>
              <w:rPr>
                <w:rFonts w:cs="Calibri"/>
                <w:highlight w:val="yellow"/>
                <w:rPrChange w:id="1976" w:author="USER" w:date="2012-09-04T10:51:00Z">
                  <w:rPr>
                    <w:rFonts w:cs="Calibri"/>
                  </w:rPr>
                </w:rPrChange>
              </w:rPr>
            </w:pPr>
            <w:r w:rsidRPr="001E7F20">
              <w:rPr>
                <w:rFonts w:cs="Calibri"/>
                <w:highlight w:val="yellow"/>
                <w:rPrChange w:id="1977" w:author="USER" w:date="2012-09-04T10:51:00Z">
                  <w:rPr>
                    <w:rFonts w:cs="Calibri"/>
                    <w:sz w:val="16"/>
                    <w:szCs w:val="16"/>
                  </w:rPr>
                </w:rPrChange>
              </w:rPr>
              <w:t>4.2.0-3</w:t>
            </w:r>
          </w:p>
        </w:tc>
        <w:tc>
          <w:tcPr>
            <w:tcW w:w="5268" w:type="dxa"/>
            <w:shd w:val="clear" w:color="auto" w:fill="auto"/>
          </w:tcPr>
          <w:p w:rsidR="00160ECC" w:rsidRPr="003855C7" w:rsidRDefault="001E7F20" w:rsidP="00160ECC">
            <w:pPr>
              <w:tabs>
                <w:tab w:val="center" w:pos="4680"/>
                <w:tab w:val="right" w:pos="9360"/>
              </w:tabs>
              <w:rPr>
                <w:rFonts w:cs="Calibri"/>
                <w:highlight w:val="yellow"/>
                <w:rPrChange w:id="1978" w:author="USER" w:date="2012-09-04T10:51:00Z">
                  <w:rPr>
                    <w:rFonts w:cs="Calibri"/>
                  </w:rPr>
                </w:rPrChange>
              </w:rPr>
            </w:pPr>
            <w:r w:rsidRPr="001E7F20">
              <w:rPr>
                <w:rFonts w:cs="Calibri"/>
                <w:highlight w:val="yellow"/>
                <w:rPrChange w:id="1979" w:author="USER" w:date="2012-09-04T10:51:00Z">
                  <w:rPr>
                    <w:rFonts w:cs="Calibri"/>
                    <w:sz w:val="16"/>
                    <w:szCs w:val="16"/>
                  </w:rPr>
                </w:rPrChange>
              </w:rPr>
              <w:t>The system operator needs to vary the number of signals in an adaptively controlled group to accommodate the prevailing traffic conditions.</w:t>
            </w:r>
          </w:p>
        </w:tc>
        <w:tc>
          <w:tcPr>
            <w:tcW w:w="5670" w:type="dxa"/>
            <w:shd w:val="clear" w:color="auto" w:fill="auto"/>
          </w:tcPr>
          <w:p w:rsidR="00160ECC" w:rsidRPr="003855C7" w:rsidRDefault="001E7F20" w:rsidP="00160ECC">
            <w:pPr>
              <w:tabs>
                <w:tab w:val="center" w:pos="4680"/>
                <w:tab w:val="right" w:pos="9360"/>
              </w:tabs>
              <w:rPr>
                <w:rFonts w:cs="Calibri"/>
                <w:highlight w:val="yellow"/>
                <w:rPrChange w:id="1980" w:author="USER" w:date="2012-09-04T10:51:00Z">
                  <w:rPr>
                    <w:rFonts w:cs="Calibri"/>
                  </w:rPr>
                </w:rPrChange>
              </w:rPr>
            </w:pPr>
            <w:r w:rsidRPr="001E7F20">
              <w:rPr>
                <w:rFonts w:cs="Calibri"/>
                <w:highlight w:val="yellow"/>
                <w:rPrChange w:id="1981" w:author="USER" w:date="2012-09-04T10:51:00Z">
                  <w:rPr>
                    <w:rFonts w:cs="Calibri"/>
                    <w:sz w:val="16"/>
                    <w:szCs w:val="16"/>
                  </w:rPr>
                </w:rPrChange>
              </w:rPr>
              <w:t>1.0-2</w:t>
            </w:r>
          </w:p>
          <w:p w:rsidR="00160ECC" w:rsidRPr="003855C7" w:rsidRDefault="001E7F20" w:rsidP="00160ECC">
            <w:pPr>
              <w:tabs>
                <w:tab w:val="center" w:pos="4680"/>
                <w:tab w:val="right" w:pos="9360"/>
              </w:tabs>
              <w:rPr>
                <w:rFonts w:cs="Calibri"/>
                <w:i/>
                <w:iCs/>
                <w:highlight w:val="yellow"/>
                <w:rPrChange w:id="1982" w:author="USER" w:date="2012-09-04T10:51:00Z">
                  <w:rPr>
                    <w:rFonts w:cs="Calibri"/>
                    <w:i/>
                    <w:iCs/>
                  </w:rPr>
                </w:rPrChange>
              </w:rPr>
            </w:pPr>
            <w:r w:rsidRPr="001E7F20">
              <w:rPr>
                <w:rFonts w:cs="Calibri"/>
                <w:i/>
                <w:iCs/>
                <w:highlight w:val="yellow"/>
                <w:rPrChange w:id="1983" w:author="USER" w:date="2012-09-04T10:51:00Z">
                  <w:rPr>
                    <w:rFonts w:cs="Calibri"/>
                    <w:i/>
                    <w:iCs/>
                    <w:sz w:val="16"/>
                    <w:szCs w:val="16"/>
                  </w:rPr>
                </w:rPrChange>
              </w:rPr>
              <w:t>The ASCT shall support groups of signals.</w:t>
            </w:r>
          </w:p>
          <w:p w:rsidR="00160ECC" w:rsidRPr="003855C7" w:rsidRDefault="001E7F20" w:rsidP="00160ECC">
            <w:pPr>
              <w:tabs>
                <w:tab w:val="center" w:pos="4680"/>
                <w:tab w:val="right" w:pos="9360"/>
              </w:tabs>
              <w:rPr>
                <w:rFonts w:cs="Calibri"/>
                <w:highlight w:val="yellow"/>
                <w:rPrChange w:id="1984" w:author="USER" w:date="2012-09-04T10:51:00Z">
                  <w:rPr>
                    <w:rFonts w:cs="Calibri"/>
                  </w:rPr>
                </w:rPrChange>
              </w:rPr>
            </w:pPr>
            <w:r w:rsidRPr="001E7F20">
              <w:rPr>
                <w:rFonts w:cs="Calibri"/>
                <w:highlight w:val="yellow"/>
                <w:rPrChange w:id="1985" w:author="USER" w:date="2012-09-04T10:51:00Z">
                  <w:rPr>
                    <w:rFonts w:cs="Calibri"/>
                    <w:sz w:val="16"/>
                    <w:szCs w:val="16"/>
                  </w:rPr>
                </w:rPrChange>
              </w:rPr>
              <w:t>1.0-2.0-3</w:t>
            </w:r>
          </w:p>
          <w:p w:rsidR="00160ECC" w:rsidRPr="003855C7" w:rsidRDefault="001E7F20" w:rsidP="00160ECC">
            <w:pPr>
              <w:tabs>
                <w:tab w:val="center" w:pos="4680"/>
                <w:tab w:val="right" w:pos="9360"/>
              </w:tabs>
              <w:rPr>
                <w:rFonts w:cs="Calibri"/>
                <w:highlight w:val="yellow"/>
                <w:rPrChange w:id="1986" w:author="USER" w:date="2012-09-04T10:51:00Z">
                  <w:rPr>
                    <w:rFonts w:cs="Calibri"/>
                  </w:rPr>
                </w:rPrChange>
              </w:rPr>
            </w:pPr>
            <w:r w:rsidRPr="001E7F20">
              <w:rPr>
                <w:rFonts w:cs="Calibri"/>
                <w:highlight w:val="yellow"/>
                <w:rPrChange w:id="1987" w:author="USER" w:date="2012-09-04T10:51:00Z">
                  <w:rPr>
                    <w:rFonts w:cs="Calibri"/>
                    <w:sz w:val="16"/>
                    <w:szCs w:val="16"/>
                  </w:rPr>
                </w:rPrChange>
              </w:rPr>
              <w:t xml:space="preserve">The size of a group shall range from 1 to </w:t>
            </w:r>
            <w:del w:id="1988" w:author="USER" w:date="2012-09-04T10:51:00Z">
              <w:r w:rsidRPr="001E7F20">
                <w:rPr>
                  <w:rFonts w:cs="Calibri"/>
                  <w:highlight w:val="yellow"/>
                  <w:rPrChange w:id="1989" w:author="USER" w:date="2012-09-04T10:51:00Z">
                    <w:rPr>
                      <w:rFonts w:cs="Calibri"/>
                      <w:sz w:val="16"/>
                      <w:szCs w:val="16"/>
                    </w:rPr>
                  </w:rPrChange>
                </w:rPr>
                <w:delText>XX</w:delText>
              </w:r>
            </w:del>
            <w:ins w:id="1990" w:author="USER" w:date="2012-09-04T10:51:00Z">
              <w:r w:rsidR="003855C7">
                <w:rPr>
                  <w:rFonts w:cs="Calibri"/>
                  <w:highlight w:val="yellow"/>
                </w:rPr>
                <w:t>50</w:t>
              </w:r>
            </w:ins>
            <w:r w:rsidRPr="001E7F20">
              <w:rPr>
                <w:rFonts w:cs="Calibri"/>
                <w:highlight w:val="yellow"/>
                <w:rPrChange w:id="1991" w:author="USER" w:date="2012-09-04T10:51:00Z">
                  <w:rPr>
                    <w:rFonts w:cs="Calibri"/>
                    <w:sz w:val="16"/>
                    <w:szCs w:val="16"/>
                  </w:rPr>
                </w:rPrChange>
              </w:rPr>
              <w:t xml:space="preserve"> signals.</w:t>
            </w:r>
          </w:p>
          <w:p w:rsidR="00160ECC" w:rsidRPr="003855C7" w:rsidRDefault="001E7F20" w:rsidP="00160ECC">
            <w:pPr>
              <w:tabs>
                <w:tab w:val="center" w:pos="4680"/>
                <w:tab w:val="right" w:pos="9360"/>
              </w:tabs>
              <w:rPr>
                <w:rFonts w:cs="Calibri"/>
                <w:highlight w:val="yellow"/>
                <w:rPrChange w:id="1992" w:author="USER" w:date="2012-09-04T10:51:00Z">
                  <w:rPr>
                    <w:rFonts w:cs="Calibri"/>
                  </w:rPr>
                </w:rPrChange>
              </w:rPr>
            </w:pPr>
            <w:r w:rsidRPr="001E7F20">
              <w:rPr>
                <w:rFonts w:cs="Calibri"/>
                <w:highlight w:val="yellow"/>
                <w:rPrChange w:id="1993" w:author="USER" w:date="2012-09-04T10:51:00Z">
                  <w:rPr>
                    <w:rFonts w:cs="Calibri"/>
                    <w:sz w:val="16"/>
                    <w:szCs w:val="16"/>
                  </w:rPr>
                </w:rPrChange>
              </w:rPr>
              <w:t>1.0-2.0-5.0-1</w:t>
            </w:r>
          </w:p>
          <w:p w:rsidR="00160ECC" w:rsidRPr="003855C7" w:rsidRDefault="001E7F20" w:rsidP="00160ECC">
            <w:pPr>
              <w:tabs>
                <w:tab w:val="center" w:pos="4680"/>
                <w:tab w:val="right" w:pos="9360"/>
              </w:tabs>
              <w:rPr>
                <w:rFonts w:cs="Calibri"/>
                <w:highlight w:val="yellow"/>
                <w:rPrChange w:id="1994" w:author="USER" w:date="2012-09-04T10:51:00Z">
                  <w:rPr>
                    <w:rFonts w:cs="Calibri"/>
                  </w:rPr>
                </w:rPrChange>
              </w:rPr>
            </w:pPr>
            <w:r w:rsidRPr="001E7F20">
              <w:rPr>
                <w:rFonts w:cs="Calibri"/>
                <w:highlight w:val="yellow"/>
                <w:rPrChange w:id="1995" w:author="USER" w:date="2012-09-04T10:51:00Z">
                  <w:rPr>
                    <w:rFonts w:cs="Calibri"/>
                    <w:sz w:val="16"/>
                    <w:szCs w:val="16"/>
                  </w:rPr>
                </w:rPrChange>
              </w:rPr>
              <w:t>The boundaries surrounding signal controllers that operate in a coordinated fashion shall be altered by the system according to a time of day schedule. (For example: this may be achieved by assigning signals to different groups or by combining groups.)</w:t>
            </w:r>
          </w:p>
          <w:p w:rsidR="00160ECC" w:rsidRPr="003855C7" w:rsidRDefault="001E7F20" w:rsidP="00160ECC">
            <w:pPr>
              <w:tabs>
                <w:tab w:val="center" w:pos="4680"/>
                <w:tab w:val="right" w:pos="9360"/>
              </w:tabs>
              <w:rPr>
                <w:rFonts w:cs="Calibri"/>
                <w:strike/>
                <w:rPrChange w:id="1996" w:author="USER" w:date="2012-09-04T10:51:00Z">
                  <w:rPr>
                    <w:rFonts w:cs="Calibri"/>
                  </w:rPr>
                </w:rPrChange>
              </w:rPr>
            </w:pPr>
            <w:r w:rsidRPr="001E7F20">
              <w:rPr>
                <w:rFonts w:cs="Calibri"/>
                <w:strike/>
                <w:rPrChange w:id="1997" w:author="USER" w:date="2012-09-04T10:51:00Z">
                  <w:rPr>
                    <w:rFonts w:cs="Calibri"/>
                    <w:sz w:val="16"/>
                    <w:szCs w:val="16"/>
                  </w:rPr>
                </w:rPrChange>
              </w:rPr>
              <w:lastRenderedPageBreak/>
              <w:t>1.0-2.0-5.0-2</w:t>
            </w:r>
          </w:p>
          <w:p w:rsidR="00160ECC" w:rsidRPr="003855C7" w:rsidRDefault="001E7F20" w:rsidP="00160ECC">
            <w:pPr>
              <w:tabs>
                <w:tab w:val="center" w:pos="4680"/>
                <w:tab w:val="right" w:pos="9360"/>
              </w:tabs>
              <w:rPr>
                <w:rFonts w:cs="Calibri"/>
                <w:strike/>
                <w:rPrChange w:id="1998" w:author="USER" w:date="2012-09-04T10:51:00Z">
                  <w:rPr>
                    <w:rFonts w:cs="Calibri"/>
                  </w:rPr>
                </w:rPrChange>
              </w:rPr>
            </w:pPr>
            <w:r w:rsidRPr="001E7F20">
              <w:rPr>
                <w:rFonts w:cs="Calibri"/>
                <w:strike/>
                <w:rPrChange w:id="1999" w:author="USER" w:date="2012-09-04T10:51:00Z">
                  <w:rPr>
                    <w:rFonts w:cs="Calibri"/>
                    <w:sz w:val="16"/>
                    <w:szCs w:val="16"/>
                  </w:rPr>
                </w:rPrChange>
              </w:rPr>
              <w:t>The boundaries surrounding signal controllers that operate in a coordinated fashion shall be altered by the system according to traffic conditions. (For example: this may be achieved by assigning signals to different groups or by combining groups.)</w:t>
            </w:r>
          </w:p>
          <w:p w:rsidR="00160ECC" w:rsidRPr="003855C7" w:rsidRDefault="001E7F20" w:rsidP="00160ECC">
            <w:pPr>
              <w:tabs>
                <w:tab w:val="center" w:pos="4680"/>
                <w:tab w:val="right" w:pos="9360"/>
              </w:tabs>
              <w:rPr>
                <w:rFonts w:cs="Calibri"/>
                <w:strike/>
                <w:rPrChange w:id="2000" w:author="USER" w:date="2012-09-04T10:51:00Z">
                  <w:rPr>
                    <w:rFonts w:cs="Calibri"/>
                  </w:rPr>
                </w:rPrChange>
              </w:rPr>
            </w:pPr>
            <w:r w:rsidRPr="001E7F20">
              <w:rPr>
                <w:rFonts w:cs="Calibri"/>
                <w:strike/>
                <w:rPrChange w:id="2001" w:author="USER" w:date="2012-09-04T10:51:00Z">
                  <w:rPr>
                    <w:rFonts w:cs="Calibri"/>
                    <w:sz w:val="16"/>
                    <w:szCs w:val="16"/>
                  </w:rPr>
                </w:rPrChange>
              </w:rPr>
              <w:t>1.0-2.0-5</w:t>
            </w:r>
          </w:p>
          <w:p w:rsidR="00160ECC" w:rsidRPr="003855C7" w:rsidRDefault="001E7F20" w:rsidP="00160ECC">
            <w:pPr>
              <w:tabs>
                <w:tab w:val="center" w:pos="4680"/>
                <w:tab w:val="right" w:pos="9360"/>
              </w:tabs>
              <w:rPr>
                <w:rFonts w:cs="Calibri"/>
                <w:i/>
                <w:iCs/>
                <w:strike/>
                <w:rPrChange w:id="2002" w:author="USER" w:date="2012-09-04T10:51:00Z">
                  <w:rPr>
                    <w:rFonts w:cs="Calibri"/>
                    <w:i/>
                    <w:iCs/>
                  </w:rPr>
                </w:rPrChange>
              </w:rPr>
            </w:pPr>
            <w:r w:rsidRPr="001E7F20">
              <w:rPr>
                <w:rFonts w:cs="Calibri"/>
                <w:i/>
                <w:iCs/>
                <w:strike/>
                <w:rPrChange w:id="2003" w:author="USER" w:date="2012-09-04T10:51:00Z">
                  <w:rPr>
                    <w:rFonts w:cs="Calibri"/>
                    <w:i/>
                    <w:iCs/>
                    <w:sz w:val="16"/>
                    <w:szCs w:val="16"/>
                  </w:rPr>
                </w:rPrChange>
              </w:rPr>
              <w:t>The boundaries surrounding signal controllers that operate in a coordinated fashion shall be altered by the ASCT system according to configured parameters.</w:t>
            </w:r>
          </w:p>
          <w:p w:rsidR="00160ECC" w:rsidRPr="003855C7" w:rsidRDefault="001E7F20" w:rsidP="00160ECC">
            <w:pPr>
              <w:tabs>
                <w:tab w:val="center" w:pos="4680"/>
                <w:tab w:val="right" w:pos="9360"/>
              </w:tabs>
              <w:rPr>
                <w:rFonts w:cs="Calibri"/>
                <w:highlight w:val="yellow"/>
                <w:rPrChange w:id="2004" w:author="USER" w:date="2012-09-04T10:51:00Z">
                  <w:rPr>
                    <w:rFonts w:cs="Calibri"/>
                  </w:rPr>
                </w:rPrChange>
              </w:rPr>
            </w:pPr>
            <w:r w:rsidRPr="001E7F20">
              <w:rPr>
                <w:rFonts w:cs="Calibri"/>
                <w:highlight w:val="yellow"/>
                <w:rPrChange w:id="2005" w:author="USER" w:date="2012-09-04T10:51:00Z">
                  <w:rPr>
                    <w:rFonts w:cs="Calibri"/>
                    <w:sz w:val="16"/>
                    <w:szCs w:val="16"/>
                  </w:rPr>
                </w:rPrChange>
              </w:rPr>
              <w:t>1.0-2.0-5.0-3</w:t>
            </w:r>
          </w:p>
          <w:p w:rsidR="00160ECC" w:rsidRPr="003855C7" w:rsidRDefault="001E7F20" w:rsidP="00160ECC">
            <w:pPr>
              <w:tabs>
                <w:tab w:val="center" w:pos="4680"/>
                <w:tab w:val="right" w:pos="9360"/>
              </w:tabs>
              <w:rPr>
                <w:rFonts w:cs="Calibri"/>
                <w:highlight w:val="yellow"/>
                <w:rPrChange w:id="2006" w:author="USER" w:date="2012-09-04T10:51:00Z">
                  <w:rPr>
                    <w:rFonts w:cs="Calibri"/>
                  </w:rPr>
                </w:rPrChange>
              </w:rPr>
            </w:pPr>
            <w:r w:rsidRPr="001E7F20">
              <w:rPr>
                <w:rFonts w:cs="Calibri"/>
                <w:highlight w:val="yellow"/>
                <w:rPrChange w:id="2007" w:author="USER" w:date="2012-09-04T10:51:00Z">
                  <w:rPr>
                    <w:rFonts w:cs="Calibri"/>
                    <w:sz w:val="16"/>
                    <w:szCs w:val="16"/>
                  </w:rPr>
                </w:rPrChange>
              </w:rPr>
              <w:t>The boundaries surrounding signal controllers that operate in a coordinated fashion shall be altered by the system when commanded by the user.</w:t>
            </w:r>
          </w:p>
        </w:tc>
      </w:tr>
      <w:tr w:rsidR="00160ECC" w:rsidTr="00A535CF">
        <w:tc>
          <w:tcPr>
            <w:tcW w:w="2040" w:type="dxa"/>
            <w:shd w:val="clear" w:color="auto" w:fill="auto"/>
          </w:tcPr>
          <w:p w:rsidR="00160ECC" w:rsidRPr="00160ECC" w:rsidRDefault="00160ECC" w:rsidP="00160ECC">
            <w:pPr>
              <w:rPr>
                <w:rFonts w:cs="Calibri"/>
              </w:rPr>
            </w:pPr>
            <w:r>
              <w:rPr>
                <w:rFonts w:cs="Calibri"/>
              </w:rPr>
              <w:lastRenderedPageBreak/>
              <w:t>4.3</w:t>
            </w:r>
          </w:p>
        </w:tc>
        <w:tc>
          <w:tcPr>
            <w:tcW w:w="5268" w:type="dxa"/>
            <w:shd w:val="clear" w:color="auto" w:fill="auto"/>
          </w:tcPr>
          <w:p w:rsidR="00160ECC" w:rsidRDefault="00160ECC" w:rsidP="00160ECC">
            <w:pPr>
              <w:pStyle w:val="Heading2"/>
            </w:pPr>
            <w:r>
              <w:t xml:space="preserve">4.3 </w:t>
            </w:r>
            <w:r>
              <w:rPr>
                <w:b w:val="0"/>
                <w:bCs w:val="0"/>
              </w:rPr>
              <w:tab/>
              <w:t>Coordination across boundaries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160ECC" w:rsidRDefault="00160ECC" w:rsidP="00160ECC">
            <w:pPr>
              <w:rPr>
                <w:rFonts w:cs="Calibri"/>
              </w:rPr>
            </w:pPr>
            <w:r>
              <w:rPr>
                <w:rFonts w:cs="Calibri"/>
              </w:rPr>
              <w:t>4.3.0-1</w:t>
            </w:r>
          </w:p>
        </w:tc>
        <w:tc>
          <w:tcPr>
            <w:tcW w:w="5268" w:type="dxa"/>
            <w:shd w:val="clear" w:color="auto" w:fill="auto"/>
          </w:tcPr>
          <w:p w:rsidR="00160ECC" w:rsidRPr="00C874C5" w:rsidRDefault="001E7F20" w:rsidP="00160ECC">
            <w:pPr>
              <w:tabs>
                <w:tab w:val="center" w:pos="4680"/>
                <w:tab w:val="right" w:pos="9360"/>
              </w:tabs>
              <w:rPr>
                <w:rFonts w:cs="Calibri"/>
                <w:strike/>
                <w:rPrChange w:id="2008" w:author="Eddie Curtis" w:date="2012-08-10T11:38:00Z">
                  <w:rPr>
                    <w:rFonts w:cs="Calibri"/>
                  </w:rPr>
                </w:rPrChange>
              </w:rPr>
            </w:pPr>
            <w:r w:rsidRPr="001E7F20">
              <w:rPr>
                <w:rFonts w:cs="Calibri"/>
                <w:strike/>
                <w:rPrChange w:id="2009" w:author="Eddie Curtis" w:date="2012-08-10T11:38:00Z">
                  <w:rPr>
                    <w:rFonts w:cs="Calibri"/>
                    <w:sz w:val="16"/>
                    <w:szCs w:val="16"/>
                  </w:rPr>
                </w:rPrChange>
              </w:rPr>
              <w:t>The system operator needs to adaptively control signals operated by (specify jurisdictions).</w:t>
            </w:r>
          </w:p>
        </w:tc>
        <w:tc>
          <w:tcPr>
            <w:tcW w:w="5670" w:type="dxa"/>
            <w:shd w:val="clear" w:color="auto" w:fill="auto"/>
          </w:tcPr>
          <w:p w:rsidR="00160ECC" w:rsidRPr="00C874C5" w:rsidRDefault="001E7F20" w:rsidP="00160ECC">
            <w:pPr>
              <w:tabs>
                <w:tab w:val="center" w:pos="4680"/>
                <w:tab w:val="right" w:pos="9360"/>
              </w:tabs>
              <w:rPr>
                <w:rFonts w:cs="Calibri"/>
                <w:strike/>
                <w:rPrChange w:id="2010" w:author="Eddie Curtis" w:date="2012-08-10T11:38:00Z">
                  <w:rPr>
                    <w:rFonts w:cs="Calibri"/>
                  </w:rPr>
                </w:rPrChange>
              </w:rPr>
            </w:pPr>
            <w:r w:rsidRPr="001E7F20">
              <w:rPr>
                <w:rFonts w:cs="Calibri"/>
                <w:strike/>
                <w:rPrChange w:id="2011" w:author="Eddie Curtis" w:date="2012-08-10T11:38:00Z">
                  <w:rPr>
                    <w:rFonts w:cs="Calibri"/>
                    <w:sz w:val="16"/>
                    <w:szCs w:val="16"/>
                  </w:rPr>
                </w:rPrChange>
              </w:rPr>
              <w:t>3.0-1</w:t>
            </w:r>
          </w:p>
          <w:p w:rsidR="00160ECC" w:rsidRPr="00C874C5" w:rsidRDefault="001E7F20" w:rsidP="00160ECC">
            <w:pPr>
              <w:tabs>
                <w:tab w:val="center" w:pos="4680"/>
                <w:tab w:val="right" w:pos="9360"/>
              </w:tabs>
              <w:rPr>
                <w:rFonts w:cs="Calibri"/>
                <w:i/>
                <w:iCs/>
                <w:strike/>
                <w:rPrChange w:id="2012" w:author="Eddie Curtis" w:date="2012-08-10T11:38:00Z">
                  <w:rPr>
                    <w:rFonts w:cs="Calibri"/>
                    <w:i/>
                    <w:iCs/>
                  </w:rPr>
                </w:rPrChange>
              </w:rPr>
            </w:pPr>
            <w:r w:rsidRPr="001E7F20">
              <w:rPr>
                <w:rFonts w:cs="Calibri"/>
                <w:i/>
                <w:iCs/>
                <w:strike/>
                <w:rPrChange w:id="2013" w:author="Eddie Curtis" w:date="2012-08-10T11:38:00Z">
                  <w:rPr>
                    <w:rFonts w:cs="Calibri"/>
                    <w:i/>
                    <w:iCs/>
                    <w:sz w:val="16"/>
                    <w:szCs w:val="16"/>
                  </w:rPr>
                </w:rPrChange>
              </w:rPr>
              <w:t>The ASCT shall support external interfaces according to the following detailed requirements. (Insert appropriate requirements that suit your needs. Interface data flows should be documented in your ITS architecture.  Interface requirements include:</w:t>
            </w:r>
          </w:p>
          <w:p w:rsidR="00160ECC" w:rsidRPr="00C874C5" w:rsidRDefault="001E7F20" w:rsidP="00160ECC">
            <w:pPr>
              <w:numPr>
                <w:ilvl w:val="0"/>
                <w:numId w:val="11"/>
              </w:numPr>
              <w:tabs>
                <w:tab w:val="center" w:pos="4680"/>
                <w:tab w:val="right" w:pos="9360"/>
              </w:tabs>
              <w:rPr>
                <w:rFonts w:cs="Calibri"/>
                <w:i/>
                <w:iCs/>
                <w:strike/>
                <w:rPrChange w:id="2014" w:author="Eddie Curtis" w:date="2012-08-10T11:38:00Z">
                  <w:rPr>
                    <w:rFonts w:cs="Calibri"/>
                    <w:i/>
                    <w:iCs/>
                  </w:rPr>
                </w:rPrChange>
              </w:rPr>
            </w:pPr>
            <w:r w:rsidRPr="001E7F20">
              <w:rPr>
                <w:rFonts w:cs="Calibri"/>
                <w:i/>
                <w:iCs/>
                <w:strike/>
                <w:rPrChange w:id="2015" w:author="Eddie Curtis" w:date="2012-08-10T11:38:00Z">
                  <w:rPr>
                    <w:rFonts w:cs="Calibri"/>
                    <w:i/>
                    <w:iCs/>
                    <w:sz w:val="16"/>
                    <w:szCs w:val="16"/>
                  </w:rPr>
                </w:rPrChange>
              </w:rPr>
              <w:t>Information layer protocol</w:t>
            </w:r>
          </w:p>
          <w:p w:rsidR="00160ECC" w:rsidRPr="00C874C5" w:rsidRDefault="001E7F20" w:rsidP="00160ECC">
            <w:pPr>
              <w:numPr>
                <w:ilvl w:val="0"/>
                <w:numId w:val="11"/>
              </w:numPr>
              <w:tabs>
                <w:tab w:val="center" w:pos="4680"/>
                <w:tab w:val="right" w:pos="9360"/>
              </w:tabs>
              <w:rPr>
                <w:rFonts w:cs="Calibri"/>
                <w:i/>
                <w:iCs/>
                <w:strike/>
                <w:rPrChange w:id="2016" w:author="Eddie Curtis" w:date="2012-08-10T11:38:00Z">
                  <w:rPr>
                    <w:rFonts w:cs="Calibri"/>
                    <w:i/>
                    <w:iCs/>
                  </w:rPr>
                </w:rPrChange>
              </w:rPr>
            </w:pPr>
            <w:r w:rsidRPr="001E7F20">
              <w:rPr>
                <w:rFonts w:cs="Calibri"/>
                <w:i/>
                <w:iCs/>
                <w:strike/>
                <w:rPrChange w:id="2017" w:author="Eddie Curtis" w:date="2012-08-10T11:38:00Z">
                  <w:rPr>
                    <w:rFonts w:cs="Calibri"/>
                    <w:i/>
                    <w:iCs/>
                    <w:sz w:val="16"/>
                    <w:szCs w:val="16"/>
                  </w:rPr>
                </w:rPrChange>
              </w:rPr>
              <w:t>Application layer protocol</w:t>
            </w:r>
          </w:p>
          <w:p w:rsidR="00160ECC" w:rsidRPr="00C874C5" w:rsidRDefault="001E7F20" w:rsidP="00160ECC">
            <w:pPr>
              <w:numPr>
                <w:ilvl w:val="0"/>
                <w:numId w:val="11"/>
              </w:numPr>
              <w:tabs>
                <w:tab w:val="center" w:pos="4680"/>
                <w:tab w:val="right" w:pos="9360"/>
              </w:tabs>
              <w:rPr>
                <w:rFonts w:cs="Calibri"/>
                <w:i/>
                <w:iCs/>
                <w:strike/>
                <w:rPrChange w:id="2018" w:author="Eddie Curtis" w:date="2012-08-10T11:38:00Z">
                  <w:rPr>
                    <w:rFonts w:cs="Calibri"/>
                    <w:i/>
                    <w:iCs/>
                  </w:rPr>
                </w:rPrChange>
              </w:rPr>
            </w:pPr>
            <w:r w:rsidRPr="001E7F20">
              <w:rPr>
                <w:rFonts w:cs="Calibri"/>
                <w:i/>
                <w:iCs/>
                <w:strike/>
                <w:rPrChange w:id="2019" w:author="Eddie Curtis" w:date="2012-08-10T11:38:00Z">
                  <w:rPr>
                    <w:rFonts w:cs="Calibri"/>
                    <w:i/>
                    <w:iCs/>
                    <w:sz w:val="16"/>
                    <w:szCs w:val="16"/>
                  </w:rPr>
                </w:rPrChange>
              </w:rPr>
              <w:t>Lower layer protocol</w:t>
            </w:r>
          </w:p>
          <w:p w:rsidR="00160ECC" w:rsidRPr="00C874C5" w:rsidRDefault="001E7F20" w:rsidP="00160ECC">
            <w:pPr>
              <w:numPr>
                <w:ilvl w:val="0"/>
                <w:numId w:val="11"/>
              </w:numPr>
              <w:tabs>
                <w:tab w:val="center" w:pos="4680"/>
                <w:tab w:val="right" w:pos="9360"/>
              </w:tabs>
              <w:rPr>
                <w:rFonts w:cs="Calibri"/>
                <w:i/>
                <w:iCs/>
                <w:strike/>
                <w:rPrChange w:id="2020" w:author="Eddie Curtis" w:date="2012-08-10T11:38:00Z">
                  <w:rPr>
                    <w:rFonts w:cs="Calibri"/>
                    <w:i/>
                    <w:iCs/>
                  </w:rPr>
                </w:rPrChange>
              </w:rPr>
            </w:pPr>
            <w:r w:rsidRPr="001E7F20">
              <w:rPr>
                <w:rFonts w:cs="Calibri"/>
                <w:i/>
                <w:iCs/>
                <w:strike/>
                <w:rPrChange w:id="2021" w:author="Eddie Curtis" w:date="2012-08-10T11:38:00Z">
                  <w:rPr>
                    <w:rFonts w:cs="Calibri"/>
                    <w:i/>
                    <w:iCs/>
                    <w:sz w:val="16"/>
                    <w:szCs w:val="16"/>
                  </w:rPr>
                </w:rPrChange>
              </w:rPr>
              <w:t>Data aggregation</w:t>
            </w:r>
          </w:p>
          <w:p w:rsidR="00160ECC" w:rsidRPr="00C874C5" w:rsidRDefault="001E7F20" w:rsidP="00160ECC">
            <w:pPr>
              <w:numPr>
                <w:ilvl w:val="0"/>
                <w:numId w:val="11"/>
              </w:numPr>
              <w:tabs>
                <w:tab w:val="center" w:pos="4680"/>
                <w:tab w:val="right" w:pos="9360"/>
              </w:tabs>
              <w:rPr>
                <w:rFonts w:cs="Calibri"/>
                <w:i/>
                <w:iCs/>
                <w:strike/>
                <w:rPrChange w:id="2022" w:author="Eddie Curtis" w:date="2012-08-10T11:38:00Z">
                  <w:rPr>
                    <w:rFonts w:cs="Calibri"/>
                    <w:i/>
                    <w:iCs/>
                  </w:rPr>
                </w:rPrChange>
              </w:rPr>
            </w:pPr>
            <w:r w:rsidRPr="001E7F20">
              <w:rPr>
                <w:rFonts w:cs="Calibri"/>
                <w:i/>
                <w:iCs/>
                <w:strike/>
                <w:rPrChange w:id="2023" w:author="Eddie Curtis" w:date="2012-08-10T11:38:00Z">
                  <w:rPr>
                    <w:rFonts w:cs="Calibri"/>
                    <w:i/>
                    <w:iCs/>
                    <w:sz w:val="16"/>
                    <w:szCs w:val="16"/>
                  </w:rPr>
                </w:rPrChange>
              </w:rPr>
              <w:t>Frequency of storage</w:t>
            </w:r>
          </w:p>
          <w:p w:rsidR="00160ECC" w:rsidRPr="00C874C5" w:rsidRDefault="001E7F20" w:rsidP="00160ECC">
            <w:pPr>
              <w:numPr>
                <w:ilvl w:val="0"/>
                <w:numId w:val="11"/>
              </w:numPr>
              <w:tabs>
                <w:tab w:val="center" w:pos="4680"/>
                <w:tab w:val="right" w:pos="9360"/>
              </w:tabs>
              <w:rPr>
                <w:rFonts w:cs="Calibri"/>
                <w:i/>
                <w:iCs/>
                <w:strike/>
                <w:rPrChange w:id="2024" w:author="Eddie Curtis" w:date="2012-08-10T11:38:00Z">
                  <w:rPr>
                    <w:rFonts w:cs="Calibri"/>
                    <w:i/>
                    <w:iCs/>
                  </w:rPr>
                </w:rPrChange>
              </w:rPr>
            </w:pPr>
            <w:r w:rsidRPr="001E7F20">
              <w:rPr>
                <w:rFonts w:cs="Calibri"/>
                <w:i/>
                <w:iCs/>
                <w:strike/>
                <w:rPrChange w:id="2025" w:author="Eddie Curtis" w:date="2012-08-10T11:38:00Z">
                  <w:rPr>
                    <w:rFonts w:cs="Calibri"/>
                    <w:i/>
                    <w:iCs/>
                    <w:sz w:val="16"/>
                    <w:szCs w:val="16"/>
                  </w:rPr>
                </w:rPrChange>
              </w:rPr>
              <w:t>Frequency of reporting</w:t>
            </w:r>
          </w:p>
          <w:p w:rsidR="00160ECC" w:rsidRPr="00C874C5" w:rsidRDefault="001E7F20" w:rsidP="00160ECC">
            <w:pPr>
              <w:numPr>
                <w:ilvl w:val="0"/>
                <w:numId w:val="11"/>
              </w:numPr>
              <w:tabs>
                <w:tab w:val="center" w:pos="4680"/>
                <w:tab w:val="right" w:pos="9360"/>
              </w:tabs>
              <w:rPr>
                <w:rFonts w:cs="Calibri"/>
                <w:strike/>
                <w:rPrChange w:id="2026" w:author="Eddie Curtis" w:date="2012-08-10T11:38:00Z">
                  <w:rPr>
                    <w:rFonts w:cs="Calibri"/>
                  </w:rPr>
                </w:rPrChange>
              </w:rPr>
            </w:pPr>
            <w:r w:rsidRPr="001E7F20">
              <w:rPr>
                <w:rFonts w:cs="Calibri"/>
                <w:i/>
                <w:iCs/>
                <w:strike/>
                <w:rPrChange w:id="2027" w:author="Eddie Curtis" w:date="2012-08-10T11:38:00Z">
                  <w:rPr>
                    <w:rFonts w:cs="Calibri"/>
                    <w:i/>
                    <w:iCs/>
                    <w:sz w:val="16"/>
                    <w:szCs w:val="16"/>
                  </w:rPr>
                </w:rPrChange>
              </w:rPr>
              <w:lastRenderedPageBreak/>
              <w:t>Duration of storage)</w:t>
            </w:r>
          </w:p>
        </w:tc>
      </w:tr>
      <w:tr w:rsidR="00160ECC" w:rsidTr="00A535CF">
        <w:tc>
          <w:tcPr>
            <w:tcW w:w="2040" w:type="dxa"/>
            <w:shd w:val="clear" w:color="auto" w:fill="auto"/>
          </w:tcPr>
          <w:p w:rsidR="00160ECC" w:rsidRPr="00160ECC" w:rsidRDefault="00160ECC" w:rsidP="00160ECC">
            <w:pPr>
              <w:rPr>
                <w:rFonts w:cs="Calibri"/>
              </w:rPr>
            </w:pPr>
            <w:r>
              <w:rPr>
                <w:rFonts w:cs="Calibri"/>
              </w:rPr>
              <w:lastRenderedPageBreak/>
              <w:t>4.3.0-2</w:t>
            </w:r>
          </w:p>
        </w:tc>
        <w:tc>
          <w:tcPr>
            <w:tcW w:w="5268" w:type="dxa"/>
            <w:shd w:val="clear" w:color="auto" w:fill="auto"/>
          </w:tcPr>
          <w:p w:rsidR="00160ECC" w:rsidRPr="00C874C5" w:rsidRDefault="001E7F20" w:rsidP="00160ECC">
            <w:pPr>
              <w:tabs>
                <w:tab w:val="center" w:pos="4680"/>
                <w:tab w:val="right" w:pos="9360"/>
              </w:tabs>
              <w:rPr>
                <w:rFonts w:cs="Calibri"/>
                <w:strike/>
                <w:rPrChange w:id="2028" w:author="Eddie Curtis" w:date="2012-08-10T11:38:00Z">
                  <w:rPr>
                    <w:rFonts w:cs="Calibri"/>
                  </w:rPr>
                </w:rPrChange>
              </w:rPr>
            </w:pPr>
            <w:r w:rsidRPr="001E7F20">
              <w:rPr>
                <w:rFonts w:cs="Calibri"/>
                <w:strike/>
                <w:rPrChange w:id="2029" w:author="Eddie Curtis" w:date="2012-08-10T11:38:00Z">
                  <w:rPr>
                    <w:rFonts w:cs="Calibri"/>
                    <w:sz w:val="16"/>
                    <w:szCs w:val="16"/>
                  </w:rPr>
                </w:rPrChange>
              </w:rPr>
              <w:t>The system operator needs to send data to another system that would allow the other system to coordinate with the ASCT system.</w:t>
            </w:r>
          </w:p>
        </w:tc>
        <w:tc>
          <w:tcPr>
            <w:tcW w:w="5670" w:type="dxa"/>
            <w:shd w:val="clear" w:color="auto" w:fill="auto"/>
          </w:tcPr>
          <w:p w:rsidR="00160ECC" w:rsidRPr="00C874C5" w:rsidRDefault="001E7F20" w:rsidP="00160ECC">
            <w:pPr>
              <w:tabs>
                <w:tab w:val="center" w:pos="4680"/>
                <w:tab w:val="right" w:pos="9360"/>
              </w:tabs>
              <w:rPr>
                <w:rFonts w:cs="Calibri"/>
                <w:strike/>
                <w:rPrChange w:id="2030" w:author="Eddie Curtis" w:date="2012-08-10T11:38:00Z">
                  <w:rPr>
                    <w:rFonts w:cs="Calibri"/>
                  </w:rPr>
                </w:rPrChange>
              </w:rPr>
            </w:pPr>
            <w:r w:rsidRPr="001E7F20">
              <w:rPr>
                <w:rFonts w:cs="Calibri"/>
                <w:strike/>
                <w:rPrChange w:id="2031" w:author="Eddie Curtis" w:date="2012-08-10T11:38:00Z">
                  <w:rPr>
                    <w:rFonts w:cs="Calibri"/>
                    <w:sz w:val="16"/>
                    <w:szCs w:val="16"/>
                  </w:rPr>
                </w:rPrChange>
              </w:rPr>
              <w:t>3.0-1</w:t>
            </w:r>
          </w:p>
          <w:p w:rsidR="00160ECC" w:rsidRPr="00C874C5" w:rsidRDefault="001E7F20" w:rsidP="00160ECC">
            <w:pPr>
              <w:tabs>
                <w:tab w:val="center" w:pos="4680"/>
                <w:tab w:val="right" w:pos="9360"/>
              </w:tabs>
              <w:rPr>
                <w:rFonts w:cs="Calibri"/>
                <w:i/>
                <w:iCs/>
                <w:strike/>
                <w:rPrChange w:id="2032" w:author="Eddie Curtis" w:date="2012-08-10T11:38:00Z">
                  <w:rPr>
                    <w:rFonts w:cs="Calibri"/>
                    <w:i/>
                    <w:iCs/>
                  </w:rPr>
                </w:rPrChange>
              </w:rPr>
            </w:pPr>
            <w:r w:rsidRPr="001E7F20">
              <w:rPr>
                <w:rFonts w:cs="Calibri"/>
                <w:i/>
                <w:iCs/>
                <w:strike/>
                <w:rPrChange w:id="2033" w:author="Eddie Curtis" w:date="2012-08-10T11:38:00Z">
                  <w:rPr>
                    <w:rFonts w:cs="Calibri"/>
                    <w:i/>
                    <w:iCs/>
                    <w:sz w:val="16"/>
                    <w:szCs w:val="16"/>
                  </w:rPr>
                </w:rPrChange>
              </w:rPr>
              <w:t>The ASCT shall support external interfaces according to the following detailed requirements. (Insert appropriate requirements that suit your needs. Interface data flows should be documented in your ITS architecture.  Interface requirements include:</w:t>
            </w:r>
          </w:p>
          <w:p w:rsidR="00160ECC" w:rsidRPr="00C874C5" w:rsidRDefault="001E7F20" w:rsidP="00160ECC">
            <w:pPr>
              <w:numPr>
                <w:ilvl w:val="0"/>
                <w:numId w:val="11"/>
              </w:numPr>
              <w:tabs>
                <w:tab w:val="center" w:pos="4680"/>
                <w:tab w:val="right" w:pos="9360"/>
              </w:tabs>
              <w:rPr>
                <w:rFonts w:cs="Calibri"/>
                <w:i/>
                <w:iCs/>
                <w:strike/>
                <w:rPrChange w:id="2034" w:author="Eddie Curtis" w:date="2012-08-10T11:38:00Z">
                  <w:rPr>
                    <w:rFonts w:cs="Calibri"/>
                    <w:i/>
                    <w:iCs/>
                  </w:rPr>
                </w:rPrChange>
              </w:rPr>
            </w:pPr>
            <w:r w:rsidRPr="001E7F20">
              <w:rPr>
                <w:rFonts w:cs="Calibri"/>
                <w:i/>
                <w:iCs/>
                <w:strike/>
                <w:rPrChange w:id="2035" w:author="Eddie Curtis" w:date="2012-08-10T11:38:00Z">
                  <w:rPr>
                    <w:rFonts w:cs="Calibri"/>
                    <w:i/>
                    <w:iCs/>
                    <w:sz w:val="16"/>
                    <w:szCs w:val="16"/>
                  </w:rPr>
                </w:rPrChange>
              </w:rPr>
              <w:t>Information layer protocol</w:t>
            </w:r>
          </w:p>
          <w:p w:rsidR="00160ECC" w:rsidRPr="00C874C5" w:rsidRDefault="001E7F20" w:rsidP="00160ECC">
            <w:pPr>
              <w:numPr>
                <w:ilvl w:val="0"/>
                <w:numId w:val="11"/>
              </w:numPr>
              <w:tabs>
                <w:tab w:val="center" w:pos="4680"/>
                <w:tab w:val="right" w:pos="9360"/>
              </w:tabs>
              <w:rPr>
                <w:rFonts w:cs="Calibri"/>
                <w:i/>
                <w:iCs/>
                <w:strike/>
                <w:rPrChange w:id="2036" w:author="Eddie Curtis" w:date="2012-08-10T11:38:00Z">
                  <w:rPr>
                    <w:rFonts w:cs="Calibri"/>
                    <w:i/>
                    <w:iCs/>
                  </w:rPr>
                </w:rPrChange>
              </w:rPr>
            </w:pPr>
            <w:r w:rsidRPr="001E7F20">
              <w:rPr>
                <w:rFonts w:cs="Calibri"/>
                <w:i/>
                <w:iCs/>
                <w:strike/>
                <w:rPrChange w:id="2037" w:author="Eddie Curtis" w:date="2012-08-10T11:38:00Z">
                  <w:rPr>
                    <w:rFonts w:cs="Calibri"/>
                    <w:i/>
                    <w:iCs/>
                    <w:sz w:val="16"/>
                    <w:szCs w:val="16"/>
                  </w:rPr>
                </w:rPrChange>
              </w:rPr>
              <w:t>Application layer protocol</w:t>
            </w:r>
          </w:p>
          <w:p w:rsidR="00160ECC" w:rsidRPr="00C874C5" w:rsidRDefault="001E7F20" w:rsidP="00160ECC">
            <w:pPr>
              <w:numPr>
                <w:ilvl w:val="0"/>
                <w:numId w:val="11"/>
              </w:numPr>
              <w:tabs>
                <w:tab w:val="center" w:pos="4680"/>
                <w:tab w:val="right" w:pos="9360"/>
              </w:tabs>
              <w:rPr>
                <w:rFonts w:cs="Calibri"/>
                <w:i/>
                <w:iCs/>
                <w:strike/>
                <w:rPrChange w:id="2038" w:author="Eddie Curtis" w:date="2012-08-10T11:38:00Z">
                  <w:rPr>
                    <w:rFonts w:cs="Calibri"/>
                    <w:i/>
                    <w:iCs/>
                  </w:rPr>
                </w:rPrChange>
              </w:rPr>
            </w:pPr>
            <w:r w:rsidRPr="001E7F20">
              <w:rPr>
                <w:rFonts w:cs="Calibri"/>
                <w:i/>
                <w:iCs/>
                <w:strike/>
                <w:rPrChange w:id="2039" w:author="Eddie Curtis" w:date="2012-08-10T11:38:00Z">
                  <w:rPr>
                    <w:rFonts w:cs="Calibri"/>
                    <w:i/>
                    <w:iCs/>
                    <w:sz w:val="16"/>
                    <w:szCs w:val="16"/>
                  </w:rPr>
                </w:rPrChange>
              </w:rPr>
              <w:t>Lower layer protocol</w:t>
            </w:r>
          </w:p>
          <w:p w:rsidR="00160ECC" w:rsidRPr="00C874C5" w:rsidRDefault="001E7F20" w:rsidP="00160ECC">
            <w:pPr>
              <w:numPr>
                <w:ilvl w:val="0"/>
                <w:numId w:val="11"/>
              </w:numPr>
              <w:tabs>
                <w:tab w:val="center" w:pos="4680"/>
                <w:tab w:val="right" w:pos="9360"/>
              </w:tabs>
              <w:rPr>
                <w:rFonts w:cs="Calibri"/>
                <w:i/>
                <w:iCs/>
                <w:strike/>
                <w:rPrChange w:id="2040" w:author="Eddie Curtis" w:date="2012-08-10T11:38:00Z">
                  <w:rPr>
                    <w:rFonts w:cs="Calibri"/>
                    <w:i/>
                    <w:iCs/>
                  </w:rPr>
                </w:rPrChange>
              </w:rPr>
            </w:pPr>
            <w:r w:rsidRPr="001E7F20">
              <w:rPr>
                <w:rFonts w:cs="Calibri"/>
                <w:i/>
                <w:iCs/>
                <w:strike/>
                <w:rPrChange w:id="2041" w:author="Eddie Curtis" w:date="2012-08-10T11:38:00Z">
                  <w:rPr>
                    <w:rFonts w:cs="Calibri"/>
                    <w:i/>
                    <w:iCs/>
                    <w:sz w:val="16"/>
                    <w:szCs w:val="16"/>
                  </w:rPr>
                </w:rPrChange>
              </w:rPr>
              <w:t>Data aggregation</w:t>
            </w:r>
          </w:p>
          <w:p w:rsidR="00160ECC" w:rsidRPr="00C874C5" w:rsidRDefault="001E7F20" w:rsidP="00160ECC">
            <w:pPr>
              <w:numPr>
                <w:ilvl w:val="0"/>
                <w:numId w:val="11"/>
              </w:numPr>
              <w:tabs>
                <w:tab w:val="center" w:pos="4680"/>
                <w:tab w:val="right" w:pos="9360"/>
              </w:tabs>
              <w:rPr>
                <w:rFonts w:cs="Calibri"/>
                <w:i/>
                <w:iCs/>
                <w:strike/>
                <w:rPrChange w:id="2042" w:author="Eddie Curtis" w:date="2012-08-10T11:38:00Z">
                  <w:rPr>
                    <w:rFonts w:cs="Calibri"/>
                    <w:i/>
                    <w:iCs/>
                  </w:rPr>
                </w:rPrChange>
              </w:rPr>
            </w:pPr>
            <w:r w:rsidRPr="001E7F20">
              <w:rPr>
                <w:rFonts w:cs="Calibri"/>
                <w:i/>
                <w:iCs/>
                <w:strike/>
                <w:rPrChange w:id="2043" w:author="Eddie Curtis" w:date="2012-08-10T11:38:00Z">
                  <w:rPr>
                    <w:rFonts w:cs="Calibri"/>
                    <w:i/>
                    <w:iCs/>
                    <w:sz w:val="16"/>
                    <w:szCs w:val="16"/>
                  </w:rPr>
                </w:rPrChange>
              </w:rPr>
              <w:t>Frequency of storage</w:t>
            </w:r>
          </w:p>
          <w:p w:rsidR="00160ECC" w:rsidRPr="00C874C5" w:rsidRDefault="001E7F20" w:rsidP="00160ECC">
            <w:pPr>
              <w:numPr>
                <w:ilvl w:val="0"/>
                <w:numId w:val="11"/>
              </w:numPr>
              <w:tabs>
                <w:tab w:val="center" w:pos="4680"/>
                <w:tab w:val="right" w:pos="9360"/>
              </w:tabs>
              <w:rPr>
                <w:rFonts w:cs="Calibri"/>
                <w:i/>
                <w:iCs/>
                <w:strike/>
                <w:rPrChange w:id="2044" w:author="Eddie Curtis" w:date="2012-08-10T11:38:00Z">
                  <w:rPr>
                    <w:rFonts w:cs="Calibri"/>
                    <w:i/>
                    <w:iCs/>
                  </w:rPr>
                </w:rPrChange>
              </w:rPr>
            </w:pPr>
            <w:r w:rsidRPr="001E7F20">
              <w:rPr>
                <w:rFonts w:cs="Calibri"/>
                <w:i/>
                <w:iCs/>
                <w:strike/>
                <w:rPrChange w:id="2045" w:author="Eddie Curtis" w:date="2012-08-10T11:38:00Z">
                  <w:rPr>
                    <w:rFonts w:cs="Calibri"/>
                    <w:i/>
                    <w:iCs/>
                    <w:sz w:val="16"/>
                    <w:szCs w:val="16"/>
                  </w:rPr>
                </w:rPrChange>
              </w:rPr>
              <w:t>Frequency of reporting</w:t>
            </w:r>
          </w:p>
          <w:p w:rsidR="00160ECC" w:rsidRPr="00C874C5" w:rsidRDefault="001E7F20" w:rsidP="00160ECC">
            <w:pPr>
              <w:numPr>
                <w:ilvl w:val="0"/>
                <w:numId w:val="11"/>
              </w:numPr>
              <w:tabs>
                <w:tab w:val="center" w:pos="4680"/>
                <w:tab w:val="right" w:pos="9360"/>
              </w:tabs>
              <w:rPr>
                <w:rFonts w:cs="Calibri"/>
                <w:i/>
                <w:iCs/>
                <w:strike/>
                <w:rPrChange w:id="2046" w:author="Eddie Curtis" w:date="2012-08-10T11:38:00Z">
                  <w:rPr>
                    <w:rFonts w:cs="Calibri"/>
                    <w:i/>
                    <w:iCs/>
                  </w:rPr>
                </w:rPrChange>
              </w:rPr>
            </w:pPr>
            <w:r w:rsidRPr="001E7F20">
              <w:rPr>
                <w:rFonts w:cs="Calibri"/>
                <w:i/>
                <w:iCs/>
                <w:strike/>
                <w:rPrChange w:id="2047" w:author="Eddie Curtis" w:date="2012-08-10T11:38:00Z">
                  <w:rPr>
                    <w:rFonts w:cs="Calibri"/>
                    <w:i/>
                    <w:iCs/>
                    <w:sz w:val="16"/>
                    <w:szCs w:val="16"/>
                  </w:rPr>
                </w:rPrChange>
              </w:rPr>
              <w:t>Duration of storage)</w:t>
            </w:r>
          </w:p>
          <w:p w:rsidR="00160ECC" w:rsidRPr="00C874C5" w:rsidRDefault="001E7F20" w:rsidP="00160ECC">
            <w:pPr>
              <w:tabs>
                <w:tab w:val="center" w:pos="4680"/>
                <w:tab w:val="right" w:pos="9360"/>
              </w:tabs>
              <w:rPr>
                <w:rFonts w:cs="Calibri"/>
                <w:strike/>
                <w:rPrChange w:id="2048" w:author="Eddie Curtis" w:date="2012-08-10T11:38:00Z">
                  <w:rPr>
                    <w:rFonts w:cs="Calibri"/>
                  </w:rPr>
                </w:rPrChange>
              </w:rPr>
            </w:pPr>
            <w:r w:rsidRPr="001E7F20">
              <w:rPr>
                <w:rFonts w:cs="Calibri"/>
                <w:strike/>
                <w:rPrChange w:id="2049" w:author="Eddie Curtis" w:date="2012-08-10T11:38:00Z">
                  <w:rPr>
                    <w:rFonts w:cs="Calibri"/>
                    <w:sz w:val="16"/>
                    <w:szCs w:val="16"/>
                  </w:rPr>
                </w:rPrChange>
              </w:rPr>
              <w:t>3.0-1.0-1</w:t>
            </w:r>
          </w:p>
          <w:p w:rsidR="00160ECC" w:rsidRPr="00C874C5" w:rsidRDefault="001E7F20" w:rsidP="00160ECC">
            <w:pPr>
              <w:tabs>
                <w:tab w:val="center" w:pos="4680"/>
                <w:tab w:val="right" w:pos="9360"/>
              </w:tabs>
              <w:rPr>
                <w:rFonts w:cs="Calibri"/>
                <w:strike/>
                <w:rPrChange w:id="2050" w:author="Eddie Curtis" w:date="2012-08-10T11:38:00Z">
                  <w:rPr>
                    <w:rFonts w:cs="Calibri"/>
                  </w:rPr>
                </w:rPrChange>
              </w:rPr>
            </w:pPr>
            <w:r w:rsidRPr="001E7F20">
              <w:rPr>
                <w:rFonts w:cs="Calibri"/>
                <w:strike/>
                <w:rPrChange w:id="2051" w:author="Eddie Curtis" w:date="2012-08-10T11:38:00Z">
                  <w:rPr>
                    <w:rFonts w:cs="Calibri"/>
                    <w:sz w:val="16"/>
                    <w:szCs w:val="16"/>
                  </w:rPr>
                </w:rPrChange>
              </w:rPr>
              <w:t>The ASCT shall send operational data to XX external system. (Insert appropriate requirements that suit your needs.)</w:t>
            </w:r>
          </w:p>
          <w:p w:rsidR="00160ECC" w:rsidRPr="00C874C5" w:rsidRDefault="001E7F20" w:rsidP="00160ECC">
            <w:pPr>
              <w:tabs>
                <w:tab w:val="center" w:pos="4680"/>
                <w:tab w:val="right" w:pos="9360"/>
              </w:tabs>
              <w:rPr>
                <w:rFonts w:cs="Calibri"/>
                <w:strike/>
                <w:rPrChange w:id="2052" w:author="Eddie Curtis" w:date="2012-08-10T11:38:00Z">
                  <w:rPr>
                    <w:rFonts w:cs="Calibri"/>
                  </w:rPr>
                </w:rPrChange>
              </w:rPr>
            </w:pPr>
            <w:r w:rsidRPr="001E7F20">
              <w:rPr>
                <w:rFonts w:cs="Calibri"/>
                <w:strike/>
                <w:rPrChange w:id="2053" w:author="Eddie Curtis" w:date="2012-08-10T11:38:00Z">
                  <w:rPr>
                    <w:rFonts w:cs="Calibri"/>
                    <w:sz w:val="16"/>
                    <w:szCs w:val="16"/>
                  </w:rPr>
                </w:rPrChange>
              </w:rPr>
              <w:t>3.0-1.0-2</w:t>
            </w:r>
          </w:p>
          <w:p w:rsidR="00160ECC" w:rsidRPr="00C874C5" w:rsidRDefault="001E7F20" w:rsidP="00160ECC">
            <w:pPr>
              <w:tabs>
                <w:tab w:val="center" w:pos="4680"/>
                <w:tab w:val="right" w:pos="9360"/>
              </w:tabs>
              <w:rPr>
                <w:rFonts w:cs="Calibri"/>
                <w:strike/>
                <w:rPrChange w:id="2054" w:author="Eddie Curtis" w:date="2012-08-10T11:38:00Z">
                  <w:rPr>
                    <w:rFonts w:cs="Calibri"/>
                  </w:rPr>
                </w:rPrChange>
              </w:rPr>
            </w:pPr>
            <w:r w:rsidRPr="001E7F20">
              <w:rPr>
                <w:rFonts w:cs="Calibri"/>
                <w:strike/>
                <w:rPrChange w:id="2055" w:author="Eddie Curtis" w:date="2012-08-10T11:38:00Z">
                  <w:rPr>
                    <w:rFonts w:cs="Calibri"/>
                    <w:sz w:val="16"/>
                    <w:szCs w:val="16"/>
                  </w:rPr>
                </w:rPrChange>
              </w:rPr>
              <w:t>The ASCT shall send control data to the XX external system.  (Insert appropriate requirements that suit your needs.)</w:t>
            </w:r>
          </w:p>
          <w:p w:rsidR="00160ECC" w:rsidRPr="00C874C5" w:rsidRDefault="001E7F20" w:rsidP="00160ECC">
            <w:pPr>
              <w:tabs>
                <w:tab w:val="center" w:pos="4680"/>
                <w:tab w:val="right" w:pos="9360"/>
              </w:tabs>
              <w:rPr>
                <w:rFonts w:cs="Calibri"/>
                <w:strike/>
                <w:rPrChange w:id="2056" w:author="Eddie Curtis" w:date="2012-08-10T11:38:00Z">
                  <w:rPr>
                    <w:rFonts w:cs="Calibri"/>
                  </w:rPr>
                </w:rPrChange>
              </w:rPr>
            </w:pPr>
            <w:r w:rsidRPr="001E7F20">
              <w:rPr>
                <w:rFonts w:cs="Calibri"/>
                <w:strike/>
                <w:rPrChange w:id="2057" w:author="Eddie Curtis" w:date="2012-08-10T11:38:00Z">
                  <w:rPr>
                    <w:rFonts w:cs="Calibri"/>
                    <w:sz w:val="16"/>
                    <w:szCs w:val="16"/>
                  </w:rPr>
                </w:rPrChange>
              </w:rPr>
              <w:t>3.0-1.0-4</w:t>
            </w:r>
          </w:p>
          <w:p w:rsidR="00160ECC" w:rsidRPr="00C874C5" w:rsidRDefault="001E7F20" w:rsidP="00160ECC">
            <w:pPr>
              <w:tabs>
                <w:tab w:val="center" w:pos="4680"/>
                <w:tab w:val="right" w:pos="9360"/>
              </w:tabs>
              <w:rPr>
                <w:rFonts w:cs="Calibri"/>
                <w:strike/>
                <w:rPrChange w:id="2058" w:author="Eddie Curtis" w:date="2012-08-10T11:38:00Z">
                  <w:rPr>
                    <w:rFonts w:cs="Calibri"/>
                  </w:rPr>
                </w:rPrChange>
              </w:rPr>
            </w:pPr>
            <w:r w:rsidRPr="001E7F20">
              <w:rPr>
                <w:rFonts w:cs="Calibri"/>
                <w:strike/>
                <w:rPrChange w:id="2059" w:author="Eddie Curtis" w:date="2012-08-10T11:38:00Z">
                  <w:rPr>
                    <w:rFonts w:cs="Calibri"/>
                    <w:sz w:val="16"/>
                    <w:szCs w:val="16"/>
                  </w:rPr>
                </w:rPrChange>
              </w:rPr>
              <w:t>The ASCT shall send coordination data to the XX external system.  (Insert appropriate requirements that suit your needs.)</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2060" w:author="USER" w:date="2012-09-07T16:01:00Z">
                  <w:rPr>
                    <w:rFonts w:cs="Calibri"/>
                    <w:sz w:val="16"/>
                    <w:szCs w:val="16"/>
                  </w:rPr>
                </w:rPrChange>
              </w:rPr>
              <w:t>4.3.0-3</w:t>
            </w:r>
          </w:p>
        </w:tc>
        <w:tc>
          <w:tcPr>
            <w:tcW w:w="5268" w:type="dxa"/>
            <w:shd w:val="clear" w:color="auto" w:fill="auto"/>
          </w:tcPr>
          <w:p w:rsidR="00160ECC" w:rsidRPr="00160ECC" w:rsidRDefault="001E7F20" w:rsidP="00160ECC">
            <w:pPr>
              <w:rPr>
                <w:rFonts w:cs="Calibri"/>
              </w:rPr>
            </w:pPr>
            <w:r w:rsidRPr="001E7F20">
              <w:rPr>
                <w:rFonts w:cs="Calibri"/>
                <w:highlight w:val="yellow"/>
                <w:rPrChange w:id="2061" w:author="Eddie Curtis" w:date="2012-08-10T11:42:00Z">
                  <w:rPr>
                    <w:rFonts w:cs="Calibri"/>
                    <w:sz w:val="16"/>
                    <w:szCs w:val="16"/>
                  </w:rPr>
                </w:rPrChange>
              </w:rPr>
              <w:t xml:space="preserve">The system operator needs to adaptively coordinate signals on two crossing routes simultaneously. (Include signals on crossing arterials within the boundaries of the </w:t>
            </w:r>
            <w:r w:rsidRPr="001E7F20">
              <w:rPr>
                <w:rFonts w:cs="Calibri"/>
                <w:highlight w:val="yellow"/>
                <w:rPrChange w:id="2062" w:author="Eddie Curtis" w:date="2012-08-10T11:42:00Z">
                  <w:rPr>
                    <w:rFonts w:cs="Calibri"/>
                    <w:sz w:val="16"/>
                    <w:szCs w:val="16"/>
                  </w:rPr>
                </w:rPrChange>
              </w:rPr>
              <w:lastRenderedPageBreak/>
              <w:t>adaptive systems mapped in Chapter 3.)</w:t>
            </w:r>
          </w:p>
        </w:tc>
        <w:tc>
          <w:tcPr>
            <w:tcW w:w="5670" w:type="dxa"/>
            <w:shd w:val="clear" w:color="auto" w:fill="auto"/>
          </w:tcPr>
          <w:p w:rsidR="00160ECC" w:rsidRPr="00847BAC" w:rsidRDefault="001E7F20" w:rsidP="00160ECC">
            <w:pPr>
              <w:tabs>
                <w:tab w:val="center" w:pos="4680"/>
                <w:tab w:val="right" w:pos="9360"/>
              </w:tabs>
              <w:rPr>
                <w:rFonts w:cs="Calibri"/>
                <w:highlight w:val="yellow"/>
                <w:rPrChange w:id="2063" w:author="Eddie Curtis" w:date="2012-08-10T11:42:00Z">
                  <w:rPr>
                    <w:rFonts w:cs="Calibri"/>
                  </w:rPr>
                </w:rPrChange>
              </w:rPr>
            </w:pPr>
            <w:r w:rsidRPr="001E7F20">
              <w:rPr>
                <w:rFonts w:cs="Calibri"/>
                <w:highlight w:val="yellow"/>
                <w:rPrChange w:id="2064" w:author="Eddie Curtis" w:date="2012-08-10T11:42:00Z">
                  <w:rPr>
                    <w:rFonts w:cs="Calibri"/>
                    <w:sz w:val="16"/>
                    <w:szCs w:val="16"/>
                  </w:rPr>
                </w:rPrChange>
              </w:rPr>
              <w:lastRenderedPageBreak/>
              <w:t>4.0-1.0-4</w:t>
            </w:r>
          </w:p>
          <w:p w:rsidR="00160ECC" w:rsidRPr="00160ECC" w:rsidRDefault="001E7F20" w:rsidP="00160ECC">
            <w:pPr>
              <w:rPr>
                <w:rFonts w:cs="Calibri"/>
              </w:rPr>
            </w:pPr>
            <w:r w:rsidRPr="001E7F20">
              <w:rPr>
                <w:rFonts w:cs="Calibri"/>
                <w:highlight w:val="yellow"/>
                <w:rPrChange w:id="2065" w:author="Eddie Curtis" w:date="2012-08-10T11:42:00Z">
                  <w:rPr>
                    <w:rFonts w:cs="Calibri"/>
                    <w:sz w:val="16"/>
                    <w:szCs w:val="16"/>
                  </w:rPr>
                </w:rPrChange>
              </w:rPr>
              <w:t>The ASCT shall support adaptive coordination on crossing routes.</w:t>
            </w:r>
          </w:p>
        </w:tc>
      </w:tr>
      <w:tr w:rsidR="00160ECC" w:rsidTr="00A535CF">
        <w:tc>
          <w:tcPr>
            <w:tcW w:w="2040" w:type="dxa"/>
            <w:shd w:val="clear" w:color="auto" w:fill="auto"/>
          </w:tcPr>
          <w:p w:rsidR="00160ECC" w:rsidRPr="00847BAC" w:rsidRDefault="001E7F20" w:rsidP="00160ECC">
            <w:pPr>
              <w:tabs>
                <w:tab w:val="center" w:pos="4680"/>
                <w:tab w:val="right" w:pos="9360"/>
              </w:tabs>
              <w:rPr>
                <w:rFonts w:cs="Calibri"/>
                <w:strike/>
                <w:rPrChange w:id="2066" w:author="Eddie Curtis" w:date="2012-08-10T11:46:00Z">
                  <w:rPr>
                    <w:rFonts w:cs="Calibri"/>
                  </w:rPr>
                </w:rPrChange>
              </w:rPr>
            </w:pPr>
            <w:r w:rsidRPr="001E7F20">
              <w:rPr>
                <w:rFonts w:cs="Calibri"/>
                <w:strike/>
                <w:rPrChange w:id="2067" w:author="Eddie Curtis" w:date="2012-08-10T11:46:00Z">
                  <w:rPr>
                    <w:rFonts w:cs="Calibri"/>
                    <w:sz w:val="16"/>
                    <w:szCs w:val="16"/>
                  </w:rPr>
                </w:rPrChange>
              </w:rPr>
              <w:lastRenderedPageBreak/>
              <w:t>4.3.0-4</w:t>
            </w:r>
          </w:p>
        </w:tc>
        <w:tc>
          <w:tcPr>
            <w:tcW w:w="5268" w:type="dxa"/>
            <w:shd w:val="clear" w:color="auto" w:fill="auto"/>
          </w:tcPr>
          <w:p w:rsidR="00160ECC" w:rsidRPr="00847BAC" w:rsidRDefault="001E7F20" w:rsidP="00160ECC">
            <w:pPr>
              <w:tabs>
                <w:tab w:val="center" w:pos="4680"/>
                <w:tab w:val="right" w:pos="9360"/>
              </w:tabs>
              <w:rPr>
                <w:rFonts w:cs="Calibri"/>
                <w:strike/>
                <w:rPrChange w:id="2068" w:author="Eddie Curtis" w:date="2012-08-10T11:46:00Z">
                  <w:rPr>
                    <w:rFonts w:cs="Calibri"/>
                  </w:rPr>
                </w:rPrChange>
              </w:rPr>
            </w:pPr>
            <w:r w:rsidRPr="001E7F20">
              <w:rPr>
                <w:rFonts w:cs="Calibri"/>
                <w:strike/>
                <w:rPrChange w:id="2069" w:author="Eddie Curtis" w:date="2012-08-10T11:46:00Z">
                  <w:rPr>
                    <w:rFonts w:cs="Calibri"/>
                    <w:sz w:val="16"/>
                    <w:szCs w:val="16"/>
                  </w:rPr>
                </w:rPrChange>
              </w:rPr>
              <w:t>The system operator needs to receive data from another system that will allow the ASCT system to coordinate its operation with the adjacent system.</w:t>
            </w:r>
          </w:p>
        </w:tc>
        <w:tc>
          <w:tcPr>
            <w:tcW w:w="5670" w:type="dxa"/>
            <w:shd w:val="clear" w:color="auto" w:fill="auto"/>
          </w:tcPr>
          <w:p w:rsidR="00160ECC" w:rsidRPr="00847BAC" w:rsidRDefault="001E7F20" w:rsidP="00160ECC">
            <w:pPr>
              <w:tabs>
                <w:tab w:val="center" w:pos="4680"/>
                <w:tab w:val="right" w:pos="9360"/>
              </w:tabs>
              <w:rPr>
                <w:rFonts w:cs="Calibri"/>
                <w:strike/>
                <w:rPrChange w:id="2070" w:author="Eddie Curtis" w:date="2012-08-10T11:46:00Z">
                  <w:rPr>
                    <w:rFonts w:cs="Calibri"/>
                  </w:rPr>
                </w:rPrChange>
              </w:rPr>
            </w:pPr>
            <w:r w:rsidRPr="001E7F20">
              <w:rPr>
                <w:rFonts w:cs="Calibri"/>
                <w:strike/>
                <w:rPrChange w:id="2071" w:author="Eddie Curtis" w:date="2012-08-10T11:46:00Z">
                  <w:rPr>
                    <w:rFonts w:cs="Calibri"/>
                    <w:sz w:val="16"/>
                    <w:szCs w:val="16"/>
                  </w:rPr>
                </w:rPrChange>
              </w:rPr>
              <w:t>3.0-1</w:t>
            </w:r>
          </w:p>
          <w:p w:rsidR="00160ECC" w:rsidRPr="00847BAC" w:rsidRDefault="001E7F20" w:rsidP="00160ECC">
            <w:pPr>
              <w:tabs>
                <w:tab w:val="center" w:pos="4680"/>
                <w:tab w:val="right" w:pos="9360"/>
              </w:tabs>
              <w:rPr>
                <w:rFonts w:cs="Calibri"/>
                <w:i/>
                <w:iCs/>
                <w:strike/>
                <w:rPrChange w:id="2072" w:author="Eddie Curtis" w:date="2012-08-10T11:46:00Z">
                  <w:rPr>
                    <w:rFonts w:cs="Calibri"/>
                    <w:i/>
                    <w:iCs/>
                  </w:rPr>
                </w:rPrChange>
              </w:rPr>
            </w:pPr>
            <w:r w:rsidRPr="001E7F20">
              <w:rPr>
                <w:rFonts w:cs="Calibri"/>
                <w:i/>
                <w:iCs/>
                <w:strike/>
                <w:rPrChange w:id="2073" w:author="Eddie Curtis" w:date="2012-08-10T11:46:00Z">
                  <w:rPr>
                    <w:rFonts w:cs="Calibri"/>
                    <w:i/>
                    <w:iCs/>
                    <w:sz w:val="16"/>
                    <w:szCs w:val="16"/>
                  </w:rPr>
                </w:rPrChange>
              </w:rPr>
              <w:t>The ASCT shall support external interfaces according to the following detailed requirements. (Insert appropriate requirements that suit your needs. Interface data flows should be documented in your ITS architecture.  Interface requirements include:</w:t>
            </w:r>
          </w:p>
          <w:p w:rsidR="00160ECC" w:rsidRPr="00847BAC" w:rsidRDefault="001E7F20" w:rsidP="00160ECC">
            <w:pPr>
              <w:numPr>
                <w:ilvl w:val="0"/>
                <w:numId w:val="11"/>
              </w:numPr>
              <w:tabs>
                <w:tab w:val="center" w:pos="4680"/>
                <w:tab w:val="right" w:pos="9360"/>
              </w:tabs>
              <w:rPr>
                <w:rFonts w:cs="Calibri"/>
                <w:i/>
                <w:iCs/>
                <w:strike/>
                <w:rPrChange w:id="2074" w:author="Eddie Curtis" w:date="2012-08-10T11:46:00Z">
                  <w:rPr>
                    <w:rFonts w:cs="Calibri"/>
                    <w:i/>
                    <w:iCs/>
                  </w:rPr>
                </w:rPrChange>
              </w:rPr>
            </w:pPr>
            <w:r w:rsidRPr="001E7F20">
              <w:rPr>
                <w:rFonts w:cs="Calibri"/>
                <w:i/>
                <w:iCs/>
                <w:strike/>
                <w:rPrChange w:id="2075" w:author="Eddie Curtis" w:date="2012-08-10T11:46:00Z">
                  <w:rPr>
                    <w:rFonts w:cs="Calibri"/>
                    <w:i/>
                    <w:iCs/>
                    <w:sz w:val="16"/>
                    <w:szCs w:val="16"/>
                  </w:rPr>
                </w:rPrChange>
              </w:rPr>
              <w:t>Information layer protocol</w:t>
            </w:r>
          </w:p>
          <w:p w:rsidR="00160ECC" w:rsidRPr="00847BAC" w:rsidRDefault="001E7F20" w:rsidP="00160ECC">
            <w:pPr>
              <w:numPr>
                <w:ilvl w:val="0"/>
                <w:numId w:val="11"/>
              </w:numPr>
              <w:tabs>
                <w:tab w:val="center" w:pos="4680"/>
                <w:tab w:val="right" w:pos="9360"/>
              </w:tabs>
              <w:rPr>
                <w:rFonts w:cs="Calibri"/>
                <w:i/>
                <w:iCs/>
                <w:strike/>
                <w:rPrChange w:id="2076" w:author="Eddie Curtis" w:date="2012-08-10T11:46:00Z">
                  <w:rPr>
                    <w:rFonts w:cs="Calibri"/>
                    <w:i/>
                    <w:iCs/>
                  </w:rPr>
                </w:rPrChange>
              </w:rPr>
            </w:pPr>
            <w:r w:rsidRPr="001E7F20">
              <w:rPr>
                <w:rFonts w:cs="Calibri"/>
                <w:i/>
                <w:iCs/>
                <w:strike/>
                <w:rPrChange w:id="2077" w:author="Eddie Curtis" w:date="2012-08-10T11:46:00Z">
                  <w:rPr>
                    <w:rFonts w:cs="Calibri"/>
                    <w:i/>
                    <w:iCs/>
                    <w:sz w:val="16"/>
                    <w:szCs w:val="16"/>
                  </w:rPr>
                </w:rPrChange>
              </w:rPr>
              <w:t>Application layer protocol</w:t>
            </w:r>
          </w:p>
          <w:p w:rsidR="00160ECC" w:rsidRPr="00847BAC" w:rsidRDefault="001E7F20" w:rsidP="00160ECC">
            <w:pPr>
              <w:numPr>
                <w:ilvl w:val="0"/>
                <w:numId w:val="11"/>
              </w:numPr>
              <w:tabs>
                <w:tab w:val="center" w:pos="4680"/>
                <w:tab w:val="right" w:pos="9360"/>
              </w:tabs>
              <w:rPr>
                <w:rFonts w:cs="Calibri"/>
                <w:i/>
                <w:iCs/>
                <w:strike/>
                <w:rPrChange w:id="2078" w:author="Eddie Curtis" w:date="2012-08-10T11:46:00Z">
                  <w:rPr>
                    <w:rFonts w:cs="Calibri"/>
                    <w:i/>
                    <w:iCs/>
                  </w:rPr>
                </w:rPrChange>
              </w:rPr>
            </w:pPr>
            <w:r w:rsidRPr="001E7F20">
              <w:rPr>
                <w:rFonts w:cs="Calibri"/>
                <w:i/>
                <w:iCs/>
                <w:strike/>
                <w:rPrChange w:id="2079" w:author="Eddie Curtis" w:date="2012-08-10T11:46:00Z">
                  <w:rPr>
                    <w:rFonts w:cs="Calibri"/>
                    <w:i/>
                    <w:iCs/>
                    <w:sz w:val="16"/>
                    <w:szCs w:val="16"/>
                  </w:rPr>
                </w:rPrChange>
              </w:rPr>
              <w:t>Lower layer protocol</w:t>
            </w:r>
          </w:p>
          <w:p w:rsidR="00160ECC" w:rsidRPr="00847BAC" w:rsidRDefault="001E7F20" w:rsidP="00160ECC">
            <w:pPr>
              <w:numPr>
                <w:ilvl w:val="0"/>
                <w:numId w:val="11"/>
              </w:numPr>
              <w:tabs>
                <w:tab w:val="center" w:pos="4680"/>
                <w:tab w:val="right" w:pos="9360"/>
              </w:tabs>
              <w:rPr>
                <w:rFonts w:cs="Calibri"/>
                <w:i/>
                <w:iCs/>
                <w:strike/>
                <w:rPrChange w:id="2080" w:author="Eddie Curtis" w:date="2012-08-10T11:46:00Z">
                  <w:rPr>
                    <w:rFonts w:cs="Calibri"/>
                    <w:i/>
                    <w:iCs/>
                  </w:rPr>
                </w:rPrChange>
              </w:rPr>
            </w:pPr>
            <w:r w:rsidRPr="001E7F20">
              <w:rPr>
                <w:rFonts w:cs="Calibri"/>
                <w:i/>
                <w:iCs/>
                <w:strike/>
                <w:rPrChange w:id="2081" w:author="Eddie Curtis" w:date="2012-08-10T11:46:00Z">
                  <w:rPr>
                    <w:rFonts w:cs="Calibri"/>
                    <w:i/>
                    <w:iCs/>
                    <w:sz w:val="16"/>
                    <w:szCs w:val="16"/>
                  </w:rPr>
                </w:rPrChange>
              </w:rPr>
              <w:t>Data aggregation</w:t>
            </w:r>
          </w:p>
          <w:p w:rsidR="00160ECC" w:rsidRPr="00847BAC" w:rsidRDefault="001E7F20" w:rsidP="00160ECC">
            <w:pPr>
              <w:numPr>
                <w:ilvl w:val="0"/>
                <w:numId w:val="11"/>
              </w:numPr>
              <w:tabs>
                <w:tab w:val="center" w:pos="4680"/>
                <w:tab w:val="right" w:pos="9360"/>
              </w:tabs>
              <w:rPr>
                <w:rFonts w:cs="Calibri"/>
                <w:i/>
                <w:iCs/>
                <w:strike/>
                <w:rPrChange w:id="2082" w:author="Eddie Curtis" w:date="2012-08-10T11:46:00Z">
                  <w:rPr>
                    <w:rFonts w:cs="Calibri"/>
                    <w:i/>
                    <w:iCs/>
                  </w:rPr>
                </w:rPrChange>
              </w:rPr>
            </w:pPr>
            <w:r w:rsidRPr="001E7F20">
              <w:rPr>
                <w:rFonts w:cs="Calibri"/>
                <w:i/>
                <w:iCs/>
                <w:strike/>
                <w:rPrChange w:id="2083" w:author="Eddie Curtis" w:date="2012-08-10T11:46:00Z">
                  <w:rPr>
                    <w:rFonts w:cs="Calibri"/>
                    <w:i/>
                    <w:iCs/>
                    <w:sz w:val="16"/>
                    <w:szCs w:val="16"/>
                  </w:rPr>
                </w:rPrChange>
              </w:rPr>
              <w:t>Frequency of storage</w:t>
            </w:r>
          </w:p>
          <w:p w:rsidR="00160ECC" w:rsidRPr="00847BAC" w:rsidRDefault="001E7F20" w:rsidP="00160ECC">
            <w:pPr>
              <w:numPr>
                <w:ilvl w:val="0"/>
                <w:numId w:val="11"/>
              </w:numPr>
              <w:tabs>
                <w:tab w:val="center" w:pos="4680"/>
                <w:tab w:val="right" w:pos="9360"/>
              </w:tabs>
              <w:rPr>
                <w:rFonts w:cs="Calibri"/>
                <w:i/>
                <w:iCs/>
                <w:strike/>
                <w:rPrChange w:id="2084" w:author="Eddie Curtis" w:date="2012-08-10T11:46:00Z">
                  <w:rPr>
                    <w:rFonts w:cs="Calibri"/>
                    <w:i/>
                    <w:iCs/>
                  </w:rPr>
                </w:rPrChange>
              </w:rPr>
            </w:pPr>
            <w:r w:rsidRPr="001E7F20">
              <w:rPr>
                <w:rFonts w:cs="Calibri"/>
                <w:i/>
                <w:iCs/>
                <w:strike/>
                <w:rPrChange w:id="2085" w:author="Eddie Curtis" w:date="2012-08-10T11:46:00Z">
                  <w:rPr>
                    <w:rFonts w:cs="Calibri"/>
                    <w:i/>
                    <w:iCs/>
                    <w:sz w:val="16"/>
                    <w:szCs w:val="16"/>
                  </w:rPr>
                </w:rPrChange>
              </w:rPr>
              <w:t>Frequency of reporting</w:t>
            </w:r>
          </w:p>
          <w:p w:rsidR="00160ECC" w:rsidRPr="00847BAC" w:rsidRDefault="001E7F20" w:rsidP="00160ECC">
            <w:pPr>
              <w:numPr>
                <w:ilvl w:val="0"/>
                <w:numId w:val="11"/>
              </w:numPr>
              <w:tabs>
                <w:tab w:val="center" w:pos="4680"/>
                <w:tab w:val="right" w:pos="9360"/>
              </w:tabs>
              <w:rPr>
                <w:rFonts w:cs="Calibri"/>
                <w:i/>
                <w:iCs/>
                <w:strike/>
                <w:rPrChange w:id="2086" w:author="Eddie Curtis" w:date="2012-08-10T11:46:00Z">
                  <w:rPr>
                    <w:rFonts w:cs="Calibri"/>
                    <w:i/>
                    <w:iCs/>
                  </w:rPr>
                </w:rPrChange>
              </w:rPr>
            </w:pPr>
            <w:r w:rsidRPr="001E7F20">
              <w:rPr>
                <w:rFonts w:cs="Calibri"/>
                <w:i/>
                <w:iCs/>
                <w:strike/>
                <w:rPrChange w:id="2087" w:author="Eddie Curtis" w:date="2012-08-10T11:46:00Z">
                  <w:rPr>
                    <w:rFonts w:cs="Calibri"/>
                    <w:i/>
                    <w:iCs/>
                    <w:sz w:val="16"/>
                    <w:szCs w:val="16"/>
                  </w:rPr>
                </w:rPrChange>
              </w:rPr>
              <w:t>Duration of storage)</w:t>
            </w:r>
          </w:p>
          <w:p w:rsidR="00160ECC" w:rsidRPr="00847BAC" w:rsidRDefault="001E7F20" w:rsidP="00160ECC">
            <w:pPr>
              <w:tabs>
                <w:tab w:val="center" w:pos="4680"/>
                <w:tab w:val="right" w:pos="9360"/>
              </w:tabs>
              <w:rPr>
                <w:rFonts w:cs="Calibri"/>
                <w:strike/>
                <w:rPrChange w:id="2088" w:author="Eddie Curtis" w:date="2012-08-10T11:46:00Z">
                  <w:rPr>
                    <w:rFonts w:cs="Calibri"/>
                  </w:rPr>
                </w:rPrChange>
              </w:rPr>
            </w:pPr>
            <w:r w:rsidRPr="001E7F20">
              <w:rPr>
                <w:rFonts w:cs="Calibri"/>
                <w:strike/>
                <w:rPrChange w:id="2089" w:author="Eddie Curtis" w:date="2012-08-10T11:46:00Z">
                  <w:rPr>
                    <w:rFonts w:cs="Calibri"/>
                    <w:sz w:val="16"/>
                    <w:szCs w:val="16"/>
                  </w:rPr>
                </w:rPrChange>
              </w:rPr>
              <w:t>4.0-1.0-1</w:t>
            </w:r>
          </w:p>
          <w:p w:rsidR="00160ECC" w:rsidRPr="00847BAC" w:rsidRDefault="001E7F20" w:rsidP="00160ECC">
            <w:pPr>
              <w:tabs>
                <w:tab w:val="center" w:pos="4680"/>
                <w:tab w:val="right" w:pos="9360"/>
              </w:tabs>
              <w:rPr>
                <w:rFonts w:cs="Calibri"/>
                <w:strike/>
                <w:rPrChange w:id="2090" w:author="Eddie Curtis" w:date="2012-08-10T11:46:00Z">
                  <w:rPr>
                    <w:rFonts w:cs="Calibri"/>
                  </w:rPr>
                </w:rPrChange>
              </w:rPr>
            </w:pPr>
            <w:r w:rsidRPr="001E7F20">
              <w:rPr>
                <w:rFonts w:cs="Calibri"/>
                <w:strike/>
                <w:rPrChange w:id="2091" w:author="Eddie Curtis" w:date="2012-08-10T11:46:00Z">
                  <w:rPr>
                    <w:rFonts w:cs="Calibri"/>
                    <w:sz w:val="16"/>
                    <w:szCs w:val="16"/>
                  </w:rPr>
                </w:rPrChange>
              </w:rPr>
              <w:t>The ASCT shall alter its operation to minimize interruption of traffic entering the system. (This may be achieved via detection, with no direct connection to the other system.)</w:t>
            </w:r>
          </w:p>
          <w:p w:rsidR="00160ECC" w:rsidRPr="00847BAC" w:rsidRDefault="001E7F20" w:rsidP="00160ECC">
            <w:pPr>
              <w:tabs>
                <w:tab w:val="center" w:pos="4680"/>
                <w:tab w:val="right" w:pos="9360"/>
              </w:tabs>
              <w:rPr>
                <w:rFonts w:cs="Calibri"/>
                <w:strike/>
                <w:rPrChange w:id="2092" w:author="Eddie Curtis" w:date="2012-08-10T11:46:00Z">
                  <w:rPr>
                    <w:rFonts w:cs="Calibri"/>
                  </w:rPr>
                </w:rPrChange>
              </w:rPr>
            </w:pPr>
            <w:r w:rsidRPr="001E7F20">
              <w:rPr>
                <w:rFonts w:cs="Calibri"/>
                <w:strike/>
                <w:rPrChange w:id="2093" w:author="Eddie Curtis" w:date="2012-08-10T11:46:00Z">
                  <w:rPr>
                    <w:rFonts w:cs="Calibri"/>
                    <w:sz w:val="16"/>
                    <w:szCs w:val="16"/>
                  </w:rPr>
                </w:rPrChange>
              </w:rPr>
              <w:t>4.0-1</w:t>
            </w:r>
          </w:p>
          <w:p w:rsidR="00160ECC" w:rsidRPr="00847BAC" w:rsidRDefault="001E7F20" w:rsidP="00160ECC">
            <w:pPr>
              <w:tabs>
                <w:tab w:val="center" w:pos="4680"/>
                <w:tab w:val="right" w:pos="9360"/>
              </w:tabs>
              <w:rPr>
                <w:rFonts w:cs="Calibri"/>
                <w:i/>
                <w:iCs/>
                <w:strike/>
                <w:rPrChange w:id="2094" w:author="Eddie Curtis" w:date="2012-08-10T11:46:00Z">
                  <w:rPr>
                    <w:rFonts w:cs="Calibri"/>
                    <w:i/>
                    <w:iCs/>
                  </w:rPr>
                </w:rPrChange>
              </w:rPr>
            </w:pPr>
            <w:r w:rsidRPr="001E7F20">
              <w:rPr>
                <w:rFonts w:cs="Calibri"/>
                <w:i/>
                <w:iCs/>
                <w:strike/>
                <w:rPrChange w:id="2095" w:author="Eddie Curtis" w:date="2012-08-10T11:46:00Z">
                  <w:rPr>
                    <w:rFonts w:cs="Calibri"/>
                    <w:i/>
                    <w:iCs/>
                    <w:sz w:val="16"/>
                    <w:szCs w:val="16"/>
                  </w:rPr>
                </w:rPrChange>
              </w:rPr>
              <w:t xml:space="preserve">The ASCT shall </w:t>
            </w:r>
            <w:proofErr w:type="gramStart"/>
            <w:r w:rsidRPr="001E7F20">
              <w:rPr>
                <w:rFonts w:cs="Calibri"/>
                <w:i/>
                <w:iCs/>
                <w:strike/>
                <w:rPrChange w:id="2096" w:author="Eddie Curtis" w:date="2012-08-10T11:46:00Z">
                  <w:rPr>
                    <w:rFonts w:cs="Calibri"/>
                    <w:i/>
                    <w:iCs/>
                    <w:sz w:val="16"/>
                    <w:szCs w:val="16"/>
                  </w:rPr>
                </w:rPrChange>
              </w:rPr>
              <w:t>conform</w:t>
            </w:r>
            <w:proofErr w:type="gramEnd"/>
            <w:r w:rsidRPr="001E7F20">
              <w:rPr>
                <w:rFonts w:cs="Calibri"/>
                <w:i/>
                <w:iCs/>
                <w:strike/>
                <w:rPrChange w:id="2097" w:author="Eddie Curtis" w:date="2012-08-10T11:46:00Z">
                  <w:rPr>
                    <w:rFonts w:cs="Calibri"/>
                    <w:i/>
                    <w:iCs/>
                    <w:sz w:val="16"/>
                    <w:szCs w:val="16"/>
                  </w:rPr>
                </w:rPrChange>
              </w:rPr>
              <w:t xml:space="preserve"> its operation to an external system's operation.</w:t>
            </w:r>
          </w:p>
          <w:p w:rsidR="00160ECC" w:rsidRPr="00847BAC" w:rsidRDefault="001E7F20" w:rsidP="00160ECC">
            <w:pPr>
              <w:tabs>
                <w:tab w:val="center" w:pos="4680"/>
                <w:tab w:val="right" w:pos="9360"/>
              </w:tabs>
              <w:rPr>
                <w:rFonts w:cs="Calibri"/>
                <w:strike/>
                <w:rPrChange w:id="2098" w:author="Eddie Curtis" w:date="2012-08-10T11:46:00Z">
                  <w:rPr>
                    <w:rFonts w:cs="Calibri"/>
                  </w:rPr>
                </w:rPrChange>
              </w:rPr>
            </w:pPr>
            <w:r w:rsidRPr="001E7F20">
              <w:rPr>
                <w:rFonts w:cs="Calibri"/>
                <w:strike/>
                <w:rPrChange w:id="2099" w:author="Eddie Curtis" w:date="2012-08-10T11:46:00Z">
                  <w:rPr>
                    <w:rFonts w:cs="Calibri"/>
                    <w:sz w:val="16"/>
                    <w:szCs w:val="16"/>
                  </w:rPr>
                </w:rPrChange>
              </w:rPr>
              <w:t>4.0-1.0-3</w:t>
            </w:r>
          </w:p>
          <w:p w:rsidR="00160ECC" w:rsidRPr="00847BAC" w:rsidRDefault="001E7F20" w:rsidP="00160ECC">
            <w:pPr>
              <w:tabs>
                <w:tab w:val="center" w:pos="4680"/>
                <w:tab w:val="right" w:pos="9360"/>
              </w:tabs>
              <w:rPr>
                <w:rFonts w:cs="Calibri"/>
                <w:strike/>
                <w:rPrChange w:id="2100" w:author="Eddie Curtis" w:date="2012-08-10T11:46:00Z">
                  <w:rPr>
                    <w:rFonts w:cs="Calibri"/>
                  </w:rPr>
                </w:rPrChange>
              </w:rPr>
            </w:pPr>
            <w:r w:rsidRPr="001E7F20">
              <w:rPr>
                <w:rFonts w:cs="Calibri"/>
                <w:strike/>
                <w:rPrChange w:id="2101" w:author="Eddie Curtis" w:date="2012-08-10T11:46:00Z">
                  <w:rPr>
                    <w:rFonts w:cs="Calibri"/>
                    <w:sz w:val="16"/>
                    <w:szCs w:val="16"/>
                  </w:rPr>
                </w:rPrChange>
              </w:rPr>
              <w:t>The ASCT shall alter its operation based on data received from another system.</w:t>
            </w:r>
          </w:p>
        </w:tc>
      </w:tr>
      <w:tr w:rsidR="00160ECC" w:rsidTr="00A535CF">
        <w:tc>
          <w:tcPr>
            <w:tcW w:w="2040" w:type="dxa"/>
            <w:shd w:val="clear" w:color="auto" w:fill="auto"/>
          </w:tcPr>
          <w:p w:rsidR="00160ECC" w:rsidRPr="00847BAC" w:rsidRDefault="001E7F20" w:rsidP="00160ECC">
            <w:pPr>
              <w:tabs>
                <w:tab w:val="center" w:pos="4680"/>
                <w:tab w:val="right" w:pos="9360"/>
              </w:tabs>
              <w:rPr>
                <w:rFonts w:cs="Calibri"/>
                <w:highlight w:val="yellow"/>
                <w:rPrChange w:id="2102" w:author="Eddie Curtis" w:date="2012-08-10T11:45:00Z">
                  <w:rPr>
                    <w:rFonts w:cs="Calibri"/>
                  </w:rPr>
                </w:rPrChange>
              </w:rPr>
            </w:pPr>
            <w:r w:rsidRPr="001E7F20">
              <w:rPr>
                <w:rFonts w:cs="Calibri"/>
                <w:highlight w:val="yellow"/>
                <w:rPrChange w:id="2103" w:author="Eddie Curtis" w:date="2012-08-10T11:45:00Z">
                  <w:rPr>
                    <w:rFonts w:cs="Calibri"/>
                    <w:sz w:val="16"/>
                    <w:szCs w:val="16"/>
                  </w:rPr>
                </w:rPrChange>
              </w:rPr>
              <w:t>4.3.0-5</w:t>
            </w:r>
          </w:p>
        </w:tc>
        <w:tc>
          <w:tcPr>
            <w:tcW w:w="5268" w:type="dxa"/>
            <w:shd w:val="clear" w:color="auto" w:fill="auto"/>
          </w:tcPr>
          <w:p w:rsidR="00160ECC" w:rsidRPr="00847BAC" w:rsidRDefault="001E7F20" w:rsidP="00160ECC">
            <w:pPr>
              <w:tabs>
                <w:tab w:val="center" w:pos="4680"/>
                <w:tab w:val="right" w:pos="9360"/>
              </w:tabs>
              <w:rPr>
                <w:rFonts w:cs="Calibri"/>
                <w:highlight w:val="yellow"/>
                <w:rPrChange w:id="2104" w:author="Eddie Curtis" w:date="2012-08-10T11:45:00Z">
                  <w:rPr>
                    <w:rFonts w:cs="Calibri"/>
                  </w:rPr>
                </w:rPrChange>
              </w:rPr>
            </w:pPr>
            <w:r w:rsidRPr="001E7F20">
              <w:rPr>
                <w:rFonts w:cs="Calibri"/>
                <w:highlight w:val="yellow"/>
                <w:rPrChange w:id="2105" w:author="Eddie Curtis" w:date="2012-08-10T11:45:00Z">
                  <w:rPr>
                    <w:rFonts w:cs="Calibri"/>
                    <w:sz w:val="16"/>
                    <w:szCs w:val="16"/>
                  </w:rPr>
                </w:rPrChange>
              </w:rPr>
              <w:t>The system operator needs to constrain the adaptive system to operate a cycle length compatible with the crossing arterial.</w:t>
            </w:r>
          </w:p>
        </w:tc>
        <w:tc>
          <w:tcPr>
            <w:tcW w:w="5670" w:type="dxa"/>
            <w:shd w:val="clear" w:color="auto" w:fill="auto"/>
          </w:tcPr>
          <w:p w:rsidR="00160ECC" w:rsidRPr="00847BAC" w:rsidRDefault="001E7F20" w:rsidP="00160ECC">
            <w:pPr>
              <w:tabs>
                <w:tab w:val="center" w:pos="4680"/>
                <w:tab w:val="right" w:pos="9360"/>
              </w:tabs>
              <w:rPr>
                <w:rFonts w:cs="Calibri"/>
                <w:highlight w:val="yellow"/>
                <w:rPrChange w:id="2106" w:author="Eddie Curtis" w:date="2012-08-10T11:45:00Z">
                  <w:rPr>
                    <w:rFonts w:cs="Calibri"/>
                  </w:rPr>
                </w:rPrChange>
              </w:rPr>
            </w:pPr>
            <w:r w:rsidRPr="001E7F20">
              <w:rPr>
                <w:rFonts w:cs="Calibri"/>
                <w:highlight w:val="yellow"/>
                <w:rPrChange w:id="2107" w:author="Eddie Curtis" w:date="2012-08-10T11:45:00Z">
                  <w:rPr>
                    <w:rFonts w:cs="Calibri"/>
                    <w:sz w:val="16"/>
                    <w:szCs w:val="16"/>
                  </w:rPr>
                </w:rPrChange>
              </w:rPr>
              <w:t>4.0-1.0-2</w:t>
            </w:r>
          </w:p>
          <w:p w:rsidR="00160ECC" w:rsidRPr="00847BAC" w:rsidRDefault="001E7F20" w:rsidP="00160ECC">
            <w:pPr>
              <w:tabs>
                <w:tab w:val="center" w:pos="4680"/>
                <w:tab w:val="right" w:pos="9360"/>
              </w:tabs>
              <w:rPr>
                <w:rFonts w:cs="Calibri"/>
                <w:highlight w:val="yellow"/>
                <w:rPrChange w:id="2108" w:author="Eddie Curtis" w:date="2012-08-10T11:45:00Z">
                  <w:rPr>
                    <w:rFonts w:cs="Calibri"/>
                  </w:rPr>
                </w:rPrChange>
              </w:rPr>
            </w:pPr>
            <w:r w:rsidRPr="001E7F20">
              <w:rPr>
                <w:rFonts w:cs="Calibri"/>
                <w:highlight w:val="yellow"/>
                <w:rPrChange w:id="2109" w:author="Eddie Curtis" w:date="2012-08-10T11:45:00Z">
                  <w:rPr>
                    <w:rFonts w:cs="Calibri"/>
                    <w:sz w:val="16"/>
                    <w:szCs w:val="16"/>
                  </w:rPr>
                </w:rPrChange>
              </w:rPr>
              <w:t>The ASCT shall operate a fixed cycle length to match the cycle length of an adjacent system.</w:t>
            </w:r>
          </w:p>
        </w:tc>
      </w:tr>
      <w:tr w:rsidR="00160ECC" w:rsidTr="00A535CF">
        <w:tc>
          <w:tcPr>
            <w:tcW w:w="2040" w:type="dxa"/>
            <w:shd w:val="clear" w:color="auto" w:fill="auto"/>
          </w:tcPr>
          <w:p w:rsidR="00160ECC" w:rsidRPr="00847BAC" w:rsidRDefault="001E7F20" w:rsidP="00160ECC">
            <w:pPr>
              <w:tabs>
                <w:tab w:val="center" w:pos="4680"/>
                <w:tab w:val="right" w:pos="9360"/>
              </w:tabs>
              <w:rPr>
                <w:rFonts w:cs="Calibri"/>
                <w:strike/>
                <w:rPrChange w:id="2110" w:author="Eddie Curtis" w:date="2012-08-10T11:46:00Z">
                  <w:rPr>
                    <w:rFonts w:cs="Calibri"/>
                  </w:rPr>
                </w:rPrChange>
              </w:rPr>
            </w:pPr>
            <w:r w:rsidRPr="001E7F20">
              <w:rPr>
                <w:rFonts w:cs="Calibri"/>
                <w:strike/>
                <w:rPrChange w:id="2111" w:author="Eddie Curtis" w:date="2012-08-10T11:46:00Z">
                  <w:rPr>
                    <w:rFonts w:cs="Calibri"/>
                    <w:sz w:val="16"/>
                    <w:szCs w:val="16"/>
                  </w:rPr>
                </w:rPrChange>
              </w:rPr>
              <w:lastRenderedPageBreak/>
              <w:t>4.3.0-6</w:t>
            </w:r>
          </w:p>
        </w:tc>
        <w:tc>
          <w:tcPr>
            <w:tcW w:w="5268" w:type="dxa"/>
            <w:shd w:val="clear" w:color="auto" w:fill="auto"/>
          </w:tcPr>
          <w:p w:rsidR="00160ECC" w:rsidRPr="00847BAC" w:rsidRDefault="001E7F20" w:rsidP="00160ECC">
            <w:pPr>
              <w:tabs>
                <w:tab w:val="center" w:pos="4680"/>
                <w:tab w:val="right" w:pos="9360"/>
              </w:tabs>
              <w:rPr>
                <w:rFonts w:cs="Calibri"/>
                <w:strike/>
                <w:rPrChange w:id="2112" w:author="Eddie Curtis" w:date="2012-08-10T11:46:00Z">
                  <w:rPr>
                    <w:rFonts w:cs="Calibri"/>
                  </w:rPr>
                </w:rPrChange>
              </w:rPr>
            </w:pPr>
            <w:r w:rsidRPr="001E7F20">
              <w:rPr>
                <w:rFonts w:cs="Calibri"/>
                <w:strike/>
                <w:rPrChange w:id="2113" w:author="Eddie Curtis" w:date="2012-08-10T11:46:00Z">
                  <w:rPr>
                    <w:rFonts w:cs="Calibri"/>
                    <w:sz w:val="16"/>
                    <w:szCs w:val="16"/>
                  </w:rPr>
                </w:rPrChange>
              </w:rPr>
              <w:t>The system operator needs to detect traffic approaching from a neighboring system and coordinate the ASCT operation with the adjacent system.</w:t>
            </w:r>
          </w:p>
        </w:tc>
        <w:tc>
          <w:tcPr>
            <w:tcW w:w="5670" w:type="dxa"/>
            <w:shd w:val="clear" w:color="auto" w:fill="auto"/>
          </w:tcPr>
          <w:p w:rsidR="00160ECC" w:rsidRPr="00847BAC" w:rsidRDefault="001E7F20" w:rsidP="00160ECC">
            <w:pPr>
              <w:tabs>
                <w:tab w:val="center" w:pos="4680"/>
                <w:tab w:val="right" w:pos="9360"/>
              </w:tabs>
              <w:rPr>
                <w:rFonts w:cs="Calibri"/>
                <w:strike/>
                <w:rPrChange w:id="2114" w:author="Eddie Curtis" w:date="2012-08-10T11:46:00Z">
                  <w:rPr>
                    <w:rFonts w:cs="Calibri"/>
                  </w:rPr>
                </w:rPrChange>
              </w:rPr>
            </w:pPr>
            <w:r w:rsidRPr="001E7F20">
              <w:rPr>
                <w:rFonts w:cs="Calibri"/>
                <w:strike/>
                <w:rPrChange w:id="2115" w:author="Eddie Curtis" w:date="2012-08-10T11:46:00Z">
                  <w:rPr>
                    <w:rFonts w:cs="Calibri"/>
                    <w:sz w:val="16"/>
                    <w:szCs w:val="16"/>
                  </w:rPr>
                </w:rPrChange>
              </w:rPr>
              <w:t>4.0-1.0-1</w:t>
            </w:r>
          </w:p>
          <w:p w:rsidR="00160ECC" w:rsidRPr="00847BAC" w:rsidRDefault="001E7F20" w:rsidP="00160ECC">
            <w:pPr>
              <w:tabs>
                <w:tab w:val="center" w:pos="4680"/>
                <w:tab w:val="right" w:pos="9360"/>
              </w:tabs>
              <w:rPr>
                <w:rFonts w:cs="Calibri"/>
                <w:strike/>
                <w:rPrChange w:id="2116" w:author="Eddie Curtis" w:date="2012-08-10T11:46:00Z">
                  <w:rPr>
                    <w:rFonts w:cs="Calibri"/>
                  </w:rPr>
                </w:rPrChange>
              </w:rPr>
            </w:pPr>
            <w:r w:rsidRPr="001E7F20">
              <w:rPr>
                <w:rFonts w:cs="Calibri"/>
                <w:strike/>
                <w:rPrChange w:id="2117" w:author="Eddie Curtis" w:date="2012-08-10T11:46:00Z">
                  <w:rPr>
                    <w:rFonts w:cs="Calibri"/>
                    <w:sz w:val="16"/>
                    <w:szCs w:val="16"/>
                  </w:rPr>
                </w:rPrChange>
              </w:rPr>
              <w:t>The ASCT shall alter its operation to minimize interruption of traffic entering the system. (This may be achieved via detection, with no direct connection to the other system.)</w:t>
            </w:r>
          </w:p>
          <w:p w:rsidR="00160ECC" w:rsidRPr="00847BAC" w:rsidRDefault="001E7F20" w:rsidP="00160ECC">
            <w:pPr>
              <w:tabs>
                <w:tab w:val="center" w:pos="4680"/>
                <w:tab w:val="right" w:pos="9360"/>
              </w:tabs>
              <w:rPr>
                <w:rFonts w:cs="Calibri"/>
                <w:strike/>
                <w:rPrChange w:id="2118" w:author="Eddie Curtis" w:date="2012-08-10T11:46:00Z">
                  <w:rPr>
                    <w:rFonts w:cs="Calibri"/>
                  </w:rPr>
                </w:rPrChange>
              </w:rPr>
            </w:pPr>
            <w:r w:rsidRPr="001E7F20">
              <w:rPr>
                <w:rFonts w:cs="Calibri"/>
                <w:strike/>
                <w:rPrChange w:id="2119" w:author="Eddie Curtis" w:date="2012-08-10T11:46:00Z">
                  <w:rPr>
                    <w:rFonts w:cs="Calibri"/>
                    <w:sz w:val="16"/>
                    <w:szCs w:val="16"/>
                  </w:rPr>
                </w:rPrChange>
              </w:rPr>
              <w:t>4.0-1</w:t>
            </w:r>
          </w:p>
          <w:p w:rsidR="00160ECC" w:rsidRPr="00847BAC" w:rsidRDefault="001E7F20" w:rsidP="00160ECC">
            <w:pPr>
              <w:tabs>
                <w:tab w:val="center" w:pos="4680"/>
                <w:tab w:val="right" w:pos="9360"/>
              </w:tabs>
              <w:rPr>
                <w:rFonts w:cs="Calibri"/>
                <w:strike/>
                <w:rPrChange w:id="2120" w:author="Eddie Curtis" w:date="2012-08-10T11:46:00Z">
                  <w:rPr>
                    <w:rFonts w:cs="Calibri"/>
                  </w:rPr>
                </w:rPrChange>
              </w:rPr>
            </w:pPr>
            <w:r w:rsidRPr="001E7F20">
              <w:rPr>
                <w:rFonts w:cs="Calibri"/>
                <w:i/>
                <w:iCs/>
                <w:strike/>
                <w:rPrChange w:id="2121" w:author="Eddie Curtis" w:date="2012-08-10T11:46:00Z">
                  <w:rPr>
                    <w:rFonts w:cs="Calibri"/>
                    <w:i/>
                    <w:iCs/>
                    <w:sz w:val="16"/>
                    <w:szCs w:val="16"/>
                  </w:rPr>
                </w:rPrChange>
              </w:rPr>
              <w:t xml:space="preserve">The ASCT shall </w:t>
            </w:r>
            <w:proofErr w:type="gramStart"/>
            <w:r w:rsidRPr="001E7F20">
              <w:rPr>
                <w:rFonts w:cs="Calibri"/>
                <w:i/>
                <w:iCs/>
                <w:strike/>
                <w:rPrChange w:id="2122" w:author="Eddie Curtis" w:date="2012-08-10T11:46:00Z">
                  <w:rPr>
                    <w:rFonts w:cs="Calibri"/>
                    <w:i/>
                    <w:iCs/>
                    <w:sz w:val="16"/>
                    <w:szCs w:val="16"/>
                  </w:rPr>
                </w:rPrChange>
              </w:rPr>
              <w:t>conform</w:t>
            </w:r>
            <w:proofErr w:type="gramEnd"/>
            <w:r w:rsidRPr="001E7F20">
              <w:rPr>
                <w:rFonts w:cs="Calibri"/>
                <w:i/>
                <w:iCs/>
                <w:strike/>
                <w:rPrChange w:id="2123" w:author="Eddie Curtis" w:date="2012-08-10T11:46:00Z">
                  <w:rPr>
                    <w:rFonts w:cs="Calibri"/>
                    <w:i/>
                    <w:iCs/>
                    <w:sz w:val="16"/>
                    <w:szCs w:val="16"/>
                  </w:rPr>
                </w:rPrChange>
              </w:rPr>
              <w:t xml:space="preserve"> its operation to an external system's operation.</w:t>
            </w:r>
          </w:p>
        </w:tc>
      </w:tr>
      <w:tr w:rsidR="00160ECC" w:rsidTr="00A535CF">
        <w:tc>
          <w:tcPr>
            <w:tcW w:w="2040" w:type="dxa"/>
            <w:shd w:val="clear" w:color="auto" w:fill="auto"/>
          </w:tcPr>
          <w:p w:rsidR="00160ECC" w:rsidRPr="00AF3AF6" w:rsidRDefault="001E7F20" w:rsidP="00160ECC">
            <w:pPr>
              <w:rPr>
                <w:rFonts w:cs="Calibri"/>
                <w:highlight w:val="yellow"/>
                <w:rPrChange w:id="2124" w:author="USER" w:date="2012-09-07T16:00:00Z">
                  <w:rPr>
                    <w:rFonts w:cs="Calibri"/>
                  </w:rPr>
                </w:rPrChange>
              </w:rPr>
            </w:pPr>
            <w:r w:rsidRPr="001E7F20">
              <w:rPr>
                <w:rFonts w:cs="Calibri"/>
                <w:highlight w:val="yellow"/>
                <w:rPrChange w:id="2125" w:author="USER" w:date="2012-09-07T16:00:00Z">
                  <w:rPr>
                    <w:rFonts w:cs="Calibri"/>
                    <w:sz w:val="16"/>
                    <w:szCs w:val="16"/>
                  </w:rPr>
                </w:rPrChange>
              </w:rPr>
              <w:t>4.4</w:t>
            </w:r>
          </w:p>
        </w:tc>
        <w:tc>
          <w:tcPr>
            <w:tcW w:w="5268" w:type="dxa"/>
            <w:shd w:val="clear" w:color="auto" w:fill="auto"/>
          </w:tcPr>
          <w:p w:rsidR="00160ECC" w:rsidRPr="00AF3AF6" w:rsidRDefault="001E7F20" w:rsidP="00160ECC">
            <w:pPr>
              <w:pStyle w:val="Heading2"/>
              <w:rPr>
                <w:highlight w:val="yellow"/>
                <w:rPrChange w:id="2126" w:author="USER" w:date="2012-09-07T16:00:00Z">
                  <w:rPr/>
                </w:rPrChange>
              </w:rPr>
            </w:pPr>
            <w:r w:rsidRPr="001E7F20">
              <w:rPr>
                <w:highlight w:val="yellow"/>
                <w:rPrChange w:id="2127" w:author="USER" w:date="2012-09-07T16:00:00Z">
                  <w:rPr>
                    <w:sz w:val="16"/>
                    <w:szCs w:val="16"/>
                  </w:rPr>
                </w:rPrChange>
              </w:rPr>
              <w:t xml:space="preserve">4.4 </w:t>
            </w:r>
            <w:r w:rsidRPr="001E7F20">
              <w:rPr>
                <w:highlight w:val="yellow"/>
                <w:rPrChange w:id="2128" w:author="USER" w:date="2012-09-07T16:00:00Z">
                  <w:rPr>
                    <w:sz w:val="16"/>
                    <w:szCs w:val="16"/>
                  </w:rPr>
                </w:rPrChange>
              </w:rPr>
              <w:tab/>
              <w:t>Security</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4674C2" w:rsidRDefault="001E7F20" w:rsidP="00160ECC">
            <w:pPr>
              <w:tabs>
                <w:tab w:val="center" w:pos="4680"/>
                <w:tab w:val="right" w:pos="9360"/>
              </w:tabs>
              <w:rPr>
                <w:rFonts w:cs="Calibri"/>
                <w:highlight w:val="yellow"/>
                <w:rPrChange w:id="2129" w:author="Eddie Curtis" w:date="2012-08-10T11:48:00Z">
                  <w:rPr>
                    <w:rFonts w:cs="Calibri"/>
                  </w:rPr>
                </w:rPrChange>
              </w:rPr>
            </w:pPr>
            <w:commentRangeStart w:id="2130"/>
            <w:r w:rsidRPr="001E7F20">
              <w:rPr>
                <w:rFonts w:cs="Calibri"/>
                <w:highlight w:val="yellow"/>
                <w:rPrChange w:id="2131" w:author="Eddie Curtis" w:date="2012-08-10T11:48:00Z">
                  <w:rPr>
                    <w:rFonts w:cs="Calibri"/>
                    <w:sz w:val="16"/>
                    <w:szCs w:val="16"/>
                  </w:rPr>
                </w:rPrChange>
              </w:rPr>
              <w:t>4.4.0-1</w:t>
            </w:r>
            <w:commentRangeEnd w:id="2130"/>
            <w:r w:rsidR="004674C2">
              <w:rPr>
                <w:rStyle w:val="CommentReference"/>
              </w:rPr>
              <w:commentReference w:id="2130"/>
            </w:r>
          </w:p>
        </w:tc>
        <w:tc>
          <w:tcPr>
            <w:tcW w:w="5268" w:type="dxa"/>
            <w:shd w:val="clear" w:color="auto" w:fill="auto"/>
          </w:tcPr>
          <w:p w:rsidR="00160ECC" w:rsidRPr="004674C2" w:rsidRDefault="001E7F20" w:rsidP="00160ECC">
            <w:pPr>
              <w:rPr>
                <w:rFonts w:cs="Calibri"/>
                <w:highlight w:val="yellow"/>
                <w:rPrChange w:id="2132" w:author="Eddie Curtis" w:date="2012-08-10T11:48:00Z">
                  <w:rPr>
                    <w:rFonts w:cs="Calibri"/>
                  </w:rPr>
                </w:rPrChange>
              </w:rPr>
            </w:pPr>
            <w:r w:rsidRPr="001E7F20">
              <w:rPr>
                <w:rFonts w:cs="Calibri"/>
                <w:highlight w:val="yellow"/>
                <w:rPrChange w:id="2133" w:author="Eddie Curtis" w:date="2012-08-10T11:48:00Z">
                  <w:rPr>
                    <w:rFonts w:cs="Calibri"/>
                    <w:sz w:val="16"/>
                    <w:szCs w:val="16"/>
                  </w:rPr>
                </w:rPrChange>
              </w:rPr>
              <w:t xml:space="preserve">The system operator needs to have a security management and administrative system that allows access and operational privileges to be assigned, monitored and controlled by an administrator, and conform to the agency's access and network </w:t>
            </w:r>
            <w:del w:id="2134" w:author="Eddie Curtis" w:date="2012-08-10T11:47:00Z">
              <w:r w:rsidRPr="001E7F20">
                <w:rPr>
                  <w:rFonts w:cs="Calibri"/>
                  <w:highlight w:val="yellow"/>
                  <w:rPrChange w:id="2135" w:author="Eddie Curtis" w:date="2012-08-10T11:48:00Z">
                    <w:rPr>
                      <w:rFonts w:cs="Calibri"/>
                      <w:sz w:val="16"/>
                      <w:szCs w:val="16"/>
                    </w:rPr>
                  </w:rPrChange>
                </w:rPr>
                <w:delText>infrrastructure</w:delText>
              </w:r>
            </w:del>
            <w:ins w:id="2136" w:author="Eddie Curtis" w:date="2012-08-10T11:47:00Z">
              <w:r w:rsidRPr="001E7F20">
                <w:rPr>
                  <w:rFonts w:cs="Calibri"/>
                  <w:highlight w:val="yellow"/>
                  <w:rPrChange w:id="2137" w:author="Eddie Curtis" w:date="2012-08-10T11:48:00Z">
                    <w:rPr>
                      <w:rFonts w:cs="Calibri"/>
                      <w:sz w:val="16"/>
                      <w:szCs w:val="16"/>
                    </w:rPr>
                  </w:rPrChange>
                </w:rPr>
                <w:t>infrastructure</w:t>
              </w:r>
            </w:ins>
            <w:r w:rsidRPr="001E7F20">
              <w:rPr>
                <w:rFonts w:cs="Calibri"/>
                <w:highlight w:val="yellow"/>
                <w:rPrChange w:id="2138" w:author="Eddie Curtis" w:date="2012-08-10T11:48:00Z">
                  <w:rPr>
                    <w:rFonts w:cs="Calibri"/>
                    <w:sz w:val="16"/>
                    <w:szCs w:val="16"/>
                  </w:rPr>
                </w:rPrChange>
              </w:rPr>
              <w:t xml:space="preserve"> security policies.</w:t>
            </w:r>
          </w:p>
        </w:tc>
        <w:tc>
          <w:tcPr>
            <w:tcW w:w="5670" w:type="dxa"/>
            <w:shd w:val="clear" w:color="auto" w:fill="auto"/>
          </w:tcPr>
          <w:p w:rsidR="00160ECC" w:rsidRPr="004674C2" w:rsidRDefault="001E7F20" w:rsidP="00160ECC">
            <w:pPr>
              <w:rPr>
                <w:rFonts w:cs="Calibri"/>
                <w:highlight w:val="yellow"/>
                <w:rPrChange w:id="2139" w:author="Eddie Curtis" w:date="2012-08-10T11:48:00Z">
                  <w:rPr>
                    <w:rFonts w:cs="Calibri"/>
                  </w:rPr>
                </w:rPrChange>
              </w:rPr>
            </w:pPr>
            <w:r w:rsidRPr="001E7F20">
              <w:rPr>
                <w:rFonts w:cs="Calibri"/>
                <w:highlight w:val="yellow"/>
                <w:rPrChange w:id="2140" w:author="Eddie Curtis" w:date="2012-08-10T11:48:00Z">
                  <w:rPr>
                    <w:rFonts w:cs="Calibri"/>
                    <w:sz w:val="16"/>
                    <w:szCs w:val="16"/>
                  </w:rPr>
                </w:rPrChange>
              </w:rPr>
              <w:t>5.0-1</w:t>
            </w:r>
          </w:p>
          <w:p w:rsidR="00160ECC" w:rsidRPr="004674C2" w:rsidRDefault="001E7F20" w:rsidP="00160ECC">
            <w:pPr>
              <w:rPr>
                <w:rFonts w:cs="Calibri"/>
                <w:highlight w:val="yellow"/>
                <w:rPrChange w:id="2141" w:author="Eddie Curtis" w:date="2012-08-10T11:48:00Z">
                  <w:rPr>
                    <w:rFonts w:cs="Calibri"/>
                  </w:rPr>
                </w:rPrChange>
              </w:rPr>
            </w:pPr>
            <w:r w:rsidRPr="001E7F20">
              <w:rPr>
                <w:rFonts w:cs="Calibri"/>
                <w:highlight w:val="yellow"/>
                <w:rPrChange w:id="2142" w:author="Eddie Curtis" w:date="2012-08-10T11:48:00Z">
                  <w:rPr>
                    <w:rFonts w:cs="Calibri"/>
                    <w:sz w:val="16"/>
                    <w:szCs w:val="16"/>
                  </w:rPr>
                </w:rPrChange>
              </w:rPr>
              <w:t xml:space="preserve">The ASCT shall be implemented with a security policy that addresses the following selected elements: </w:t>
            </w:r>
          </w:p>
          <w:p w:rsidR="00160ECC" w:rsidRPr="004674C2" w:rsidRDefault="001E7F20" w:rsidP="00160ECC">
            <w:pPr>
              <w:rPr>
                <w:rFonts w:cs="Calibri"/>
                <w:highlight w:val="yellow"/>
                <w:rPrChange w:id="2143" w:author="Eddie Curtis" w:date="2012-08-10T11:48:00Z">
                  <w:rPr>
                    <w:rFonts w:cs="Calibri"/>
                  </w:rPr>
                </w:rPrChange>
              </w:rPr>
            </w:pPr>
            <w:r w:rsidRPr="001E7F20">
              <w:rPr>
                <w:rFonts w:cs="Calibri"/>
                <w:highlight w:val="yellow"/>
                <w:rPrChange w:id="2144" w:author="Eddie Curtis" w:date="2012-08-10T11:48:00Z">
                  <w:rPr>
                    <w:rFonts w:cs="Calibri"/>
                    <w:sz w:val="16"/>
                    <w:szCs w:val="16"/>
                  </w:rPr>
                </w:rPrChange>
              </w:rPr>
              <w:t>5.0-1.0-1</w:t>
            </w:r>
          </w:p>
          <w:p w:rsidR="00160ECC" w:rsidRPr="004674C2" w:rsidRDefault="001E7F20" w:rsidP="00160ECC">
            <w:pPr>
              <w:numPr>
                <w:ilvl w:val="0"/>
                <w:numId w:val="11"/>
              </w:numPr>
              <w:rPr>
                <w:rFonts w:cs="Calibri"/>
                <w:highlight w:val="yellow"/>
                <w:rPrChange w:id="2145" w:author="Eddie Curtis" w:date="2012-08-10T11:48:00Z">
                  <w:rPr>
                    <w:rFonts w:cs="Calibri"/>
                  </w:rPr>
                </w:rPrChange>
              </w:rPr>
            </w:pPr>
            <w:r w:rsidRPr="001E7F20">
              <w:rPr>
                <w:rFonts w:cs="Calibri"/>
                <w:highlight w:val="yellow"/>
                <w:rPrChange w:id="2146" w:author="Eddie Curtis" w:date="2012-08-10T11:48:00Z">
                  <w:rPr>
                    <w:rFonts w:cs="Calibri"/>
                    <w:sz w:val="16"/>
                    <w:szCs w:val="16"/>
                  </w:rPr>
                </w:rPrChange>
              </w:rPr>
              <w:t>Local access to the ASCT.</w:t>
            </w:r>
          </w:p>
          <w:p w:rsidR="00160ECC" w:rsidRPr="004674C2" w:rsidRDefault="001E7F20" w:rsidP="00160ECC">
            <w:pPr>
              <w:rPr>
                <w:rFonts w:cs="Calibri"/>
                <w:highlight w:val="yellow"/>
                <w:rPrChange w:id="2147" w:author="Eddie Curtis" w:date="2012-08-10T11:48:00Z">
                  <w:rPr>
                    <w:rFonts w:cs="Calibri"/>
                  </w:rPr>
                </w:rPrChange>
              </w:rPr>
            </w:pPr>
            <w:r w:rsidRPr="001E7F20">
              <w:rPr>
                <w:rFonts w:cs="Calibri"/>
                <w:highlight w:val="yellow"/>
                <w:rPrChange w:id="2148" w:author="Eddie Curtis" w:date="2012-08-10T11:48:00Z">
                  <w:rPr>
                    <w:rFonts w:cs="Calibri"/>
                    <w:sz w:val="16"/>
                    <w:szCs w:val="16"/>
                  </w:rPr>
                </w:rPrChange>
              </w:rPr>
              <w:t>5.0-1.0-2</w:t>
            </w:r>
          </w:p>
          <w:p w:rsidR="00160ECC" w:rsidRPr="004674C2" w:rsidRDefault="001E7F20" w:rsidP="00160ECC">
            <w:pPr>
              <w:numPr>
                <w:ilvl w:val="0"/>
                <w:numId w:val="11"/>
              </w:numPr>
              <w:rPr>
                <w:rFonts w:cs="Calibri"/>
                <w:highlight w:val="yellow"/>
                <w:rPrChange w:id="2149" w:author="Eddie Curtis" w:date="2012-08-10T11:48:00Z">
                  <w:rPr>
                    <w:rFonts w:cs="Calibri"/>
                  </w:rPr>
                </w:rPrChange>
              </w:rPr>
            </w:pPr>
            <w:r w:rsidRPr="001E7F20">
              <w:rPr>
                <w:rFonts w:cs="Calibri"/>
                <w:highlight w:val="yellow"/>
                <w:rPrChange w:id="2150" w:author="Eddie Curtis" w:date="2012-08-10T11:48:00Z">
                  <w:rPr>
                    <w:rFonts w:cs="Calibri"/>
                    <w:sz w:val="16"/>
                    <w:szCs w:val="16"/>
                  </w:rPr>
                </w:rPrChange>
              </w:rPr>
              <w:t>Remote access to the ASCT.</w:t>
            </w:r>
          </w:p>
          <w:p w:rsidR="00160ECC" w:rsidRPr="004674C2" w:rsidRDefault="001E7F20" w:rsidP="00160ECC">
            <w:pPr>
              <w:rPr>
                <w:rFonts w:cs="Calibri"/>
                <w:highlight w:val="yellow"/>
                <w:rPrChange w:id="2151" w:author="Eddie Curtis" w:date="2012-08-10T11:48:00Z">
                  <w:rPr>
                    <w:rFonts w:cs="Calibri"/>
                  </w:rPr>
                </w:rPrChange>
              </w:rPr>
            </w:pPr>
            <w:r w:rsidRPr="001E7F20">
              <w:rPr>
                <w:rFonts w:cs="Calibri"/>
                <w:highlight w:val="yellow"/>
                <w:rPrChange w:id="2152" w:author="Eddie Curtis" w:date="2012-08-10T11:48:00Z">
                  <w:rPr>
                    <w:rFonts w:cs="Calibri"/>
                    <w:sz w:val="16"/>
                    <w:szCs w:val="16"/>
                  </w:rPr>
                </w:rPrChange>
              </w:rPr>
              <w:t>5.0-1.0-3</w:t>
            </w:r>
          </w:p>
          <w:p w:rsidR="00160ECC" w:rsidRPr="004674C2" w:rsidRDefault="001E7F20" w:rsidP="00160ECC">
            <w:pPr>
              <w:numPr>
                <w:ilvl w:val="0"/>
                <w:numId w:val="11"/>
              </w:numPr>
              <w:rPr>
                <w:rFonts w:cs="Calibri"/>
                <w:highlight w:val="yellow"/>
                <w:rPrChange w:id="2153" w:author="Eddie Curtis" w:date="2012-08-10T11:48:00Z">
                  <w:rPr>
                    <w:rFonts w:cs="Calibri"/>
                  </w:rPr>
                </w:rPrChange>
              </w:rPr>
            </w:pPr>
            <w:r w:rsidRPr="001E7F20">
              <w:rPr>
                <w:rFonts w:cs="Calibri"/>
                <w:highlight w:val="yellow"/>
                <w:rPrChange w:id="2154" w:author="Eddie Curtis" w:date="2012-08-10T11:48:00Z">
                  <w:rPr>
                    <w:rFonts w:cs="Calibri"/>
                    <w:sz w:val="16"/>
                    <w:szCs w:val="16"/>
                  </w:rPr>
                </w:rPrChange>
              </w:rPr>
              <w:t>System monitoring.</w:t>
            </w:r>
          </w:p>
          <w:p w:rsidR="00160ECC" w:rsidRPr="004674C2" w:rsidRDefault="001E7F20" w:rsidP="00160ECC">
            <w:pPr>
              <w:rPr>
                <w:rFonts w:cs="Calibri"/>
                <w:highlight w:val="yellow"/>
                <w:rPrChange w:id="2155" w:author="Eddie Curtis" w:date="2012-08-10T11:48:00Z">
                  <w:rPr>
                    <w:rFonts w:cs="Calibri"/>
                  </w:rPr>
                </w:rPrChange>
              </w:rPr>
            </w:pPr>
            <w:r w:rsidRPr="001E7F20">
              <w:rPr>
                <w:rFonts w:cs="Calibri"/>
                <w:highlight w:val="yellow"/>
                <w:rPrChange w:id="2156" w:author="Eddie Curtis" w:date="2012-08-10T11:48:00Z">
                  <w:rPr>
                    <w:rFonts w:cs="Calibri"/>
                    <w:sz w:val="16"/>
                    <w:szCs w:val="16"/>
                  </w:rPr>
                </w:rPrChange>
              </w:rPr>
              <w:t>5.0-1.0-4</w:t>
            </w:r>
          </w:p>
          <w:p w:rsidR="00160ECC" w:rsidRPr="004674C2" w:rsidRDefault="001E7F20" w:rsidP="00160ECC">
            <w:pPr>
              <w:numPr>
                <w:ilvl w:val="0"/>
                <w:numId w:val="11"/>
              </w:numPr>
              <w:rPr>
                <w:rFonts w:cs="Calibri"/>
                <w:highlight w:val="yellow"/>
                <w:rPrChange w:id="2157" w:author="Eddie Curtis" w:date="2012-08-10T11:48:00Z">
                  <w:rPr>
                    <w:rFonts w:cs="Calibri"/>
                  </w:rPr>
                </w:rPrChange>
              </w:rPr>
            </w:pPr>
            <w:r w:rsidRPr="001E7F20">
              <w:rPr>
                <w:rFonts w:cs="Calibri"/>
                <w:highlight w:val="yellow"/>
                <w:rPrChange w:id="2158" w:author="Eddie Curtis" w:date="2012-08-10T11:48:00Z">
                  <w:rPr>
                    <w:rFonts w:cs="Calibri"/>
                    <w:sz w:val="16"/>
                    <w:szCs w:val="16"/>
                  </w:rPr>
                </w:rPrChange>
              </w:rPr>
              <w:t xml:space="preserve">System manual </w:t>
            </w:r>
            <w:del w:id="2159" w:author="Eddie Curtis" w:date="2012-08-10T11:47:00Z">
              <w:r w:rsidRPr="001E7F20">
                <w:rPr>
                  <w:rFonts w:cs="Calibri"/>
                  <w:highlight w:val="yellow"/>
                  <w:rPrChange w:id="2160" w:author="Eddie Curtis" w:date="2012-08-10T11:48:00Z">
                    <w:rPr>
                      <w:rFonts w:cs="Calibri"/>
                      <w:sz w:val="16"/>
                      <w:szCs w:val="16"/>
                    </w:rPr>
                  </w:rPrChange>
                </w:rPr>
                <w:delText>overide</w:delText>
              </w:r>
            </w:del>
            <w:ins w:id="2161" w:author="Eddie Curtis" w:date="2012-08-10T11:47:00Z">
              <w:r w:rsidRPr="001E7F20">
                <w:rPr>
                  <w:rFonts w:cs="Calibri"/>
                  <w:highlight w:val="yellow"/>
                  <w:rPrChange w:id="2162" w:author="Eddie Curtis" w:date="2012-08-10T11:48:00Z">
                    <w:rPr>
                      <w:rFonts w:cs="Calibri"/>
                      <w:sz w:val="16"/>
                      <w:szCs w:val="16"/>
                    </w:rPr>
                  </w:rPrChange>
                </w:rPr>
                <w:t>override</w:t>
              </w:r>
            </w:ins>
            <w:r w:rsidRPr="001E7F20">
              <w:rPr>
                <w:rFonts w:cs="Calibri"/>
                <w:highlight w:val="yellow"/>
                <w:rPrChange w:id="2163" w:author="Eddie Curtis" w:date="2012-08-10T11:48:00Z">
                  <w:rPr>
                    <w:rFonts w:cs="Calibri"/>
                    <w:sz w:val="16"/>
                    <w:szCs w:val="16"/>
                  </w:rPr>
                </w:rPrChange>
              </w:rPr>
              <w:t>.</w:t>
            </w:r>
          </w:p>
          <w:p w:rsidR="00160ECC" w:rsidRPr="004674C2" w:rsidRDefault="001E7F20" w:rsidP="00160ECC">
            <w:pPr>
              <w:rPr>
                <w:rFonts w:cs="Calibri"/>
                <w:highlight w:val="yellow"/>
                <w:rPrChange w:id="2164" w:author="Eddie Curtis" w:date="2012-08-10T11:48:00Z">
                  <w:rPr>
                    <w:rFonts w:cs="Calibri"/>
                  </w:rPr>
                </w:rPrChange>
              </w:rPr>
            </w:pPr>
            <w:r w:rsidRPr="001E7F20">
              <w:rPr>
                <w:rFonts w:cs="Calibri"/>
                <w:highlight w:val="yellow"/>
                <w:rPrChange w:id="2165" w:author="Eddie Curtis" w:date="2012-08-10T11:48:00Z">
                  <w:rPr>
                    <w:rFonts w:cs="Calibri"/>
                    <w:sz w:val="16"/>
                    <w:szCs w:val="16"/>
                  </w:rPr>
                </w:rPrChange>
              </w:rPr>
              <w:t>5.0-1.0-5</w:t>
            </w:r>
          </w:p>
          <w:p w:rsidR="00160ECC" w:rsidRPr="004674C2" w:rsidRDefault="001E7F20" w:rsidP="00160ECC">
            <w:pPr>
              <w:numPr>
                <w:ilvl w:val="0"/>
                <w:numId w:val="11"/>
              </w:numPr>
              <w:rPr>
                <w:rFonts w:cs="Calibri"/>
                <w:highlight w:val="yellow"/>
                <w:rPrChange w:id="2166" w:author="Eddie Curtis" w:date="2012-08-10T11:48:00Z">
                  <w:rPr>
                    <w:rFonts w:cs="Calibri"/>
                  </w:rPr>
                </w:rPrChange>
              </w:rPr>
            </w:pPr>
            <w:r w:rsidRPr="001E7F20">
              <w:rPr>
                <w:rFonts w:cs="Calibri"/>
                <w:highlight w:val="yellow"/>
                <w:rPrChange w:id="2167" w:author="Eddie Curtis" w:date="2012-08-10T11:48:00Z">
                  <w:rPr>
                    <w:rFonts w:cs="Calibri"/>
                    <w:sz w:val="16"/>
                    <w:szCs w:val="16"/>
                  </w:rPr>
                </w:rPrChange>
              </w:rPr>
              <w:t>Development</w:t>
            </w:r>
          </w:p>
          <w:p w:rsidR="00160ECC" w:rsidRPr="004674C2" w:rsidRDefault="001E7F20" w:rsidP="00160ECC">
            <w:pPr>
              <w:rPr>
                <w:rFonts w:cs="Calibri"/>
                <w:highlight w:val="yellow"/>
                <w:rPrChange w:id="2168" w:author="Eddie Curtis" w:date="2012-08-10T11:48:00Z">
                  <w:rPr>
                    <w:rFonts w:cs="Calibri"/>
                  </w:rPr>
                </w:rPrChange>
              </w:rPr>
            </w:pPr>
            <w:r w:rsidRPr="001E7F20">
              <w:rPr>
                <w:rFonts w:cs="Calibri"/>
                <w:highlight w:val="yellow"/>
                <w:rPrChange w:id="2169" w:author="Eddie Curtis" w:date="2012-08-10T11:48:00Z">
                  <w:rPr>
                    <w:rFonts w:cs="Calibri"/>
                    <w:sz w:val="16"/>
                    <w:szCs w:val="16"/>
                  </w:rPr>
                </w:rPrChange>
              </w:rPr>
              <w:t>5.0-1.0-6</w:t>
            </w:r>
          </w:p>
          <w:p w:rsidR="00160ECC" w:rsidRPr="004674C2" w:rsidRDefault="001E7F20" w:rsidP="00160ECC">
            <w:pPr>
              <w:numPr>
                <w:ilvl w:val="0"/>
                <w:numId w:val="11"/>
              </w:numPr>
              <w:rPr>
                <w:rFonts w:cs="Calibri"/>
                <w:highlight w:val="yellow"/>
                <w:rPrChange w:id="2170" w:author="Eddie Curtis" w:date="2012-08-10T11:48:00Z">
                  <w:rPr>
                    <w:rFonts w:cs="Calibri"/>
                  </w:rPr>
                </w:rPrChange>
              </w:rPr>
            </w:pPr>
            <w:r w:rsidRPr="001E7F20">
              <w:rPr>
                <w:rFonts w:cs="Calibri"/>
                <w:highlight w:val="yellow"/>
                <w:rPrChange w:id="2171" w:author="Eddie Curtis" w:date="2012-08-10T11:48:00Z">
                  <w:rPr>
                    <w:rFonts w:cs="Calibri"/>
                    <w:sz w:val="16"/>
                    <w:szCs w:val="16"/>
                  </w:rPr>
                </w:rPrChange>
              </w:rPr>
              <w:t>Operations</w:t>
            </w:r>
          </w:p>
          <w:p w:rsidR="00160ECC" w:rsidRPr="004674C2" w:rsidRDefault="001E7F20" w:rsidP="00160ECC">
            <w:pPr>
              <w:rPr>
                <w:rFonts w:cs="Calibri"/>
                <w:highlight w:val="yellow"/>
                <w:rPrChange w:id="2172" w:author="Eddie Curtis" w:date="2012-08-10T11:48:00Z">
                  <w:rPr>
                    <w:rFonts w:cs="Calibri"/>
                  </w:rPr>
                </w:rPrChange>
              </w:rPr>
            </w:pPr>
            <w:r w:rsidRPr="001E7F20">
              <w:rPr>
                <w:rFonts w:cs="Calibri"/>
                <w:highlight w:val="yellow"/>
                <w:rPrChange w:id="2173" w:author="Eddie Curtis" w:date="2012-08-10T11:48:00Z">
                  <w:rPr>
                    <w:rFonts w:cs="Calibri"/>
                    <w:sz w:val="16"/>
                    <w:szCs w:val="16"/>
                  </w:rPr>
                </w:rPrChange>
              </w:rPr>
              <w:t>5.0-1.0-7</w:t>
            </w:r>
          </w:p>
          <w:p w:rsidR="00160ECC" w:rsidRPr="004674C2" w:rsidRDefault="001E7F20" w:rsidP="00160ECC">
            <w:pPr>
              <w:numPr>
                <w:ilvl w:val="0"/>
                <w:numId w:val="11"/>
              </w:numPr>
              <w:rPr>
                <w:rFonts w:cs="Calibri"/>
                <w:highlight w:val="yellow"/>
                <w:rPrChange w:id="2174" w:author="Eddie Curtis" w:date="2012-08-10T11:48:00Z">
                  <w:rPr>
                    <w:rFonts w:cs="Calibri"/>
                  </w:rPr>
                </w:rPrChange>
              </w:rPr>
            </w:pPr>
            <w:r w:rsidRPr="001E7F20">
              <w:rPr>
                <w:rFonts w:cs="Calibri"/>
                <w:highlight w:val="yellow"/>
                <w:rPrChange w:id="2175" w:author="Eddie Curtis" w:date="2012-08-10T11:48:00Z">
                  <w:rPr>
                    <w:rFonts w:cs="Calibri"/>
                    <w:sz w:val="16"/>
                    <w:szCs w:val="16"/>
                  </w:rPr>
                </w:rPrChange>
              </w:rPr>
              <w:t>User login</w:t>
            </w:r>
          </w:p>
          <w:p w:rsidR="00160ECC" w:rsidRPr="004674C2" w:rsidRDefault="001E7F20" w:rsidP="00160ECC">
            <w:pPr>
              <w:rPr>
                <w:rFonts w:cs="Calibri"/>
                <w:highlight w:val="yellow"/>
                <w:rPrChange w:id="2176" w:author="Eddie Curtis" w:date="2012-08-10T11:48:00Z">
                  <w:rPr>
                    <w:rFonts w:cs="Calibri"/>
                  </w:rPr>
                </w:rPrChange>
              </w:rPr>
            </w:pPr>
            <w:r w:rsidRPr="001E7F20">
              <w:rPr>
                <w:rFonts w:cs="Calibri"/>
                <w:highlight w:val="yellow"/>
                <w:rPrChange w:id="2177" w:author="Eddie Curtis" w:date="2012-08-10T11:48:00Z">
                  <w:rPr>
                    <w:rFonts w:cs="Calibri"/>
                    <w:sz w:val="16"/>
                    <w:szCs w:val="16"/>
                  </w:rPr>
                </w:rPrChange>
              </w:rPr>
              <w:lastRenderedPageBreak/>
              <w:t>5.0-1.0-8</w:t>
            </w:r>
          </w:p>
          <w:p w:rsidR="00160ECC" w:rsidRPr="004674C2" w:rsidRDefault="001E7F20" w:rsidP="00160ECC">
            <w:pPr>
              <w:numPr>
                <w:ilvl w:val="0"/>
                <w:numId w:val="11"/>
              </w:numPr>
              <w:rPr>
                <w:rFonts w:cs="Calibri"/>
                <w:highlight w:val="yellow"/>
                <w:rPrChange w:id="2178" w:author="Eddie Curtis" w:date="2012-08-10T11:48:00Z">
                  <w:rPr>
                    <w:rFonts w:cs="Calibri"/>
                  </w:rPr>
                </w:rPrChange>
              </w:rPr>
            </w:pPr>
            <w:r w:rsidRPr="001E7F20">
              <w:rPr>
                <w:rFonts w:cs="Calibri"/>
                <w:highlight w:val="yellow"/>
                <w:rPrChange w:id="2179" w:author="Eddie Curtis" w:date="2012-08-10T11:48:00Z">
                  <w:rPr>
                    <w:rFonts w:cs="Calibri"/>
                    <w:sz w:val="16"/>
                    <w:szCs w:val="16"/>
                  </w:rPr>
                </w:rPrChange>
              </w:rPr>
              <w:t>User password</w:t>
            </w:r>
          </w:p>
          <w:p w:rsidR="00160ECC" w:rsidRPr="004674C2" w:rsidRDefault="001E7F20" w:rsidP="00160ECC">
            <w:pPr>
              <w:rPr>
                <w:rFonts w:cs="Calibri"/>
                <w:highlight w:val="yellow"/>
                <w:rPrChange w:id="2180" w:author="Eddie Curtis" w:date="2012-08-10T11:48:00Z">
                  <w:rPr>
                    <w:rFonts w:cs="Calibri"/>
                  </w:rPr>
                </w:rPrChange>
              </w:rPr>
            </w:pPr>
            <w:r w:rsidRPr="001E7F20">
              <w:rPr>
                <w:rFonts w:cs="Calibri"/>
                <w:highlight w:val="yellow"/>
                <w:rPrChange w:id="2181" w:author="Eddie Curtis" w:date="2012-08-10T11:48:00Z">
                  <w:rPr>
                    <w:rFonts w:cs="Calibri"/>
                    <w:sz w:val="16"/>
                    <w:szCs w:val="16"/>
                  </w:rPr>
                </w:rPrChange>
              </w:rPr>
              <w:t>5.0-1.0-9</w:t>
            </w:r>
          </w:p>
          <w:p w:rsidR="00160ECC" w:rsidRPr="004674C2" w:rsidRDefault="001E7F20" w:rsidP="00160ECC">
            <w:pPr>
              <w:numPr>
                <w:ilvl w:val="0"/>
                <w:numId w:val="11"/>
              </w:numPr>
              <w:rPr>
                <w:rFonts w:cs="Calibri"/>
                <w:highlight w:val="yellow"/>
                <w:rPrChange w:id="2182" w:author="Eddie Curtis" w:date="2012-08-10T11:48:00Z">
                  <w:rPr>
                    <w:rFonts w:cs="Calibri"/>
                  </w:rPr>
                </w:rPrChange>
              </w:rPr>
            </w:pPr>
            <w:r w:rsidRPr="001E7F20">
              <w:rPr>
                <w:rFonts w:cs="Calibri"/>
                <w:highlight w:val="yellow"/>
                <w:rPrChange w:id="2183" w:author="Eddie Curtis" w:date="2012-08-10T11:48:00Z">
                  <w:rPr>
                    <w:rFonts w:cs="Calibri"/>
                    <w:sz w:val="16"/>
                    <w:szCs w:val="16"/>
                  </w:rPr>
                </w:rPrChange>
              </w:rPr>
              <w:t>Administration of the system</w:t>
            </w:r>
          </w:p>
          <w:p w:rsidR="00160ECC" w:rsidRPr="004674C2" w:rsidRDefault="001E7F20" w:rsidP="00160ECC">
            <w:pPr>
              <w:rPr>
                <w:rFonts w:cs="Calibri"/>
                <w:highlight w:val="yellow"/>
                <w:rPrChange w:id="2184" w:author="Eddie Curtis" w:date="2012-08-10T11:48:00Z">
                  <w:rPr>
                    <w:rFonts w:cs="Calibri"/>
                  </w:rPr>
                </w:rPrChange>
              </w:rPr>
            </w:pPr>
            <w:r w:rsidRPr="001E7F20">
              <w:rPr>
                <w:rFonts w:cs="Calibri"/>
                <w:highlight w:val="yellow"/>
                <w:rPrChange w:id="2185" w:author="Eddie Curtis" w:date="2012-08-10T11:48:00Z">
                  <w:rPr>
                    <w:rFonts w:cs="Calibri"/>
                    <w:sz w:val="16"/>
                    <w:szCs w:val="16"/>
                  </w:rPr>
                </w:rPrChange>
              </w:rPr>
              <w:t>5.0-1.0-10</w:t>
            </w:r>
          </w:p>
          <w:p w:rsidR="00160ECC" w:rsidRPr="004674C2" w:rsidRDefault="001E7F20" w:rsidP="00160ECC">
            <w:pPr>
              <w:numPr>
                <w:ilvl w:val="0"/>
                <w:numId w:val="11"/>
              </w:numPr>
              <w:rPr>
                <w:rFonts w:cs="Calibri"/>
                <w:highlight w:val="yellow"/>
                <w:rPrChange w:id="2186" w:author="Eddie Curtis" w:date="2012-08-10T11:48:00Z">
                  <w:rPr>
                    <w:rFonts w:cs="Calibri"/>
                  </w:rPr>
                </w:rPrChange>
              </w:rPr>
            </w:pPr>
            <w:r w:rsidRPr="001E7F20">
              <w:rPr>
                <w:rFonts w:cs="Calibri"/>
                <w:highlight w:val="yellow"/>
                <w:rPrChange w:id="2187" w:author="Eddie Curtis" w:date="2012-08-10T11:48:00Z">
                  <w:rPr>
                    <w:rFonts w:cs="Calibri"/>
                    <w:sz w:val="16"/>
                    <w:szCs w:val="16"/>
                  </w:rPr>
                </w:rPrChange>
              </w:rPr>
              <w:t>Signal controller group access</w:t>
            </w:r>
          </w:p>
          <w:p w:rsidR="00160ECC" w:rsidRPr="004674C2" w:rsidRDefault="001E7F20" w:rsidP="00160ECC">
            <w:pPr>
              <w:rPr>
                <w:rFonts w:cs="Calibri"/>
                <w:highlight w:val="yellow"/>
                <w:rPrChange w:id="2188" w:author="Eddie Curtis" w:date="2012-08-10T11:48:00Z">
                  <w:rPr>
                    <w:rFonts w:cs="Calibri"/>
                  </w:rPr>
                </w:rPrChange>
              </w:rPr>
            </w:pPr>
            <w:r w:rsidRPr="001E7F20">
              <w:rPr>
                <w:rFonts w:cs="Calibri"/>
                <w:highlight w:val="yellow"/>
                <w:rPrChange w:id="2189" w:author="Eddie Curtis" w:date="2012-08-10T11:48:00Z">
                  <w:rPr>
                    <w:rFonts w:cs="Calibri"/>
                    <w:sz w:val="16"/>
                    <w:szCs w:val="16"/>
                  </w:rPr>
                </w:rPrChange>
              </w:rPr>
              <w:t>5.0-1.0-11</w:t>
            </w:r>
          </w:p>
          <w:p w:rsidR="00160ECC" w:rsidRPr="004674C2" w:rsidRDefault="001E7F20" w:rsidP="00160ECC">
            <w:pPr>
              <w:numPr>
                <w:ilvl w:val="0"/>
                <w:numId w:val="11"/>
              </w:numPr>
              <w:rPr>
                <w:rFonts w:cs="Calibri"/>
                <w:highlight w:val="yellow"/>
                <w:rPrChange w:id="2190" w:author="Eddie Curtis" w:date="2012-08-10T11:48:00Z">
                  <w:rPr>
                    <w:rFonts w:cs="Calibri"/>
                  </w:rPr>
                </w:rPrChange>
              </w:rPr>
            </w:pPr>
            <w:r w:rsidRPr="001E7F20">
              <w:rPr>
                <w:rFonts w:cs="Calibri"/>
                <w:highlight w:val="yellow"/>
                <w:rPrChange w:id="2191" w:author="Eddie Curtis" w:date="2012-08-10T11:48:00Z">
                  <w:rPr>
                    <w:rFonts w:cs="Calibri"/>
                    <w:sz w:val="16"/>
                    <w:szCs w:val="16"/>
                  </w:rPr>
                </w:rPrChange>
              </w:rPr>
              <w:t>Access to classes of equipment</w:t>
            </w:r>
          </w:p>
          <w:p w:rsidR="00160ECC" w:rsidRPr="004674C2" w:rsidRDefault="001E7F20" w:rsidP="00160ECC">
            <w:pPr>
              <w:rPr>
                <w:rFonts w:cs="Calibri"/>
                <w:highlight w:val="yellow"/>
                <w:rPrChange w:id="2192" w:author="Eddie Curtis" w:date="2012-08-10T11:48:00Z">
                  <w:rPr>
                    <w:rFonts w:cs="Calibri"/>
                  </w:rPr>
                </w:rPrChange>
              </w:rPr>
            </w:pPr>
            <w:r w:rsidRPr="001E7F20">
              <w:rPr>
                <w:rFonts w:cs="Calibri"/>
                <w:highlight w:val="yellow"/>
                <w:rPrChange w:id="2193" w:author="Eddie Curtis" w:date="2012-08-10T11:48:00Z">
                  <w:rPr>
                    <w:rFonts w:cs="Calibri"/>
                    <w:sz w:val="16"/>
                    <w:szCs w:val="16"/>
                  </w:rPr>
                </w:rPrChange>
              </w:rPr>
              <w:t>5.0-1.0-12</w:t>
            </w:r>
          </w:p>
          <w:p w:rsidR="00160ECC" w:rsidRPr="004674C2" w:rsidRDefault="001E7F20" w:rsidP="00160ECC">
            <w:pPr>
              <w:numPr>
                <w:ilvl w:val="0"/>
                <w:numId w:val="11"/>
              </w:numPr>
              <w:rPr>
                <w:rFonts w:cs="Calibri"/>
                <w:highlight w:val="yellow"/>
                <w:rPrChange w:id="2194" w:author="Eddie Curtis" w:date="2012-08-10T11:48:00Z">
                  <w:rPr>
                    <w:rFonts w:cs="Calibri"/>
                  </w:rPr>
                </w:rPrChange>
              </w:rPr>
            </w:pPr>
            <w:r w:rsidRPr="001E7F20">
              <w:rPr>
                <w:rFonts w:cs="Calibri"/>
                <w:highlight w:val="yellow"/>
                <w:rPrChange w:id="2195" w:author="Eddie Curtis" w:date="2012-08-10T11:48:00Z">
                  <w:rPr>
                    <w:rFonts w:cs="Calibri"/>
                    <w:sz w:val="16"/>
                    <w:szCs w:val="16"/>
                  </w:rPr>
                </w:rPrChange>
              </w:rPr>
              <w:t>Access to equipment by jurisdiction</w:t>
            </w:r>
          </w:p>
          <w:p w:rsidR="00160ECC" w:rsidRPr="004674C2" w:rsidRDefault="001E7F20" w:rsidP="00160ECC">
            <w:pPr>
              <w:rPr>
                <w:rFonts w:cs="Calibri"/>
                <w:highlight w:val="yellow"/>
                <w:rPrChange w:id="2196" w:author="Eddie Curtis" w:date="2012-08-10T11:48:00Z">
                  <w:rPr>
                    <w:rFonts w:cs="Calibri"/>
                  </w:rPr>
                </w:rPrChange>
              </w:rPr>
            </w:pPr>
            <w:r w:rsidRPr="001E7F20">
              <w:rPr>
                <w:rFonts w:cs="Calibri"/>
                <w:highlight w:val="yellow"/>
                <w:rPrChange w:id="2197" w:author="Eddie Curtis" w:date="2012-08-10T11:48:00Z">
                  <w:rPr>
                    <w:rFonts w:cs="Calibri"/>
                    <w:sz w:val="16"/>
                    <w:szCs w:val="16"/>
                  </w:rPr>
                </w:rPrChange>
              </w:rPr>
              <w:t>5.0-1.0-13</w:t>
            </w:r>
          </w:p>
          <w:p w:rsidR="00160ECC" w:rsidRPr="004674C2" w:rsidRDefault="001E7F20" w:rsidP="00160ECC">
            <w:pPr>
              <w:numPr>
                <w:ilvl w:val="0"/>
                <w:numId w:val="11"/>
              </w:numPr>
              <w:rPr>
                <w:rFonts w:cs="Calibri"/>
                <w:highlight w:val="yellow"/>
                <w:rPrChange w:id="2198" w:author="Eddie Curtis" w:date="2012-08-10T11:48:00Z">
                  <w:rPr>
                    <w:rFonts w:cs="Calibri"/>
                  </w:rPr>
                </w:rPrChange>
              </w:rPr>
            </w:pPr>
            <w:r w:rsidRPr="001E7F20">
              <w:rPr>
                <w:rFonts w:cs="Calibri"/>
                <w:highlight w:val="yellow"/>
                <w:rPrChange w:id="2199" w:author="Eddie Curtis" w:date="2012-08-10T11:48:00Z">
                  <w:rPr>
                    <w:rFonts w:cs="Calibri"/>
                    <w:sz w:val="16"/>
                    <w:szCs w:val="16"/>
                  </w:rPr>
                </w:rPrChange>
              </w:rPr>
              <w:t>Output activation</w:t>
            </w:r>
          </w:p>
          <w:p w:rsidR="00160ECC" w:rsidRPr="004674C2" w:rsidRDefault="001E7F20" w:rsidP="00160ECC">
            <w:pPr>
              <w:rPr>
                <w:rFonts w:cs="Calibri"/>
                <w:highlight w:val="yellow"/>
                <w:rPrChange w:id="2200" w:author="Eddie Curtis" w:date="2012-08-10T11:48:00Z">
                  <w:rPr>
                    <w:rFonts w:cs="Calibri"/>
                  </w:rPr>
                </w:rPrChange>
              </w:rPr>
            </w:pPr>
            <w:r w:rsidRPr="001E7F20">
              <w:rPr>
                <w:rFonts w:cs="Calibri"/>
                <w:highlight w:val="yellow"/>
                <w:rPrChange w:id="2201" w:author="Eddie Curtis" w:date="2012-08-10T11:48:00Z">
                  <w:rPr>
                    <w:rFonts w:cs="Calibri"/>
                    <w:sz w:val="16"/>
                    <w:szCs w:val="16"/>
                  </w:rPr>
                </w:rPrChange>
              </w:rPr>
              <w:t>5.0-1.0-14</w:t>
            </w:r>
          </w:p>
          <w:p w:rsidR="00160ECC" w:rsidRPr="004674C2" w:rsidRDefault="001E7F20" w:rsidP="00160ECC">
            <w:pPr>
              <w:numPr>
                <w:ilvl w:val="0"/>
                <w:numId w:val="11"/>
              </w:numPr>
              <w:rPr>
                <w:rFonts w:cs="Calibri"/>
                <w:highlight w:val="yellow"/>
                <w:rPrChange w:id="2202" w:author="Eddie Curtis" w:date="2012-08-10T11:48:00Z">
                  <w:rPr>
                    <w:rFonts w:cs="Calibri"/>
                  </w:rPr>
                </w:rPrChange>
              </w:rPr>
            </w:pPr>
            <w:r w:rsidRPr="001E7F20">
              <w:rPr>
                <w:rFonts w:cs="Calibri"/>
                <w:highlight w:val="yellow"/>
                <w:rPrChange w:id="2203" w:author="Eddie Curtis" w:date="2012-08-10T11:48:00Z">
                  <w:rPr>
                    <w:rFonts w:cs="Calibri"/>
                    <w:sz w:val="16"/>
                    <w:szCs w:val="16"/>
                  </w:rPr>
                </w:rPrChange>
              </w:rPr>
              <w:t>System parameters</w:t>
            </w:r>
          </w:p>
          <w:p w:rsidR="00160ECC" w:rsidRPr="004674C2" w:rsidRDefault="001E7F20" w:rsidP="00160ECC">
            <w:pPr>
              <w:rPr>
                <w:rFonts w:cs="Calibri"/>
                <w:highlight w:val="yellow"/>
                <w:rPrChange w:id="2204" w:author="Eddie Curtis" w:date="2012-08-10T11:48:00Z">
                  <w:rPr>
                    <w:rFonts w:cs="Calibri"/>
                  </w:rPr>
                </w:rPrChange>
              </w:rPr>
            </w:pPr>
            <w:r w:rsidRPr="001E7F20">
              <w:rPr>
                <w:rFonts w:cs="Calibri"/>
                <w:highlight w:val="yellow"/>
                <w:rPrChange w:id="2205" w:author="Eddie Curtis" w:date="2012-08-10T11:48:00Z">
                  <w:rPr>
                    <w:rFonts w:cs="Calibri"/>
                    <w:sz w:val="16"/>
                    <w:szCs w:val="16"/>
                  </w:rPr>
                </w:rPrChange>
              </w:rPr>
              <w:t>5.0-1.0-15</w:t>
            </w:r>
          </w:p>
          <w:p w:rsidR="00160ECC" w:rsidRPr="004674C2" w:rsidRDefault="001E7F20" w:rsidP="00160ECC">
            <w:pPr>
              <w:numPr>
                <w:ilvl w:val="0"/>
                <w:numId w:val="11"/>
              </w:numPr>
              <w:rPr>
                <w:rFonts w:cs="Calibri"/>
                <w:highlight w:val="yellow"/>
                <w:rPrChange w:id="2206" w:author="Eddie Curtis" w:date="2012-08-10T11:48:00Z">
                  <w:rPr>
                    <w:rFonts w:cs="Calibri"/>
                  </w:rPr>
                </w:rPrChange>
              </w:rPr>
            </w:pPr>
            <w:r w:rsidRPr="001E7F20">
              <w:rPr>
                <w:rFonts w:cs="Calibri"/>
                <w:highlight w:val="yellow"/>
                <w:rPrChange w:id="2207" w:author="Eddie Curtis" w:date="2012-08-10T11:48:00Z">
                  <w:rPr>
                    <w:rFonts w:cs="Calibri"/>
                    <w:sz w:val="16"/>
                    <w:szCs w:val="16"/>
                  </w:rPr>
                </w:rPrChange>
              </w:rPr>
              <w:t>Report generation</w:t>
            </w:r>
          </w:p>
          <w:p w:rsidR="00160ECC" w:rsidRPr="004674C2" w:rsidRDefault="001E7F20" w:rsidP="00160ECC">
            <w:pPr>
              <w:rPr>
                <w:rFonts w:cs="Calibri"/>
                <w:highlight w:val="yellow"/>
                <w:rPrChange w:id="2208" w:author="Eddie Curtis" w:date="2012-08-10T11:48:00Z">
                  <w:rPr>
                    <w:rFonts w:cs="Calibri"/>
                  </w:rPr>
                </w:rPrChange>
              </w:rPr>
            </w:pPr>
            <w:r w:rsidRPr="001E7F20">
              <w:rPr>
                <w:rFonts w:cs="Calibri"/>
                <w:highlight w:val="yellow"/>
                <w:rPrChange w:id="2209" w:author="Eddie Curtis" w:date="2012-08-10T11:48:00Z">
                  <w:rPr>
                    <w:rFonts w:cs="Calibri"/>
                    <w:sz w:val="16"/>
                    <w:szCs w:val="16"/>
                  </w:rPr>
                </w:rPrChange>
              </w:rPr>
              <w:t>5.0-1.0-16</w:t>
            </w:r>
          </w:p>
          <w:p w:rsidR="00160ECC" w:rsidRPr="004674C2" w:rsidRDefault="001E7F20" w:rsidP="00160ECC">
            <w:pPr>
              <w:numPr>
                <w:ilvl w:val="0"/>
                <w:numId w:val="11"/>
              </w:numPr>
              <w:rPr>
                <w:rFonts w:cs="Calibri"/>
                <w:highlight w:val="yellow"/>
                <w:rPrChange w:id="2210" w:author="Eddie Curtis" w:date="2012-08-10T11:48:00Z">
                  <w:rPr>
                    <w:rFonts w:cs="Calibri"/>
                  </w:rPr>
                </w:rPrChange>
              </w:rPr>
            </w:pPr>
            <w:r w:rsidRPr="001E7F20">
              <w:rPr>
                <w:rFonts w:cs="Calibri"/>
                <w:highlight w:val="yellow"/>
                <w:rPrChange w:id="2211" w:author="Eddie Curtis" w:date="2012-08-10T11:48:00Z">
                  <w:rPr>
                    <w:rFonts w:cs="Calibri"/>
                    <w:sz w:val="16"/>
                    <w:szCs w:val="16"/>
                  </w:rPr>
                </w:rPrChange>
              </w:rPr>
              <w:t>Configuration</w:t>
            </w:r>
          </w:p>
          <w:p w:rsidR="00160ECC" w:rsidRPr="004674C2" w:rsidRDefault="001E7F20" w:rsidP="00160ECC">
            <w:pPr>
              <w:rPr>
                <w:rFonts w:cs="Calibri"/>
                <w:highlight w:val="yellow"/>
                <w:rPrChange w:id="2212" w:author="Eddie Curtis" w:date="2012-08-10T11:48:00Z">
                  <w:rPr>
                    <w:rFonts w:cs="Calibri"/>
                  </w:rPr>
                </w:rPrChange>
              </w:rPr>
            </w:pPr>
            <w:r w:rsidRPr="001E7F20">
              <w:rPr>
                <w:rFonts w:cs="Calibri"/>
                <w:highlight w:val="yellow"/>
                <w:rPrChange w:id="2213" w:author="Eddie Curtis" w:date="2012-08-10T11:48:00Z">
                  <w:rPr>
                    <w:rFonts w:cs="Calibri"/>
                    <w:sz w:val="16"/>
                    <w:szCs w:val="16"/>
                  </w:rPr>
                </w:rPrChange>
              </w:rPr>
              <w:t>5.0-1.0-17</w:t>
            </w:r>
          </w:p>
          <w:p w:rsidR="00160ECC" w:rsidRPr="004674C2" w:rsidRDefault="001E7F20" w:rsidP="00160ECC">
            <w:pPr>
              <w:numPr>
                <w:ilvl w:val="0"/>
                <w:numId w:val="11"/>
              </w:numPr>
              <w:rPr>
                <w:rFonts w:cs="Calibri"/>
                <w:highlight w:val="yellow"/>
                <w:rPrChange w:id="2214" w:author="Eddie Curtis" w:date="2012-08-10T11:48:00Z">
                  <w:rPr>
                    <w:rFonts w:cs="Calibri"/>
                  </w:rPr>
                </w:rPrChange>
              </w:rPr>
            </w:pPr>
            <w:r w:rsidRPr="001E7F20">
              <w:rPr>
                <w:rFonts w:cs="Calibri"/>
                <w:highlight w:val="yellow"/>
                <w:rPrChange w:id="2215" w:author="Eddie Curtis" w:date="2012-08-10T11:48:00Z">
                  <w:rPr>
                    <w:rFonts w:cs="Calibri"/>
                    <w:sz w:val="16"/>
                    <w:szCs w:val="16"/>
                  </w:rPr>
                </w:rPrChange>
              </w:rPr>
              <w:t>Security alerts</w:t>
            </w:r>
          </w:p>
          <w:p w:rsidR="00160ECC" w:rsidRPr="004674C2" w:rsidRDefault="001E7F20" w:rsidP="00160ECC">
            <w:pPr>
              <w:rPr>
                <w:rFonts w:cs="Calibri"/>
                <w:highlight w:val="yellow"/>
                <w:rPrChange w:id="2216" w:author="Eddie Curtis" w:date="2012-08-10T11:48:00Z">
                  <w:rPr>
                    <w:rFonts w:cs="Calibri"/>
                  </w:rPr>
                </w:rPrChange>
              </w:rPr>
            </w:pPr>
            <w:r w:rsidRPr="001E7F20">
              <w:rPr>
                <w:rFonts w:cs="Calibri"/>
                <w:highlight w:val="yellow"/>
                <w:rPrChange w:id="2217" w:author="Eddie Curtis" w:date="2012-08-10T11:48:00Z">
                  <w:rPr>
                    <w:rFonts w:cs="Calibri"/>
                    <w:sz w:val="16"/>
                    <w:szCs w:val="16"/>
                  </w:rPr>
                </w:rPrChange>
              </w:rPr>
              <w:t>5.0-1.0-18</w:t>
            </w:r>
          </w:p>
          <w:p w:rsidR="00160ECC" w:rsidRPr="004674C2" w:rsidRDefault="001E7F20" w:rsidP="00160ECC">
            <w:pPr>
              <w:numPr>
                <w:ilvl w:val="0"/>
                <w:numId w:val="11"/>
              </w:numPr>
              <w:rPr>
                <w:rFonts w:cs="Calibri"/>
                <w:highlight w:val="yellow"/>
                <w:rPrChange w:id="2218" w:author="Eddie Curtis" w:date="2012-08-10T11:48:00Z">
                  <w:rPr>
                    <w:rFonts w:cs="Calibri"/>
                  </w:rPr>
                </w:rPrChange>
              </w:rPr>
            </w:pPr>
            <w:r w:rsidRPr="001E7F20">
              <w:rPr>
                <w:rFonts w:cs="Calibri"/>
                <w:highlight w:val="yellow"/>
                <w:rPrChange w:id="2219" w:author="Eddie Curtis" w:date="2012-08-10T11:48:00Z">
                  <w:rPr>
                    <w:rFonts w:cs="Calibri"/>
                    <w:sz w:val="16"/>
                    <w:szCs w:val="16"/>
                  </w:rPr>
                </w:rPrChange>
              </w:rPr>
              <w:t>Security logging</w:t>
            </w:r>
          </w:p>
          <w:p w:rsidR="00160ECC" w:rsidRPr="004674C2" w:rsidRDefault="001E7F20" w:rsidP="00160ECC">
            <w:pPr>
              <w:rPr>
                <w:rFonts w:cs="Calibri"/>
                <w:highlight w:val="yellow"/>
                <w:rPrChange w:id="2220" w:author="Eddie Curtis" w:date="2012-08-10T11:48:00Z">
                  <w:rPr>
                    <w:rFonts w:cs="Calibri"/>
                  </w:rPr>
                </w:rPrChange>
              </w:rPr>
            </w:pPr>
            <w:r w:rsidRPr="001E7F20">
              <w:rPr>
                <w:rFonts w:cs="Calibri"/>
                <w:highlight w:val="yellow"/>
                <w:rPrChange w:id="2221" w:author="Eddie Curtis" w:date="2012-08-10T11:48:00Z">
                  <w:rPr>
                    <w:rFonts w:cs="Calibri"/>
                    <w:sz w:val="16"/>
                    <w:szCs w:val="16"/>
                  </w:rPr>
                </w:rPrChange>
              </w:rPr>
              <w:t>5.0-1.0-19</w:t>
            </w:r>
          </w:p>
          <w:p w:rsidR="00160ECC" w:rsidRPr="004674C2" w:rsidRDefault="001E7F20" w:rsidP="00160ECC">
            <w:pPr>
              <w:numPr>
                <w:ilvl w:val="0"/>
                <w:numId w:val="11"/>
              </w:numPr>
              <w:rPr>
                <w:rFonts w:cs="Calibri"/>
                <w:highlight w:val="yellow"/>
                <w:rPrChange w:id="2222" w:author="Eddie Curtis" w:date="2012-08-10T11:48:00Z">
                  <w:rPr>
                    <w:rFonts w:cs="Calibri"/>
                  </w:rPr>
                </w:rPrChange>
              </w:rPr>
            </w:pPr>
            <w:r w:rsidRPr="001E7F20">
              <w:rPr>
                <w:rFonts w:cs="Calibri"/>
                <w:highlight w:val="yellow"/>
                <w:rPrChange w:id="2223" w:author="Eddie Curtis" w:date="2012-08-10T11:48:00Z">
                  <w:rPr>
                    <w:rFonts w:cs="Calibri"/>
                    <w:sz w:val="16"/>
                    <w:szCs w:val="16"/>
                  </w:rPr>
                </w:rPrChange>
              </w:rPr>
              <w:t>Security reporting</w:t>
            </w:r>
          </w:p>
          <w:p w:rsidR="00160ECC" w:rsidRPr="004674C2" w:rsidRDefault="001E7F20" w:rsidP="00160ECC">
            <w:pPr>
              <w:rPr>
                <w:rFonts w:cs="Calibri"/>
                <w:highlight w:val="yellow"/>
                <w:rPrChange w:id="2224" w:author="Eddie Curtis" w:date="2012-08-10T11:48:00Z">
                  <w:rPr>
                    <w:rFonts w:cs="Calibri"/>
                  </w:rPr>
                </w:rPrChange>
              </w:rPr>
            </w:pPr>
            <w:r w:rsidRPr="001E7F20">
              <w:rPr>
                <w:rFonts w:cs="Calibri"/>
                <w:highlight w:val="yellow"/>
                <w:rPrChange w:id="2225" w:author="Eddie Curtis" w:date="2012-08-10T11:48:00Z">
                  <w:rPr>
                    <w:rFonts w:cs="Calibri"/>
                    <w:sz w:val="16"/>
                    <w:szCs w:val="16"/>
                  </w:rPr>
                </w:rPrChange>
              </w:rPr>
              <w:t>5.0-1.0-20</w:t>
            </w:r>
          </w:p>
          <w:p w:rsidR="00160ECC" w:rsidRPr="004674C2" w:rsidRDefault="001E7F20" w:rsidP="00160ECC">
            <w:pPr>
              <w:numPr>
                <w:ilvl w:val="0"/>
                <w:numId w:val="11"/>
              </w:numPr>
              <w:rPr>
                <w:rFonts w:cs="Calibri"/>
                <w:highlight w:val="yellow"/>
                <w:rPrChange w:id="2226" w:author="Eddie Curtis" w:date="2012-08-10T11:48:00Z">
                  <w:rPr>
                    <w:rFonts w:cs="Calibri"/>
                  </w:rPr>
                </w:rPrChange>
              </w:rPr>
            </w:pPr>
            <w:r w:rsidRPr="001E7F20">
              <w:rPr>
                <w:rFonts w:cs="Calibri"/>
                <w:highlight w:val="yellow"/>
                <w:rPrChange w:id="2227" w:author="Eddie Curtis" w:date="2012-08-10T11:48:00Z">
                  <w:rPr>
                    <w:rFonts w:cs="Calibri"/>
                    <w:sz w:val="16"/>
                    <w:szCs w:val="16"/>
                  </w:rPr>
                </w:rPrChange>
              </w:rPr>
              <w:lastRenderedPageBreak/>
              <w:t>Database</w:t>
            </w:r>
          </w:p>
          <w:p w:rsidR="00160ECC" w:rsidRPr="004674C2" w:rsidRDefault="001E7F20" w:rsidP="00160ECC">
            <w:pPr>
              <w:tabs>
                <w:tab w:val="center" w:pos="4680"/>
                <w:tab w:val="right" w:pos="9360"/>
              </w:tabs>
              <w:rPr>
                <w:rFonts w:cs="Calibri"/>
                <w:highlight w:val="yellow"/>
                <w:rPrChange w:id="2228" w:author="Eddie Curtis" w:date="2012-08-10T11:48:00Z">
                  <w:rPr>
                    <w:rFonts w:cs="Calibri"/>
                  </w:rPr>
                </w:rPrChange>
              </w:rPr>
            </w:pPr>
            <w:r w:rsidRPr="001E7F20">
              <w:rPr>
                <w:rFonts w:cs="Calibri"/>
                <w:highlight w:val="yellow"/>
                <w:rPrChange w:id="2229" w:author="Eddie Curtis" w:date="2012-08-10T11:48:00Z">
                  <w:rPr>
                    <w:rFonts w:cs="Calibri"/>
                    <w:sz w:val="16"/>
                    <w:szCs w:val="16"/>
                  </w:rPr>
                </w:rPrChange>
              </w:rPr>
              <w:t>5.0-1.0-21</w:t>
            </w:r>
          </w:p>
          <w:p w:rsidR="00160ECC" w:rsidRPr="004674C2" w:rsidRDefault="001E7F20" w:rsidP="00160ECC">
            <w:pPr>
              <w:numPr>
                <w:ilvl w:val="0"/>
                <w:numId w:val="11"/>
              </w:numPr>
              <w:tabs>
                <w:tab w:val="center" w:pos="4680"/>
                <w:tab w:val="right" w:pos="9360"/>
              </w:tabs>
              <w:rPr>
                <w:rFonts w:cs="Calibri"/>
                <w:highlight w:val="yellow"/>
                <w:rPrChange w:id="2230" w:author="Eddie Curtis" w:date="2012-08-10T11:48:00Z">
                  <w:rPr>
                    <w:rFonts w:cs="Calibri"/>
                  </w:rPr>
                </w:rPrChange>
              </w:rPr>
            </w:pPr>
            <w:r w:rsidRPr="001E7F20">
              <w:rPr>
                <w:rFonts w:cs="Calibri"/>
                <w:highlight w:val="yellow"/>
                <w:rPrChange w:id="2231" w:author="Eddie Curtis" w:date="2012-08-10T11:48:00Z">
                  <w:rPr>
                    <w:rFonts w:cs="Calibri"/>
                    <w:sz w:val="16"/>
                    <w:szCs w:val="16"/>
                  </w:rPr>
                </w:rPrChange>
              </w:rPr>
              <w:t>Signal controller</w:t>
            </w:r>
          </w:p>
          <w:p w:rsidR="00160ECC" w:rsidRPr="00416119" w:rsidRDefault="001E7F20" w:rsidP="00160ECC">
            <w:pPr>
              <w:tabs>
                <w:tab w:val="center" w:pos="4680"/>
                <w:tab w:val="right" w:pos="9360"/>
              </w:tabs>
              <w:rPr>
                <w:rFonts w:cs="Calibri"/>
                <w:strike/>
                <w:rPrChange w:id="2232" w:author="USER" w:date="2012-08-31T10:51:00Z">
                  <w:rPr>
                    <w:rFonts w:cs="Calibri"/>
                  </w:rPr>
                </w:rPrChange>
              </w:rPr>
            </w:pPr>
            <w:r w:rsidRPr="001E7F20">
              <w:rPr>
                <w:rFonts w:cs="Calibri"/>
                <w:strike/>
                <w:rPrChange w:id="2233" w:author="USER" w:date="2012-08-31T10:51:00Z">
                  <w:rPr>
                    <w:rFonts w:cs="Calibri"/>
                    <w:sz w:val="16"/>
                    <w:szCs w:val="16"/>
                  </w:rPr>
                </w:rPrChange>
              </w:rPr>
              <w:t>5.0-3</w:t>
            </w:r>
          </w:p>
          <w:p w:rsidR="00160ECC" w:rsidRPr="004674C2" w:rsidRDefault="001E7F20" w:rsidP="00160ECC">
            <w:pPr>
              <w:tabs>
                <w:tab w:val="center" w:pos="4680"/>
                <w:tab w:val="right" w:pos="9360"/>
              </w:tabs>
              <w:rPr>
                <w:rFonts w:cs="Calibri"/>
                <w:highlight w:val="yellow"/>
                <w:rPrChange w:id="2234" w:author="Eddie Curtis" w:date="2012-08-10T11:48:00Z">
                  <w:rPr>
                    <w:rFonts w:cs="Calibri"/>
                  </w:rPr>
                </w:rPrChange>
              </w:rPr>
            </w:pPr>
            <w:r w:rsidRPr="001E7F20">
              <w:rPr>
                <w:rFonts w:cs="Calibri"/>
                <w:strike/>
                <w:rPrChange w:id="2235" w:author="USER" w:date="2012-08-31T10:51:00Z">
                  <w:rPr>
                    <w:rFonts w:cs="Calibri"/>
                    <w:sz w:val="16"/>
                    <w:szCs w:val="16"/>
                  </w:rPr>
                </w:rPrChange>
              </w:rPr>
              <w:t>The ASCT shall comply with the agency's security policy as described in (specify appropriate policy document).</w:t>
            </w:r>
          </w:p>
        </w:tc>
      </w:tr>
      <w:tr w:rsidR="00160ECC" w:rsidTr="00A535CF">
        <w:tc>
          <w:tcPr>
            <w:tcW w:w="2040" w:type="dxa"/>
            <w:shd w:val="clear" w:color="auto" w:fill="auto"/>
          </w:tcPr>
          <w:p w:rsidR="00160ECC" w:rsidRPr="00C33EA1" w:rsidRDefault="001E7F20" w:rsidP="00160ECC">
            <w:pPr>
              <w:rPr>
                <w:rFonts w:cs="Calibri"/>
                <w:highlight w:val="yellow"/>
                <w:rPrChange w:id="2236" w:author="USER" w:date="2012-08-31T16:15:00Z">
                  <w:rPr>
                    <w:rFonts w:cs="Calibri"/>
                  </w:rPr>
                </w:rPrChange>
              </w:rPr>
            </w:pPr>
            <w:r w:rsidRPr="001E7F20">
              <w:rPr>
                <w:rFonts w:cs="Calibri"/>
                <w:highlight w:val="yellow"/>
                <w:rPrChange w:id="2237" w:author="USER" w:date="2012-08-31T16:15:00Z">
                  <w:rPr>
                    <w:rFonts w:cs="Calibri"/>
                    <w:sz w:val="16"/>
                    <w:szCs w:val="16"/>
                  </w:rPr>
                </w:rPrChange>
              </w:rPr>
              <w:lastRenderedPageBreak/>
              <w:t>4.5</w:t>
            </w:r>
          </w:p>
        </w:tc>
        <w:tc>
          <w:tcPr>
            <w:tcW w:w="5268" w:type="dxa"/>
            <w:shd w:val="clear" w:color="auto" w:fill="auto"/>
          </w:tcPr>
          <w:p w:rsidR="00160ECC" w:rsidRPr="00C33EA1" w:rsidRDefault="001E7F20" w:rsidP="00160ECC">
            <w:pPr>
              <w:pStyle w:val="Heading2"/>
              <w:rPr>
                <w:highlight w:val="yellow"/>
                <w:rPrChange w:id="2238" w:author="USER" w:date="2012-08-31T16:15:00Z">
                  <w:rPr/>
                </w:rPrChange>
              </w:rPr>
            </w:pPr>
            <w:r w:rsidRPr="001E7F20">
              <w:rPr>
                <w:highlight w:val="yellow"/>
                <w:rPrChange w:id="2239" w:author="USER" w:date="2012-08-31T16:15:00Z">
                  <w:rPr>
                    <w:sz w:val="16"/>
                    <w:szCs w:val="16"/>
                  </w:rPr>
                </w:rPrChange>
              </w:rPr>
              <w:t xml:space="preserve">4.5 </w:t>
            </w:r>
            <w:r w:rsidRPr="001E7F20">
              <w:rPr>
                <w:b w:val="0"/>
                <w:bCs w:val="0"/>
                <w:highlight w:val="yellow"/>
                <w:rPrChange w:id="2240" w:author="USER" w:date="2012-08-31T16:15:00Z">
                  <w:rPr>
                    <w:b w:val="0"/>
                    <w:bCs w:val="0"/>
                    <w:sz w:val="16"/>
                    <w:szCs w:val="16"/>
                  </w:rPr>
                </w:rPrChange>
              </w:rPr>
              <w:tab/>
              <w:t>Queuing interactions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C33EA1" w:rsidRDefault="001E7F20" w:rsidP="00160ECC">
            <w:pPr>
              <w:tabs>
                <w:tab w:val="center" w:pos="4680"/>
                <w:tab w:val="right" w:pos="9360"/>
              </w:tabs>
              <w:rPr>
                <w:rFonts w:cs="Calibri"/>
                <w:highlight w:val="yellow"/>
                <w:rPrChange w:id="2241" w:author="USER" w:date="2012-08-31T16:15:00Z">
                  <w:rPr>
                    <w:rFonts w:cs="Calibri"/>
                  </w:rPr>
                </w:rPrChange>
              </w:rPr>
            </w:pPr>
            <w:commentRangeStart w:id="2242"/>
            <w:r w:rsidRPr="001E7F20">
              <w:rPr>
                <w:rFonts w:cs="Calibri"/>
                <w:highlight w:val="yellow"/>
                <w:rPrChange w:id="2243" w:author="USER" w:date="2012-08-31T16:15:00Z">
                  <w:rPr>
                    <w:rFonts w:cs="Calibri"/>
                    <w:sz w:val="16"/>
                    <w:szCs w:val="16"/>
                  </w:rPr>
                </w:rPrChange>
              </w:rPr>
              <w:t>4.5.0-1</w:t>
            </w:r>
          </w:p>
        </w:tc>
        <w:tc>
          <w:tcPr>
            <w:tcW w:w="5268" w:type="dxa"/>
            <w:shd w:val="clear" w:color="auto" w:fill="auto"/>
          </w:tcPr>
          <w:p w:rsidR="00160ECC" w:rsidRPr="00C33EA1" w:rsidRDefault="001E7F20" w:rsidP="00160ECC">
            <w:pPr>
              <w:tabs>
                <w:tab w:val="center" w:pos="4680"/>
                <w:tab w:val="right" w:pos="9360"/>
              </w:tabs>
              <w:rPr>
                <w:rFonts w:cs="Calibri"/>
                <w:highlight w:val="yellow"/>
                <w:rPrChange w:id="2244" w:author="USER" w:date="2012-08-31T16:15:00Z">
                  <w:rPr>
                    <w:rFonts w:cs="Calibri"/>
                  </w:rPr>
                </w:rPrChange>
              </w:rPr>
            </w:pPr>
            <w:r w:rsidRPr="001E7F20">
              <w:rPr>
                <w:rFonts w:cs="Calibri"/>
                <w:highlight w:val="yellow"/>
                <w:rPrChange w:id="2245" w:author="USER" w:date="2012-08-31T16:15:00Z">
                  <w:rPr>
                    <w:rFonts w:cs="Calibri"/>
                    <w:sz w:val="16"/>
                    <w:szCs w:val="16"/>
                  </w:rPr>
                </w:rPrChange>
              </w:rPr>
              <w:t>The system operator needs to detect queues from outside the system and modify the ASCT operation to accommodate the queuing.</w:t>
            </w:r>
          </w:p>
        </w:tc>
        <w:tc>
          <w:tcPr>
            <w:tcW w:w="5670" w:type="dxa"/>
            <w:shd w:val="clear" w:color="auto" w:fill="auto"/>
          </w:tcPr>
          <w:p w:rsidR="00160ECC" w:rsidRPr="00C33EA1" w:rsidRDefault="001E7F20" w:rsidP="00160ECC">
            <w:pPr>
              <w:tabs>
                <w:tab w:val="center" w:pos="4680"/>
                <w:tab w:val="right" w:pos="9360"/>
              </w:tabs>
              <w:rPr>
                <w:rFonts w:cs="Calibri"/>
              </w:rPr>
            </w:pPr>
            <w:r w:rsidRPr="001E7F20">
              <w:rPr>
                <w:rFonts w:cs="Calibri"/>
                <w:rPrChange w:id="2246" w:author="USER" w:date="2012-08-31T16:15:00Z">
                  <w:rPr>
                    <w:rFonts w:cs="Calibri"/>
                    <w:sz w:val="16"/>
                    <w:szCs w:val="16"/>
                  </w:rPr>
                </w:rPrChange>
              </w:rPr>
              <w:t>2.1.3.0-2</w:t>
            </w:r>
          </w:p>
          <w:p w:rsidR="00160ECC" w:rsidRPr="00C33EA1" w:rsidRDefault="001E7F20" w:rsidP="00160ECC">
            <w:pPr>
              <w:tabs>
                <w:tab w:val="center" w:pos="4680"/>
                <w:tab w:val="right" w:pos="9360"/>
              </w:tabs>
              <w:rPr>
                <w:rFonts w:cs="Calibri"/>
              </w:rPr>
            </w:pPr>
            <w:r w:rsidRPr="001E7F20">
              <w:rPr>
                <w:rFonts w:cs="Calibri"/>
                <w:rPrChange w:id="2247" w:author="USER" w:date="2012-08-31T16:15:00Z">
                  <w:rPr>
                    <w:rFonts w:cs="Calibri"/>
                    <w:sz w:val="16"/>
                    <w:szCs w:val="16"/>
                  </w:rPr>
                </w:rPrChange>
              </w:rPr>
              <w:t>When queues are detected at user-specified locations, the ASCT shall execute user-specified timing plan/operational mode.</w:t>
            </w:r>
          </w:p>
          <w:p w:rsidR="00160ECC" w:rsidRPr="00C33EA1" w:rsidRDefault="001E7F20" w:rsidP="00160ECC">
            <w:pPr>
              <w:tabs>
                <w:tab w:val="center" w:pos="4680"/>
                <w:tab w:val="right" w:pos="9360"/>
              </w:tabs>
              <w:rPr>
                <w:rFonts w:cs="Calibri"/>
              </w:rPr>
            </w:pPr>
            <w:r w:rsidRPr="001E7F20">
              <w:rPr>
                <w:rFonts w:cs="Calibri"/>
                <w:rPrChange w:id="2248" w:author="USER" w:date="2012-08-31T16:15:00Z">
                  <w:rPr>
                    <w:rFonts w:cs="Calibri"/>
                    <w:sz w:val="16"/>
                    <w:szCs w:val="16"/>
                  </w:rPr>
                </w:rPrChange>
              </w:rPr>
              <w:t>2.1.3.0-1</w:t>
            </w:r>
          </w:p>
          <w:p w:rsidR="00160ECC" w:rsidRPr="00C33EA1" w:rsidRDefault="001E7F20" w:rsidP="00160ECC">
            <w:pPr>
              <w:tabs>
                <w:tab w:val="center" w:pos="4680"/>
                <w:tab w:val="right" w:pos="9360"/>
              </w:tabs>
              <w:rPr>
                <w:rFonts w:cs="Calibri"/>
              </w:rPr>
            </w:pPr>
            <w:r w:rsidRPr="001E7F20">
              <w:rPr>
                <w:rFonts w:cs="Calibri"/>
                <w:rPrChange w:id="2249" w:author="USER" w:date="2012-08-31T16:15:00Z">
                  <w:rPr>
                    <w:rFonts w:cs="Calibri"/>
                    <w:sz w:val="16"/>
                    <w:szCs w:val="16"/>
                  </w:rPr>
                </w:rPrChange>
              </w:rPr>
              <w:t>The ASCT shall detect the presence of queues</w:t>
            </w:r>
            <w:ins w:id="2250" w:author="USER" w:date="2012-09-04T10:55:00Z">
              <w:r w:rsidR="003855C7">
                <w:rPr>
                  <w:rFonts w:cs="Calibri"/>
                </w:rPr>
                <w:t xml:space="preserve"> on the mainline</w:t>
              </w:r>
            </w:ins>
            <w:r w:rsidRPr="001E7F20">
              <w:rPr>
                <w:rFonts w:cs="Calibri"/>
                <w:rPrChange w:id="2251" w:author="USER" w:date="2012-08-31T16:15:00Z">
                  <w:rPr>
                    <w:rFonts w:cs="Calibri"/>
                    <w:sz w:val="16"/>
                    <w:szCs w:val="16"/>
                  </w:rPr>
                </w:rPrChange>
              </w:rPr>
              <w:t xml:space="preserve"> at pre-configured locations.</w:t>
            </w:r>
          </w:p>
          <w:p w:rsidR="00160ECC" w:rsidRPr="00C33EA1" w:rsidRDefault="001E7F20" w:rsidP="00160ECC">
            <w:pPr>
              <w:tabs>
                <w:tab w:val="center" w:pos="4680"/>
                <w:tab w:val="right" w:pos="9360"/>
              </w:tabs>
              <w:rPr>
                <w:rFonts w:cs="Calibri"/>
              </w:rPr>
            </w:pPr>
            <w:r w:rsidRPr="001E7F20">
              <w:rPr>
                <w:rFonts w:cs="Calibri"/>
                <w:rPrChange w:id="2252" w:author="USER" w:date="2012-08-31T16:15:00Z">
                  <w:rPr>
                    <w:rFonts w:cs="Calibri"/>
                    <w:sz w:val="16"/>
                    <w:szCs w:val="16"/>
                  </w:rPr>
                </w:rPrChange>
              </w:rPr>
              <w:t>2.1.3.0-3</w:t>
            </w:r>
          </w:p>
          <w:p w:rsidR="00160ECC" w:rsidRPr="004674C2" w:rsidRDefault="001E7F20" w:rsidP="00160ECC">
            <w:pPr>
              <w:tabs>
                <w:tab w:val="center" w:pos="4680"/>
                <w:tab w:val="right" w:pos="9360"/>
              </w:tabs>
              <w:rPr>
                <w:rFonts w:cs="Calibri"/>
                <w:strike/>
                <w:rPrChange w:id="2253" w:author="Eddie Curtis" w:date="2012-08-10T11:52:00Z">
                  <w:rPr>
                    <w:rFonts w:cs="Calibri"/>
                  </w:rPr>
                </w:rPrChange>
              </w:rPr>
            </w:pPr>
            <w:r w:rsidRPr="001E7F20">
              <w:rPr>
                <w:rFonts w:cs="Calibri"/>
                <w:rPrChange w:id="2254" w:author="USER" w:date="2012-08-31T16:15:00Z">
                  <w:rPr>
                    <w:rFonts w:cs="Calibri"/>
                    <w:sz w:val="16"/>
                    <w:szCs w:val="16"/>
                  </w:rPr>
                </w:rPrChange>
              </w:rPr>
              <w:t>When queues are detected at user-specified locations, the ASCT shall execute user-specified adaptive operation strategy.</w:t>
            </w:r>
            <w:commentRangeEnd w:id="2242"/>
            <w:r w:rsidR="004674C2" w:rsidRPr="00C33EA1">
              <w:rPr>
                <w:rStyle w:val="CommentReference"/>
              </w:rPr>
              <w:commentReference w:id="2242"/>
            </w:r>
          </w:p>
        </w:tc>
      </w:tr>
      <w:tr w:rsidR="00160ECC" w:rsidTr="00A535CF">
        <w:tc>
          <w:tcPr>
            <w:tcW w:w="2040" w:type="dxa"/>
            <w:shd w:val="clear" w:color="auto" w:fill="auto"/>
          </w:tcPr>
          <w:p w:rsidR="00160ECC" w:rsidRPr="004674C2" w:rsidRDefault="001E7F20" w:rsidP="00160ECC">
            <w:pPr>
              <w:rPr>
                <w:rFonts w:cs="Calibri"/>
                <w:highlight w:val="yellow"/>
                <w:rPrChange w:id="2255" w:author="Eddie Curtis" w:date="2012-08-10T11:53:00Z">
                  <w:rPr>
                    <w:rFonts w:cs="Calibri"/>
                  </w:rPr>
                </w:rPrChange>
              </w:rPr>
            </w:pPr>
            <w:r w:rsidRPr="001E7F20">
              <w:rPr>
                <w:rFonts w:cs="Calibri"/>
                <w:highlight w:val="yellow"/>
                <w:rPrChange w:id="2256" w:author="Eddie Curtis" w:date="2012-08-10T11:53:00Z">
                  <w:rPr>
                    <w:rFonts w:cs="Calibri"/>
                    <w:sz w:val="16"/>
                    <w:szCs w:val="16"/>
                  </w:rPr>
                </w:rPrChange>
              </w:rPr>
              <w:t>4.5.0-2</w:t>
            </w:r>
          </w:p>
        </w:tc>
        <w:tc>
          <w:tcPr>
            <w:tcW w:w="5268" w:type="dxa"/>
            <w:shd w:val="clear" w:color="auto" w:fill="auto"/>
          </w:tcPr>
          <w:p w:rsidR="00160ECC" w:rsidRPr="004674C2" w:rsidRDefault="001E7F20" w:rsidP="00160ECC">
            <w:pPr>
              <w:rPr>
                <w:rFonts w:cs="Calibri"/>
                <w:highlight w:val="yellow"/>
                <w:rPrChange w:id="2257" w:author="Eddie Curtis" w:date="2012-08-10T11:53:00Z">
                  <w:rPr>
                    <w:rFonts w:cs="Calibri"/>
                  </w:rPr>
                </w:rPrChange>
              </w:rPr>
            </w:pPr>
            <w:r w:rsidRPr="001E7F20">
              <w:rPr>
                <w:rFonts w:cs="Calibri"/>
                <w:highlight w:val="yellow"/>
                <w:rPrChange w:id="2258" w:author="Eddie Curtis" w:date="2012-08-10T11:53:00Z">
                  <w:rPr>
                    <w:rFonts w:cs="Calibri"/>
                    <w:sz w:val="16"/>
                    <w:szCs w:val="16"/>
                  </w:rPr>
                </w:rPrChange>
              </w:rPr>
              <w:t>The system operator needs to detect queues within the system's boundaries and modify the ASCT operation to accommodate the queuing.</w:t>
            </w:r>
          </w:p>
        </w:tc>
        <w:tc>
          <w:tcPr>
            <w:tcW w:w="5670" w:type="dxa"/>
            <w:shd w:val="clear" w:color="auto" w:fill="auto"/>
          </w:tcPr>
          <w:p w:rsidR="00160ECC" w:rsidRPr="004674C2" w:rsidRDefault="001E7F20" w:rsidP="00160ECC">
            <w:pPr>
              <w:rPr>
                <w:rFonts w:cs="Calibri"/>
                <w:highlight w:val="yellow"/>
                <w:rPrChange w:id="2259" w:author="Eddie Curtis" w:date="2012-08-10T11:53:00Z">
                  <w:rPr>
                    <w:rFonts w:cs="Calibri"/>
                  </w:rPr>
                </w:rPrChange>
              </w:rPr>
            </w:pPr>
            <w:r w:rsidRPr="001E7F20">
              <w:rPr>
                <w:rFonts w:cs="Calibri"/>
                <w:highlight w:val="yellow"/>
                <w:rPrChange w:id="2260" w:author="Eddie Curtis" w:date="2012-08-10T11:53:00Z">
                  <w:rPr>
                    <w:rFonts w:cs="Calibri"/>
                    <w:sz w:val="16"/>
                    <w:szCs w:val="16"/>
                  </w:rPr>
                </w:rPrChange>
              </w:rPr>
              <w:t>2.1.3.0-2</w:t>
            </w:r>
          </w:p>
          <w:p w:rsidR="00160ECC" w:rsidRPr="004674C2" w:rsidRDefault="001E7F20" w:rsidP="00160ECC">
            <w:pPr>
              <w:rPr>
                <w:rFonts w:cs="Calibri"/>
                <w:highlight w:val="yellow"/>
                <w:rPrChange w:id="2261" w:author="Eddie Curtis" w:date="2012-08-10T11:53:00Z">
                  <w:rPr>
                    <w:rFonts w:cs="Calibri"/>
                  </w:rPr>
                </w:rPrChange>
              </w:rPr>
            </w:pPr>
            <w:r w:rsidRPr="001E7F20">
              <w:rPr>
                <w:rFonts w:cs="Calibri"/>
                <w:highlight w:val="yellow"/>
                <w:rPrChange w:id="2262" w:author="Eddie Curtis" w:date="2012-08-10T11:53:00Z">
                  <w:rPr>
                    <w:rFonts w:cs="Calibri"/>
                    <w:sz w:val="16"/>
                    <w:szCs w:val="16"/>
                  </w:rPr>
                </w:rPrChange>
              </w:rPr>
              <w:t>When queues are detected at user-specified locations, the ASCT shall execute user-specified timing plan/operational mode.</w:t>
            </w:r>
          </w:p>
          <w:p w:rsidR="00160ECC" w:rsidRPr="004674C2" w:rsidRDefault="001E7F20" w:rsidP="00160ECC">
            <w:pPr>
              <w:rPr>
                <w:rFonts w:cs="Calibri"/>
                <w:highlight w:val="yellow"/>
                <w:rPrChange w:id="2263" w:author="Eddie Curtis" w:date="2012-08-10T11:53:00Z">
                  <w:rPr>
                    <w:rFonts w:cs="Calibri"/>
                  </w:rPr>
                </w:rPrChange>
              </w:rPr>
            </w:pPr>
            <w:r w:rsidRPr="001E7F20">
              <w:rPr>
                <w:rFonts w:cs="Calibri"/>
                <w:highlight w:val="yellow"/>
                <w:rPrChange w:id="2264" w:author="Eddie Curtis" w:date="2012-08-10T11:53:00Z">
                  <w:rPr>
                    <w:rFonts w:cs="Calibri"/>
                    <w:sz w:val="16"/>
                    <w:szCs w:val="16"/>
                  </w:rPr>
                </w:rPrChange>
              </w:rPr>
              <w:t>2.1.3.0-1</w:t>
            </w:r>
          </w:p>
          <w:p w:rsidR="00160ECC" w:rsidRPr="004674C2" w:rsidRDefault="001E7F20" w:rsidP="00160ECC">
            <w:pPr>
              <w:rPr>
                <w:rFonts w:cs="Calibri"/>
                <w:highlight w:val="yellow"/>
                <w:rPrChange w:id="2265" w:author="Eddie Curtis" w:date="2012-08-10T11:53:00Z">
                  <w:rPr>
                    <w:rFonts w:cs="Calibri"/>
                  </w:rPr>
                </w:rPrChange>
              </w:rPr>
            </w:pPr>
            <w:r w:rsidRPr="001E7F20">
              <w:rPr>
                <w:rFonts w:cs="Calibri"/>
                <w:highlight w:val="yellow"/>
                <w:rPrChange w:id="2266" w:author="Eddie Curtis" w:date="2012-08-10T11:53:00Z">
                  <w:rPr>
                    <w:rFonts w:cs="Calibri"/>
                    <w:sz w:val="16"/>
                    <w:szCs w:val="16"/>
                  </w:rPr>
                </w:rPrChange>
              </w:rPr>
              <w:t>The ASCT shall detect the presence of queues</w:t>
            </w:r>
            <w:ins w:id="2267" w:author="USER" w:date="2012-08-31T10:52:00Z">
              <w:r w:rsidR="00416119">
                <w:rPr>
                  <w:rFonts w:cs="Calibri"/>
                  <w:highlight w:val="yellow"/>
                </w:rPr>
                <w:t xml:space="preserve"> on the mainline</w:t>
              </w:r>
            </w:ins>
            <w:r w:rsidRPr="001E7F20">
              <w:rPr>
                <w:rFonts w:cs="Calibri"/>
                <w:highlight w:val="yellow"/>
                <w:rPrChange w:id="2268" w:author="Eddie Curtis" w:date="2012-08-10T11:53:00Z">
                  <w:rPr>
                    <w:rFonts w:cs="Calibri"/>
                    <w:sz w:val="16"/>
                    <w:szCs w:val="16"/>
                  </w:rPr>
                </w:rPrChange>
              </w:rPr>
              <w:t xml:space="preserve"> at pre-configured locations.</w:t>
            </w:r>
          </w:p>
          <w:p w:rsidR="00160ECC" w:rsidRPr="004674C2" w:rsidRDefault="001E7F20" w:rsidP="00160ECC">
            <w:pPr>
              <w:rPr>
                <w:rFonts w:cs="Calibri"/>
                <w:highlight w:val="yellow"/>
                <w:rPrChange w:id="2269" w:author="Eddie Curtis" w:date="2012-08-10T11:53:00Z">
                  <w:rPr>
                    <w:rFonts w:cs="Calibri"/>
                  </w:rPr>
                </w:rPrChange>
              </w:rPr>
            </w:pPr>
            <w:r w:rsidRPr="001E7F20">
              <w:rPr>
                <w:rFonts w:cs="Calibri"/>
                <w:highlight w:val="yellow"/>
                <w:rPrChange w:id="2270" w:author="Eddie Curtis" w:date="2012-08-10T11:53:00Z">
                  <w:rPr>
                    <w:rFonts w:cs="Calibri"/>
                    <w:sz w:val="16"/>
                    <w:szCs w:val="16"/>
                  </w:rPr>
                </w:rPrChange>
              </w:rPr>
              <w:t>2.1.3.0-3</w:t>
            </w:r>
          </w:p>
          <w:p w:rsidR="00160ECC" w:rsidRPr="004674C2" w:rsidRDefault="001E7F20" w:rsidP="00160ECC">
            <w:pPr>
              <w:rPr>
                <w:rFonts w:cs="Calibri"/>
                <w:highlight w:val="yellow"/>
                <w:rPrChange w:id="2271" w:author="Eddie Curtis" w:date="2012-08-10T11:53:00Z">
                  <w:rPr>
                    <w:rFonts w:cs="Calibri"/>
                  </w:rPr>
                </w:rPrChange>
              </w:rPr>
            </w:pPr>
            <w:r w:rsidRPr="001E7F20">
              <w:rPr>
                <w:rFonts w:cs="Calibri"/>
                <w:highlight w:val="yellow"/>
                <w:rPrChange w:id="2272" w:author="Eddie Curtis" w:date="2012-08-10T11:53:00Z">
                  <w:rPr>
                    <w:rFonts w:cs="Calibri"/>
                    <w:sz w:val="16"/>
                    <w:szCs w:val="16"/>
                  </w:rPr>
                </w:rPrChange>
              </w:rPr>
              <w:lastRenderedPageBreak/>
              <w:t>When queues are detected at user-specified locations, the ASCT shall execute user-specified adaptive operation strategy.</w:t>
            </w:r>
          </w:p>
        </w:tc>
      </w:tr>
      <w:tr w:rsidR="00160ECC" w:rsidTr="00A535CF">
        <w:tc>
          <w:tcPr>
            <w:tcW w:w="2040" w:type="dxa"/>
            <w:shd w:val="clear" w:color="auto" w:fill="auto"/>
          </w:tcPr>
          <w:p w:rsidR="00160ECC" w:rsidRPr="004674C2" w:rsidRDefault="001E7F20" w:rsidP="00160ECC">
            <w:pPr>
              <w:rPr>
                <w:rFonts w:cs="Calibri"/>
                <w:highlight w:val="yellow"/>
                <w:rPrChange w:id="2273" w:author="Eddie Curtis" w:date="2012-08-10T11:53:00Z">
                  <w:rPr>
                    <w:rFonts w:cs="Calibri"/>
                  </w:rPr>
                </w:rPrChange>
              </w:rPr>
            </w:pPr>
            <w:r w:rsidRPr="001E7F20">
              <w:rPr>
                <w:rFonts w:cs="Calibri"/>
                <w:highlight w:val="yellow"/>
                <w:rPrChange w:id="2274" w:author="Eddie Curtis" w:date="2012-08-10T11:53:00Z">
                  <w:rPr>
                    <w:rFonts w:cs="Calibri"/>
                    <w:sz w:val="16"/>
                    <w:szCs w:val="16"/>
                  </w:rPr>
                </w:rPrChange>
              </w:rPr>
              <w:lastRenderedPageBreak/>
              <w:t>4.5.0-3</w:t>
            </w:r>
          </w:p>
        </w:tc>
        <w:tc>
          <w:tcPr>
            <w:tcW w:w="5268" w:type="dxa"/>
            <w:shd w:val="clear" w:color="auto" w:fill="auto"/>
          </w:tcPr>
          <w:p w:rsidR="00160ECC" w:rsidRPr="004674C2" w:rsidRDefault="001E7F20" w:rsidP="00160ECC">
            <w:pPr>
              <w:rPr>
                <w:rFonts w:cs="Calibri"/>
                <w:highlight w:val="yellow"/>
                <w:rPrChange w:id="2275" w:author="Eddie Curtis" w:date="2012-08-10T11:53:00Z">
                  <w:rPr>
                    <w:rFonts w:cs="Calibri"/>
                  </w:rPr>
                </w:rPrChange>
              </w:rPr>
            </w:pPr>
            <w:r w:rsidRPr="001E7F20">
              <w:rPr>
                <w:rFonts w:cs="Calibri"/>
                <w:highlight w:val="yellow"/>
                <w:rPrChange w:id="2276" w:author="Eddie Curtis" w:date="2012-08-10T11:53:00Z">
                  <w:rPr>
                    <w:rFonts w:cs="Calibri"/>
                    <w:sz w:val="16"/>
                    <w:szCs w:val="16"/>
                  </w:rPr>
                </w:rPrChange>
              </w:rPr>
              <w:t>The system operator needs to detect queues propagating outside its boundaries from within the ASCT boundaries, and modify its operation to accommodate the queuing.</w:t>
            </w:r>
          </w:p>
        </w:tc>
        <w:tc>
          <w:tcPr>
            <w:tcW w:w="5670" w:type="dxa"/>
            <w:shd w:val="clear" w:color="auto" w:fill="auto"/>
          </w:tcPr>
          <w:p w:rsidR="00160ECC" w:rsidRPr="004674C2" w:rsidRDefault="001E7F20" w:rsidP="00160ECC">
            <w:pPr>
              <w:rPr>
                <w:rFonts w:cs="Calibri"/>
                <w:highlight w:val="yellow"/>
                <w:rPrChange w:id="2277" w:author="Eddie Curtis" w:date="2012-08-10T11:53:00Z">
                  <w:rPr>
                    <w:rFonts w:cs="Calibri"/>
                  </w:rPr>
                </w:rPrChange>
              </w:rPr>
            </w:pPr>
            <w:r w:rsidRPr="001E7F20">
              <w:rPr>
                <w:rFonts w:cs="Calibri"/>
                <w:highlight w:val="yellow"/>
                <w:rPrChange w:id="2278" w:author="Eddie Curtis" w:date="2012-08-10T11:53:00Z">
                  <w:rPr>
                    <w:rFonts w:cs="Calibri"/>
                    <w:sz w:val="16"/>
                    <w:szCs w:val="16"/>
                  </w:rPr>
                </w:rPrChange>
              </w:rPr>
              <w:t>2.1.3.0-2</w:t>
            </w:r>
          </w:p>
          <w:p w:rsidR="00160ECC" w:rsidRPr="004674C2" w:rsidRDefault="001E7F20" w:rsidP="00160ECC">
            <w:pPr>
              <w:rPr>
                <w:rFonts w:cs="Calibri"/>
                <w:highlight w:val="yellow"/>
                <w:rPrChange w:id="2279" w:author="Eddie Curtis" w:date="2012-08-10T11:53:00Z">
                  <w:rPr>
                    <w:rFonts w:cs="Calibri"/>
                  </w:rPr>
                </w:rPrChange>
              </w:rPr>
            </w:pPr>
            <w:r w:rsidRPr="001E7F20">
              <w:rPr>
                <w:rFonts w:cs="Calibri"/>
                <w:highlight w:val="yellow"/>
                <w:rPrChange w:id="2280" w:author="Eddie Curtis" w:date="2012-08-10T11:53:00Z">
                  <w:rPr>
                    <w:rFonts w:cs="Calibri"/>
                    <w:sz w:val="16"/>
                    <w:szCs w:val="16"/>
                  </w:rPr>
                </w:rPrChange>
              </w:rPr>
              <w:t>When queues are detected at user-specified locations, the ASCT shall execute user-specified timing plan/operational mode.</w:t>
            </w:r>
          </w:p>
          <w:p w:rsidR="00160ECC" w:rsidRPr="004674C2" w:rsidRDefault="001E7F20" w:rsidP="00160ECC">
            <w:pPr>
              <w:rPr>
                <w:rFonts w:cs="Calibri"/>
                <w:highlight w:val="yellow"/>
                <w:rPrChange w:id="2281" w:author="Eddie Curtis" w:date="2012-08-10T11:53:00Z">
                  <w:rPr>
                    <w:rFonts w:cs="Calibri"/>
                  </w:rPr>
                </w:rPrChange>
              </w:rPr>
            </w:pPr>
            <w:r w:rsidRPr="001E7F20">
              <w:rPr>
                <w:rFonts w:cs="Calibri"/>
                <w:highlight w:val="yellow"/>
                <w:rPrChange w:id="2282" w:author="Eddie Curtis" w:date="2012-08-10T11:53:00Z">
                  <w:rPr>
                    <w:rFonts w:cs="Calibri"/>
                    <w:sz w:val="16"/>
                    <w:szCs w:val="16"/>
                  </w:rPr>
                </w:rPrChange>
              </w:rPr>
              <w:t>2.1.3.0-1</w:t>
            </w:r>
          </w:p>
          <w:p w:rsidR="00160ECC" w:rsidRPr="004674C2" w:rsidRDefault="001E7F20" w:rsidP="00160ECC">
            <w:pPr>
              <w:rPr>
                <w:rFonts w:cs="Calibri"/>
                <w:highlight w:val="yellow"/>
                <w:rPrChange w:id="2283" w:author="Eddie Curtis" w:date="2012-08-10T11:53:00Z">
                  <w:rPr>
                    <w:rFonts w:cs="Calibri"/>
                  </w:rPr>
                </w:rPrChange>
              </w:rPr>
            </w:pPr>
            <w:r w:rsidRPr="001E7F20">
              <w:rPr>
                <w:rFonts w:cs="Calibri"/>
                <w:highlight w:val="yellow"/>
                <w:rPrChange w:id="2284" w:author="Eddie Curtis" w:date="2012-08-10T11:53:00Z">
                  <w:rPr>
                    <w:rFonts w:cs="Calibri"/>
                    <w:sz w:val="16"/>
                    <w:szCs w:val="16"/>
                  </w:rPr>
                </w:rPrChange>
              </w:rPr>
              <w:t>The ASCT shall detect the presence of queues at pre-configured locations.</w:t>
            </w:r>
          </w:p>
          <w:p w:rsidR="00160ECC" w:rsidRPr="004674C2" w:rsidRDefault="001E7F20" w:rsidP="00160ECC">
            <w:pPr>
              <w:rPr>
                <w:rFonts w:cs="Calibri"/>
                <w:highlight w:val="yellow"/>
                <w:rPrChange w:id="2285" w:author="Eddie Curtis" w:date="2012-08-10T11:53:00Z">
                  <w:rPr>
                    <w:rFonts w:cs="Calibri"/>
                  </w:rPr>
                </w:rPrChange>
              </w:rPr>
            </w:pPr>
            <w:r w:rsidRPr="001E7F20">
              <w:rPr>
                <w:rFonts w:cs="Calibri"/>
                <w:highlight w:val="yellow"/>
                <w:rPrChange w:id="2286" w:author="Eddie Curtis" w:date="2012-08-10T11:53:00Z">
                  <w:rPr>
                    <w:rFonts w:cs="Calibri"/>
                    <w:sz w:val="16"/>
                    <w:szCs w:val="16"/>
                  </w:rPr>
                </w:rPrChange>
              </w:rPr>
              <w:t>2.1.3.0-3</w:t>
            </w:r>
          </w:p>
          <w:p w:rsidR="00160ECC" w:rsidRPr="004674C2" w:rsidRDefault="001E7F20" w:rsidP="00160ECC">
            <w:pPr>
              <w:rPr>
                <w:rFonts w:cs="Calibri"/>
                <w:highlight w:val="yellow"/>
                <w:rPrChange w:id="2287" w:author="Eddie Curtis" w:date="2012-08-10T11:53:00Z">
                  <w:rPr>
                    <w:rFonts w:cs="Calibri"/>
                  </w:rPr>
                </w:rPrChange>
              </w:rPr>
            </w:pPr>
            <w:r w:rsidRPr="001E7F20">
              <w:rPr>
                <w:rFonts w:cs="Calibri"/>
                <w:highlight w:val="yellow"/>
                <w:rPrChange w:id="2288" w:author="Eddie Curtis" w:date="2012-08-10T11:53:00Z">
                  <w:rPr>
                    <w:rFonts w:cs="Calibri"/>
                    <w:sz w:val="16"/>
                    <w:szCs w:val="16"/>
                  </w:rPr>
                </w:rPrChange>
              </w:rPr>
              <w:t>When queues are detected at user-specified locations, the ASCT shall execute user-specified adaptive operation strategy.</w:t>
            </w:r>
          </w:p>
        </w:tc>
      </w:tr>
      <w:tr w:rsidR="00160ECC" w:rsidTr="00A535CF">
        <w:tc>
          <w:tcPr>
            <w:tcW w:w="2040" w:type="dxa"/>
            <w:shd w:val="clear" w:color="auto" w:fill="auto"/>
          </w:tcPr>
          <w:p w:rsidR="00160ECC" w:rsidRPr="004674C2" w:rsidRDefault="001E7F20" w:rsidP="00160ECC">
            <w:pPr>
              <w:rPr>
                <w:rFonts w:cs="Calibri"/>
                <w:highlight w:val="yellow"/>
                <w:rPrChange w:id="2289" w:author="Eddie Curtis" w:date="2012-08-10T11:53:00Z">
                  <w:rPr>
                    <w:rFonts w:cs="Calibri"/>
                  </w:rPr>
                </w:rPrChange>
              </w:rPr>
            </w:pPr>
            <w:r w:rsidRPr="001E7F20">
              <w:rPr>
                <w:rFonts w:cs="Calibri"/>
                <w:highlight w:val="yellow"/>
                <w:rPrChange w:id="2290" w:author="Eddie Curtis" w:date="2012-08-10T11:53:00Z">
                  <w:rPr>
                    <w:rFonts w:cs="Calibri"/>
                    <w:sz w:val="16"/>
                    <w:szCs w:val="16"/>
                  </w:rPr>
                </w:rPrChange>
              </w:rPr>
              <w:t>4.5.0-4</w:t>
            </w:r>
          </w:p>
        </w:tc>
        <w:tc>
          <w:tcPr>
            <w:tcW w:w="5268" w:type="dxa"/>
            <w:shd w:val="clear" w:color="auto" w:fill="auto"/>
          </w:tcPr>
          <w:p w:rsidR="00160ECC" w:rsidRPr="004674C2" w:rsidRDefault="001E7F20" w:rsidP="00160ECC">
            <w:pPr>
              <w:rPr>
                <w:rFonts w:cs="Calibri"/>
                <w:highlight w:val="yellow"/>
                <w:rPrChange w:id="2291" w:author="Eddie Curtis" w:date="2012-08-10T11:53:00Z">
                  <w:rPr>
                    <w:rFonts w:cs="Calibri"/>
                  </w:rPr>
                </w:rPrChange>
              </w:rPr>
            </w:pPr>
            <w:r w:rsidRPr="001E7F20">
              <w:rPr>
                <w:rFonts w:cs="Calibri"/>
                <w:highlight w:val="yellow"/>
                <w:rPrChange w:id="2292" w:author="Eddie Curtis" w:date="2012-08-10T11:53:00Z">
                  <w:rPr>
                    <w:rFonts w:cs="Calibri"/>
                    <w:sz w:val="16"/>
                    <w:szCs w:val="16"/>
                  </w:rPr>
                </w:rPrChange>
              </w:rPr>
              <w:t>The system operator needs to store queues in locations where they can be accommodated without adversely affecting adaptive operation.</w:t>
            </w:r>
          </w:p>
        </w:tc>
        <w:tc>
          <w:tcPr>
            <w:tcW w:w="5670" w:type="dxa"/>
            <w:shd w:val="clear" w:color="auto" w:fill="auto"/>
          </w:tcPr>
          <w:p w:rsidR="00160ECC" w:rsidRPr="004674C2" w:rsidRDefault="001E7F20" w:rsidP="00160ECC">
            <w:pPr>
              <w:rPr>
                <w:rFonts w:cs="Calibri"/>
                <w:highlight w:val="yellow"/>
                <w:rPrChange w:id="2293" w:author="Eddie Curtis" w:date="2012-08-10T11:53:00Z">
                  <w:rPr>
                    <w:rFonts w:cs="Calibri"/>
                  </w:rPr>
                </w:rPrChange>
              </w:rPr>
            </w:pPr>
            <w:r w:rsidRPr="001E7F20">
              <w:rPr>
                <w:rFonts w:cs="Calibri"/>
                <w:highlight w:val="yellow"/>
                <w:rPrChange w:id="2294" w:author="Eddie Curtis" w:date="2012-08-10T11:53:00Z">
                  <w:rPr>
                    <w:rFonts w:cs="Calibri"/>
                    <w:sz w:val="16"/>
                    <w:szCs w:val="16"/>
                  </w:rPr>
                </w:rPrChange>
              </w:rPr>
              <w:t>2.1.3.0-2</w:t>
            </w:r>
          </w:p>
          <w:p w:rsidR="00160ECC" w:rsidRPr="004674C2" w:rsidRDefault="001E7F20" w:rsidP="00160ECC">
            <w:pPr>
              <w:rPr>
                <w:rFonts w:cs="Calibri"/>
                <w:highlight w:val="yellow"/>
                <w:rPrChange w:id="2295" w:author="Eddie Curtis" w:date="2012-08-10T11:53:00Z">
                  <w:rPr>
                    <w:rFonts w:cs="Calibri"/>
                  </w:rPr>
                </w:rPrChange>
              </w:rPr>
            </w:pPr>
            <w:r w:rsidRPr="001E7F20">
              <w:rPr>
                <w:rFonts w:cs="Calibri"/>
                <w:highlight w:val="yellow"/>
                <w:rPrChange w:id="2296" w:author="Eddie Curtis" w:date="2012-08-10T11:53:00Z">
                  <w:rPr>
                    <w:rFonts w:cs="Calibri"/>
                    <w:sz w:val="16"/>
                    <w:szCs w:val="16"/>
                  </w:rPr>
                </w:rPrChange>
              </w:rPr>
              <w:t>When queues are detected at user-specified locations, the ASCT shall execute user-specified timing plan/operational mode.</w:t>
            </w:r>
          </w:p>
          <w:p w:rsidR="00160ECC" w:rsidRPr="004674C2" w:rsidRDefault="001E7F20" w:rsidP="00160ECC">
            <w:pPr>
              <w:rPr>
                <w:rFonts w:cs="Calibri"/>
                <w:highlight w:val="yellow"/>
                <w:rPrChange w:id="2297" w:author="Eddie Curtis" w:date="2012-08-10T11:53:00Z">
                  <w:rPr>
                    <w:rFonts w:cs="Calibri"/>
                  </w:rPr>
                </w:rPrChange>
              </w:rPr>
            </w:pPr>
            <w:r w:rsidRPr="001E7F20">
              <w:rPr>
                <w:rFonts w:cs="Calibri"/>
                <w:highlight w:val="yellow"/>
                <w:rPrChange w:id="2298" w:author="Eddie Curtis" w:date="2012-08-10T11:53:00Z">
                  <w:rPr>
                    <w:rFonts w:cs="Calibri"/>
                    <w:sz w:val="16"/>
                    <w:szCs w:val="16"/>
                  </w:rPr>
                </w:rPrChange>
              </w:rPr>
              <w:t>2.1.3.0-1</w:t>
            </w:r>
          </w:p>
          <w:p w:rsidR="00160ECC" w:rsidRPr="004674C2" w:rsidRDefault="001E7F20" w:rsidP="00160ECC">
            <w:pPr>
              <w:rPr>
                <w:rFonts w:cs="Calibri"/>
                <w:highlight w:val="yellow"/>
                <w:rPrChange w:id="2299" w:author="Eddie Curtis" w:date="2012-08-10T11:53:00Z">
                  <w:rPr>
                    <w:rFonts w:cs="Calibri"/>
                  </w:rPr>
                </w:rPrChange>
              </w:rPr>
            </w:pPr>
            <w:r w:rsidRPr="001E7F20">
              <w:rPr>
                <w:rFonts w:cs="Calibri"/>
                <w:highlight w:val="yellow"/>
                <w:rPrChange w:id="2300" w:author="Eddie Curtis" w:date="2012-08-10T11:53:00Z">
                  <w:rPr>
                    <w:rFonts w:cs="Calibri"/>
                    <w:sz w:val="16"/>
                    <w:szCs w:val="16"/>
                  </w:rPr>
                </w:rPrChange>
              </w:rPr>
              <w:t>The ASCT shall detect the presence of queues at pre-configured locations.</w:t>
            </w:r>
          </w:p>
          <w:p w:rsidR="00160ECC" w:rsidRPr="004674C2" w:rsidRDefault="001E7F20" w:rsidP="00160ECC">
            <w:pPr>
              <w:rPr>
                <w:rFonts w:cs="Calibri"/>
                <w:highlight w:val="yellow"/>
                <w:rPrChange w:id="2301" w:author="Eddie Curtis" w:date="2012-08-10T11:53:00Z">
                  <w:rPr>
                    <w:rFonts w:cs="Calibri"/>
                  </w:rPr>
                </w:rPrChange>
              </w:rPr>
            </w:pPr>
            <w:r w:rsidRPr="001E7F20">
              <w:rPr>
                <w:rFonts w:cs="Calibri"/>
                <w:highlight w:val="yellow"/>
                <w:rPrChange w:id="2302" w:author="Eddie Curtis" w:date="2012-08-10T11:53:00Z">
                  <w:rPr>
                    <w:rFonts w:cs="Calibri"/>
                    <w:sz w:val="16"/>
                    <w:szCs w:val="16"/>
                  </w:rPr>
                </w:rPrChange>
              </w:rPr>
              <w:t>2.1.3.0-3</w:t>
            </w:r>
          </w:p>
          <w:p w:rsidR="00160ECC" w:rsidRPr="004674C2" w:rsidRDefault="001E7F20" w:rsidP="00160ECC">
            <w:pPr>
              <w:rPr>
                <w:rFonts w:cs="Calibri"/>
                <w:highlight w:val="yellow"/>
                <w:rPrChange w:id="2303" w:author="Eddie Curtis" w:date="2012-08-10T11:53:00Z">
                  <w:rPr>
                    <w:rFonts w:cs="Calibri"/>
                  </w:rPr>
                </w:rPrChange>
              </w:rPr>
            </w:pPr>
            <w:r w:rsidRPr="001E7F20">
              <w:rPr>
                <w:rFonts w:cs="Calibri"/>
                <w:highlight w:val="yellow"/>
                <w:rPrChange w:id="2304" w:author="Eddie Curtis" w:date="2012-08-10T11:53:00Z">
                  <w:rPr>
                    <w:rFonts w:cs="Calibri"/>
                    <w:sz w:val="16"/>
                    <w:szCs w:val="16"/>
                  </w:rPr>
                </w:rPrChange>
              </w:rPr>
              <w:t>When queues are detected at user-specified locations, the ASCT shall execute user-specified adaptive operation strategy.</w:t>
            </w:r>
          </w:p>
          <w:p w:rsidR="00160ECC" w:rsidRPr="00416119" w:rsidRDefault="001E7F20" w:rsidP="00160ECC">
            <w:pPr>
              <w:rPr>
                <w:rFonts w:cs="Calibri"/>
                <w:strike/>
                <w:rPrChange w:id="2305" w:author="USER" w:date="2012-08-31T10:52:00Z">
                  <w:rPr>
                    <w:rFonts w:cs="Calibri"/>
                  </w:rPr>
                </w:rPrChange>
              </w:rPr>
            </w:pPr>
            <w:r w:rsidRPr="001E7F20">
              <w:rPr>
                <w:rFonts w:cs="Calibri"/>
                <w:strike/>
                <w:rPrChange w:id="2306" w:author="USER" w:date="2012-08-31T10:52:00Z">
                  <w:rPr>
                    <w:rFonts w:cs="Calibri"/>
                    <w:sz w:val="16"/>
                    <w:szCs w:val="16"/>
                  </w:rPr>
                </w:rPrChange>
              </w:rPr>
              <w:t>2.1.3.0-4</w:t>
            </w:r>
          </w:p>
          <w:p w:rsidR="00160ECC" w:rsidRPr="00416119" w:rsidRDefault="001E7F20" w:rsidP="00160ECC">
            <w:pPr>
              <w:rPr>
                <w:rFonts w:cs="Calibri"/>
                <w:strike/>
                <w:rPrChange w:id="2307" w:author="USER" w:date="2012-08-31T10:52:00Z">
                  <w:rPr>
                    <w:rFonts w:cs="Calibri"/>
                  </w:rPr>
                </w:rPrChange>
              </w:rPr>
            </w:pPr>
            <w:r w:rsidRPr="001E7F20">
              <w:rPr>
                <w:rFonts w:cs="Calibri"/>
                <w:strike/>
                <w:rPrChange w:id="2308" w:author="USER" w:date="2012-08-31T10:52:00Z">
                  <w:rPr>
                    <w:rFonts w:cs="Calibri"/>
                    <w:sz w:val="16"/>
                    <w:szCs w:val="16"/>
                  </w:rPr>
                </w:rPrChange>
              </w:rPr>
              <w:t xml:space="preserve">When queues are detected at user-specified locations, the ASCT shall omit a user-specified phase at a user-specified </w:t>
            </w:r>
            <w:r w:rsidRPr="001E7F20">
              <w:rPr>
                <w:rFonts w:cs="Calibri"/>
                <w:strike/>
                <w:rPrChange w:id="2309" w:author="USER" w:date="2012-08-31T10:52:00Z">
                  <w:rPr>
                    <w:rFonts w:cs="Calibri"/>
                    <w:sz w:val="16"/>
                    <w:szCs w:val="16"/>
                  </w:rPr>
                </w:rPrChange>
              </w:rPr>
              <w:lastRenderedPageBreak/>
              <w:t>signal controller.</w:t>
            </w:r>
          </w:p>
          <w:p w:rsidR="00160ECC" w:rsidRPr="00416119" w:rsidRDefault="001E7F20" w:rsidP="00160ECC">
            <w:pPr>
              <w:rPr>
                <w:rFonts w:cs="Calibri"/>
                <w:strike/>
                <w:rPrChange w:id="2310" w:author="USER" w:date="2012-08-31T10:52:00Z">
                  <w:rPr>
                    <w:rFonts w:cs="Calibri"/>
                  </w:rPr>
                </w:rPrChange>
              </w:rPr>
            </w:pPr>
            <w:r w:rsidRPr="001E7F20">
              <w:rPr>
                <w:rFonts w:cs="Calibri"/>
                <w:strike/>
                <w:rPrChange w:id="2311" w:author="USER" w:date="2012-08-31T10:52:00Z">
                  <w:rPr>
                    <w:rFonts w:cs="Calibri"/>
                    <w:sz w:val="16"/>
                    <w:szCs w:val="16"/>
                  </w:rPr>
                </w:rPrChange>
              </w:rPr>
              <w:t>2.1.3.0-5</w:t>
            </w:r>
          </w:p>
          <w:p w:rsidR="00160ECC" w:rsidRPr="00416119" w:rsidRDefault="001E7F20" w:rsidP="00160ECC">
            <w:pPr>
              <w:rPr>
                <w:rFonts w:cs="Calibri"/>
                <w:strike/>
                <w:rPrChange w:id="2312" w:author="USER" w:date="2012-08-31T10:52:00Z">
                  <w:rPr>
                    <w:rFonts w:cs="Calibri"/>
                  </w:rPr>
                </w:rPrChange>
              </w:rPr>
            </w:pPr>
            <w:r w:rsidRPr="001E7F20">
              <w:rPr>
                <w:rFonts w:cs="Calibri"/>
                <w:strike/>
                <w:rPrChange w:id="2313" w:author="USER" w:date="2012-08-31T10:52:00Z">
                  <w:rPr>
                    <w:rFonts w:cs="Calibri"/>
                    <w:sz w:val="16"/>
                    <w:szCs w:val="16"/>
                  </w:rPr>
                </w:rPrChange>
              </w:rPr>
              <w:t xml:space="preserve">The ASCT shall meter traffic into user-specified bottlenecks by storing </w:t>
            </w:r>
            <w:proofErr w:type="spellStart"/>
            <w:r w:rsidRPr="001E7F20">
              <w:rPr>
                <w:rFonts w:cs="Calibri"/>
                <w:strike/>
                <w:rPrChange w:id="2314" w:author="USER" w:date="2012-08-31T10:52:00Z">
                  <w:rPr>
                    <w:rFonts w:cs="Calibri"/>
                    <w:sz w:val="16"/>
                    <w:szCs w:val="16"/>
                  </w:rPr>
                </w:rPrChange>
              </w:rPr>
              <w:t>queuse</w:t>
            </w:r>
            <w:proofErr w:type="spellEnd"/>
            <w:r w:rsidRPr="001E7F20">
              <w:rPr>
                <w:rFonts w:cs="Calibri"/>
                <w:strike/>
                <w:rPrChange w:id="2315" w:author="USER" w:date="2012-08-31T10:52:00Z">
                  <w:rPr>
                    <w:rFonts w:cs="Calibri"/>
                    <w:sz w:val="16"/>
                    <w:szCs w:val="16"/>
                  </w:rPr>
                </w:rPrChange>
              </w:rPr>
              <w:t xml:space="preserve"> at user-specified locations.</w:t>
            </w:r>
          </w:p>
          <w:p w:rsidR="00160ECC" w:rsidRPr="00416119" w:rsidRDefault="001E7F20" w:rsidP="00160ECC">
            <w:pPr>
              <w:tabs>
                <w:tab w:val="center" w:pos="4680"/>
                <w:tab w:val="right" w:pos="9360"/>
              </w:tabs>
              <w:rPr>
                <w:rFonts w:cs="Calibri"/>
                <w:strike/>
                <w:rPrChange w:id="2316" w:author="USER" w:date="2012-08-31T10:53:00Z">
                  <w:rPr>
                    <w:rFonts w:cs="Calibri"/>
                  </w:rPr>
                </w:rPrChange>
              </w:rPr>
            </w:pPr>
            <w:r w:rsidRPr="001E7F20">
              <w:rPr>
                <w:rFonts w:cs="Calibri"/>
                <w:strike/>
                <w:rPrChange w:id="2317" w:author="USER" w:date="2012-08-31T10:53:00Z">
                  <w:rPr>
                    <w:rFonts w:cs="Calibri"/>
                    <w:sz w:val="16"/>
                    <w:szCs w:val="16"/>
                  </w:rPr>
                </w:rPrChange>
              </w:rPr>
              <w:t>2.1.3.0-6</w:t>
            </w:r>
          </w:p>
          <w:p w:rsidR="00160ECC" w:rsidRPr="00416119" w:rsidRDefault="001E7F20" w:rsidP="00160ECC">
            <w:pPr>
              <w:tabs>
                <w:tab w:val="center" w:pos="4680"/>
                <w:tab w:val="right" w:pos="9360"/>
              </w:tabs>
              <w:rPr>
                <w:rFonts w:cs="Calibri"/>
                <w:strike/>
                <w:rPrChange w:id="2318" w:author="USER" w:date="2012-08-31T10:53:00Z">
                  <w:rPr>
                    <w:rFonts w:cs="Calibri"/>
                  </w:rPr>
                </w:rPrChange>
              </w:rPr>
            </w:pPr>
            <w:r w:rsidRPr="001E7F20">
              <w:rPr>
                <w:rFonts w:cs="Calibri"/>
                <w:strike/>
                <w:rPrChange w:id="2319" w:author="USER" w:date="2012-08-31T10:53:00Z">
                  <w:rPr>
                    <w:rFonts w:cs="Calibri"/>
                    <w:sz w:val="16"/>
                    <w:szCs w:val="16"/>
                  </w:rPr>
                </w:rPrChange>
              </w:rPr>
              <w:t>The ASCT shall store queues at user-specified locations.</w:t>
            </w:r>
          </w:p>
          <w:p w:rsidR="00160ECC" w:rsidRPr="00416119" w:rsidRDefault="001E7F20" w:rsidP="00160ECC">
            <w:pPr>
              <w:tabs>
                <w:tab w:val="center" w:pos="4680"/>
                <w:tab w:val="right" w:pos="9360"/>
              </w:tabs>
              <w:rPr>
                <w:rFonts w:cs="Calibri"/>
                <w:strike/>
                <w:rPrChange w:id="2320" w:author="USER" w:date="2012-08-31T10:53:00Z">
                  <w:rPr>
                    <w:rFonts w:cs="Calibri"/>
                  </w:rPr>
                </w:rPrChange>
              </w:rPr>
            </w:pPr>
            <w:r w:rsidRPr="001E7F20">
              <w:rPr>
                <w:rFonts w:cs="Calibri"/>
                <w:strike/>
                <w:rPrChange w:id="2321" w:author="USER" w:date="2012-08-31T10:53:00Z">
                  <w:rPr>
                    <w:rFonts w:cs="Calibri"/>
                    <w:sz w:val="16"/>
                    <w:szCs w:val="16"/>
                  </w:rPr>
                </w:rPrChange>
              </w:rPr>
              <w:t>2.1.3.0-7</w:t>
            </w:r>
          </w:p>
          <w:p w:rsidR="00160ECC" w:rsidRPr="004674C2" w:rsidRDefault="001E7F20" w:rsidP="00160ECC">
            <w:pPr>
              <w:tabs>
                <w:tab w:val="center" w:pos="4680"/>
                <w:tab w:val="right" w:pos="9360"/>
              </w:tabs>
              <w:rPr>
                <w:rFonts w:cs="Calibri"/>
                <w:highlight w:val="yellow"/>
                <w:rPrChange w:id="2322" w:author="Eddie Curtis" w:date="2012-08-10T11:53:00Z">
                  <w:rPr>
                    <w:rFonts w:cs="Calibri"/>
                  </w:rPr>
                </w:rPrChange>
              </w:rPr>
            </w:pPr>
            <w:r w:rsidRPr="001E7F20">
              <w:rPr>
                <w:rFonts w:cs="Calibri"/>
                <w:strike/>
                <w:rPrChange w:id="2323" w:author="USER" w:date="2012-08-31T10:53:00Z">
                  <w:rPr>
                    <w:rFonts w:cs="Calibri"/>
                    <w:sz w:val="16"/>
                    <w:szCs w:val="16"/>
                  </w:rPr>
                </w:rPrChange>
              </w:rPr>
              <w:t>The ASCT shall maintain capacity flow through user-specified bottlenecks.</w:t>
            </w:r>
          </w:p>
        </w:tc>
      </w:tr>
      <w:tr w:rsidR="00160ECC" w:rsidTr="00A535CF">
        <w:tc>
          <w:tcPr>
            <w:tcW w:w="2040" w:type="dxa"/>
            <w:shd w:val="clear" w:color="auto" w:fill="auto"/>
          </w:tcPr>
          <w:p w:rsidR="00160ECC" w:rsidRPr="004674C2" w:rsidRDefault="001E7F20" w:rsidP="00160ECC">
            <w:pPr>
              <w:tabs>
                <w:tab w:val="center" w:pos="4680"/>
                <w:tab w:val="right" w:pos="9360"/>
              </w:tabs>
              <w:rPr>
                <w:rFonts w:cs="Calibri"/>
                <w:strike/>
                <w:rPrChange w:id="2324" w:author="Eddie Curtis" w:date="2012-08-10T11:56:00Z">
                  <w:rPr>
                    <w:rFonts w:cs="Calibri"/>
                  </w:rPr>
                </w:rPrChange>
              </w:rPr>
            </w:pPr>
            <w:r w:rsidRPr="001E7F20">
              <w:rPr>
                <w:rFonts w:cs="Calibri"/>
                <w:strike/>
                <w:rPrChange w:id="2325" w:author="Eddie Curtis" w:date="2012-08-10T11:56:00Z">
                  <w:rPr>
                    <w:rFonts w:cs="Calibri"/>
                    <w:sz w:val="16"/>
                    <w:szCs w:val="16"/>
                  </w:rPr>
                </w:rPrChange>
              </w:rPr>
              <w:lastRenderedPageBreak/>
              <w:t>4.5.0-5</w:t>
            </w:r>
          </w:p>
        </w:tc>
        <w:tc>
          <w:tcPr>
            <w:tcW w:w="5268" w:type="dxa"/>
            <w:shd w:val="clear" w:color="auto" w:fill="auto"/>
          </w:tcPr>
          <w:p w:rsidR="00160ECC" w:rsidRPr="004674C2" w:rsidRDefault="001E7F20" w:rsidP="00160ECC">
            <w:pPr>
              <w:tabs>
                <w:tab w:val="center" w:pos="4680"/>
                <w:tab w:val="right" w:pos="9360"/>
              </w:tabs>
              <w:rPr>
                <w:rFonts w:cs="Calibri"/>
                <w:strike/>
                <w:rPrChange w:id="2326" w:author="Eddie Curtis" w:date="2012-08-10T11:56:00Z">
                  <w:rPr>
                    <w:rFonts w:cs="Calibri"/>
                  </w:rPr>
                </w:rPrChange>
              </w:rPr>
            </w:pPr>
            <w:r w:rsidRPr="001E7F20">
              <w:rPr>
                <w:rFonts w:cs="Calibri"/>
                <w:strike/>
                <w:rPrChange w:id="2327" w:author="Eddie Curtis" w:date="2012-08-10T11:56:00Z">
                  <w:rPr>
                    <w:rFonts w:cs="Calibri"/>
                    <w:sz w:val="16"/>
                    <w:szCs w:val="16"/>
                  </w:rPr>
                </w:rPrChange>
              </w:rPr>
              <w:t>The system operator needs to prevent queues forming at user-specified locations.</w:t>
            </w:r>
          </w:p>
        </w:tc>
        <w:tc>
          <w:tcPr>
            <w:tcW w:w="5670" w:type="dxa"/>
            <w:shd w:val="clear" w:color="auto" w:fill="auto"/>
          </w:tcPr>
          <w:p w:rsidR="00160ECC" w:rsidRPr="004674C2" w:rsidRDefault="001E7F20" w:rsidP="00160ECC">
            <w:pPr>
              <w:tabs>
                <w:tab w:val="center" w:pos="4680"/>
                <w:tab w:val="right" w:pos="9360"/>
              </w:tabs>
              <w:rPr>
                <w:rFonts w:cs="Calibri"/>
                <w:strike/>
                <w:rPrChange w:id="2328" w:author="Eddie Curtis" w:date="2012-08-10T11:56:00Z">
                  <w:rPr>
                    <w:rFonts w:cs="Calibri"/>
                  </w:rPr>
                </w:rPrChange>
              </w:rPr>
            </w:pPr>
            <w:r w:rsidRPr="001E7F20">
              <w:rPr>
                <w:rFonts w:cs="Calibri"/>
                <w:strike/>
                <w:rPrChange w:id="2329" w:author="Eddie Curtis" w:date="2012-08-10T11:56:00Z">
                  <w:rPr>
                    <w:rFonts w:cs="Calibri"/>
                    <w:sz w:val="16"/>
                    <w:szCs w:val="16"/>
                  </w:rPr>
                </w:rPrChange>
              </w:rPr>
              <w:t>2.1.3.0-2</w:t>
            </w:r>
          </w:p>
          <w:p w:rsidR="00160ECC" w:rsidRPr="004674C2" w:rsidRDefault="001E7F20" w:rsidP="00160ECC">
            <w:pPr>
              <w:tabs>
                <w:tab w:val="center" w:pos="4680"/>
                <w:tab w:val="right" w:pos="9360"/>
              </w:tabs>
              <w:rPr>
                <w:rFonts w:cs="Calibri"/>
                <w:strike/>
                <w:rPrChange w:id="2330" w:author="Eddie Curtis" w:date="2012-08-10T11:56:00Z">
                  <w:rPr>
                    <w:rFonts w:cs="Calibri"/>
                  </w:rPr>
                </w:rPrChange>
              </w:rPr>
            </w:pPr>
            <w:r w:rsidRPr="001E7F20">
              <w:rPr>
                <w:rFonts w:cs="Calibri"/>
                <w:strike/>
                <w:rPrChange w:id="2331" w:author="Eddie Curtis" w:date="2012-08-10T11:56:00Z">
                  <w:rPr>
                    <w:rFonts w:cs="Calibri"/>
                    <w:sz w:val="16"/>
                    <w:szCs w:val="16"/>
                  </w:rPr>
                </w:rPrChange>
              </w:rPr>
              <w:t>When queues are detected at user-specified locations, the ASCT shall execute user-specified timing plan/operational mode.</w:t>
            </w:r>
          </w:p>
          <w:p w:rsidR="00160ECC" w:rsidRPr="004674C2" w:rsidRDefault="001E7F20" w:rsidP="00160ECC">
            <w:pPr>
              <w:tabs>
                <w:tab w:val="center" w:pos="4680"/>
                <w:tab w:val="right" w:pos="9360"/>
              </w:tabs>
              <w:rPr>
                <w:rFonts w:cs="Calibri"/>
                <w:strike/>
                <w:rPrChange w:id="2332" w:author="Eddie Curtis" w:date="2012-08-10T11:56:00Z">
                  <w:rPr>
                    <w:rFonts w:cs="Calibri"/>
                  </w:rPr>
                </w:rPrChange>
              </w:rPr>
            </w:pPr>
            <w:r w:rsidRPr="001E7F20">
              <w:rPr>
                <w:rFonts w:cs="Calibri"/>
                <w:strike/>
                <w:rPrChange w:id="2333" w:author="Eddie Curtis" w:date="2012-08-10T11:56:00Z">
                  <w:rPr>
                    <w:rFonts w:cs="Calibri"/>
                    <w:sz w:val="16"/>
                    <w:szCs w:val="16"/>
                  </w:rPr>
                </w:rPrChange>
              </w:rPr>
              <w:t>2.1.3.0-1</w:t>
            </w:r>
          </w:p>
          <w:p w:rsidR="00160ECC" w:rsidRPr="004674C2" w:rsidRDefault="001E7F20" w:rsidP="00160ECC">
            <w:pPr>
              <w:tabs>
                <w:tab w:val="center" w:pos="4680"/>
                <w:tab w:val="right" w:pos="9360"/>
              </w:tabs>
              <w:rPr>
                <w:rFonts w:cs="Calibri"/>
                <w:strike/>
                <w:rPrChange w:id="2334" w:author="Eddie Curtis" w:date="2012-08-10T11:56:00Z">
                  <w:rPr>
                    <w:rFonts w:cs="Calibri"/>
                  </w:rPr>
                </w:rPrChange>
              </w:rPr>
            </w:pPr>
            <w:r w:rsidRPr="001E7F20">
              <w:rPr>
                <w:rFonts w:cs="Calibri"/>
                <w:strike/>
                <w:rPrChange w:id="2335" w:author="Eddie Curtis" w:date="2012-08-10T11:56:00Z">
                  <w:rPr>
                    <w:rFonts w:cs="Calibri"/>
                    <w:sz w:val="16"/>
                    <w:szCs w:val="16"/>
                  </w:rPr>
                </w:rPrChange>
              </w:rPr>
              <w:t>The ASCT shall detect the presence of queues at pre-configured locations.</w:t>
            </w:r>
          </w:p>
          <w:p w:rsidR="00160ECC" w:rsidRPr="004674C2" w:rsidRDefault="001E7F20" w:rsidP="00160ECC">
            <w:pPr>
              <w:tabs>
                <w:tab w:val="center" w:pos="4680"/>
                <w:tab w:val="right" w:pos="9360"/>
              </w:tabs>
              <w:rPr>
                <w:rFonts w:cs="Calibri"/>
                <w:strike/>
                <w:rPrChange w:id="2336" w:author="Eddie Curtis" w:date="2012-08-10T11:56:00Z">
                  <w:rPr>
                    <w:rFonts w:cs="Calibri"/>
                  </w:rPr>
                </w:rPrChange>
              </w:rPr>
            </w:pPr>
            <w:r w:rsidRPr="001E7F20">
              <w:rPr>
                <w:rFonts w:cs="Calibri"/>
                <w:strike/>
                <w:rPrChange w:id="2337" w:author="Eddie Curtis" w:date="2012-08-10T11:56:00Z">
                  <w:rPr>
                    <w:rFonts w:cs="Calibri"/>
                    <w:sz w:val="16"/>
                    <w:szCs w:val="16"/>
                  </w:rPr>
                </w:rPrChange>
              </w:rPr>
              <w:t>2.1.3.0-3</w:t>
            </w:r>
          </w:p>
          <w:p w:rsidR="00160ECC" w:rsidRPr="004674C2" w:rsidRDefault="001E7F20" w:rsidP="00160ECC">
            <w:pPr>
              <w:tabs>
                <w:tab w:val="center" w:pos="4680"/>
                <w:tab w:val="right" w:pos="9360"/>
              </w:tabs>
              <w:rPr>
                <w:rFonts w:cs="Calibri"/>
                <w:strike/>
                <w:rPrChange w:id="2338" w:author="Eddie Curtis" w:date="2012-08-10T11:56:00Z">
                  <w:rPr>
                    <w:rFonts w:cs="Calibri"/>
                  </w:rPr>
                </w:rPrChange>
              </w:rPr>
            </w:pPr>
            <w:r w:rsidRPr="001E7F20">
              <w:rPr>
                <w:rFonts w:cs="Calibri"/>
                <w:strike/>
                <w:rPrChange w:id="2339" w:author="Eddie Curtis" w:date="2012-08-10T11:56:00Z">
                  <w:rPr>
                    <w:rFonts w:cs="Calibri"/>
                    <w:sz w:val="16"/>
                    <w:szCs w:val="16"/>
                  </w:rPr>
                </w:rPrChange>
              </w:rPr>
              <w:t>When queues are detected at user-specified locations, the ASCT shall execute user-specified adaptive operation strategy.</w:t>
            </w:r>
          </w:p>
          <w:p w:rsidR="00160ECC" w:rsidRPr="004674C2" w:rsidRDefault="001E7F20" w:rsidP="00160ECC">
            <w:pPr>
              <w:tabs>
                <w:tab w:val="center" w:pos="4680"/>
                <w:tab w:val="right" w:pos="9360"/>
              </w:tabs>
              <w:rPr>
                <w:rFonts w:cs="Calibri"/>
                <w:strike/>
                <w:rPrChange w:id="2340" w:author="Eddie Curtis" w:date="2012-08-10T11:56:00Z">
                  <w:rPr>
                    <w:rFonts w:cs="Calibri"/>
                  </w:rPr>
                </w:rPrChange>
              </w:rPr>
            </w:pPr>
            <w:r w:rsidRPr="001E7F20">
              <w:rPr>
                <w:rFonts w:cs="Calibri"/>
                <w:strike/>
                <w:rPrChange w:id="2341" w:author="Eddie Curtis" w:date="2012-08-10T11:56:00Z">
                  <w:rPr>
                    <w:rFonts w:cs="Calibri"/>
                    <w:sz w:val="16"/>
                    <w:szCs w:val="16"/>
                  </w:rPr>
                </w:rPrChange>
              </w:rPr>
              <w:t>2.1.3.0-4</w:t>
            </w:r>
          </w:p>
          <w:p w:rsidR="00160ECC" w:rsidRPr="004674C2" w:rsidRDefault="001E7F20" w:rsidP="00160ECC">
            <w:pPr>
              <w:tabs>
                <w:tab w:val="center" w:pos="4680"/>
                <w:tab w:val="right" w:pos="9360"/>
              </w:tabs>
              <w:rPr>
                <w:rFonts w:cs="Calibri"/>
                <w:strike/>
                <w:rPrChange w:id="2342" w:author="Eddie Curtis" w:date="2012-08-10T11:56:00Z">
                  <w:rPr>
                    <w:rFonts w:cs="Calibri"/>
                  </w:rPr>
                </w:rPrChange>
              </w:rPr>
            </w:pPr>
            <w:r w:rsidRPr="001E7F20">
              <w:rPr>
                <w:rFonts w:cs="Calibri"/>
                <w:strike/>
                <w:rPrChange w:id="2343" w:author="Eddie Curtis" w:date="2012-08-10T11:56:00Z">
                  <w:rPr>
                    <w:rFonts w:cs="Calibri"/>
                    <w:sz w:val="16"/>
                    <w:szCs w:val="16"/>
                  </w:rPr>
                </w:rPrChange>
              </w:rPr>
              <w:t>When queues are detected at user-specified locations, the ASCT shall omit a user-specified phase at a user-specified signal controller.</w:t>
            </w:r>
          </w:p>
          <w:p w:rsidR="00160ECC" w:rsidRPr="004674C2" w:rsidRDefault="001E7F20" w:rsidP="00160ECC">
            <w:pPr>
              <w:tabs>
                <w:tab w:val="center" w:pos="4680"/>
                <w:tab w:val="right" w:pos="9360"/>
              </w:tabs>
              <w:rPr>
                <w:rFonts w:cs="Calibri"/>
                <w:strike/>
                <w:rPrChange w:id="2344" w:author="Eddie Curtis" w:date="2012-08-10T11:56:00Z">
                  <w:rPr>
                    <w:rFonts w:cs="Calibri"/>
                  </w:rPr>
                </w:rPrChange>
              </w:rPr>
            </w:pPr>
            <w:r w:rsidRPr="001E7F20">
              <w:rPr>
                <w:rFonts w:cs="Calibri"/>
                <w:strike/>
                <w:rPrChange w:id="2345" w:author="Eddie Curtis" w:date="2012-08-10T11:56:00Z">
                  <w:rPr>
                    <w:rFonts w:cs="Calibri"/>
                    <w:sz w:val="16"/>
                    <w:szCs w:val="16"/>
                  </w:rPr>
                </w:rPrChange>
              </w:rPr>
              <w:t>2.1.3.0-5</w:t>
            </w:r>
          </w:p>
          <w:p w:rsidR="00160ECC" w:rsidRPr="004674C2" w:rsidRDefault="001E7F20" w:rsidP="00160ECC">
            <w:pPr>
              <w:tabs>
                <w:tab w:val="center" w:pos="4680"/>
                <w:tab w:val="right" w:pos="9360"/>
              </w:tabs>
              <w:rPr>
                <w:rFonts w:cs="Calibri"/>
                <w:strike/>
                <w:rPrChange w:id="2346" w:author="Eddie Curtis" w:date="2012-08-10T11:56:00Z">
                  <w:rPr>
                    <w:rFonts w:cs="Calibri"/>
                  </w:rPr>
                </w:rPrChange>
              </w:rPr>
            </w:pPr>
            <w:r w:rsidRPr="001E7F20">
              <w:rPr>
                <w:rFonts w:cs="Calibri"/>
                <w:strike/>
                <w:rPrChange w:id="2347" w:author="Eddie Curtis" w:date="2012-08-10T11:56:00Z">
                  <w:rPr>
                    <w:rFonts w:cs="Calibri"/>
                    <w:sz w:val="16"/>
                    <w:szCs w:val="16"/>
                  </w:rPr>
                </w:rPrChange>
              </w:rPr>
              <w:t xml:space="preserve">The ASCT shall meter traffic into user-specified bottlenecks by storing </w:t>
            </w:r>
            <w:del w:id="2348" w:author="Eddie Curtis" w:date="2012-08-10T11:54:00Z">
              <w:r w:rsidRPr="001E7F20">
                <w:rPr>
                  <w:rFonts w:cs="Calibri"/>
                  <w:strike/>
                  <w:rPrChange w:id="2349" w:author="Eddie Curtis" w:date="2012-08-10T11:56:00Z">
                    <w:rPr>
                      <w:rFonts w:cs="Calibri"/>
                      <w:sz w:val="16"/>
                      <w:szCs w:val="16"/>
                    </w:rPr>
                  </w:rPrChange>
                </w:rPr>
                <w:delText>queuse</w:delText>
              </w:r>
            </w:del>
            <w:ins w:id="2350" w:author="Eddie Curtis" w:date="2012-08-10T11:54:00Z">
              <w:r w:rsidRPr="001E7F20">
                <w:rPr>
                  <w:rFonts w:cs="Calibri"/>
                  <w:strike/>
                  <w:rPrChange w:id="2351" w:author="Eddie Curtis" w:date="2012-08-10T11:56:00Z">
                    <w:rPr>
                      <w:rFonts w:cs="Calibri"/>
                      <w:sz w:val="16"/>
                      <w:szCs w:val="16"/>
                    </w:rPr>
                  </w:rPrChange>
                </w:rPr>
                <w:t>queues</w:t>
              </w:r>
            </w:ins>
            <w:r w:rsidRPr="001E7F20">
              <w:rPr>
                <w:rFonts w:cs="Calibri"/>
                <w:strike/>
                <w:rPrChange w:id="2352" w:author="Eddie Curtis" w:date="2012-08-10T11:56:00Z">
                  <w:rPr>
                    <w:rFonts w:cs="Calibri"/>
                    <w:sz w:val="16"/>
                    <w:szCs w:val="16"/>
                  </w:rPr>
                </w:rPrChange>
              </w:rPr>
              <w:t xml:space="preserve"> at user-specified locations.</w:t>
            </w:r>
          </w:p>
          <w:p w:rsidR="00160ECC" w:rsidRPr="004674C2" w:rsidRDefault="001E7F20" w:rsidP="00160ECC">
            <w:pPr>
              <w:tabs>
                <w:tab w:val="center" w:pos="4680"/>
                <w:tab w:val="right" w:pos="9360"/>
              </w:tabs>
              <w:rPr>
                <w:rFonts w:cs="Calibri"/>
                <w:strike/>
                <w:rPrChange w:id="2353" w:author="Eddie Curtis" w:date="2012-08-10T11:56:00Z">
                  <w:rPr>
                    <w:rFonts w:cs="Calibri"/>
                  </w:rPr>
                </w:rPrChange>
              </w:rPr>
            </w:pPr>
            <w:r w:rsidRPr="001E7F20">
              <w:rPr>
                <w:rFonts w:cs="Calibri"/>
                <w:strike/>
                <w:rPrChange w:id="2354" w:author="Eddie Curtis" w:date="2012-08-10T11:56:00Z">
                  <w:rPr>
                    <w:rFonts w:cs="Calibri"/>
                    <w:sz w:val="16"/>
                    <w:szCs w:val="16"/>
                  </w:rPr>
                </w:rPrChange>
              </w:rPr>
              <w:lastRenderedPageBreak/>
              <w:t>2.1.3.0-6</w:t>
            </w:r>
          </w:p>
          <w:p w:rsidR="00160ECC" w:rsidRPr="004674C2" w:rsidRDefault="001E7F20" w:rsidP="00160ECC">
            <w:pPr>
              <w:tabs>
                <w:tab w:val="center" w:pos="4680"/>
                <w:tab w:val="right" w:pos="9360"/>
              </w:tabs>
              <w:rPr>
                <w:rFonts w:cs="Calibri"/>
                <w:strike/>
                <w:rPrChange w:id="2355" w:author="Eddie Curtis" w:date="2012-08-10T11:56:00Z">
                  <w:rPr>
                    <w:rFonts w:cs="Calibri"/>
                  </w:rPr>
                </w:rPrChange>
              </w:rPr>
            </w:pPr>
            <w:r w:rsidRPr="001E7F20">
              <w:rPr>
                <w:rFonts w:cs="Calibri"/>
                <w:strike/>
                <w:rPrChange w:id="2356" w:author="Eddie Curtis" w:date="2012-08-10T11:56:00Z">
                  <w:rPr>
                    <w:rFonts w:cs="Calibri"/>
                    <w:sz w:val="16"/>
                    <w:szCs w:val="16"/>
                  </w:rPr>
                </w:rPrChange>
              </w:rPr>
              <w:t>The ASCT shall store queues at user-specified locations.</w:t>
            </w:r>
          </w:p>
          <w:p w:rsidR="00160ECC" w:rsidRPr="004674C2" w:rsidRDefault="001E7F20" w:rsidP="00160ECC">
            <w:pPr>
              <w:tabs>
                <w:tab w:val="center" w:pos="4680"/>
                <w:tab w:val="right" w:pos="9360"/>
              </w:tabs>
              <w:rPr>
                <w:rFonts w:cs="Calibri"/>
                <w:strike/>
                <w:rPrChange w:id="2357" w:author="Eddie Curtis" w:date="2012-08-10T11:56:00Z">
                  <w:rPr>
                    <w:rFonts w:cs="Calibri"/>
                  </w:rPr>
                </w:rPrChange>
              </w:rPr>
            </w:pPr>
            <w:r w:rsidRPr="001E7F20">
              <w:rPr>
                <w:rFonts w:cs="Calibri"/>
                <w:strike/>
                <w:rPrChange w:id="2358" w:author="Eddie Curtis" w:date="2012-08-10T11:56:00Z">
                  <w:rPr>
                    <w:rFonts w:cs="Calibri"/>
                    <w:sz w:val="16"/>
                    <w:szCs w:val="16"/>
                  </w:rPr>
                </w:rPrChange>
              </w:rPr>
              <w:t>2.1.3.0-7</w:t>
            </w:r>
          </w:p>
          <w:p w:rsidR="00160ECC" w:rsidRPr="004674C2" w:rsidRDefault="001E7F20" w:rsidP="00160ECC">
            <w:pPr>
              <w:tabs>
                <w:tab w:val="center" w:pos="4680"/>
                <w:tab w:val="right" w:pos="9360"/>
              </w:tabs>
              <w:rPr>
                <w:rFonts w:cs="Calibri"/>
                <w:strike/>
                <w:rPrChange w:id="2359" w:author="Eddie Curtis" w:date="2012-08-10T11:56:00Z">
                  <w:rPr>
                    <w:rFonts w:cs="Calibri"/>
                  </w:rPr>
                </w:rPrChange>
              </w:rPr>
            </w:pPr>
            <w:r w:rsidRPr="001E7F20">
              <w:rPr>
                <w:rFonts w:cs="Calibri"/>
                <w:strike/>
                <w:rPrChange w:id="2360" w:author="Eddie Curtis" w:date="2012-08-10T11:56:00Z">
                  <w:rPr>
                    <w:rFonts w:cs="Calibri"/>
                    <w:sz w:val="16"/>
                    <w:szCs w:val="16"/>
                  </w:rPr>
                </w:rPrChange>
              </w:rPr>
              <w:t>The ASCT shall maintain capacity flow through user-specified bottlenecks.</w:t>
            </w:r>
          </w:p>
        </w:tc>
      </w:tr>
      <w:tr w:rsidR="00160ECC" w:rsidTr="00A535CF">
        <w:tc>
          <w:tcPr>
            <w:tcW w:w="2040" w:type="dxa"/>
            <w:shd w:val="clear" w:color="auto" w:fill="auto"/>
          </w:tcPr>
          <w:p w:rsidR="00160ECC" w:rsidRPr="00AF3AF6" w:rsidRDefault="001E7F20" w:rsidP="00160ECC">
            <w:pPr>
              <w:rPr>
                <w:rFonts w:cs="Calibri"/>
                <w:highlight w:val="yellow"/>
                <w:rPrChange w:id="2361" w:author="USER" w:date="2012-09-07T16:00:00Z">
                  <w:rPr>
                    <w:rFonts w:cs="Calibri"/>
                  </w:rPr>
                </w:rPrChange>
              </w:rPr>
            </w:pPr>
            <w:r w:rsidRPr="001E7F20">
              <w:rPr>
                <w:rFonts w:cs="Calibri"/>
                <w:highlight w:val="yellow"/>
                <w:rPrChange w:id="2362" w:author="USER" w:date="2012-09-07T16:00:00Z">
                  <w:rPr>
                    <w:rFonts w:cs="Calibri"/>
                    <w:sz w:val="16"/>
                    <w:szCs w:val="16"/>
                  </w:rPr>
                </w:rPrChange>
              </w:rPr>
              <w:lastRenderedPageBreak/>
              <w:t>4.6</w:t>
            </w:r>
          </w:p>
        </w:tc>
        <w:tc>
          <w:tcPr>
            <w:tcW w:w="5268" w:type="dxa"/>
            <w:shd w:val="clear" w:color="auto" w:fill="auto"/>
          </w:tcPr>
          <w:p w:rsidR="00160ECC" w:rsidRPr="00AF3AF6" w:rsidRDefault="001E7F20" w:rsidP="00160ECC">
            <w:pPr>
              <w:pStyle w:val="Heading2"/>
              <w:rPr>
                <w:highlight w:val="yellow"/>
                <w:rPrChange w:id="2363" w:author="USER" w:date="2012-09-07T16:00:00Z">
                  <w:rPr/>
                </w:rPrChange>
              </w:rPr>
            </w:pPr>
            <w:r w:rsidRPr="001E7F20">
              <w:rPr>
                <w:highlight w:val="yellow"/>
                <w:rPrChange w:id="2364" w:author="USER" w:date="2012-09-07T16:00:00Z">
                  <w:rPr>
                    <w:sz w:val="16"/>
                    <w:szCs w:val="16"/>
                  </w:rPr>
                </w:rPrChange>
              </w:rPr>
              <w:t xml:space="preserve">4.6 </w:t>
            </w:r>
            <w:r w:rsidRPr="001E7F20">
              <w:rPr>
                <w:b w:val="0"/>
                <w:bCs w:val="0"/>
                <w:highlight w:val="yellow"/>
                <w:rPrChange w:id="2365" w:author="USER" w:date="2012-09-07T16:00:00Z">
                  <w:rPr>
                    <w:b w:val="0"/>
                    <w:bCs w:val="0"/>
                    <w:sz w:val="16"/>
                    <w:szCs w:val="16"/>
                  </w:rPr>
                </w:rPrChange>
              </w:rPr>
              <w:tab/>
              <w:t>Pedestrians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764BAF" w:rsidRDefault="001E7F20" w:rsidP="00160ECC">
            <w:pPr>
              <w:tabs>
                <w:tab w:val="center" w:pos="4680"/>
                <w:tab w:val="right" w:pos="9360"/>
              </w:tabs>
              <w:rPr>
                <w:rFonts w:cs="Calibri"/>
                <w:strike/>
                <w:rPrChange w:id="2366" w:author="Eddie Curtis" w:date="2012-08-10T12:01:00Z">
                  <w:rPr>
                    <w:rFonts w:cs="Calibri"/>
                  </w:rPr>
                </w:rPrChange>
              </w:rPr>
            </w:pPr>
            <w:r w:rsidRPr="001E7F20">
              <w:rPr>
                <w:rFonts w:cs="Calibri"/>
                <w:strike/>
                <w:rPrChange w:id="2367" w:author="Eddie Curtis" w:date="2012-08-10T12:01:00Z">
                  <w:rPr>
                    <w:rFonts w:cs="Calibri"/>
                    <w:sz w:val="16"/>
                    <w:szCs w:val="16"/>
                  </w:rPr>
                </w:rPrChange>
              </w:rPr>
              <w:t>4.6.0-1</w:t>
            </w:r>
          </w:p>
        </w:tc>
        <w:tc>
          <w:tcPr>
            <w:tcW w:w="5268" w:type="dxa"/>
            <w:shd w:val="clear" w:color="auto" w:fill="auto"/>
          </w:tcPr>
          <w:p w:rsidR="00160ECC" w:rsidRPr="00764BAF" w:rsidRDefault="001E7F20" w:rsidP="00160ECC">
            <w:pPr>
              <w:tabs>
                <w:tab w:val="center" w:pos="4680"/>
                <w:tab w:val="right" w:pos="9360"/>
              </w:tabs>
              <w:rPr>
                <w:rFonts w:cs="Calibri"/>
                <w:strike/>
                <w:rPrChange w:id="2368" w:author="Eddie Curtis" w:date="2012-08-10T12:01:00Z">
                  <w:rPr>
                    <w:rFonts w:cs="Calibri"/>
                  </w:rPr>
                </w:rPrChange>
              </w:rPr>
            </w:pPr>
            <w:r w:rsidRPr="001E7F20">
              <w:rPr>
                <w:rFonts w:cs="Calibri"/>
                <w:strike/>
                <w:rPrChange w:id="2369" w:author="Eddie Curtis" w:date="2012-08-10T12:01:00Z">
                  <w:rPr>
                    <w:rFonts w:cs="Calibri"/>
                    <w:sz w:val="16"/>
                    <w:szCs w:val="16"/>
                  </w:rPr>
                </w:rPrChange>
              </w:rPr>
              <w:t>The system operator needs to accommodate infrequent pedestrian operation and then adaptively recover. (This is appropriate for rare pedestrian calls.)</w:t>
            </w:r>
          </w:p>
        </w:tc>
        <w:tc>
          <w:tcPr>
            <w:tcW w:w="5670" w:type="dxa"/>
            <w:shd w:val="clear" w:color="auto" w:fill="auto"/>
          </w:tcPr>
          <w:p w:rsidR="00160ECC" w:rsidRPr="00764BAF" w:rsidRDefault="001E7F20" w:rsidP="00160ECC">
            <w:pPr>
              <w:tabs>
                <w:tab w:val="center" w:pos="4680"/>
                <w:tab w:val="right" w:pos="9360"/>
              </w:tabs>
              <w:rPr>
                <w:rFonts w:cs="Calibri"/>
                <w:strike/>
                <w:rPrChange w:id="2370" w:author="Eddie Curtis" w:date="2012-08-10T12:01:00Z">
                  <w:rPr>
                    <w:rFonts w:cs="Calibri"/>
                  </w:rPr>
                </w:rPrChange>
              </w:rPr>
            </w:pPr>
            <w:r w:rsidRPr="001E7F20">
              <w:rPr>
                <w:rFonts w:cs="Calibri"/>
                <w:strike/>
                <w:rPrChange w:id="2371" w:author="Eddie Curtis" w:date="2012-08-10T12:01:00Z">
                  <w:rPr>
                    <w:rFonts w:cs="Calibri"/>
                    <w:sz w:val="16"/>
                    <w:szCs w:val="16"/>
                  </w:rPr>
                </w:rPrChange>
              </w:rPr>
              <w:t>8.0-3</w:t>
            </w:r>
          </w:p>
          <w:p w:rsidR="00160ECC" w:rsidRPr="00764BAF" w:rsidRDefault="001E7F20" w:rsidP="00160ECC">
            <w:pPr>
              <w:tabs>
                <w:tab w:val="center" w:pos="4680"/>
                <w:tab w:val="right" w:pos="9360"/>
              </w:tabs>
              <w:rPr>
                <w:rFonts w:cs="Calibri"/>
                <w:strike/>
                <w:rPrChange w:id="2372" w:author="Eddie Curtis" w:date="2012-08-10T12:01:00Z">
                  <w:rPr>
                    <w:rFonts w:cs="Calibri"/>
                  </w:rPr>
                </w:rPrChange>
              </w:rPr>
            </w:pPr>
            <w:r w:rsidRPr="001E7F20">
              <w:rPr>
                <w:rFonts w:cs="Calibri"/>
                <w:strike/>
                <w:rPrChange w:id="2373" w:author="Eddie Curtis" w:date="2012-08-10T12:01:00Z">
                  <w:rPr>
                    <w:rFonts w:cs="Calibri"/>
                    <w:sz w:val="16"/>
                    <w:szCs w:val="16"/>
                  </w:rPr>
                </w:rPrChange>
              </w:rPr>
              <w:t>When a pedestrian phase is called, the ASCT shall accommodate pedestrian crossing times then resume adaptive operation.</w:t>
            </w:r>
          </w:p>
        </w:tc>
      </w:tr>
      <w:tr w:rsidR="00160ECC" w:rsidTr="00A535CF">
        <w:tc>
          <w:tcPr>
            <w:tcW w:w="2040" w:type="dxa"/>
            <w:shd w:val="clear" w:color="auto" w:fill="auto"/>
          </w:tcPr>
          <w:p w:rsidR="00160ECC" w:rsidRPr="00764BAF" w:rsidRDefault="001E7F20" w:rsidP="00160ECC">
            <w:pPr>
              <w:tabs>
                <w:tab w:val="center" w:pos="4680"/>
                <w:tab w:val="right" w:pos="9360"/>
              </w:tabs>
              <w:rPr>
                <w:rFonts w:cs="Calibri"/>
                <w:highlight w:val="yellow"/>
                <w:rPrChange w:id="2374" w:author="Eddie Curtis" w:date="2012-08-10T12:01:00Z">
                  <w:rPr>
                    <w:rFonts w:cs="Calibri"/>
                  </w:rPr>
                </w:rPrChange>
              </w:rPr>
            </w:pPr>
            <w:r w:rsidRPr="001E7F20">
              <w:rPr>
                <w:rFonts w:cs="Calibri"/>
                <w:highlight w:val="yellow"/>
                <w:rPrChange w:id="2375" w:author="Eddie Curtis" w:date="2012-08-10T12:01:00Z">
                  <w:rPr>
                    <w:rFonts w:cs="Calibri"/>
                    <w:sz w:val="16"/>
                    <w:szCs w:val="16"/>
                  </w:rPr>
                </w:rPrChange>
              </w:rPr>
              <w:t>4.6.0-2</w:t>
            </w:r>
          </w:p>
        </w:tc>
        <w:tc>
          <w:tcPr>
            <w:tcW w:w="5268" w:type="dxa"/>
            <w:shd w:val="clear" w:color="auto" w:fill="auto"/>
          </w:tcPr>
          <w:p w:rsidR="00160ECC" w:rsidRPr="00764BAF" w:rsidRDefault="001E7F20" w:rsidP="00160ECC">
            <w:pPr>
              <w:tabs>
                <w:tab w:val="center" w:pos="4680"/>
                <w:tab w:val="right" w:pos="9360"/>
              </w:tabs>
              <w:rPr>
                <w:rFonts w:cs="Calibri"/>
                <w:highlight w:val="yellow"/>
                <w:rPrChange w:id="2376" w:author="Eddie Curtis" w:date="2012-08-10T12:01:00Z">
                  <w:rPr>
                    <w:rFonts w:cs="Calibri"/>
                  </w:rPr>
                </w:rPrChange>
              </w:rPr>
            </w:pPr>
            <w:r w:rsidRPr="001E7F20">
              <w:rPr>
                <w:rFonts w:cs="Calibri"/>
                <w:highlight w:val="yellow"/>
                <w:rPrChange w:id="2377" w:author="Eddie Curtis" w:date="2012-08-10T12:01:00Z">
                  <w:rPr>
                    <w:rFonts w:cs="Calibri"/>
                    <w:sz w:val="16"/>
                    <w:szCs w:val="16"/>
                  </w:rPr>
                </w:rPrChange>
              </w:rPr>
              <w:t>The system operator needs to accommodate infrequent pedestrian operation while maintaining adaptive operation. (This is appropriate for pedestrian calls that are common but not so frequent that they drive the operational needs.)</w:t>
            </w:r>
          </w:p>
        </w:tc>
        <w:tc>
          <w:tcPr>
            <w:tcW w:w="5670" w:type="dxa"/>
            <w:shd w:val="clear" w:color="auto" w:fill="auto"/>
          </w:tcPr>
          <w:p w:rsidR="00160ECC" w:rsidRPr="00764BAF" w:rsidRDefault="001E7F20" w:rsidP="00160ECC">
            <w:pPr>
              <w:tabs>
                <w:tab w:val="center" w:pos="4680"/>
                <w:tab w:val="right" w:pos="9360"/>
              </w:tabs>
              <w:rPr>
                <w:rFonts w:cs="Calibri"/>
                <w:highlight w:val="yellow"/>
                <w:rPrChange w:id="2378" w:author="Eddie Curtis" w:date="2012-08-10T12:01:00Z">
                  <w:rPr>
                    <w:rFonts w:cs="Calibri"/>
                  </w:rPr>
                </w:rPrChange>
              </w:rPr>
            </w:pPr>
            <w:r w:rsidRPr="001E7F20">
              <w:rPr>
                <w:rFonts w:cs="Calibri"/>
                <w:highlight w:val="yellow"/>
                <w:rPrChange w:id="2379" w:author="Eddie Curtis" w:date="2012-08-10T12:01:00Z">
                  <w:rPr>
                    <w:rFonts w:cs="Calibri"/>
                    <w:sz w:val="16"/>
                    <w:szCs w:val="16"/>
                  </w:rPr>
                </w:rPrChange>
              </w:rPr>
              <w:t>8.0-2</w:t>
            </w:r>
          </w:p>
          <w:p w:rsidR="00160ECC" w:rsidRPr="00764BAF" w:rsidRDefault="001E7F20" w:rsidP="00160ECC">
            <w:pPr>
              <w:tabs>
                <w:tab w:val="center" w:pos="4680"/>
                <w:tab w:val="right" w:pos="9360"/>
              </w:tabs>
              <w:rPr>
                <w:rFonts w:cs="Calibri"/>
                <w:highlight w:val="yellow"/>
                <w:rPrChange w:id="2380" w:author="Eddie Curtis" w:date="2012-08-10T12:01:00Z">
                  <w:rPr>
                    <w:rFonts w:cs="Calibri"/>
                  </w:rPr>
                </w:rPrChange>
              </w:rPr>
            </w:pPr>
            <w:r w:rsidRPr="001E7F20">
              <w:rPr>
                <w:rFonts w:cs="Calibri"/>
                <w:highlight w:val="yellow"/>
                <w:rPrChange w:id="2381" w:author="Eddie Curtis" w:date="2012-08-10T12:01:00Z">
                  <w:rPr>
                    <w:rFonts w:cs="Calibri"/>
                    <w:sz w:val="16"/>
                    <w:szCs w:val="16"/>
                  </w:rPr>
                </w:rPrChange>
              </w:rPr>
              <w:t>When a pedestrian phase is called, the ASCT shall accommodate pedestrian crossing times during adaptive operations.</w:t>
            </w:r>
          </w:p>
        </w:tc>
      </w:tr>
      <w:tr w:rsidR="00160ECC" w:rsidTr="00A535CF">
        <w:tc>
          <w:tcPr>
            <w:tcW w:w="2040" w:type="dxa"/>
            <w:shd w:val="clear" w:color="auto" w:fill="auto"/>
          </w:tcPr>
          <w:p w:rsidR="00160ECC" w:rsidRPr="00764BAF" w:rsidRDefault="001E7F20" w:rsidP="00160ECC">
            <w:pPr>
              <w:tabs>
                <w:tab w:val="center" w:pos="4680"/>
                <w:tab w:val="right" w:pos="9360"/>
              </w:tabs>
              <w:rPr>
                <w:rFonts w:cs="Calibri"/>
                <w:strike/>
                <w:rPrChange w:id="2382" w:author="Eddie Curtis" w:date="2012-08-10T12:02:00Z">
                  <w:rPr>
                    <w:rFonts w:cs="Calibri"/>
                  </w:rPr>
                </w:rPrChange>
              </w:rPr>
            </w:pPr>
            <w:r w:rsidRPr="001E7F20">
              <w:rPr>
                <w:rFonts w:cs="Calibri"/>
                <w:strike/>
                <w:rPrChange w:id="2383" w:author="Eddie Curtis" w:date="2012-08-10T12:02:00Z">
                  <w:rPr>
                    <w:rFonts w:cs="Calibri"/>
                    <w:sz w:val="16"/>
                    <w:szCs w:val="16"/>
                  </w:rPr>
                </w:rPrChange>
              </w:rPr>
              <w:t>4.6.0-3</w:t>
            </w:r>
          </w:p>
        </w:tc>
        <w:tc>
          <w:tcPr>
            <w:tcW w:w="5268" w:type="dxa"/>
            <w:shd w:val="clear" w:color="auto" w:fill="auto"/>
          </w:tcPr>
          <w:p w:rsidR="00160ECC" w:rsidRPr="00764BAF" w:rsidRDefault="001E7F20" w:rsidP="00160ECC">
            <w:pPr>
              <w:tabs>
                <w:tab w:val="center" w:pos="4680"/>
                <w:tab w:val="right" w:pos="9360"/>
              </w:tabs>
              <w:rPr>
                <w:rFonts w:cs="Calibri"/>
                <w:strike/>
                <w:rPrChange w:id="2384" w:author="Eddie Curtis" w:date="2012-08-10T12:02:00Z">
                  <w:rPr>
                    <w:rFonts w:cs="Calibri"/>
                  </w:rPr>
                </w:rPrChange>
              </w:rPr>
            </w:pPr>
            <w:r w:rsidRPr="001E7F20">
              <w:rPr>
                <w:rFonts w:cs="Calibri"/>
                <w:strike/>
                <w:rPrChange w:id="2385" w:author="Eddie Curtis" w:date="2012-08-10T12:02:00Z">
                  <w:rPr>
                    <w:rFonts w:cs="Calibri"/>
                    <w:sz w:val="16"/>
                    <w:szCs w:val="16"/>
                  </w:rPr>
                </w:rPrChange>
              </w:rPr>
              <w:t>The system operator needs to incorporate frequent pedestrian operation into routine adaptive operation. (This is appropriate when pedestrians are frequent enough that they must be assumed to be present every cycle or nearly every cycle.)</w:t>
            </w:r>
          </w:p>
        </w:tc>
        <w:tc>
          <w:tcPr>
            <w:tcW w:w="5670" w:type="dxa"/>
            <w:shd w:val="clear" w:color="auto" w:fill="auto"/>
          </w:tcPr>
          <w:p w:rsidR="00160ECC" w:rsidRPr="00764BAF" w:rsidRDefault="001E7F20" w:rsidP="00160ECC">
            <w:pPr>
              <w:tabs>
                <w:tab w:val="center" w:pos="4680"/>
                <w:tab w:val="right" w:pos="9360"/>
              </w:tabs>
              <w:rPr>
                <w:rFonts w:cs="Calibri"/>
                <w:strike/>
                <w:rPrChange w:id="2386" w:author="Eddie Curtis" w:date="2012-08-10T12:02:00Z">
                  <w:rPr>
                    <w:rFonts w:cs="Calibri"/>
                  </w:rPr>
                </w:rPrChange>
              </w:rPr>
            </w:pPr>
            <w:r w:rsidRPr="001E7F20">
              <w:rPr>
                <w:rFonts w:cs="Calibri"/>
                <w:strike/>
                <w:rPrChange w:id="2387" w:author="Eddie Curtis" w:date="2012-08-10T12:02:00Z">
                  <w:rPr>
                    <w:rFonts w:cs="Calibri"/>
                    <w:sz w:val="16"/>
                    <w:szCs w:val="16"/>
                  </w:rPr>
                </w:rPrChange>
              </w:rPr>
              <w:t>8.0-2</w:t>
            </w:r>
          </w:p>
          <w:p w:rsidR="00160ECC" w:rsidRPr="00764BAF" w:rsidRDefault="001E7F20" w:rsidP="00160ECC">
            <w:pPr>
              <w:tabs>
                <w:tab w:val="center" w:pos="4680"/>
                <w:tab w:val="right" w:pos="9360"/>
              </w:tabs>
              <w:rPr>
                <w:rFonts w:cs="Calibri"/>
                <w:strike/>
                <w:rPrChange w:id="2388" w:author="Eddie Curtis" w:date="2012-08-10T12:02:00Z">
                  <w:rPr>
                    <w:rFonts w:cs="Calibri"/>
                  </w:rPr>
                </w:rPrChange>
              </w:rPr>
            </w:pPr>
            <w:r w:rsidRPr="001E7F20">
              <w:rPr>
                <w:rFonts w:cs="Calibri"/>
                <w:strike/>
                <w:rPrChange w:id="2389" w:author="Eddie Curtis" w:date="2012-08-10T12:02:00Z">
                  <w:rPr>
                    <w:rFonts w:cs="Calibri"/>
                    <w:sz w:val="16"/>
                    <w:szCs w:val="16"/>
                  </w:rPr>
                </w:rPrChange>
              </w:rPr>
              <w:t>When a pedestrian phase is called, the ASCT shall accommodate pedestrian crossing times during adaptive operations.</w:t>
            </w:r>
          </w:p>
          <w:p w:rsidR="00160ECC" w:rsidRPr="00764BAF" w:rsidRDefault="001E7F20" w:rsidP="00160ECC">
            <w:pPr>
              <w:tabs>
                <w:tab w:val="center" w:pos="4680"/>
                <w:tab w:val="right" w:pos="9360"/>
              </w:tabs>
              <w:rPr>
                <w:rFonts w:cs="Calibri"/>
                <w:strike/>
                <w:rPrChange w:id="2390" w:author="Eddie Curtis" w:date="2012-08-10T12:02:00Z">
                  <w:rPr>
                    <w:rFonts w:cs="Calibri"/>
                  </w:rPr>
                </w:rPrChange>
              </w:rPr>
            </w:pPr>
            <w:r w:rsidRPr="001E7F20">
              <w:rPr>
                <w:rFonts w:cs="Calibri"/>
                <w:strike/>
                <w:rPrChange w:id="2391" w:author="Eddie Curtis" w:date="2012-08-10T12:02:00Z">
                  <w:rPr>
                    <w:rFonts w:cs="Calibri"/>
                    <w:sz w:val="16"/>
                    <w:szCs w:val="16"/>
                  </w:rPr>
                </w:rPrChange>
              </w:rPr>
              <w:t>8.0-5</w:t>
            </w:r>
          </w:p>
          <w:p w:rsidR="00160ECC" w:rsidRPr="00764BAF" w:rsidRDefault="001E7F20" w:rsidP="00160ECC">
            <w:pPr>
              <w:tabs>
                <w:tab w:val="center" w:pos="4680"/>
                <w:tab w:val="right" w:pos="9360"/>
              </w:tabs>
              <w:rPr>
                <w:rFonts w:cs="Calibri"/>
                <w:strike/>
                <w:rPrChange w:id="2392" w:author="Eddie Curtis" w:date="2012-08-10T12:02:00Z">
                  <w:rPr>
                    <w:rFonts w:cs="Calibri"/>
                  </w:rPr>
                </w:rPrChange>
              </w:rPr>
            </w:pPr>
            <w:r w:rsidRPr="001E7F20">
              <w:rPr>
                <w:rFonts w:cs="Calibri"/>
                <w:strike/>
                <w:rPrChange w:id="2393" w:author="Eddie Curtis" w:date="2012-08-10T12:02:00Z">
                  <w:rPr>
                    <w:rFonts w:cs="Calibri"/>
                    <w:sz w:val="16"/>
                    <w:szCs w:val="16"/>
                  </w:rPr>
                </w:rPrChange>
              </w:rPr>
              <w:t>The ASCT shall execute pedestrian recall on user-defined phases in accordance with a time of day schedule.</w:t>
            </w:r>
          </w:p>
          <w:p w:rsidR="00160ECC" w:rsidRPr="00764BAF" w:rsidRDefault="001E7F20" w:rsidP="00160ECC">
            <w:pPr>
              <w:tabs>
                <w:tab w:val="center" w:pos="4680"/>
                <w:tab w:val="right" w:pos="9360"/>
              </w:tabs>
              <w:rPr>
                <w:rFonts w:cs="Calibri"/>
                <w:strike/>
                <w:rPrChange w:id="2394" w:author="Eddie Curtis" w:date="2012-08-10T12:02:00Z">
                  <w:rPr>
                    <w:rFonts w:cs="Calibri"/>
                  </w:rPr>
                </w:rPrChange>
              </w:rPr>
            </w:pPr>
            <w:r w:rsidRPr="001E7F20">
              <w:rPr>
                <w:rFonts w:cs="Calibri"/>
                <w:strike/>
                <w:rPrChange w:id="2395" w:author="Eddie Curtis" w:date="2012-08-10T12:02:00Z">
                  <w:rPr>
                    <w:rFonts w:cs="Calibri"/>
                    <w:sz w:val="16"/>
                    <w:szCs w:val="16"/>
                  </w:rPr>
                </w:rPrChange>
              </w:rPr>
              <w:t>8.0-7</w:t>
            </w:r>
          </w:p>
          <w:p w:rsidR="00160ECC" w:rsidRPr="00764BAF" w:rsidRDefault="001E7F20" w:rsidP="00160ECC">
            <w:pPr>
              <w:tabs>
                <w:tab w:val="center" w:pos="4680"/>
                <w:tab w:val="right" w:pos="9360"/>
              </w:tabs>
              <w:rPr>
                <w:rFonts w:cs="Calibri"/>
                <w:strike/>
                <w:rPrChange w:id="2396" w:author="Eddie Curtis" w:date="2012-08-10T12:02:00Z">
                  <w:rPr>
                    <w:rFonts w:cs="Calibri"/>
                  </w:rPr>
                </w:rPrChange>
              </w:rPr>
            </w:pPr>
            <w:r w:rsidRPr="001E7F20">
              <w:rPr>
                <w:rFonts w:cs="Calibri"/>
                <w:strike/>
                <w:rPrChange w:id="2397" w:author="Eddie Curtis" w:date="2012-08-10T12:02:00Z">
                  <w:rPr>
                    <w:rFonts w:cs="Calibri"/>
                    <w:sz w:val="16"/>
                    <w:szCs w:val="16"/>
                  </w:rPr>
                </w:rPrChange>
              </w:rPr>
              <w:t>When specified by the user, the ASCT shall execute pedestrian recall on pedestrian phase adjacent to coordinated phases.</w:t>
            </w:r>
          </w:p>
          <w:p w:rsidR="00160ECC" w:rsidRPr="00764BAF" w:rsidRDefault="001E7F20" w:rsidP="00160ECC">
            <w:pPr>
              <w:tabs>
                <w:tab w:val="center" w:pos="4680"/>
                <w:tab w:val="right" w:pos="9360"/>
              </w:tabs>
              <w:rPr>
                <w:rFonts w:cs="Calibri"/>
                <w:strike/>
                <w:rPrChange w:id="2398" w:author="Eddie Curtis" w:date="2012-08-10T12:02:00Z">
                  <w:rPr>
                    <w:rFonts w:cs="Calibri"/>
                  </w:rPr>
                </w:rPrChange>
              </w:rPr>
            </w:pPr>
            <w:r w:rsidRPr="001E7F20">
              <w:rPr>
                <w:rFonts w:cs="Calibri"/>
                <w:strike/>
                <w:rPrChange w:id="2399" w:author="Eddie Curtis" w:date="2012-08-10T12:02:00Z">
                  <w:rPr>
                    <w:rFonts w:cs="Calibri"/>
                    <w:sz w:val="16"/>
                    <w:szCs w:val="16"/>
                  </w:rPr>
                </w:rPrChange>
              </w:rPr>
              <w:t>8.0-8</w:t>
            </w:r>
          </w:p>
          <w:p w:rsidR="00160ECC" w:rsidRPr="00764BAF" w:rsidRDefault="001E7F20" w:rsidP="00160ECC">
            <w:pPr>
              <w:tabs>
                <w:tab w:val="center" w:pos="4680"/>
                <w:tab w:val="right" w:pos="9360"/>
              </w:tabs>
              <w:rPr>
                <w:rFonts w:cs="Calibri"/>
                <w:strike/>
                <w:rPrChange w:id="2400" w:author="Eddie Curtis" w:date="2012-08-10T12:02:00Z">
                  <w:rPr>
                    <w:rFonts w:cs="Calibri"/>
                  </w:rPr>
                </w:rPrChange>
              </w:rPr>
            </w:pPr>
            <w:r w:rsidRPr="001E7F20">
              <w:rPr>
                <w:rFonts w:cs="Calibri"/>
                <w:strike/>
                <w:rPrChange w:id="2401" w:author="Eddie Curtis" w:date="2012-08-10T12:02:00Z">
                  <w:rPr>
                    <w:rFonts w:cs="Calibri"/>
                    <w:sz w:val="16"/>
                    <w:szCs w:val="16"/>
                  </w:rPr>
                </w:rPrChange>
              </w:rPr>
              <w:lastRenderedPageBreak/>
              <w:t>When the pedestrian phases are on recall, the ASCT shall accommodate pedestrian timing during adaptive operation.</w:t>
            </w:r>
          </w:p>
        </w:tc>
      </w:tr>
      <w:tr w:rsidR="00160ECC" w:rsidTr="00A535CF">
        <w:tc>
          <w:tcPr>
            <w:tcW w:w="2040" w:type="dxa"/>
            <w:shd w:val="clear" w:color="auto" w:fill="auto"/>
          </w:tcPr>
          <w:p w:rsidR="00160ECC" w:rsidRPr="00BC3D08" w:rsidRDefault="001E7F20" w:rsidP="00160ECC">
            <w:pPr>
              <w:tabs>
                <w:tab w:val="center" w:pos="4680"/>
                <w:tab w:val="right" w:pos="9360"/>
              </w:tabs>
              <w:rPr>
                <w:rFonts w:cs="Calibri"/>
                <w:highlight w:val="yellow"/>
                <w:rPrChange w:id="2402" w:author="USER" w:date="2012-08-31T16:18:00Z">
                  <w:rPr>
                    <w:rFonts w:cs="Calibri"/>
                  </w:rPr>
                </w:rPrChange>
              </w:rPr>
            </w:pPr>
            <w:r w:rsidRPr="001E7F20">
              <w:rPr>
                <w:rFonts w:cs="Calibri"/>
                <w:highlight w:val="yellow"/>
                <w:rPrChange w:id="2403" w:author="USER" w:date="2012-08-31T16:18:00Z">
                  <w:rPr>
                    <w:rFonts w:cs="Calibri"/>
                    <w:sz w:val="16"/>
                    <w:szCs w:val="16"/>
                  </w:rPr>
                </w:rPrChange>
              </w:rPr>
              <w:lastRenderedPageBreak/>
              <w:t>4.6.0-4</w:t>
            </w:r>
          </w:p>
        </w:tc>
        <w:tc>
          <w:tcPr>
            <w:tcW w:w="5268" w:type="dxa"/>
            <w:shd w:val="clear" w:color="auto" w:fill="auto"/>
          </w:tcPr>
          <w:p w:rsidR="00160ECC" w:rsidRPr="00BC3D08" w:rsidRDefault="001E7F20" w:rsidP="00160ECC">
            <w:pPr>
              <w:tabs>
                <w:tab w:val="center" w:pos="4680"/>
                <w:tab w:val="right" w:pos="9360"/>
              </w:tabs>
              <w:rPr>
                <w:rFonts w:cs="Calibri"/>
                <w:highlight w:val="yellow"/>
                <w:rPrChange w:id="2404" w:author="USER" w:date="2012-08-31T16:18:00Z">
                  <w:rPr>
                    <w:rFonts w:cs="Calibri"/>
                  </w:rPr>
                </w:rPrChange>
              </w:rPr>
            </w:pPr>
            <w:r w:rsidRPr="001E7F20">
              <w:rPr>
                <w:rFonts w:cs="Calibri"/>
                <w:highlight w:val="yellow"/>
                <w:rPrChange w:id="2405" w:author="USER" w:date="2012-08-31T16:18:00Z">
                  <w:rPr>
                    <w:rFonts w:cs="Calibri"/>
                    <w:sz w:val="16"/>
                    <w:szCs w:val="16"/>
                  </w:rPr>
                </w:rPrChange>
              </w:rPr>
              <w:t xml:space="preserve">The system operator needs to accommodate the following custom pedestrian features.  (Describe custom </w:t>
            </w:r>
            <w:commentRangeStart w:id="2406"/>
            <w:r w:rsidRPr="001E7F20">
              <w:rPr>
                <w:rFonts w:cs="Calibri"/>
                <w:highlight w:val="yellow"/>
                <w:rPrChange w:id="2407" w:author="USER" w:date="2012-08-31T16:18:00Z">
                  <w:rPr>
                    <w:rFonts w:cs="Calibri"/>
                    <w:sz w:val="16"/>
                    <w:szCs w:val="16"/>
                  </w:rPr>
                </w:rPrChange>
              </w:rPr>
              <w:t>features</w:t>
            </w:r>
            <w:commentRangeEnd w:id="2406"/>
            <w:r w:rsidRPr="001E7F20">
              <w:rPr>
                <w:rStyle w:val="CommentReference"/>
                <w:highlight w:val="yellow"/>
                <w:rPrChange w:id="2408" w:author="USER" w:date="2012-08-31T16:18:00Z">
                  <w:rPr>
                    <w:rStyle w:val="CommentReference"/>
                  </w:rPr>
                </w:rPrChange>
              </w:rPr>
              <w:commentReference w:id="2406"/>
            </w:r>
            <w:r w:rsidRPr="001E7F20">
              <w:rPr>
                <w:rFonts w:cs="Calibri"/>
                <w:highlight w:val="yellow"/>
                <w:rPrChange w:id="2409" w:author="USER" w:date="2012-08-31T16:18:00Z">
                  <w:rPr>
                    <w:rFonts w:cs="Calibri"/>
                    <w:sz w:val="16"/>
                    <w:szCs w:val="16"/>
                  </w:rPr>
                </w:rPrChange>
              </w:rPr>
              <w:t xml:space="preserve"> in this need and then create appropriate requirements.)</w:t>
            </w:r>
          </w:p>
        </w:tc>
        <w:tc>
          <w:tcPr>
            <w:tcW w:w="5670" w:type="dxa"/>
            <w:shd w:val="clear" w:color="auto" w:fill="auto"/>
          </w:tcPr>
          <w:p w:rsidR="00160ECC" w:rsidRPr="00BC3D08" w:rsidRDefault="002D5CD6" w:rsidP="00160ECC">
            <w:pPr>
              <w:keepNext/>
              <w:keepLines/>
              <w:outlineLvl w:val="1"/>
              <w:rPr>
                <w:highlight w:val="yellow"/>
                <w:rPrChange w:id="2410" w:author="USER" w:date="2012-08-31T16:18:00Z">
                  <w:rPr>
                    <w:rFonts w:asciiTheme="majorHAnsi" w:eastAsiaTheme="majorEastAsia" w:hAnsiTheme="majorHAnsi" w:cstheme="majorBidi"/>
                    <w:b/>
                    <w:bCs/>
                    <w:color w:val="4F81BD" w:themeColor="accent1"/>
                    <w:sz w:val="26"/>
                    <w:szCs w:val="26"/>
                  </w:rPr>
                </w:rPrChange>
              </w:rPr>
            </w:pPr>
            <w:ins w:id="2411" w:author="USER" w:date="2012-09-06T09:56:00Z">
              <w:r>
                <w:rPr>
                  <w:highlight w:val="yellow"/>
                </w:rPr>
                <w:t>SCTE</w:t>
              </w:r>
            </w:ins>
            <w:ins w:id="2412" w:author="USER" w:date="2012-08-31T16:16:00Z">
              <w:r w:rsidR="001E7F20" w:rsidRPr="001E7F20">
                <w:rPr>
                  <w:highlight w:val="yellow"/>
                  <w:rPrChange w:id="2413" w:author="USER" w:date="2012-08-31T16:18:00Z">
                    <w:rPr>
                      <w:sz w:val="16"/>
                      <w:szCs w:val="16"/>
                    </w:rPr>
                  </w:rPrChange>
                </w:rPr>
                <w:t xml:space="preserve"> is in the process of requesting a cycli</w:t>
              </w:r>
              <w:r w:rsidR="00BC3D08">
                <w:rPr>
                  <w:highlight w:val="yellow"/>
                </w:rPr>
                <w:t xml:space="preserve">ng crazy ped that would allow </w:t>
              </w:r>
            </w:ins>
            <w:ins w:id="2414" w:author="USER" w:date="2012-08-31T16:18:00Z">
              <w:r w:rsidR="00BC3D08">
                <w:rPr>
                  <w:highlight w:val="yellow"/>
                </w:rPr>
                <w:t>2</w:t>
              </w:r>
            </w:ins>
            <w:ins w:id="2415" w:author="USER" w:date="2012-08-31T16:16:00Z">
              <w:r w:rsidR="001E7F20" w:rsidRPr="001E7F20">
                <w:rPr>
                  <w:highlight w:val="yellow"/>
                  <w:rPrChange w:id="2416" w:author="USER" w:date="2012-08-31T16:18:00Z">
                    <w:rPr>
                      <w:sz w:val="16"/>
                      <w:szCs w:val="16"/>
                    </w:rPr>
                  </w:rPrChange>
                </w:rPr>
                <w:t xml:space="preserve"> </w:t>
              </w:r>
            </w:ins>
            <w:ins w:id="2417" w:author="USER" w:date="2012-08-31T16:17:00Z">
              <w:r w:rsidR="001E7F20" w:rsidRPr="001E7F20">
                <w:rPr>
                  <w:highlight w:val="yellow"/>
                  <w:rPrChange w:id="2418" w:author="USER" w:date="2012-08-31T16:18:00Z">
                    <w:rPr>
                      <w:sz w:val="16"/>
                      <w:szCs w:val="16"/>
                    </w:rPr>
                  </w:rPrChange>
                </w:rPr>
                <w:t>separate</w:t>
              </w:r>
            </w:ins>
            <w:ins w:id="2419" w:author="USER" w:date="2012-08-31T16:16:00Z">
              <w:r w:rsidR="001E7F20" w:rsidRPr="001E7F20">
                <w:rPr>
                  <w:highlight w:val="yellow"/>
                  <w:rPrChange w:id="2420" w:author="USER" w:date="2012-08-31T16:18:00Z">
                    <w:rPr>
                      <w:sz w:val="16"/>
                      <w:szCs w:val="16"/>
                    </w:rPr>
                  </w:rPrChange>
                </w:rPr>
                <w:t xml:space="preserve"> </w:t>
              </w:r>
            </w:ins>
            <w:ins w:id="2421" w:author="USER" w:date="2012-08-31T16:17:00Z">
              <w:r w:rsidR="001E7F20" w:rsidRPr="001E7F20">
                <w:rPr>
                  <w:highlight w:val="yellow"/>
                  <w:rPrChange w:id="2422" w:author="USER" w:date="2012-08-31T16:18:00Z">
                    <w:rPr>
                      <w:sz w:val="16"/>
                      <w:szCs w:val="16"/>
                    </w:rPr>
                  </w:rPrChange>
                </w:rPr>
                <w:t xml:space="preserve">conflicting overlaps to cycle through the ped time.  The ASCT shall not prevent this operation. </w:t>
              </w:r>
            </w:ins>
          </w:p>
        </w:tc>
      </w:tr>
      <w:tr w:rsidR="00160ECC" w:rsidTr="00A535CF">
        <w:tc>
          <w:tcPr>
            <w:tcW w:w="2040" w:type="dxa"/>
            <w:shd w:val="clear" w:color="auto" w:fill="auto"/>
          </w:tcPr>
          <w:p w:rsidR="00160ECC" w:rsidRPr="00AF3AF6" w:rsidRDefault="001E7F20" w:rsidP="00160ECC">
            <w:pPr>
              <w:rPr>
                <w:rFonts w:cs="Calibri"/>
                <w:highlight w:val="yellow"/>
                <w:rPrChange w:id="2423" w:author="USER" w:date="2012-09-07T16:00:00Z">
                  <w:rPr>
                    <w:rFonts w:cs="Calibri"/>
                  </w:rPr>
                </w:rPrChange>
              </w:rPr>
            </w:pPr>
            <w:r w:rsidRPr="001E7F20">
              <w:rPr>
                <w:rFonts w:cs="Calibri"/>
                <w:highlight w:val="yellow"/>
                <w:rPrChange w:id="2424" w:author="USER" w:date="2012-09-07T16:00:00Z">
                  <w:rPr>
                    <w:rFonts w:cs="Calibri"/>
                    <w:sz w:val="16"/>
                    <w:szCs w:val="16"/>
                  </w:rPr>
                </w:rPrChange>
              </w:rPr>
              <w:t>4.6.0-5</w:t>
            </w:r>
          </w:p>
        </w:tc>
        <w:tc>
          <w:tcPr>
            <w:tcW w:w="5268" w:type="dxa"/>
            <w:shd w:val="clear" w:color="auto" w:fill="auto"/>
          </w:tcPr>
          <w:p w:rsidR="00160ECC" w:rsidRPr="00AF3AF6" w:rsidRDefault="001E7F20" w:rsidP="00160ECC">
            <w:pPr>
              <w:rPr>
                <w:rFonts w:cs="Calibri"/>
                <w:highlight w:val="yellow"/>
                <w:rPrChange w:id="2425" w:author="USER" w:date="2012-09-07T16:00:00Z">
                  <w:rPr>
                    <w:rFonts w:cs="Calibri"/>
                  </w:rPr>
                </w:rPrChange>
              </w:rPr>
            </w:pPr>
            <w:r w:rsidRPr="001E7F20">
              <w:rPr>
                <w:rFonts w:cs="Calibri"/>
                <w:highlight w:val="yellow"/>
                <w:rPrChange w:id="2426" w:author="USER" w:date="2012-09-07T16:00:00Z">
                  <w:rPr>
                    <w:rFonts w:cs="Calibri"/>
                    <w:sz w:val="16"/>
                    <w:szCs w:val="16"/>
                  </w:rPr>
                </w:rPrChange>
              </w:rPr>
              <w:t>The system operator needs to accommodate early start of walk and exclusive pedestrian phases.</w:t>
            </w:r>
          </w:p>
        </w:tc>
        <w:tc>
          <w:tcPr>
            <w:tcW w:w="5670" w:type="dxa"/>
            <w:shd w:val="clear" w:color="auto" w:fill="auto"/>
          </w:tcPr>
          <w:p w:rsidR="00160ECC" w:rsidRPr="00416119" w:rsidRDefault="001E7F20" w:rsidP="00160ECC">
            <w:pPr>
              <w:rPr>
                <w:rFonts w:cs="Calibri"/>
                <w:highlight w:val="yellow"/>
                <w:rPrChange w:id="2427" w:author="USER" w:date="2012-08-31T10:54:00Z">
                  <w:rPr>
                    <w:rFonts w:cs="Calibri"/>
                  </w:rPr>
                </w:rPrChange>
              </w:rPr>
            </w:pPr>
            <w:r w:rsidRPr="001E7F20">
              <w:rPr>
                <w:rFonts w:cs="Calibri"/>
                <w:highlight w:val="yellow"/>
                <w:rPrChange w:id="2428" w:author="USER" w:date="2012-08-31T10:54:00Z">
                  <w:rPr>
                    <w:rFonts w:cs="Calibri"/>
                    <w:sz w:val="16"/>
                    <w:szCs w:val="16"/>
                  </w:rPr>
                </w:rPrChange>
              </w:rPr>
              <w:t>8.0-1</w:t>
            </w:r>
          </w:p>
          <w:p w:rsidR="00160ECC" w:rsidRPr="00416119" w:rsidRDefault="001E7F20" w:rsidP="00160ECC">
            <w:pPr>
              <w:rPr>
                <w:rFonts w:cs="Calibri"/>
                <w:highlight w:val="yellow"/>
                <w:rPrChange w:id="2429" w:author="USER" w:date="2012-08-31T10:54:00Z">
                  <w:rPr>
                    <w:rFonts w:cs="Calibri"/>
                  </w:rPr>
                </w:rPrChange>
              </w:rPr>
            </w:pPr>
            <w:r w:rsidRPr="001E7F20">
              <w:rPr>
                <w:rFonts w:cs="Calibri"/>
                <w:highlight w:val="yellow"/>
                <w:rPrChange w:id="2430" w:author="USER" w:date="2012-08-31T10:54:00Z">
                  <w:rPr>
                    <w:rFonts w:cs="Calibri"/>
                    <w:sz w:val="16"/>
                    <w:szCs w:val="16"/>
                  </w:rPr>
                </w:rPrChange>
              </w:rPr>
              <w:t>When a pedestrian phase is called, the ASCT shall execute pedestrian phases up to XX</w:t>
            </w:r>
            <w:ins w:id="2431" w:author="USER" w:date="2012-08-31T10:54:00Z">
              <w:r w:rsidRPr="001E7F20">
                <w:rPr>
                  <w:rFonts w:cs="Calibri"/>
                  <w:highlight w:val="yellow"/>
                  <w:rPrChange w:id="2432" w:author="USER" w:date="2012-08-31T10:54:00Z">
                    <w:rPr>
                      <w:rFonts w:cs="Calibri"/>
                      <w:sz w:val="16"/>
                      <w:szCs w:val="16"/>
                    </w:rPr>
                  </w:rPrChange>
                </w:rPr>
                <w:t xml:space="preserve"> the programmed amount of time</w:t>
              </w:r>
            </w:ins>
            <w:r w:rsidRPr="001E7F20">
              <w:rPr>
                <w:rFonts w:cs="Calibri"/>
                <w:highlight w:val="yellow"/>
                <w:rPrChange w:id="2433" w:author="USER" w:date="2012-08-31T10:54:00Z">
                  <w:rPr>
                    <w:rFonts w:cs="Calibri"/>
                    <w:sz w:val="16"/>
                    <w:szCs w:val="16"/>
                  </w:rPr>
                </w:rPrChange>
              </w:rPr>
              <w:t xml:space="preserve"> </w:t>
            </w:r>
            <w:r w:rsidRPr="001E7F20">
              <w:rPr>
                <w:rFonts w:cs="Calibri"/>
                <w:strike/>
                <w:highlight w:val="yellow"/>
                <w:rPrChange w:id="2434" w:author="USER" w:date="2012-08-31T10:54:00Z">
                  <w:rPr>
                    <w:rFonts w:cs="Calibri"/>
                    <w:sz w:val="16"/>
                    <w:szCs w:val="16"/>
                  </w:rPr>
                </w:rPrChange>
              </w:rPr>
              <w:t>seconds</w:t>
            </w:r>
            <w:r w:rsidRPr="001E7F20">
              <w:rPr>
                <w:rFonts w:cs="Calibri"/>
                <w:highlight w:val="yellow"/>
                <w:rPrChange w:id="2435" w:author="USER" w:date="2012-08-31T10:54:00Z">
                  <w:rPr>
                    <w:rFonts w:cs="Calibri"/>
                    <w:sz w:val="16"/>
                    <w:szCs w:val="16"/>
                  </w:rPr>
                </w:rPrChange>
              </w:rPr>
              <w:t xml:space="preserve"> before the vehicle green of the related vehicle phase.</w:t>
            </w:r>
          </w:p>
          <w:p w:rsidR="00160ECC" w:rsidRPr="00416119" w:rsidRDefault="001E7F20" w:rsidP="00160ECC">
            <w:pPr>
              <w:rPr>
                <w:rFonts w:cs="Calibri"/>
                <w:highlight w:val="yellow"/>
                <w:rPrChange w:id="2436" w:author="USER" w:date="2012-08-31T10:54:00Z">
                  <w:rPr>
                    <w:rFonts w:cs="Calibri"/>
                  </w:rPr>
                </w:rPrChange>
              </w:rPr>
            </w:pPr>
            <w:r w:rsidRPr="001E7F20">
              <w:rPr>
                <w:rFonts w:cs="Calibri"/>
                <w:highlight w:val="yellow"/>
                <w:rPrChange w:id="2437" w:author="USER" w:date="2012-08-31T10:54:00Z">
                  <w:rPr>
                    <w:rFonts w:cs="Calibri"/>
                    <w:sz w:val="16"/>
                    <w:szCs w:val="16"/>
                  </w:rPr>
                </w:rPrChange>
              </w:rPr>
              <w:t>8.0-4</w:t>
            </w:r>
          </w:p>
          <w:p w:rsidR="00160ECC" w:rsidRPr="00416119" w:rsidRDefault="001E7F20" w:rsidP="00160ECC">
            <w:pPr>
              <w:rPr>
                <w:rFonts w:cs="Calibri"/>
                <w:highlight w:val="yellow"/>
                <w:rPrChange w:id="2438" w:author="USER" w:date="2012-08-31T10:54:00Z">
                  <w:rPr>
                    <w:rFonts w:cs="Calibri"/>
                  </w:rPr>
                </w:rPrChange>
              </w:rPr>
            </w:pPr>
            <w:r w:rsidRPr="001E7F20">
              <w:rPr>
                <w:rFonts w:cs="Calibri"/>
                <w:highlight w:val="yellow"/>
                <w:rPrChange w:id="2439" w:author="USER" w:date="2012-08-31T10:54:00Z">
                  <w:rPr>
                    <w:rFonts w:cs="Calibri"/>
                    <w:sz w:val="16"/>
                    <w:szCs w:val="16"/>
                  </w:rPr>
                </w:rPrChange>
              </w:rPr>
              <w:t>The ASCT shall execute user-specified exclusive pedestrian phases during adaptive operation.</w:t>
            </w:r>
          </w:p>
        </w:tc>
      </w:tr>
      <w:tr w:rsidR="00160ECC" w:rsidTr="00A535CF">
        <w:tc>
          <w:tcPr>
            <w:tcW w:w="2040" w:type="dxa"/>
            <w:shd w:val="clear" w:color="auto" w:fill="auto"/>
          </w:tcPr>
          <w:p w:rsidR="00160ECC" w:rsidRPr="00AF3AF6" w:rsidRDefault="001E7F20" w:rsidP="00160ECC">
            <w:pPr>
              <w:rPr>
                <w:rFonts w:cs="Calibri"/>
                <w:highlight w:val="yellow"/>
                <w:rPrChange w:id="2440" w:author="USER" w:date="2012-09-07T16:00:00Z">
                  <w:rPr>
                    <w:rFonts w:cs="Calibri"/>
                  </w:rPr>
                </w:rPrChange>
              </w:rPr>
            </w:pPr>
            <w:r w:rsidRPr="001E7F20">
              <w:rPr>
                <w:rFonts w:cs="Calibri"/>
                <w:highlight w:val="yellow"/>
                <w:rPrChange w:id="2441" w:author="USER" w:date="2012-09-07T16:00:00Z">
                  <w:rPr>
                    <w:rFonts w:cs="Calibri"/>
                    <w:sz w:val="16"/>
                    <w:szCs w:val="16"/>
                  </w:rPr>
                </w:rPrChange>
              </w:rPr>
              <w:t>4.7</w:t>
            </w:r>
          </w:p>
        </w:tc>
        <w:tc>
          <w:tcPr>
            <w:tcW w:w="5268" w:type="dxa"/>
            <w:shd w:val="clear" w:color="auto" w:fill="auto"/>
          </w:tcPr>
          <w:p w:rsidR="00160ECC" w:rsidRPr="00AF3AF6" w:rsidRDefault="001E7F20" w:rsidP="00160ECC">
            <w:pPr>
              <w:pStyle w:val="Heading2"/>
              <w:rPr>
                <w:highlight w:val="yellow"/>
                <w:rPrChange w:id="2442" w:author="USER" w:date="2012-09-07T16:00:00Z">
                  <w:rPr/>
                </w:rPrChange>
              </w:rPr>
            </w:pPr>
            <w:r w:rsidRPr="001E7F20">
              <w:rPr>
                <w:highlight w:val="yellow"/>
                <w:rPrChange w:id="2443" w:author="USER" w:date="2012-09-07T16:00:00Z">
                  <w:rPr>
                    <w:sz w:val="16"/>
                    <w:szCs w:val="16"/>
                  </w:rPr>
                </w:rPrChange>
              </w:rPr>
              <w:t xml:space="preserve">4.7 </w:t>
            </w:r>
            <w:r w:rsidRPr="001E7F20">
              <w:rPr>
                <w:b w:val="0"/>
                <w:bCs w:val="0"/>
                <w:highlight w:val="yellow"/>
                <w:rPrChange w:id="2444" w:author="USER" w:date="2012-09-07T16:00:00Z">
                  <w:rPr>
                    <w:b w:val="0"/>
                    <w:bCs w:val="0"/>
                    <w:sz w:val="16"/>
                    <w:szCs w:val="16"/>
                  </w:rPr>
                </w:rPrChange>
              </w:rPr>
              <w:tab/>
              <w:t>Non-adaptive situations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7C4BE4" w:rsidRDefault="001E7F20" w:rsidP="00160ECC">
            <w:pPr>
              <w:tabs>
                <w:tab w:val="center" w:pos="4680"/>
                <w:tab w:val="right" w:pos="9360"/>
              </w:tabs>
              <w:rPr>
                <w:rFonts w:cs="Calibri"/>
                <w:highlight w:val="yellow"/>
                <w:rPrChange w:id="2445" w:author="Eddie Curtis" w:date="2012-08-10T12:09:00Z">
                  <w:rPr>
                    <w:rFonts w:cs="Calibri"/>
                  </w:rPr>
                </w:rPrChange>
              </w:rPr>
            </w:pPr>
            <w:r w:rsidRPr="001E7F20">
              <w:rPr>
                <w:rFonts w:cs="Calibri"/>
                <w:highlight w:val="yellow"/>
                <w:rPrChange w:id="2446" w:author="Eddie Curtis" w:date="2012-08-10T12:09:00Z">
                  <w:rPr>
                    <w:rFonts w:cs="Calibri"/>
                    <w:sz w:val="16"/>
                    <w:szCs w:val="16"/>
                  </w:rPr>
                </w:rPrChange>
              </w:rPr>
              <w:t>4.7.0-1</w:t>
            </w:r>
          </w:p>
        </w:tc>
        <w:tc>
          <w:tcPr>
            <w:tcW w:w="5268" w:type="dxa"/>
            <w:shd w:val="clear" w:color="auto" w:fill="auto"/>
          </w:tcPr>
          <w:p w:rsidR="00160ECC" w:rsidRPr="009B365B" w:rsidRDefault="001E7F20" w:rsidP="00160ECC">
            <w:pPr>
              <w:tabs>
                <w:tab w:val="center" w:pos="4680"/>
                <w:tab w:val="right" w:pos="9360"/>
              </w:tabs>
              <w:rPr>
                <w:rFonts w:cs="Calibri"/>
                <w:highlight w:val="yellow"/>
                <w:rPrChange w:id="2447" w:author="USER" w:date="2012-08-31T16:40:00Z">
                  <w:rPr>
                    <w:rFonts w:cs="Calibri"/>
                  </w:rPr>
                </w:rPrChange>
              </w:rPr>
            </w:pPr>
            <w:r w:rsidRPr="001E7F20">
              <w:rPr>
                <w:rFonts w:cs="Calibri"/>
                <w:highlight w:val="yellow"/>
                <w:rPrChange w:id="2448" w:author="USER" w:date="2012-08-31T16:40:00Z">
                  <w:rPr>
                    <w:rFonts w:cs="Calibri"/>
                    <w:sz w:val="16"/>
                    <w:szCs w:val="16"/>
                  </w:rPr>
                </w:rPrChange>
              </w:rPr>
              <w:t>The system operator needs to detect traffic conditions during which adaptive control is not the preferred operation, and implement some pre-defined operation while that condition is present.</w:t>
            </w:r>
          </w:p>
        </w:tc>
        <w:tc>
          <w:tcPr>
            <w:tcW w:w="5670" w:type="dxa"/>
            <w:shd w:val="clear" w:color="auto" w:fill="auto"/>
          </w:tcPr>
          <w:p w:rsidR="00160ECC" w:rsidRPr="009B365B" w:rsidRDefault="001E7F20" w:rsidP="00160ECC">
            <w:pPr>
              <w:tabs>
                <w:tab w:val="center" w:pos="4680"/>
                <w:tab w:val="right" w:pos="9360"/>
              </w:tabs>
              <w:rPr>
                <w:rFonts w:cs="Calibri"/>
                <w:highlight w:val="yellow"/>
                <w:rPrChange w:id="2449" w:author="USER" w:date="2012-08-31T16:40:00Z">
                  <w:rPr>
                    <w:rFonts w:cs="Calibri"/>
                  </w:rPr>
                </w:rPrChange>
              </w:rPr>
            </w:pPr>
            <w:r w:rsidRPr="001E7F20">
              <w:rPr>
                <w:rFonts w:cs="Calibri"/>
                <w:highlight w:val="yellow"/>
                <w:rPrChange w:id="2450" w:author="USER" w:date="2012-08-31T16:40:00Z">
                  <w:rPr>
                    <w:rFonts w:cs="Calibri"/>
                    <w:sz w:val="16"/>
                    <w:szCs w:val="16"/>
                  </w:rPr>
                </w:rPrChange>
              </w:rPr>
              <w:t>2.1.1.0-1</w:t>
            </w:r>
          </w:p>
          <w:p w:rsidR="00160ECC" w:rsidRPr="009B365B" w:rsidRDefault="001E7F20" w:rsidP="00160ECC">
            <w:pPr>
              <w:tabs>
                <w:tab w:val="center" w:pos="4680"/>
                <w:tab w:val="right" w:pos="9360"/>
              </w:tabs>
              <w:rPr>
                <w:rFonts w:cs="Calibri"/>
                <w:highlight w:val="yellow"/>
                <w:rPrChange w:id="2451" w:author="USER" w:date="2012-08-31T16:40:00Z">
                  <w:rPr>
                    <w:rFonts w:cs="Calibri"/>
                  </w:rPr>
                </w:rPrChange>
              </w:rPr>
            </w:pPr>
            <w:r w:rsidRPr="001E7F20">
              <w:rPr>
                <w:rFonts w:cs="Calibri"/>
                <w:highlight w:val="yellow"/>
                <w:rPrChange w:id="2452" w:author="USER" w:date="2012-08-31T16:40:00Z">
                  <w:rPr>
                    <w:rFonts w:cs="Calibri"/>
                    <w:sz w:val="16"/>
                    <w:szCs w:val="16"/>
                  </w:rPr>
                </w:rPrChange>
              </w:rPr>
              <w:t>The ASCT shall operate non-adaptively during the presence of a defined condition.</w:t>
            </w:r>
          </w:p>
        </w:tc>
      </w:tr>
      <w:tr w:rsidR="00160ECC" w:rsidTr="00A535CF">
        <w:tc>
          <w:tcPr>
            <w:tcW w:w="2040" w:type="dxa"/>
            <w:shd w:val="clear" w:color="auto" w:fill="auto"/>
          </w:tcPr>
          <w:p w:rsidR="00160ECC" w:rsidRPr="007C4BE4" w:rsidRDefault="001E7F20" w:rsidP="00160ECC">
            <w:pPr>
              <w:tabs>
                <w:tab w:val="center" w:pos="4680"/>
                <w:tab w:val="right" w:pos="9360"/>
              </w:tabs>
              <w:rPr>
                <w:rFonts w:cs="Calibri"/>
                <w:highlight w:val="yellow"/>
                <w:rPrChange w:id="2453" w:author="Eddie Curtis" w:date="2012-08-10T12:10:00Z">
                  <w:rPr>
                    <w:rFonts w:cs="Calibri"/>
                  </w:rPr>
                </w:rPrChange>
              </w:rPr>
            </w:pPr>
            <w:r w:rsidRPr="001E7F20">
              <w:rPr>
                <w:rFonts w:cs="Calibri"/>
                <w:highlight w:val="yellow"/>
                <w:rPrChange w:id="2454" w:author="Eddie Curtis" w:date="2012-08-10T12:10:00Z">
                  <w:rPr>
                    <w:rFonts w:cs="Calibri"/>
                    <w:sz w:val="16"/>
                    <w:szCs w:val="16"/>
                  </w:rPr>
                </w:rPrChange>
              </w:rPr>
              <w:t>4.7.0-2</w:t>
            </w:r>
          </w:p>
        </w:tc>
        <w:tc>
          <w:tcPr>
            <w:tcW w:w="5268" w:type="dxa"/>
            <w:shd w:val="clear" w:color="auto" w:fill="auto"/>
          </w:tcPr>
          <w:p w:rsidR="00160ECC" w:rsidRPr="007C4BE4" w:rsidRDefault="001E7F20" w:rsidP="00160ECC">
            <w:pPr>
              <w:tabs>
                <w:tab w:val="center" w:pos="4680"/>
                <w:tab w:val="right" w:pos="9360"/>
              </w:tabs>
              <w:rPr>
                <w:rFonts w:cs="Calibri"/>
                <w:highlight w:val="yellow"/>
                <w:rPrChange w:id="2455" w:author="Eddie Curtis" w:date="2012-08-10T12:10:00Z">
                  <w:rPr>
                    <w:rFonts w:cs="Calibri"/>
                  </w:rPr>
                </w:rPrChange>
              </w:rPr>
            </w:pPr>
            <w:r w:rsidRPr="001E7F20">
              <w:rPr>
                <w:rFonts w:cs="Calibri"/>
                <w:highlight w:val="yellow"/>
                <w:rPrChange w:id="2456" w:author="Eddie Curtis" w:date="2012-08-10T12:10:00Z">
                  <w:rPr>
                    <w:rFonts w:cs="Calibri"/>
                    <w:sz w:val="16"/>
                    <w:szCs w:val="16"/>
                  </w:rPr>
                </w:rPrChange>
              </w:rPr>
              <w:t>The system operator needs to schedule pre-determined operation by time of day.</w:t>
            </w:r>
          </w:p>
        </w:tc>
        <w:tc>
          <w:tcPr>
            <w:tcW w:w="5670" w:type="dxa"/>
            <w:shd w:val="clear" w:color="auto" w:fill="auto"/>
          </w:tcPr>
          <w:p w:rsidR="00160ECC" w:rsidRPr="007C4BE4" w:rsidRDefault="001E7F20" w:rsidP="00160ECC">
            <w:pPr>
              <w:tabs>
                <w:tab w:val="center" w:pos="4680"/>
                <w:tab w:val="right" w:pos="9360"/>
              </w:tabs>
              <w:rPr>
                <w:rFonts w:cs="Calibri"/>
                <w:highlight w:val="yellow"/>
                <w:rPrChange w:id="2457" w:author="Eddie Curtis" w:date="2012-08-10T12:10:00Z">
                  <w:rPr>
                    <w:rFonts w:cs="Calibri"/>
                  </w:rPr>
                </w:rPrChange>
              </w:rPr>
            </w:pPr>
            <w:r w:rsidRPr="001E7F20">
              <w:rPr>
                <w:rFonts w:cs="Calibri"/>
                <w:highlight w:val="yellow"/>
                <w:rPrChange w:id="2458" w:author="Eddie Curtis" w:date="2012-08-10T12:10:00Z">
                  <w:rPr>
                    <w:rFonts w:cs="Calibri"/>
                    <w:sz w:val="16"/>
                    <w:szCs w:val="16"/>
                  </w:rPr>
                </w:rPrChange>
              </w:rPr>
              <w:t>2.1.1.0-5</w:t>
            </w:r>
          </w:p>
          <w:p w:rsidR="00160ECC" w:rsidRPr="007C4BE4" w:rsidRDefault="001E7F20" w:rsidP="00160ECC">
            <w:pPr>
              <w:tabs>
                <w:tab w:val="center" w:pos="4680"/>
                <w:tab w:val="right" w:pos="9360"/>
              </w:tabs>
              <w:rPr>
                <w:rFonts w:cs="Calibri"/>
                <w:highlight w:val="yellow"/>
                <w:rPrChange w:id="2459" w:author="Eddie Curtis" w:date="2012-08-10T12:10:00Z">
                  <w:rPr>
                    <w:rFonts w:cs="Calibri"/>
                  </w:rPr>
                </w:rPrChange>
              </w:rPr>
            </w:pPr>
            <w:r w:rsidRPr="001E7F20">
              <w:rPr>
                <w:rFonts w:cs="Calibri"/>
                <w:highlight w:val="yellow"/>
                <w:rPrChange w:id="2460" w:author="Eddie Curtis" w:date="2012-08-10T12:10:00Z">
                  <w:rPr>
                    <w:rFonts w:cs="Calibri"/>
                    <w:sz w:val="16"/>
                    <w:szCs w:val="16"/>
                  </w:rPr>
                </w:rPrChange>
              </w:rPr>
              <w:t>The ASCT shall operate non-adaptively in accordance with a user-defined time-of-day schedule.</w:t>
            </w:r>
          </w:p>
        </w:tc>
      </w:tr>
      <w:tr w:rsidR="00160ECC" w:rsidTr="00A535CF">
        <w:tc>
          <w:tcPr>
            <w:tcW w:w="2040" w:type="dxa"/>
            <w:shd w:val="clear" w:color="auto" w:fill="auto"/>
          </w:tcPr>
          <w:p w:rsidR="00160ECC" w:rsidRPr="007C4BE4" w:rsidRDefault="001E7F20" w:rsidP="00160ECC">
            <w:pPr>
              <w:tabs>
                <w:tab w:val="center" w:pos="4680"/>
                <w:tab w:val="right" w:pos="9360"/>
              </w:tabs>
              <w:rPr>
                <w:rFonts w:cs="Calibri"/>
                <w:highlight w:val="yellow"/>
                <w:rPrChange w:id="2461" w:author="Eddie Curtis" w:date="2012-08-10T12:10:00Z">
                  <w:rPr>
                    <w:rFonts w:cs="Calibri"/>
                  </w:rPr>
                </w:rPrChange>
              </w:rPr>
            </w:pPr>
            <w:r w:rsidRPr="001E7F20">
              <w:rPr>
                <w:rFonts w:cs="Calibri"/>
                <w:highlight w:val="yellow"/>
                <w:rPrChange w:id="2462" w:author="Eddie Curtis" w:date="2012-08-10T12:10:00Z">
                  <w:rPr>
                    <w:rFonts w:cs="Calibri"/>
                    <w:sz w:val="16"/>
                    <w:szCs w:val="16"/>
                  </w:rPr>
                </w:rPrChange>
              </w:rPr>
              <w:t>4.7.0-3</w:t>
            </w:r>
          </w:p>
        </w:tc>
        <w:tc>
          <w:tcPr>
            <w:tcW w:w="5268" w:type="dxa"/>
            <w:shd w:val="clear" w:color="auto" w:fill="auto"/>
          </w:tcPr>
          <w:p w:rsidR="00160ECC" w:rsidRPr="007C4BE4" w:rsidRDefault="001E7F20" w:rsidP="00160ECC">
            <w:pPr>
              <w:tabs>
                <w:tab w:val="center" w:pos="4680"/>
                <w:tab w:val="right" w:pos="9360"/>
              </w:tabs>
              <w:rPr>
                <w:rFonts w:cs="Calibri"/>
                <w:highlight w:val="yellow"/>
                <w:rPrChange w:id="2463" w:author="Eddie Curtis" w:date="2012-08-10T12:10:00Z">
                  <w:rPr>
                    <w:rFonts w:cs="Calibri"/>
                  </w:rPr>
                </w:rPrChange>
              </w:rPr>
            </w:pPr>
            <w:r w:rsidRPr="001E7F20">
              <w:rPr>
                <w:rFonts w:cs="Calibri"/>
                <w:highlight w:val="yellow"/>
                <w:rPrChange w:id="2464" w:author="Eddie Curtis" w:date="2012-08-10T12:10:00Z">
                  <w:rPr>
                    <w:rFonts w:cs="Calibri"/>
                    <w:sz w:val="16"/>
                    <w:szCs w:val="16"/>
                  </w:rPr>
                </w:rPrChange>
              </w:rPr>
              <w:t>The system operator needs to over-ride adaptive operation.</w:t>
            </w:r>
          </w:p>
        </w:tc>
        <w:tc>
          <w:tcPr>
            <w:tcW w:w="5670" w:type="dxa"/>
            <w:shd w:val="clear" w:color="auto" w:fill="auto"/>
          </w:tcPr>
          <w:p w:rsidR="00160ECC" w:rsidRPr="007C4BE4" w:rsidRDefault="001E7F20" w:rsidP="00160ECC">
            <w:pPr>
              <w:tabs>
                <w:tab w:val="center" w:pos="4680"/>
                <w:tab w:val="right" w:pos="9360"/>
              </w:tabs>
              <w:rPr>
                <w:rFonts w:cs="Calibri"/>
                <w:highlight w:val="yellow"/>
                <w:rPrChange w:id="2465" w:author="Eddie Curtis" w:date="2012-08-10T12:10:00Z">
                  <w:rPr>
                    <w:rFonts w:cs="Calibri"/>
                  </w:rPr>
                </w:rPrChange>
              </w:rPr>
            </w:pPr>
            <w:r w:rsidRPr="001E7F20">
              <w:rPr>
                <w:rFonts w:cs="Calibri"/>
                <w:highlight w:val="yellow"/>
                <w:rPrChange w:id="2466" w:author="Eddie Curtis" w:date="2012-08-10T12:10:00Z">
                  <w:rPr>
                    <w:rFonts w:cs="Calibri"/>
                    <w:sz w:val="16"/>
                    <w:szCs w:val="16"/>
                  </w:rPr>
                </w:rPrChange>
              </w:rPr>
              <w:t>2.1.1.0-3</w:t>
            </w:r>
          </w:p>
          <w:p w:rsidR="00160ECC" w:rsidRPr="007C4BE4" w:rsidRDefault="001E7F20" w:rsidP="00160ECC">
            <w:pPr>
              <w:tabs>
                <w:tab w:val="center" w:pos="4680"/>
                <w:tab w:val="right" w:pos="9360"/>
              </w:tabs>
              <w:rPr>
                <w:rFonts w:cs="Calibri"/>
                <w:highlight w:val="yellow"/>
                <w:rPrChange w:id="2467" w:author="Eddie Curtis" w:date="2012-08-10T12:10:00Z">
                  <w:rPr>
                    <w:rFonts w:cs="Calibri"/>
                  </w:rPr>
                </w:rPrChange>
              </w:rPr>
            </w:pPr>
            <w:r w:rsidRPr="001E7F20">
              <w:rPr>
                <w:rFonts w:cs="Calibri"/>
                <w:highlight w:val="yellow"/>
                <w:rPrChange w:id="2468" w:author="Eddie Curtis" w:date="2012-08-10T12:10:00Z">
                  <w:rPr>
                    <w:rFonts w:cs="Calibri"/>
                    <w:sz w:val="16"/>
                    <w:szCs w:val="16"/>
                  </w:rPr>
                </w:rPrChange>
              </w:rPr>
              <w:t>The ASCT shall operate non-adaptively when a user manually commands the ASCT to cease adaptively controlling a group of signals.</w:t>
            </w:r>
          </w:p>
          <w:p w:rsidR="00160ECC" w:rsidRPr="007C4BE4" w:rsidRDefault="001E7F20" w:rsidP="00160ECC">
            <w:pPr>
              <w:tabs>
                <w:tab w:val="center" w:pos="4680"/>
                <w:tab w:val="right" w:pos="9360"/>
              </w:tabs>
              <w:rPr>
                <w:rFonts w:cs="Calibri"/>
                <w:highlight w:val="yellow"/>
                <w:rPrChange w:id="2469" w:author="Eddie Curtis" w:date="2012-08-10T12:10:00Z">
                  <w:rPr>
                    <w:rFonts w:cs="Calibri"/>
                  </w:rPr>
                </w:rPrChange>
              </w:rPr>
            </w:pPr>
            <w:r w:rsidRPr="001E7F20">
              <w:rPr>
                <w:rFonts w:cs="Calibri"/>
                <w:highlight w:val="yellow"/>
                <w:rPrChange w:id="2470" w:author="Eddie Curtis" w:date="2012-08-10T12:10:00Z">
                  <w:rPr>
                    <w:rFonts w:cs="Calibri"/>
                    <w:sz w:val="16"/>
                    <w:szCs w:val="16"/>
                  </w:rPr>
                </w:rPrChange>
              </w:rPr>
              <w:t>2.1.1.0-4</w:t>
            </w:r>
          </w:p>
          <w:p w:rsidR="00160ECC" w:rsidRPr="007C4BE4" w:rsidRDefault="001E7F20" w:rsidP="00160ECC">
            <w:pPr>
              <w:tabs>
                <w:tab w:val="center" w:pos="4680"/>
                <w:tab w:val="right" w:pos="9360"/>
              </w:tabs>
              <w:rPr>
                <w:rFonts w:cs="Calibri"/>
                <w:highlight w:val="yellow"/>
                <w:rPrChange w:id="2471" w:author="Eddie Curtis" w:date="2012-08-10T12:10:00Z">
                  <w:rPr>
                    <w:rFonts w:cs="Calibri"/>
                  </w:rPr>
                </w:rPrChange>
              </w:rPr>
            </w:pPr>
            <w:r w:rsidRPr="001E7F20">
              <w:rPr>
                <w:rFonts w:cs="Calibri"/>
                <w:highlight w:val="yellow"/>
                <w:rPrChange w:id="2472" w:author="Eddie Curtis" w:date="2012-08-10T12:10:00Z">
                  <w:rPr>
                    <w:rFonts w:cs="Calibri"/>
                    <w:sz w:val="16"/>
                    <w:szCs w:val="16"/>
                  </w:rPr>
                </w:rPrChange>
              </w:rPr>
              <w:lastRenderedPageBreak/>
              <w:t>The ASCT shall operate non-adaptively when a user manually commands the ASCT to cease adaptive operation.</w:t>
            </w:r>
          </w:p>
          <w:p w:rsidR="00160ECC" w:rsidRPr="007C4BE4" w:rsidRDefault="001E7F20" w:rsidP="00160ECC">
            <w:pPr>
              <w:tabs>
                <w:tab w:val="center" w:pos="4680"/>
                <w:tab w:val="right" w:pos="9360"/>
              </w:tabs>
              <w:rPr>
                <w:rFonts w:cs="Calibri"/>
                <w:highlight w:val="yellow"/>
                <w:rPrChange w:id="2473" w:author="Eddie Curtis" w:date="2012-08-10T12:10:00Z">
                  <w:rPr>
                    <w:rFonts w:cs="Calibri"/>
                  </w:rPr>
                </w:rPrChange>
              </w:rPr>
            </w:pPr>
            <w:r w:rsidRPr="001E7F20">
              <w:rPr>
                <w:rFonts w:cs="Calibri"/>
                <w:highlight w:val="yellow"/>
                <w:rPrChange w:id="2474" w:author="Eddie Curtis" w:date="2012-08-10T12:10:00Z">
                  <w:rPr>
                    <w:rFonts w:cs="Calibri"/>
                    <w:sz w:val="16"/>
                    <w:szCs w:val="16"/>
                  </w:rPr>
                </w:rPrChange>
              </w:rPr>
              <w:t>2.1.1.0-5</w:t>
            </w:r>
          </w:p>
          <w:p w:rsidR="00160ECC" w:rsidRPr="007C4BE4" w:rsidRDefault="001E7F20" w:rsidP="00160ECC">
            <w:pPr>
              <w:tabs>
                <w:tab w:val="center" w:pos="4680"/>
                <w:tab w:val="right" w:pos="9360"/>
              </w:tabs>
              <w:rPr>
                <w:rFonts w:cs="Calibri"/>
                <w:highlight w:val="yellow"/>
                <w:rPrChange w:id="2475" w:author="Eddie Curtis" w:date="2012-08-10T12:10:00Z">
                  <w:rPr>
                    <w:rFonts w:cs="Calibri"/>
                  </w:rPr>
                </w:rPrChange>
              </w:rPr>
            </w:pPr>
            <w:r w:rsidRPr="001E7F20">
              <w:rPr>
                <w:rFonts w:cs="Calibri"/>
                <w:highlight w:val="yellow"/>
                <w:rPrChange w:id="2476" w:author="Eddie Curtis" w:date="2012-08-10T12:10:00Z">
                  <w:rPr>
                    <w:rFonts w:cs="Calibri"/>
                    <w:sz w:val="16"/>
                    <w:szCs w:val="16"/>
                  </w:rPr>
                </w:rPrChange>
              </w:rPr>
              <w:t>The ASCT shall operate non-adaptively in accordance with a user-defined time-of-day schedule.</w:t>
            </w:r>
          </w:p>
        </w:tc>
      </w:tr>
      <w:tr w:rsidR="00160ECC" w:rsidTr="00A535CF">
        <w:tc>
          <w:tcPr>
            <w:tcW w:w="2040" w:type="dxa"/>
            <w:shd w:val="clear" w:color="auto" w:fill="auto"/>
          </w:tcPr>
          <w:p w:rsidR="00160ECC" w:rsidRPr="00AF3AF6" w:rsidRDefault="001E7F20" w:rsidP="00160ECC">
            <w:pPr>
              <w:rPr>
                <w:rFonts w:cs="Calibri"/>
                <w:highlight w:val="yellow"/>
                <w:rPrChange w:id="2477" w:author="USER" w:date="2012-09-07T16:00:00Z">
                  <w:rPr>
                    <w:rFonts w:cs="Calibri"/>
                  </w:rPr>
                </w:rPrChange>
              </w:rPr>
            </w:pPr>
            <w:r w:rsidRPr="001E7F20">
              <w:rPr>
                <w:rFonts w:cs="Calibri"/>
                <w:highlight w:val="yellow"/>
                <w:rPrChange w:id="2478" w:author="USER" w:date="2012-09-07T16:00:00Z">
                  <w:rPr>
                    <w:rFonts w:cs="Calibri"/>
                    <w:sz w:val="16"/>
                    <w:szCs w:val="16"/>
                  </w:rPr>
                </w:rPrChange>
              </w:rPr>
              <w:lastRenderedPageBreak/>
              <w:t>4.8</w:t>
            </w:r>
          </w:p>
        </w:tc>
        <w:tc>
          <w:tcPr>
            <w:tcW w:w="5268" w:type="dxa"/>
            <w:shd w:val="clear" w:color="auto" w:fill="auto"/>
          </w:tcPr>
          <w:p w:rsidR="00160ECC" w:rsidRPr="00AF3AF6" w:rsidRDefault="001E7F20" w:rsidP="00160ECC">
            <w:pPr>
              <w:pStyle w:val="Heading2"/>
              <w:rPr>
                <w:highlight w:val="yellow"/>
                <w:rPrChange w:id="2479" w:author="USER" w:date="2012-09-07T16:00:00Z">
                  <w:rPr/>
                </w:rPrChange>
              </w:rPr>
            </w:pPr>
            <w:r w:rsidRPr="001E7F20">
              <w:rPr>
                <w:highlight w:val="yellow"/>
                <w:rPrChange w:id="2480" w:author="USER" w:date="2012-09-07T16:00:00Z">
                  <w:rPr>
                    <w:sz w:val="16"/>
                    <w:szCs w:val="16"/>
                  </w:rPr>
                </w:rPrChange>
              </w:rPr>
              <w:t xml:space="preserve">4.8 </w:t>
            </w:r>
            <w:r w:rsidRPr="001E7F20">
              <w:rPr>
                <w:b w:val="0"/>
                <w:bCs w:val="0"/>
                <w:highlight w:val="yellow"/>
                <w:rPrChange w:id="2481" w:author="USER" w:date="2012-09-07T16:00:00Z">
                  <w:rPr>
                    <w:b w:val="0"/>
                    <w:bCs w:val="0"/>
                    <w:sz w:val="16"/>
                    <w:szCs w:val="16"/>
                  </w:rPr>
                </w:rPrChange>
              </w:rPr>
              <w:tab/>
              <w:t>System responsiveness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7C4BE4" w:rsidRDefault="001E7F20" w:rsidP="00160ECC">
            <w:pPr>
              <w:tabs>
                <w:tab w:val="center" w:pos="4680"/>
                <w:tab w:val="right" w:pos="9360"/>
              </w:tabs>
              <w:rPr>
                <w:rFonts w:cs="Calibri"/>
                <w:highlight w:val="yellow"/>
                <w:rPrChange w:id="2482" w:author="Eddie Curtis" w:date="2012-08-10T12:12:00Z">
                  <w:rPr>
                    <w:rFonts w:cs="Calibri"/>
                  </w:rPr>
                </w:rPrChange>
              </w:rPr>
            </w:pPr>
            <w:r w:rsidRPr="001E7F20">
              <w:rPr>
                <w:rFonts w:cs="Calibri"/>
                <w:highlight w:val="yellow"/>
                <w:rPrChange w:id="2483" w:author="Eddie Curtis" w:date="2012-08-10T12:12:00Z">
                  <w:rPr>
                    <w:rFonts w:cs="Calibri"/>
                    <w:sz w:val="16"/>
                    <w:szCs w:val="16"/>
                  </w:rPr>
                </w:rPrChange>
              </w:rPr>
              <w:t>4.8.0-1</w:t>
            </w:r>
          </w:p>
        </w:tc>
        <w:tc>
          <w:tcPr>
            <w:tcW w:w="5268" w:type="dxa"/>
            <w:shd w:val="clear" w:color="auto" w:fill="auto"/>
          </w:tcPr>
          <w:p w:rsidR="00160ECC" w:rsidRPr="007C4BE4" w:rsidRDefault="001E7F20" w:rsidP="00160ECC">
            <w:pPr>
              <w:tabs>
                <w:tab w:val="center" w:pos="4680"/>
                <w:tab w:val="right" w:pos="9360"/>
              </w:tabs>
              <w:rPr>
                <w:rFonts w:cs="Calibri"/>
                <w:highlight w:val="yellow"/>
                <w:rPrChange w:id="2484" w:author="Eddie Curtis" w:date="2012-08-10T12:12:00Z">
                  <w:rPr>
                    <w:rFonts w:cs="Calibri"/>
                  </w:rPr>
                </w:rPrChange>
              </w:rPr>
            </w:pPr>
            <w:r w:rsidRPr="001E7F20">
              <w:rPr>
                <w:rFonts w:cs="Calibri"/>
                <w:highlight w:val="yellow"/>
                <w:rPrChange w:id="2485" w:author="Eddie Curtis" w:date="2012-08-10T12:12:00Z">
                  <w:rPr>
                    <w:rFonts w:cs="Calibri"/>
                    <w:sz w:val="16"/>
                    <w:szCs w:val="16"/>
                  </w:rPr>
                </w:rPrChange>
              </w:rPr>
              <w:t>The system operator needs to modify the ASCT operation to closely follow changes in traffic conditions.</w:t>
            </w:r>
          </w:p>
        </w:tc>
        <w:tc>
          <w:tcPr>
            <w:tcW w:w="5670" w:type="dxa"/>
            <w:shd w:val="clear" w:color="auto" w:fill="auto"/>
          </w:tcPr>
          <w:p w:rsidR="00160ECC" w:rsidRPr="007C4BE4" w:rsidRDefault="001E7F20" w:rsidP="00160ECC">
            <w:pPr>
              <w:tabs>
                <w:tab w:val="center" w:pos="4680"/>
                <w:tab w:val="right" w:pos="9360"/>
              </w:tabs>
              <w:rPr>
                <w:rFonts w:cs="Calibri"/>
                <w:strike/>
                <w:rPrChange w:id="2486" w:author="Eddie Curtis" w:date="2012-08-10T12:13:00Z">
                  <w:rPr>
                    <w:rFonts w:cs="Calibri"/>
                  </w:rPr>
                </w:rPrChange>
              </w:rPr>
            </w:pPr>
            <w:r w:rsidRPr="001E7F20">
              <w:rPr>
                <w:rFonts w:cs="Calibri"/>
                <w:strike/>
                <w:rPrChange w:id="2487" w:author="Eddie Curtis" w:date="2012-08-10T12:13:00Z">
                  <w:rPr>
                    <w:rFonts w:cs="Calibri"/>
                    <w:sz w:val="16"/>
                    <w:szCs w:val="16"/>
                  </w:rPr>
                </w:rPrChange>
              </w:rPr>
              <w:t>2.6.0-1</w:t>
            </w:r>
          </w:p>
          <w:p w:rsidR="00160ECC" w:rsidRPr="007C4BE4" w:rsidRDefault="001E7F20" w:rsidP="00160ECC">
            <w:pPr>
              <w:tabs>
                <w:tab w:val="center" w:pos="4680"/>
                <w:tab w:val="right" w:pos="9360"/>
              </w:tabs>
              <w:rPr>
                <w:rFonts w:cs="Calibri"/>
                <w:strike/>
                <w:rPrChange w:id="2488" w:author="Eddie Curtis" w:date="2012-08-10T12:13:00Z">
                  <w:rPr>
                    <w:rFonts w:cs="Calibri"/>
                  </w:rPr>
                </w:rPrChange>
              </w:rPr>
            </w:pPr>
            <w:r w:rsidRPr="001E7F20">
              <w:rPr>
                <w:rFonts w:cs="Calibri"/>
                <w:strike/>
                <w:rPrChange w:id="2489" w:author="Eddie Curtis" w:date="2012-08-10T12:13:00Z">
                  <w:rPr>
                    <w:rFonts w:cs="Calibri"/>
                    <w:sz w:val="16"/>
                    <w:szCs w:val="16"/>
                  </w:rPr>
                </w:rPrChange>
              </w:rPr>
              <w:t>The ASCT shall limit the change in consecutive cycle lengths to be less than a user-specified value.</w:t>
            </w:r>
          </w:p>
          <w:p w:rsidR="00160ECC" w:rsidRPr="007C4BE4" w:rsidRDefault="001E7F20" w:rsidP="00160ECC">
            <w:pPr>
              <w:tabs>
                <w:tab w:val="center" w:pos="4680"/>
                <w:tab w:val="right" w:pos="9360"/>
              </w:tabs>
              <w:rPr>
                <w:rFonts w:cs="Calibri"/>
                <w:highlight w:val="yellow"/>
                <w:rPrChange w:id="2490" w:author="Eddie Curtis" w:date="2012-08-10T12:12:00Z">
                  <w:rPr>
                    <w:rFonts w:cs="Calibri"/>
                  </w:rPr>
                </w:rPrChange>
              </w:rPr>
            </w:pPr>
            <w:r w:rsidRPr="001E7F20">
              <w:rPr>
                <w:rFonts w:cs="Calibri"/>
                <w:highlight w:val="yellow"/>
                <w:rPrChange w:id="2491" w:author="Eddie Curtis" w:date="2012-08-10T12:12:00Z">
                  <w:rPr>
                    <w:rFonts w:cs="Calibri"/>
                    <w:sz w:val="16"/>
                    <w:szCs w:val="16"/>
                  </w:rPr>
                </w:rPrChange>
              </w:rPr>
              <w:t>2.6.0-2</w:t>
            </w:r>
          </w:p>
          <w:p w:rsidR="00160ECC" w:rsidRDefault="001E7F20" w:rsidP="00160ECC">
            <w:pPr>
              <w:rPr>
                <w:rFonts w:cs="Calibri"/>
              </w:rPr>
            </w:pPr>
            <w:r w:rsidRPr="001E7F20">
              <w:rPr>
                <w:rFonts w:cs="Calibri"/>
                <w:highlight w:val="yellow"/>
                <w:rPrChange w:id="2492" w:author="Eddie Curtis" w:date="2012-08-10T12:12:00Z">
                  <w:rPr>
                    <w:rFonts w:cs="Calibri"/>
                    <w:sz w:val="16"/>
                    <w:szCs w:val="16"/>
                  </w:rPr>
                </w:rPrChange>
              </w:rPr>
              <w:t>The ASCT shall limit the change in phase times between consecutive cycles to be less than a user-specified value. (This does not apply to early gap-out or actuated phase skipping.)</w:t>
            </w:r>
          </w:p>
          <w:p w:rsidR="00160ECC" w:rsidRPr="007C4BE4" w:rsidRDefault="001E7F20" w:rsidP="00160ECC">
            <w:pPr>
              <w:tabs>
                <w:tab w:val="center" w:pos="4680"/>
                <w:tab w:val="right" w:pos="9360"/>
              </w:tabs>
              <w:rPr>
                <w:rFonts w:cs="Calibri"/>
                <w:strike/>
                <w:rPrChange w:id="2493" w:author="Eddie Curtis" w:date="2012-08-10T12:14:00Z">
                  <w:rPr>
                    <w:rFonts w:cs="Calibri"/>
                  </w:rPr>
                </w:rPrChange>
              </w:rPr>
            </w:pPr>
            <w:r w:rsidRPr="001E7F20">
              <w:rPr>
                <w:rFonts w:cs="Calibri"/>
                <w:strike/>
                <w:rPrChange w:id="2494" w:author="Eddie Curtis" w:date="2012-08-10T12:14:00Z">
                  <w:rPr>
                    <w:rFonts w:cs="Calibri"/>
                    <w:sz w:val="16"/>
                    <w:szCs w:val="16"/>
                  </w:rPr>
                </w:rPrChange>
              </w:rPr>
              <w:t>2.6.0-3</w:t>
            </w:r>
          </w:p>
          <w:p w:rsidR="00160ECC" w:rsidRPr="00160ECC" w:rsidRDefault="001E7F20" w:rsidP="00160ECC">
            <w:pPr>
              <w:rPr>
                <w:rFonts w:cs="Calibri"/>
              </w:rPr>
            </w:pPr>
            <w:r w:rsidRPr="001E7F20">
              <w:rPr>
                <w:rFonts w:cs="Calibri"/>
                <w:strike/>
                <w:rPrChange w:id="2495" w:author="Eddie Curtis" w:date="2012-08-10T12:14:00Z">
                  <w:rPr>
                    <w:rFonts w:cs="Calibri"/>
                    <w:sz w:val="16"/>
                    <w:szCs w:val="16"/>
                  </w:rPr>
                </w:rPrChange>
              </w:rPr>
              <w:t>The ASCT shall limit the changes in the direction of primary coordination to a user-specified frequency.</w:t>
            </w:r>
          </w:p>
        </w:tc>
      </w:tr>
      <w:tr w:rsidR="00160ECC" w:rsidTr="00A535CF">
        <w:tc>
          <w:tcPr>
            <w:tcW w:w="2040" w:type="dxa"/>
            <w:shd w:val="clear" w:color="auto" w:fill="auto"/>
          </w:tcPr>
          <w:p w:rsidR="00160ECC" w:rsidRPr="007C4BE4" w:rsidRDefault="001E7F20" w:rsidP="00160ECC">
            <w:pPr>
              <w:tabs>
                <w:tab w:val="center" w:pos="4680"/>
                <w:tab w:val="right" w:pos="9360"/>
              </w:tabs>
              <w:rPr>
                <w:rFonts w:cs="Calibri"/>
                <w:strike/>
                <w:rPrChange w:id="2496" w:author="Eddie Curtis" w:date="2012-08-10T12:15:00Z">
                  <w:rPr>
                    <w:rFonts w:cs="Calibri"/>
                  </w:rPr>
                </w:rPrChange>
              </w:rPr>
            </w:pPr>
            <w:r w:rsidRPr="001E7F20">
              <w:rPr>
                <w:rFonts w:cs="Calibri"/>
                <w:strike/>
                <w:rPrChange w:id="2497" w:author="Eddie Curtis" w:date="2012-08-10T12:15:00Z">
                  <w:rPr>
                    <w:rFonts w:cs="Calibri"/>
                    <w:sz w:val="16"/>
                    <w:szCs w:val="16"/>
                  </w:rPr>
                </w:rPrChange>
              </w:rPr>
              <w:t>4.8.0-2</w:t>
            </w:r>
          </w:p>
        </w:tc>
        <w:tc>
          <w:tcPr>
            <w:tcW w:w="5268" w:type="dxa"/>
            <w:shd w:val="clear" w:color="auto" w:fill="auto"/>
          </w:tcPr>
          <w:p w:rsidR="00160ECC" w:rsidRPr="007C4BE4" w:rsidRDefault="001E7F20" w:rsidP="00160ECC">
            <w:pPr>
              <w:tabs>
                <w:tab w:val="center" w:pos="4680"/>
                <w:tab w:val="right" w:pos="9360"/>
              </w:tabs>
              <w:rPr>
                <w:rFonts w:cs="Calibri"/>
                <w:strike/>
                <w:rPrChange w:id="2498" w:author="Eddie Curtis" w:date="2012-08-10T12:15:00Z">
                  <w:rPr>
                    <w:rFonts w:cs="Calibri"/>
                  </w:rPr>
                </w:rPrChange>
              </w:rPr>
            </w:pPr>
            <w:r w:rsidRPr="001E7F20">
              <w:rPr>
                <w:rFonts w:cs="Calibri"/>
                <w:strike/>
                <w:rPrChange w:id="2499" w:author="Eddie Curtis" w:date="2012-08-10T12:15:00Z">
                  <w:rPr>
                    <w:rFonts w:cs="Calibri"/>
                    <w:sz w:val="16"/>
                    <w:szCs w:val="16"/>
                  </w:rPr>
                </w:rPrChange>
              </w:rPr>
              <w:t>The system operator needs to constrain the selection of cycle lengths to those that provide acceptable operations, such as when resonant progression solutions are desired.</w:t>
            </w:r>
          </w:p>
        </w:tc>
        <w:tc>
          <w:tcPr>
            <w:tcW w:w="5670" w:type="dxa"/>
            <w:shd w:val="clear" w:color="auto" w:fill="auto"/>
          </w:tcPr>
          <w:p w:rsidR="00160ECC" w:rsidRPr="007C4BE4" w:rsidRDefault="001E7F20" w:rsidP="00160ECC">
            <w:pPr>
              <w:tabs>
                <w:tab w:val="center" w:pos="4680"/>
                <w:tab w:val="right" w:pos="9360"/>
              </w:tabs>
              <w:rPr>
                <w:rFonts w:cs="Calibri"/>
                <w:strike/>
                <w:rPrChange w:id="2500" w:author="Eddie Curtis" w:date="2012-08-10T12:15:00Z">
                  <w:rPr>
                    <w:rFonts w:cs="Calibri"/>
                  </w:rPr>
                </w:rPrChange>
              </w:rPr>
            </w:pPr>
            <w:r w:rsidRPr="001E7F20">
              <w:rPr>
                <w:rFonts w:cs="Calibri"/>
                <w:strike/>
                <w:rPrChange w:id="2501" w:author="Eddie Curtis" w:date="2012-08-10T12:15:00Z">
                  <w:rPr>
                    <w:rFonts w:cs="Calibri"/>
                    <w:sz w:val="16"/>
                    <w:szCs w:val="16"/>
                  </w:rPr>
                </w:rPrChange>
              </w:rPr>
              <w:t>2.6.0-3</w:t>
            </w:r>
          </w:p>
          <w:p w:rsidR="00160ECC" w:rsidRPr="007C4BE4" w:rsidRDefault="001E7F20" w:rsidP="00160ECC">
            <w:pPr>
              <w:tabs>
                <w:tab w:val="center" w:pos="4680"/>
                <w:tab w:val="right" w:pos="9360"/>
              </w:tabs>
              <w:rPr>
                <w:rFonts w:cs="Calibri"/>
                <w:strike/>
                <w:rPrChange w:id="2502" w:author="Eddie Curtis" w:date="2012-08-10T12:15:00Z">
                  <w:rPr>
                    <w:rFonts w:cs="Calibri"/>
                  </w:rPr>
                </w:rPrChange>
              </w:rPr>
            </w:pPr>
            <w:r w:rsidRPr="001E7F20">
              <w:rPr>
                <w:rFonts w:cs="Calibri"/>
                <w:strike/>
                <w:rPrChange w:id="2503" w:author="Eddie Curtis" w:date="2012-08-10T12:15:00Z">
                  <w:rPr>
                    <w:rFonts w:cs="Calibri"/>
                    <w:sz w:val="16"/>
                    <w:szCs w:val="16"/>
                  </w:rPr>
                </w:rPrChange>
              </w:rPr>
              <w:t>The ASCT shall limit the changes in the direction of primary coordination to a user-specified frequency.</w:t>
            </w:r>
          </w:p>
          <w:p w:rsidR="00160ECC" w:rsidRPr="007C4BE4" w:rsidRDefault="001E7F20" w:rsidP="00160ECC">
            <w:pPr>
              <w:tabs>
                <w:tab w:val="center" w:pos="4680"/>
                <w:tab w:val="right" w:pos="9360"/>
              </w:tabs>
              <w:rPr>
                <w:rFonts w:cs="Calibri"/>
                <w:strike/>
                <w:rPrChange w:id="2504" w:author="Eddie Curtis" w:date="2012-08-10T12:15:00Z">
                  <w:rPr>
                    <w:rFonts w:cs="Calibri"/>
                  </w:rPr>
                </w:rPrChange>
              </w:rPr>
            </w:pPr>
            <w:r w:rsidRPr="001E7F20">
              <w:rPr>
                <w:rFonts w:cs="Calibri"/>
                <w:strike/>
                <w:rPrChange w:id="2505" w:author="Eddie Curtis" w:date="2012-08-10T12:15:00Z">
                  <w:rPr>
                    <w:rFonts w:cs="Calibri"/>
                    <w:sz w:val="16"/>
                    <w:szCs w:val="16"/>
                  </w:rPr>
                </w:rPrChange>
              </w:rPr>
              <w:t>2.6.0-5</w:t>
            </w:r>
          </w:p>
          <w:p w:rsidR="00160ECC" w:rsidRPr="007C4BE4" w:rsidRDefault="001E7F20" w:rsidP="00160ECC">
            <w:pPr>
              <w:tabs>
                <w:tab w:val="center" w:pos="4680"/>
                <w:tab w:val="right" w:pos="9360"/>
              </w:tabs>
              <w:rPr>
                <w:rFonts w:cs="Calibri"/>
                <w:strike/>
                <w:rPrChange w:id="2506" w:author="Eddie Curtis" w:date="2012-08-10T12:15:00Z">
                  <w:rPr>
                    <w:rFonts w:cs="Calibri"/>
                  </w:rPr>
                </w:rPrChange>
              </w:rPr>
            </w:pPr>
            <w:r w:rsidRPr="001E7F20">
              <w:rPr>
                <w:rFonts w:cs="Calibri"/>
                <w:strike/>
                <w:rPrChange w:id="2507" w:author="Eddie Curtis" w:date="2012-08-10T12:15:00Z">
                  <w:rPr>
                    <w:rFonts w:cs="Calibri"/>
                    <w:sz w:val="16"/>
                    <w:szCs w:val="16"/>
                  </w:rPr>
                </w:rPrChange>
              </w:rPr>
              <w:t>The ASCT shall select cycle length from a list of user-defined cycle lengths.</w:t>
            </w:r>
          </w:p>
        </w:tc>
      </w:tr>
      <w:tr w:rsidR="00160ECC" w:rsidTr="00A535CF">
        <w:tc>
          <w:tcPr>
            <w:tcW w:w="2040" w:type="dxa"/>
            <w:shd w:val="clear" w:color="auto" w:fill="auto"/>
          </w:tcPr>
          <w:p w:rsidR="00160ECC" w:rsidRPr="00E518EF" w:rsidRDefault="001E7F20" w:rsidP="00160ECC">
            <w:pPr>
              <w:tabs>
                <w:tab w:val="center" w:pos="4680"/>
                <w:tab w:val="right" w:pos="9360"/>
              </w:tabs>
              <w:rPr>
                <w:rFonts w:cs="Calibri"/>
                <w:strike/>
                <w:rPrChange w:id="2508" w:author="Eddie Curtis" w:date="2012-08-10T12:17:00Z">
                  <w:rPr>
                    <w:rFonts w:cs="Calibri"/>
                  </w:rPr>
                </w:rPrChange>
              </w:rPr>
            </w:pPr>
            <w:r w:rsidRPr="001E7F20">
              <w:rPr>
                <w:rFonts w:cs="Calibri"/>
                <w:strike/>
                <w:rPrChange w:id="2509" w:author="Eddie Curtis" w:date="2012-08-10T12:17:00Z">
                  <w:rPr>
                    <w:rFonts w:cs="Calibri"/>
                    <w:sz w:val="16"/>
                    <w:szCs w:val="16"/>
                  </w:rPr>
                </w:rPrChange>
              </w:rPr>
              <w:t>4.8.0-3</w:t>
            </w:r>
          </w:p>
        </w:tc>
        <w:tc>
          <w:tcPr>
            <w:tcW w:w="5268" w:type="dxa"/>
            <w:shd w:val="clear" w:color="auto" w:fill="auto"/>
          </w:tcPr>
          <w:p w:rsidR="00160ECC" w:rsidRPr="00E518EF" w:rsidRDefault="001E7F20" w:rsidP="00160ECC">
            <w:pPr>
              <w:tabs>
                <w:tab w:val="center" w:pos="4680"/>
                <w:tab w:val="right" w:pos="9360"/>
              </w:tabs>
              <w:rPr>
                <w:rFonts w:cs="Calibri"/>
                <w:strike/>
                <w:rPrChange w:id="2510" w:author="Eddie Curtis" w:date="2012-08-10T12:17:00Z">
                  <w:rPr>
                    <w:rFonts w:cs="Calibri"/>
                  </w:rPr>
                </w:rPrChange>
              </w:rPr>
            </w:pPr>
            <w:r w:rsidRPr="001E7F20">
              <w:rPr>
                <w:rFonts w:cs="Calibri"/>
                <w:strike/>
                <w:rPrChange w:id="2511" w:author="Eddie Curtis" w:date="2012-08-10T12:17:00Z">
                  <w:rPr>
                    <w:rFonts w:cs="Calibri"/>
                    <w:sz w:val="16"/>
                    <w:szCs w:val="16"/>
                  </w:rPr>
                </w:rPrChange>
              </w:rPr>
              <w:t>The system operator needs to respond quickly to sudden large shifts in traffic conditions.</w:t>
            </w:r>
          </w:p>
        </w:tc>
        <w:tc>
          <w:tcPr>
            <w:tcW w:w="5670" w:type="dxa"/>
            <w:shd w:val="clear" w:color="auto" w:fill="auto"/>
          </w:tcPr>
          <w:p w:rsidR="00160ECC" w:rsidRPr="00E518EF" w:rsidRDefault="001E7F20" w:rsidP="00160ECC">
            <w:pPr>
              <w:tabs>
                <w:tab w:val="center" w:pos="4680"/>
                <w:tab w:val="right" w:pos="9360"/>
              </w:tabs>
              <w:rPr>
                <w:rFonts w:cs="Calibri"/>
                <w:strike/>
                <w:rPrChange w:id="2512" w:author="Eddie Curtis" w:date="2012-08-10T12:17:00Z">
                  <w:rPr>
                    <w:rFonts w:cs="Calibri"/>
                  </w:rPr>
                </w:rPrChange>
              </w:rPr>
            </w:pPr>
            <w:r w:rsidRPr="001E7F20">
              <w:rPr>
                <w:rFonts w:cs="Calibri"/>
                <w:strike/>
                <w:rPrChange w:id="2513" w:author="Eddie Curtis" w:date="2012-08-10T12:17:00Z">
                  <w:rPr>
                    <w:rFonts w:cs="Calibri"/>
                    <w:sz w:val="16"/>
                    <w:szCs w:val="16"/>
                  </w:rPr>
                </w:rPrChange>
              </w:rPr>
              <w:t>2.6.0-4</w:t>
            </w:r>
          </w:p>
          <w:p w:rsidR="00160ECC" w:rsidRPr="00E518EF" w:rsidRDefault="001E7F20" w:rsidP="00160ECC">
            <w:pPr>
              <w:tabs>
                <w:tab w:val="center" w:pos="4680"/>
                <w:tab w:val="right" w:pos="9360"/>
              </w:tabs>
              <w:rPr>
                <w:rFonts w:cs="Calibri"/>
                <w:strike/>
                <w:rPrChange w:id="2514" w:author="Eddie Curtis" w:date="2012-08-10T12:17:00Z">
                  <w:rPr>
                    <w:rFonts w:cs="Calibri"/>
                  </w:rPr>
                </w:rPrChange>
              </w:rPr>
            </w:pPr>
            <w:r w:rsidRPr="001E7F20">
              <w:rPr>
                <w:rFonts w:cs="Calibri"/>
                <w:strike/>
                <w:rPrChange w:id="2515" w:author="Eddie Curtis" w:date="2012-08-10T12:17:00Z">
                  <w:rPr>
                    <w:rFonts w:cs="Calibri"/>
                    <w:sz w:val="16"/>
                    <w:szCs w:val="16"/>
                  </w:rPr>
                </w:rPrChange>
              </w:rPr>
              <w:t>When a large change in traffic demand is detected, the ASCT shall respond more quickly than normal operation, subject to user-specified limits.</w:t>
            </w:r>
          </w:p>
        </w:tc>
      </w:tr>
      <w:tr w:rsidR="00160ECC" w:rsidTr="00A535CF">
        <w:tc>
          <w:tcPr>
            <w:tcW w:w="2040" w:type="dxa"/>
            <w:shd w:val="clear" w:color="auto" w:fill="auto"/>
          </w:tcPr>
          <w:p w:rsidR="00160ECC" w:rsidRPr="00AF3AF6" w:rsidRDefault="001E7F20" w:rsidP="00160ECC">
            <w:pPr>
              <w:rPr>
                <w:rFonts w:cs="Calibri"/>
                <w:highlight w:val="yellow"/>
                <w:rPrChange w:id="2516" w:author="USER" w:date="2012-09-07T16:00:00Z">
                  <w:rPr>
                    <w:rFonts w:cs="Calibri"/>
                  </w:rPr>
                </w:rPrChange>
              </w:rPr>
            </w:pPr>
            <w:r w:rsidRPr="001E7F20">
              <w:rPr>
                <w:rFonts w:cs="Calibri"/>
                <w:highlight w:val="yellow"/>
                <w:rPrChange w:id="2517" w:author="USER" w:date="2012-09-07T16:00:00Z">
                  <w:rPr>
                    <w:rFonts w:cs="Calibri"/>
                    <w:sz w:val="16"/>
                    <w:szCs w:val="16"/>
                  </w:rPr>
                </w:rPrChange>
              </w:rPr>
              <w:lastRenderedPageBreak/>
              <w:t>4.9</w:t>
            </w:r>
          </w:p>
        </w:tc>
        <w:tc>
          <w:tcPr>
            <w:tcW w:w="5268" w:type="dxa"/>
            <w:shd w:val="clear" w:color="auto" w:fill="auto"/>
          </w:tcPr>
          <w:p w:rsidR="00160ECC" w:rsidRPr="00AF3AF6" w:rsidRDefault="001E7F20" w:rsidP="00160ECC">
            <w:pPr>
              <w:pStyle w:val="Heading2"/>
              <w:rPr>
                <w:highlight w:val="yellow"/>
                <w:rPrChange w:id="2518" w:author="USER" w:date="2012-09-07T16:00:00Z">
                  <w:rPr/>
                </w:rPrChange>
              </w:rPr>
            </w:pPr>
            <w:r w:rsidRPr="001E7F20">
              <w:rPr>
                <w:highlight w:val="yellow"/>
                <w:rPrChange w:id="2519" w:author="USER" w:date="2012-09-07T16:00:00Z">
                  <w:rPr>
                    <w:sz w:val="16"/>
                    <w:szCs w:val="16"/>
                  </w:rPr>
                </w:rPrChange>
              </w:rPr>
              <w:t xml:space="preserve">4.9 </w:t>
            </w:r>
            <w:r w:rsidRPr="001E7F20">
              <w:rPr>
                <w:b w:val="0"/>
                <w:bCs w:val="0"/>
                <w:highlight w:val="yellow"/>
                <w:rPrChange w:id="2520" w:author="USER" w:date="2012-09-07T16:00:00Z">
                  <w:rPr>
                    <w:b w:val="0"/>
                    <w:bCs w:val="0"/>
                    <w:sz w:val="16"/>
                    <w:szCs w:val="16"/>
                  </w:rPr>
                </w:rPrChange>
              </w:rPr>
              <w:tab/>
              <w:t>Complex coordination and controller features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E518EF" w:rsidRDefault="001E7F20" w:rsidP="00160ECC">
            <w:pPr>
              <w:tabs>
                <w:tab w:val="center" w:pos="4680"/>
                <w:tab w:val="right" w:pos="9360"/>
              </w:tabs>
              <w:rPr>
                <w:rFonts w:cs="Calibri"/>
                <w:highlight w:val="yellow"/>
                <w:rPrChange w:id="2521" w:author="Eddie Curtis" w:date="2012-08-10T12:17:00Z">
                  <w:rPr>
                    <w:rFonts w:cs="Calibri"/>
                  </w:rPr>
                </w:rPrChange>
              </w:rPr>
            </w:pPr>
            <w:r w:rsidRPr="001E7F20">
              <w:rPr>
                <w:rFonts w:cs="Calibri"/>
                <w:highlight w:val="yellow"/>
                <w:rPrChange w:id="2522" w:author="Eddie Curtis" w:date="2012-08-10T12:17:00Z">
                  <w:rPr>
                    <w:rFonts w:cs="Calibri"/>
                    <w:sz w:val="16"/>
                    <w:szCs w:val="16"/>
                  </w:rPr>
                </w:rPrChange>
              </w:rPr>
              <w:t>4.9.0-1</w:t>
            </w:r>
          </w:p>
        </w:tc>
        <w:tc>
          <w:tcPr>
            <w:tcW w:w="5268" w:type="dxa"/>
            <w:shd w:val="clear" w:color="auto" w:fill="auto"/>
          </w:tcPr>
          <w:p w:rsidR="00160ECC" w:rsidRPr="00E518EF" w:rsidRDefault="001E7F20" w:rsidP="00160ECC">
            <w:pPr>
              <w:tabs>
                <w:tab w:val="center" w:pos="4680"/>
                <w:tab w:val="right" w:pos="9360"/>
              </w:tabs>
              <w:rPr>
                <w:rFonts w:cs="Calibri"/>
                <w:highlight w:val="yellow"/>
                <w:rPrChange w:id="2523" w:author="Eddie Curtis" w:date="2012-08-10T12:17:00Z">
                  <w:rPr>
                    <w:rFonts w:cs="Calibri"/>
                  </w:rPr>
                </w:rPrChange>
              </w:rPr>
            </w:pPr>
            <w:r w:rsidRPr="001E7F20">
              <w:rPr>
                <w:rFonts w:cs="Calibri"/>
                <w:highlight w:val="yellow"/>
                <w:rPrChange w:id="2524" w:author="Eddie Curtis" w:date="2012-08-10T12:17:00Z">
                  <w:rPr>
                    <w:rFonts w:cs="Calibri"/>
                    <w:sz w:val="16"/>
                    <w:szCs w:val="16"/>
                  </w:rPr>
                </w:rPrChange>
              </w:rPr>
              <w:t>The system operator needs to implement the following advanced controller features while maintaining adaptive operation:</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BD6513" w:rsidRDefault="001E7F20" w:rsidP="00160ECC">
            <w:pPr>
              <w:tabs>
                <w:tab w:val="center" w:pos="4680"/>
                <w:tab w:val="right" w:pos="9360"/>
              </w:tabs>
              <w:rPr>
                <w:rFonts w:cs="Calibri"/>
                <w:highlight w:val="yellow"/>
                <w:rPrChange w:id="2525" w:author="Eddie Curtis" w:date="2012-08-10T13:06:00Z">
                  <w:rPr>
                    <w:rFonts w:cs="Calibri"/>
                  </w:rPr>
                </w:rPrChange>
              </w:rPr>
            </w:pPr>
            <w:r w:rsidRPr="001E7F20">
              <w:rPr>
                <w:rFonts w:cs="Calibri"/>
                <w:highlight w:val="yellow"/>
                <w:rPrChange w:id="2526" w:author="Eddie Curtis" w:date="2012-08-10T13:06:00Z">
                  <w:rPr>
                    <w:rFonts w:cs="Calibri"/>
                    <w:sz w:val="16"/>
                    <w:szCs w:val="16"/>
                  </w:rPr>
                </w:rPrChange>
              </w:rPr>
              <w:t>4.9.0-1.0-1</w:t>
            </w:r>
          </w:p>
        </w:tc>
        <w:tc>
          <w:tcPr>
            <w:tcW w:w="5268" w:type="dxa"/>
            <w:shd w:val="clear" w:color="auto" w:fill="auto"/>
          </w:tcPr>
          <w:p w:rsidR="00160ECC" w:rsidRPr="00BD6513"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527" w:author="Eddie Curtis" w:date="2012-08-10T13:06:00Z">
                  <w:rPr>
                    <w:rFonts w:cs="Calibri"/>
                  </w:rPr>
                </w:rPrChange>
              </w:rPr>
            </w:pPr>
            <w:r w:rsidRPr="001E7F20">
              <w:rPr>
                <w:rFonts w:cs="Calibri"/>
                <w:highlight w:val="yellow"/>
                <w:rPrChange w:id="2528" w:author="Eddie Curtis" w:date="2012-08-10T13:06:00Z">
                  <w:rPr>
                    <w:rFonts w:cs="Calibri"/>
                    <w:sz w:val="16"/>
                    <w:szCs w:val="16"/>
                  </w:rPr>
                </w:rPrChange>
              </w:rPr>
              <w:t>Service a phase more than once per cycle</w:t>
            </w:r>
          </w:p>
        </w:tc>
        <w:tc>
          <w:tcPr>
            <w:tcW w:w="5670" w:type="dxa"/>
            <w:shd w:val="clear" w:color="auto" w:fill="auto"/>
          </w:tcPr>
          <w:p w:rsidR="00160ECC" w:rsidRPr="00BD6513" w:rsidRDefault="001E7F20" w:rsidP="00160ECC">
            <w:pPr>
              <w:tabs>
                <w:tab w:val="center" w:pos="4680"/>
                <w:tab w:val="right" w:pos="9360"/>
              </w:tabs>
              <w:rPr>
                <w:rFonts w:cs="Calibri"/>
                <w:highlight w:val="yellow"/>
                <w:rPrChange w:id="2529" w:author="Eddie Curtis" w:date="2012-08-10T13:06:00Z">
                  <w:rPr>
                    <w:rFonts w:cs="Calibri"/>
                  </w:rPr>
                </w:rPrChange>
              </w:rPr>
            </w:pPr>
            <w:r w:rsidRPr="001E7F20">
              <w:rPr>
                <w:rFonts w:cs="Calibri"/>
                <w:highlight w:val="yellow"/>
                <w:rPrChange w:id="2530" w:author="Eddie Curtis" w:date="2012-08-10T13:06:00Z">
                  <w:rPr>
                    <w:rFonts w:cs="Calibri"/>
                    <w:sz w:val="16"/>
                    <w:szCs w:val="16"/>
                  </w:rPr>
                </w:rPrChange>
              </w:rPr>
              <w:t>7.0-1</w:t>
            </w:r>
          </w:p>
          <w:p w:rsidR="00160ECC" w:rsidRPr="00BD6513" w:rsidRDefault="001E7F20" w:rsidP="00160ECC">
            <w:pPr>
              <w:tabs>
                <w:tab w:val="center" w:pos="4680"/>
                <w:tab w:val="right" w:pos="9360"/>
              </w:tabs>
              <w:rPr>
                <w:rFonts w:cs="Calibri"/>
                <w:highlight w:val="yellow"/>
                <w:rPrChange w:id="2531" w:author="Eddie Curtis" w:date="2012-08-10T13:06:00Z">
                  <w:rPr>
                    <w:rFonts w:cs="Calibri"/>
                  </w:rPr>
                </w:rPrChange>
              </w:rPr>
            </w:pPr>
            <w:r w:rsidRPr="001E7F20">
              <w:rPr>
                <w:rFonts w:cs="Calibri"/>
                <w:highlight w:val="yellow"/>
                <w:rPrChange w:id="2532" w:author="Eddie Curtis" w:date="2012-08-10T13:06:00Z">
                  <w:rPr>
                    <w:rFonts w:cs="Calibri"/>
                    <w:sz w:val="16"/>
                    <w:szCs w:val="16"/>
                  </w:rPr>
                </w:rPrChange>
              </w:rPr>
              <w:t>When specified by the user, the ASCT shall serve a vehicle phase more than once for each time the coordinated phase is served.</w:t>
            </w:r>
          </w:p>
        </w:tc>
      </w:tr>
      <w:tr w:rsidR="00160ECC" w:rsidTr="00A535CF">
        <w:tc>
          <w:tcPr>
            <w:tcW w:w="2040" w:type="dxa"/>
            <w:shd w:val="clear" w:color="auto" w:fill="auto"/>
          </w:tcPr>
          <w:p w:rsidR="00160ECC" w:rsidRPr="00BD6513" w:rsidRDefault="001E7F20" w:rsidP="00160ECC">
            <w:pPr>
              <w:tabs>
                <w:tab w:val="center" w:pos="4680"/>
                <w:tab w:val="right" w:pos="9360"/>
              </w:tabs>
              <w:rPr>
                <w:rFonts w:cs="Calibri"/>
                <w:highlight w:val="yellow"/>
                <w:rPrChange w:id="2533" w:author="Eddie Curtis" w:date="2012-08-10T13:06:00Z">
                  <w:rPr>
                    <w:rFonts w:cs="Calibri"/>
                  </w:rPr>
                </w:rPrChange>
              </w:rPr>
            </w:pPr>
            <w:r w:rsidRPr="001E7F20">
              <w:rPr>
                <w:rFonts w:cs="Calibri"/>
                <w:highlight w:val="yellow"/>
                <w:rPrChange w:id="2534" w:author="Eddie Curtis" w:date="2012-08-10T13:06:00Z">
                  <w:rPr>
                    <w:rFonts w:cs="Calibri"/>
                    <w:sz w:val="16"/>
                    <w:szCs w:val="16"/>
                  </w:rPr>
                </w:rPrChange>
              </w:rPr>
              <w:t>4.9.0-1.0-2</w:t>
            </w:r>
          </w:p>
        </w:tc>
        <w:tc>
          <w:tcPr>
            <w:tcW w:w="5268" w:type="dxa"/>
            <w:shd w:val="clear" w:color="auto" w:fill="auto"/>
          </w:tcPr>
          <w:p w:rsidR="00160ECC" w:rsidRPr="00BD6513" w:rsidRDefault="001E7F20" w:rsidP="00E518EF">
            <w:pPr>
              <w:numPr>
                <w:ilvl w:val="0"/>
                <w:numId w:val="11"/>
              </w:numPr>
              <w:tabs>
                <w:tab w:val="center" w:pos="4680"/>
                <w:tab w:val="right" w:pos="9360"/>
              </w:tabs>
              <w:autoSpaceDE w:val="0"/>
              <w:autoSpaceDN w:val="0"/>
              <w:adjustRightInd w:val="0"/>
              <w:spacing w:after="0"/>
              <w:rPr>
                <w:rFonts w:cs="Calibri"/>
                <w:highlight w:val="yellow"/>
                <w:rPrChange w:id="2535" w:author="Eddie Curtis" w:date="2012-08-10T13:06:00Z">
                  <w:rPr>
                    <w:rFonts w:cs="Calibri"/>
                  </w:rPr>
                </w:rPrChange>
              </w:rPr>
            </w:pPr>
            <w:r w:rsidRPr="001E7F20">
              <w:rPr>
                <w:rFonts w:cs="Calibri"/>
                <w:highlight w:val="yellow"/>
                <w:rPrChange w:id="2536" w:author="Eddie Curtis" w:date="2012-08-10T13:06:00Z">
                  <w:rPr>
                    <w:rFonts w:cs="Calibri"/>
                    <w:sz w:val="16"/>
                    <w:szCs w:val="16"/>
                  </w:rPr>
                </w:rPrChange>
              </w:rPr>
              <w:t xml:space="preserve">Operate at least </w:t>
            </w:r>
            <w:r w:rsidR="00752615">
              <w:rPr>
                <w:rFonts w:cs="Calibri"/>
                <w:highlight w:val="yellow"/>
              </w:rPr>
              <w:t>8</w:t>
            </w:r>
            <w:r w:rsidR="009F2672" w:rsidRPr="009F2672">
              <w:rPr>
                <w:rFonts w:cs="Calibri"/>
                <w:highlight w:val="yellow"/>
              </w:rPr>
              <w:t xml:space="preserve"> </w:t>
            </w:r>
            <w:r w:rsidRPr="001E7F20">
              <w:rPr>
                <w:rFonts w:cs="Calibri"/>
                <w:strike/>
                <w:highlight w:val="yellow"/>
                <w:rPrChange w:id="2537" w:author="Eddie Curtis" w:date="2012-08-10T13:06:00Z">
                  <w:rPr>
                    <w:rFonts w:cs="Calibri"/>
                    <w:sz w:val="16"/>
                    <w:szCs w:val="16"/>
                  </w:rPr>
                </w:rPrChange>
              </w:rPr>
              <w:t>overlap</w:t>
            </w:r>
            <w:r w:rsidRPr="001E7F20">
              <w:rPr>
                <w:rFonts w:cs="Calibri"/>
                <w:highlight w:val="yellow"/>
                <w:rPrChange w:id="2538" w:author="Eddie Curtis" w:date="2012-08-10T13:06:00Z">
                  <w:rPr>
                    <w:rFonts w:cs="Calibri"/>
                    <w:sz w:val="16"/>
                    <w:szCs w:val="16"/>
                  </w:rPr>
                </w:rPrChange>
              </w:rPr>
              <w:t xml:space="preserve"> phases</w:t>
            </w:r>
          </w:p>
        </w:tc>
        <w:tc>
          <w:tcPr>
            <w:tcW w:w="5670" w:type="dxa"/>
            <w:shd w:val="clear" w:color="auto" w:fill="auto"/>
          </w:tcPr>
          <w:p w:rsidR="00160ECC" w:rsidRPr="00BD6513" w:rsidRDefault="001E7F20" w:rsidP="00160ECC">
            <w:pPr>
              <w:tabs>
                <w:tab w:val="center" w:pos="4680"/>
                <w:tab w:val="right" w:pos="9360"/>
              </w:tabs>
              <w:rPr>
                <w:rFonts w:cs="Calibri"/>
                <w:highlight w:val="yellow"/>
                <w:rPrChange w:id="2539" w:author="Eddie Curtis" w:date="2012-08-10T13:06:00Z">
                  <w:rPr>
                    <w:rFonts w:cs="Calibri"/>
                  </w:rPr>
                </w:rPrChange>
              </w:rPr>
            </w:pPr>
            <w:r w:rsidRPr="001E7F20">
              <w:rPr>
                <w:rFonts w:cs="Calibri"/>
                <w:highlight w:val="yellow"/>
                <w:rPrChange w:id="2540" w:author="Eddie Curtis" w:date="2012-08-10T13:06:00Z">
                  <w:rPr>
                    <w:rFonts w:cs="Calibri"/>
                    <w:sz w:val="16"/>
                    <w:szCs w:val="16"/>
                  </w:rPr>
                </w:rPrChange>
              </w:rPr>
              <w:t>7.0-2</w:t>
            </w:r>
          </w:p>
          <w:p w:rsidR="00160ECC" w:rsidRPr="00BD6513" w:rsidRDefault="001E7F20" w:rsidP="00E518EF">
            <w:pPr>
              <w:tabs>
                <w:tab w:val="center" w:pos="4680"/>
                <w:tab w:val="right" w:pos="9360"/>
              </w:tabs>
              <w:rPr>
                <w:rFonts w:cs="Calibri"/>
                <w:highlight w:val="yellow"/>
                <w:rPrChange w:id="2541" w:author="Eddie Curtis" w:date="2012-08-10T13:06:00Z">
                  <w:rPr>
                    <w:rFonts w:cs="Calibri"/>
                  </w:rPr>
                </w:rPrChange>
              </w:rPr>
            </w:pPr>
            <w:r w:rsidRPr="001E7F20">
              <w:rPr>
                <w:rFonts w:cs="Calibri"/>
                <w:highlight w:val="yellow"/>
                <w:rPrChange w:id="2542" w:author="Eddie Curtis" w:date="2012-08-10T13:06:00Z">
                  <w:rPr>
                    <w:rFonts w:cs="Calibri"/>
                    <w:sz w:val="16"/>
                    <w:szCs w:val="16"/>
                  </w:rPr>
                </w:rPrChange>
              </w:rPr>
              <w:t xml:space="preserve">The ASCT shall provide a minimum of </w:t>
            </w:r>
            <w:del w:id="2543" w:author="Eddie Curtis" w:date="2012-08-10T12:20:00Z">
              <w:r w:rsidRPr="001E7F20">
                <w:rPr>
                  <w:rFonts w:cs="Calibri"/>
                  <w:highlight w:val="yellow"/>
                  <w:rPrChange w:id="2544" w:author="Eddie Curtis" w:date="2012-08-10T13:06:00Z">
                    <w:rPr>
                      <w:rFonts w:cs="Calibri"/>
                      <w:sz w:val="16"/>
                      <w:szCs w:val="16"/>
                    </w:rPr>
                  </w:rPrChange>
                </w:rPr>
                <w:delText xml:space="preserve">XX </w:delText>
              </w:r>
            </w:del>
            <w:r w:rsidR="00752615">
              <w:rPr>
                <w:rFonts w:cs="Calibri"/>
                <w:highlight w:val="yellow"/>
              </w:rPr>
              <w:t>8</w:t>
            </w:r>
            <w:ins w:id="2545" w:author="Eddie Curtis" w:date="2012-08-10T12:20:00Z">
              <w:r w:rsidRPr="001E7F20">
                <w:rPr>
                  <w:rFonts w:cs="Calibri"/>
                  <w:highlight w:val="yellow"/>
                  <w:rPrChange w:id="2546" w:author="Eddie Curtis" w:date="2012-08-10T13:06:00Z">
                    <w:rPr>
                      <w:rFonts w:cs="Calibri"/>
                      <w:sz w:val="16"/>
                      <w:szCs w:val="16"/>
                    </w:rPr>
                  </w:rPrChange>
                </w:rPr>
                <w:t xml:space="preserve"> </w:t>
              </w:r>
            </w:ins>
            <w:r w:rsidRPr="001E7F20">
              <w:rPr>
                <w:rFonts w:cs="Calibri"/>
                <w:highlight w:val="yellow"/>
                <w:rPrChange w:id="2547" w:author="Eddie Curtis" w:date="2012-08-10T13:06:00Z">
                  <w:rPr>
                    <w:rFonts w:cs="Calibri"/>
                    <w:sz w:val="16"/>
                    <w:szCs w:val="16"/>
                  </w:rPr>
                </w:rPrChange>
              </w:rPr>
              <w:t>phase</w:t>
            </w:r>
            <w:ins w:id="2548" w:author="Eddie Curtis" w:date="2012-08-10T12:21:00Z">
              <w:r w:rsidRPr="001E7F20">
                <w:rPr>
                  <w:rFonts w:cs="Calibri"/>
                  <w:highlight w:val="yellow"/>
                  <w:rPrChange w:id="2549" w:author="Eddie Curtis" w:date="2012-08-10T13:06:00Z">
                    <w:rPr>
                      <w:rFonts w:cs="Calibri"/>
                      <w:sz w:val="16"/>
                      <w:szCs w:val="16"/>
                    </w:rPr>
                  </w:rPrChange>
                </w:rPr>
                <w:t>s</w:t>
              </w:r>
            </w:ins>
            <w:r w:rsidRPr="001E7F20">
              <w:rPr>
                <w:rFonts w:cs="Calibri"/>
                <w:highlight w:val="yellow"/>
                <w:rPrChange w:id="2550" w:author="Eddie Curtis" w:date="2012-08-10T13:06:00Z">
                  <w:rPr>
                    <w:rFonts w:cs="Calibri"/>
                    <w:sz w:val="16"/>
                    <w:szCs w:val="16"/>
                  </w:rPr>
                </w:rPrChange>
              </w:rPr>
              <w:t xml:space="preserve"> </w:t>
            </w:r>
            <w:r w:rsidRPr="001E7F20">
              <w:rPr>
                <w:rFonts w:cs="Calibri"/>
                <w:strike/>
                <w:highlight w:val="yellow"/>
                <w:rPrChange w:id="2551" w:author="Eddie Curtis" w:date="2012-08-10T13:06:00Z">
                  <w:rPr>
                    <w:rFonts w:cs="Calibri"/>
                    <w:sz w:val="16"/>
                    <w:szCs w:val="16"/>
                  </w:rPr>
                </w:rPrChange>
              </w:rPr>
              <w:t>overlaps</w:t>
            </w:r>
            <w:r w:rsidRPr="001E7F20">
              <w:rPr>
                <w:rFonts w:cs="Calibri"/>
                <w:highlight w:val="yellow"/>
                <w:rPrChange w:id="2552" w:author="Eddie Curtis" w:date="2012-08-10T13:06:00Z">
                  <w:rPr>
                    <w:rFonts w:cs="Calibri"/>
                    <w:sz w:val="16"/>
                    <w:szCs w:val="16"/>
                  </w:rPr>
                </w:rPrChange>
              </w:rPr>
              <w:t>.</w:t>
            </w:r>
          </w:p>
        </w:tc>
      </w:tr>
      <w:tr w:rsidR="00160ECC" w:rsidTr="00A535CF">
        <w:tc>
          <w:tcPr>
            <w:tcW w:w="2040" w:type="dxa"/>
            <w:shd w:val="clear" w:color="auto" w:fill="auto"/>
          </w:tcPr>
          <w:p w:rsidR="00160ECC" w:rsidRPr="00E518EF" w:rsidRDefault="001E7F20" w:rsidP="00160ECC">
            <w:pPr>
              <w:tabs>
                <w:tab w:val="center" w:pos="4680"/>
                <w:tab w:val="right" w:pos="9360"/>
              </w:tabs>
              <w:rPr>
                <w:rFonts w:cs="Calibri"/>
                <w:strike/>
                <w:rPrChange w:id="2553" w:author="Eddie Curtis" w:date="2012-08-10T12:18:00Z">
                  <w:rPr>
                    <w:rFonts w:cs="Calibri"/>
                  </w:rPr>
                </w:rPrChange>
              </w:rPr>
            </w:pPr>
            <w:r w:rsidRPr="001E7F20">
              <w:rPr>
                <w:rFonts w:cs="Calibri"/>
                <w:strike/>
                <w:rPrChange w:id="2554" w:author="Eddie Curtis" w:date="2012-08-10T12:18:00Z">
                  <w:rPr>
                    <w:rFonts w:cs="Calibri"/>
                    <w:sz w:val="16"/>
                    <w:szCs w:val="16"/>
                  </w:rPr>
                </w:rPrChange>
              </w:rPr>
              <w:t>4.9.0-1.0-3</w:t>
            </w:r>
          </w:p>
        </w:tc>
        <w:tc>
          <w:tcPr>
            <w:tcW w:w="5268" w:type="dxa"/>
            <w:shd w:val="clear" w:color="auto" w:fill="auto"/>
          </w:tcPr>
          <w:p w:rsidR="00160ECC" w:rsidRPr="00E518EF" w:rsidRDefault="001E7F20" w:rsidP="00160ECC">
            <w:pPr>
              <w:numPr>
                <w:ilvl w:val="0"/>
                <w:numId w:val="11"/>
              </w:numPr>
              <w:tabs>
                <w:tab w:val="center" w:pos="4680"/>
                <w:tab w:val="right" w:pos="9360"/>
              </w:tabs>
              <w:autoSpaceDE w:val="0"/>
              <w:autoSpaceDN w:val="0"/>
              <w:adjustRightInd w:val="0"/>
              <w:spacing w:after="0"/>
              <w:rPr>
                <w:rFonts w:cs="Calibri"/>
                <w:strike/>
                <w:rPrChange w:id="2555" w:author="Eddie Curtis" w:date="2012-08-10T12:18:00Z">
                  <w:rPr>
                    <w:rFonts w:cs="Calibri"/>
                  </w:rPr>
                </w:rPrChange>
              </w:rPr>
            </w:pPr>
            <w:r w:rsidRPr="001E7F20">
              <w:rPr>
                <w:rFonts w:cs="Calibri"/>
                <w:strike/>
                <w:rPrChange w:id="2556" w:author="Eddie Curtis" w:date="2012-08-10T12:18:00Z">
                  <w:rPr>
                    <w:rFonts w:cs="Calibri"/>
                    <w:sz w:val="16"/>
                    <w:szCs w:val="16"/>
                  </w:rPr>
                </w:rPrChange>
              </w:rPr>
              <w:t>Operate four rings, 16 phases and up to three phases per ring (Edit to suit your needs).</w:t>
            </w:r>
          </w:p>
        </w:tc>
        <w:tc>
          <w:tcPr>
            <w:tcW w:w="5670" w:type="dxa"/>
            <w:shd w:val="clear" w:color="auto" w:fill="auto"/>
          </w:tcPr>
          <w:p w:rsidR="00160ECC" w:rsidRPr="00E518EF" w:rsidRDefault="001E7F20" w:rsidP="00160ECC">
            <w:pPr>
              <w:tabs>
                <w:tab w:val="center" w:pos="4680"/>
                <w:tab w:val="right" w:pos="9360"/>
              </w:tabs>
              <w:rPr>
                <w:rFonts w:cs="Calibri"/>
                <w:strike/>
                <w:rPrChange w:id="2557" w:author="Eddie Curtis" w:date="2012-08-10T12:18:00Z">
                  <w:rPr>
                    <w:rFonts w:cs="Calibri"/>
                  </w:rPr>
                </w:rPrChange>
              </w:rPr>
            </w:pPr>
            <w:r w:rsidRPr="001E7F20">
              <w:rPr>
                <w:rFonts w:cs="Calibri"/>
                <w:strike/>
                <w:rPrChange w:id="2558" w:author="Eddie Curtis" w:date="2012-08-10T12:18:00Z">
                  <w:rPr>
                    <w:rFonts w:cs="Calibri"/>
                    <w:sz w:val="16"/>
                    <w:szCs w:val="16"/>
                  </w:rPr>
                </w:rPrChange>
              </w:rPr>
              <w:t>7.0-3</w:t>
            </w:r>
          </w:p>
          <w:p w:rsidR="00160ECC" w:rsidRPr="00E518EF" w:rsidRDefault="001E7F20" w:rsidP="00160ECC">
            <w:pPr>
              <w:tabs>
                <w:tab w:val="center" w:pos="4680"/>
                <w:tab w:val="right" w:pos="9360"/>
              </w:tabs>
              <w:rPr>
                <w:rFonts w:cs="Calibri"/>
                <w:strike/>
                <w:rPrChange w:id="2559" w:author="Eddie Curtis" w:date="2012-08-10T12:18:00Z">
                  <w:rPr>
                    <w:rFonts w:cs="Calibri"/>
                  </w:rPr>
                </w:rPrChange>
              </w:rPr>
            </w:pPr>
            <w:r w:rsidRPr="001E7F20">
              <w:rPr>
                <w:rFonts w:cs="Calibri"/>
                <w:strike/>
                <w:rPrChange w:id="2560" w:author="Eddie Curtis" w:date="2012-08-10T12:18:00Z">
                  <w:rPr>
                    <w:rFonts w:cs="Calibri"/>
                    <w:sz w:val="16"/>
                    <w:szCs w:val="16"/>
                  </w:rPr>
                </w:rPrChange>
              </w:rPr>
              <w:t>The ASCT shall accommodate a minimum of XX phases at each signal</w:t>
            </w:r>
          </w:p>
          <w:p w:rsidR="00160ECC" w:rsidRPr="00E518EF" w:rsidRDefault="001E7F20" w:rsidP="00160ECC">
            <w:pPr>
              <w:tabs>
                <w:tab w:val="center" w:pos="4680"/>
                <w:tab w:val="right" w:pos="9360"/>
              </w:tabs>
              <w:rPr>
                <w:rFonts w:cs="Calibri"/>
                <w:strike/>
                <w:rPrChange w:id="2561" w:author="Eddie Curtis" w:date="2012-08-10T12:18:00Z">
                  <w:rPr>
                    <w:rFonts w:cs="Calibri"/>
                  </w:rPr>
                </w:rPrChange>
              </w:rPr>
            </w:pPr>
            <w:r w:rsidRPr="001E7F20">
              <w:rPr>
                <w:rFonts w:cs="Calibri"/>
                <w:strike/>
                <w:rPrChange w:id="2562" w:author="Eddie Curtis" w:date="2012-08-10T12:18:00Z">
                  <w:rPr>
                    <w:rFonts w:cs="Calibri"/>
                    <w:sz w:val="16"/>
                    <w:szCs w:val="16"/>
                  </w:rPr>
                </w:rPrChange>
              </w:rPr>
              <w:t>7.0-4</w:t>
            </w:r>
          </w:p>
          <w:p w:rsidR="00160ECC" w:rsidRPr="00E518EF" w:rsidRDefault="001E7F20" w:rsidP="00160ECC">
            <w:pPr>
              <w:tabs>
                <w:tab w:val="center" w:pos="4680"/>
                <w:tab w:val="right" w:pos="9360"/>
              </w:tabs>
              <w:rPr>
                <w:rFonts w:cs="Calibri"/>
                <w:strike/>
                <w:rPrChange w:id="2563" w:author="Eddie Curtis" w:date="2012-08-10T12:18:00Z">
                  <w:rPr>
                    <w:rFonts w:cs="Calibri"/>
                  </w:rPr>
                </w:rPrChange>
              </w:rPr>
            </w:pPr>
            <w:r w:rsidRPr="001E7F20">
              <w:rPr>
                <w:rFonts w:cs="Calibri"/>
                <w:strike/>
                <w:rPrChange w:id="2564" w:author="Eddie Curtis" w:date="2012-08-10T12:18:00Z">
                  <w:rPr>
                    <w:rFonts w:cs="Calibri"/>
                    <w:sz w:val="16"/>
                    <w:szCs w:val="16"/>
                  </w:rPr>
                </w:rPrChange>
              </w:rPr>
              <w:t>The ASCT shall accommodate a minimum of XX rings at each signal.</w:t>
            </w:r>
          </w:p>
          <w:p w:rsidR="00160ECC" w:rsidRPr="00E518EF" w:rsidRDefault="001E7F20" w:rsidP="00160ECC">
            <w:pPr>
              <w:tabs>
                <w:tab w:val="center" w:pos="4680"/>
                <w:tab w:val="right" w:pos="9360"/>
              </w:tabs>
              <w:rPr>
                <w:rFonts w:cs="Calibri"/>
                <w:strike/>
                <w:rPrChange w:id="2565" w:author="Eddie Curtis" w:date="2012-08-10T12:18:00Z">
                  <w:rPr>
                    <w:rFonts w:cs="Calibri"/>
                  </w:rPr>
                </w:rPrChange>
              </w:rPr>
            </w:pPr>
            <w:r w:rsidRPr="001E7F20">
              <w:rPr>
                <w:rFonts w:cs="Calibri"/>
                <w:strike/>
                <w:rPrChange w:id="2566" w:author="Eddie Curtis" w:date="2012-08-10T12:18:00Z">
                  <w:rPr>
                    <w:rFonts w:cs="Calibri"/>
                    <w:sz w:val="16"/>
                    <w:szCs w:val="16"/>
                  </w:rPr>
                </w:rPrChange>
              </w:rPr>
              <w:t>7.0-5</w:t>
            </w:r>
          </w:p>
          <w:p w:rsidR="00160ECC" w:rsidRPr="00E518EF" w:rsidRDefault="001E7F20" w:rsidP="00160ECC">
            <w:pPr>
              <w:tabs>
                <w:tab w:val="center" w:pos="4680"/>
                <w:tab w:val="right" w:pos="9360"/>
              </w:tabs>
              <w:rPr>
                <w:rFonts w:cs="Calibri"/>
                <w:strike/>
                <w:rPrChange w:id="2567" w:author="Eddie Curtis" w:date="2012-08-10T12:18:00Z">
                  <w:rPr>
                    <w:rFonts w:cs="Calibri"/>
                  </w:rPr>
                </w:rPrChange>
              </w:rPr>
            </w:pPr>
            <w:r w:rsidRPr="001E7F20">
              <w:rPr>
                <w:rFonts w:cs="Calibri"/>
                <w:strike/>
                <w:rPrChange w:id="2568" w:author="Eddie Curtis" w:date="2012-08-10T12:18:00Z">
                  <w:rPr>
                    <w:rFonts w:cs="Calibri"/>
                    <w:sz w:val="16"/>
                    <w:szCs w:val="16"/>
                  </w:rPr>
                </w:rPrChange>
              </w:rPr>
              <w:t>The ASCT shall accommodate a minimum of XX phases per ring</w:t>
            </w:r>
          </w:p>
        </w:tc>
      </w:tr>
      <w:tr w:rsidR="00160ECC" w:rsidTr="00A535CF">
        <w:tc>
          <w:tcPr>
            <w:tcW w:w="2040" w:type="dxa"/>
            <w:shd w:val="clear" w:color="auto" w:fill="auto"/>
          </w:tcPr>
          <w:p w:rsidR="00160ECC" w:rsidRPr="00BD6513" w:rsidRDefault="001E7F20" w:rsidP="00160ECC">
            <w:pPr>
              <w:tabs>
                <w:tab w:val="center" w:pos="4680"/>
                <w:tab w:val="right" w:pos="9360"/>
              </w:tabs>
              <w:rPr>
                <w:rFonts w:cs="Calibri"/>
                <w:highlight w:val="yellow"/>
                <w:rPrChange w:id="2569" w:author="Eddie Curtis" w:date="2012-08-10T13:07:00Z">
                  <w:rPr>
                    <w:rFonts w:cs="Calibri"/>
                  </w:rPr>
                </w:rPrChange>
              </w:rPr>
            </w:pPr>
            <w:r w:rsidRPr="001E7F20">
              <w:rPr>
                <w:rFonts w:cs="Calibri"/>
                <w:highlight w:val="yellow"/>
                <w:rPrChange w:id="2570" w:author="Eddie Curtis" w:date="2012-08-10T13:07:00Z">
                  <w:rPr>
                    <w:rFonts w:cs="Calibri"/>
                    <w:sz w:val="16"/>
                    <w:szCs w:val="16"/>
                  </w:rPr>
                </w:rPrChange>
              </w:rPr>
              <w:t>4.9.0-1.0-4</w:t>
            </w:r>
          </w:p>
        </w:tc>
        <w:tc>
          <w:tcPr>
            <w:tcW w:w="5268" w:type="dxa"/>
            <w:shd w:val="clear" w:color="auto" w:fill="auto"/>
          </w:tcPr>
          <w:p w:rsidR="00160ECC" w:rsidRPr="00BD6513"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571" w:author="Eddie Curtis" w:date="2012-08-10T13:07:00Z">
                  <w:rPr>
                    <w:rFonts w:cs="Calibri"/>
                  </w:rPr>
                </w:rPrChange>
              </w:rPr>
            </w:pPr>
            <w:r w:rsidRPr="001E7F20">
              <w:rPr>
                <w:rFonts w:cs="Calibri"/>
                <w:highlight w:val="yellow"/>
                <w:rPrChange w:id="2572" w:author="Eddie Curtis" w:date="2012-08-10T13:07:00Z">
                  <w:rPr>
                    <w:rFonts w:cs="Calibri"/>
                    <w:sz w:val="16"/>
                    <w:szCs w:val="16"/>
                  </w:rPr>
                </w:rPrChange>
              </w:rPr>
              <w:t>Permit different phase sequences under different traffic conditions</w:t>
            </w:r>
          </w:p>
        </w:tc>
        <w:tc>
          <w:tcPr>
            <w:tcW w:w="5670" w:type="dxa"/>
            <w:shd w:val="clear" w:color="auto" w:fill="auto"/>
          </w:tcPr>
          <w:p w:rsidR="00160ECC" w:rsidRPr="00BD6513" w:rsidRDefault="001E7F20" w:rsidP="00160ECC">
            <w:pPr>
              <w:tabs>
                <w:tab w:val="center" w:pos="4680"/>
                <w:tab w:val="right" w:pos="9360"/>
              </w:tabs>
              <w:rPr>
                <w:rFonts w:cs="Calibri"/>
                <w:highlight w:val="yellow"/>
                <w:rPrChange w:id="2573" w:author="Eddie Curtis" w:date="2012-08-10T13:07:00Z">
                  <w:rPr>
                    <w:rFonts w:cs="Calibri"/>
                  </w:rPr>
                </w:rPrChange>
              </w:rPr>
            </w:pPr>
            <w:r w:rsidRPr="001E7F20">
              <w:rPr>
                <w:rFonts w:cs="Calibri"/>
                <w:highlight w:val="yellow"/>
                <w:rPrChange w:id="2574" w:author="Eddie Curtis" w:date="2012-08-10T13:07:00Z">
                  <w:rPr>
                    <w:rFonts w:cs="Calibri"/>
                    <w:sz w:val="16"/>
                    <w:szCs w:val="16"/>
                  </w:rPr>
                </w:rPrChange>
              </w:rPr>
              <w:t>7.0-6</w:t>
            </w:r>
          </w:p>
          <w:p w:rsidR="00160ECC" w:rsidRPr="00BD6513" w:rsidRDefault="001E7F20" w:rsidP="00160ECC">
            <w:pPr>
              <w:tabs>
                <w:tab w:val="center" w:pos="4680"/>
                <w:tab w:val="right" w:pos="9360"/>
              </w:tabs>
              <w:rPr>
                <w:rFonts w:cs="Calibri"/>
                <w:i/>
                <w:iCs/>
                <w:highlight w:val="yellow"/>
                <w:rPrChange w:id="2575" w:author="Eddie Curtis" w:date="2012-08-10T13:07:00Z">
                  <w:rPr>
                    <w:rFonts w:cs="Calibri"/>
                    <w:i/>
                    <w:iCs/>
                  </w:rPr>
                </w:rPrChange>
              </w:rPr>
            </w:pPr>
            <w:r w:rsidRPr="001E7F20">
              <w:rPr>
                <w:rFonts w:cs="Calibri"/>
                <w:i/>
                <w:iCs/>
                <w:highlight w:val="yellow"/>
                <w:rPrChange w:id="2576" w:author="Eddie Curtis" w:date="2012-08-10T13:07:00Z">
                  <w:rPr>
                    <w:rFonts w:cs="Calibri"/>
                    <w:i/>
                    <w:iCs/>
                    <w:sz w:val="16"/>
                    <w:szCs w:val="16"/>
                  </w:rPr>
                </w:rPrChange>
              </w:rPr>
              <w:t>The ASCT shall provide a minimum of</w:t>
            </w:r>
            <w:del w:id="2577" w:author="Eddie Curtis" w:date="2012-08-10T13:07:00Z">
              <w:r w:rsidRPr="001E7F20">
                <w:rPr>
                  <w:rFonts w:cs="Calibri"/>
                  <w:i/>
                  <w:iCs/>
                  <w:highlight w:val="yellow"/>
                  <w:rPrChange w:id="2578" w:author="Eddie Curtis" w:date="2012-08-10T13:07:00Z">
                    <w:rPr>
                      <w:rFonts w:cs="Calibri"/>
                      <w:i/>
                      <w:iCs/>
                      <w:sz w:val="16"/>
                      <w:szCs w:val="16"/>
                    </w:rPr>
                  </w:rPrChange>
                </w:rPr>
                <w:delText xml:space="preserve"> XX</w:delText>
              </w:r>
            </w:del>
            <w:ins w:id="2579" w:author="Eddie Curtis" w:date="2012-08-10T13:26:00Z">
              <w:r w:rsidR="00A06732">
                <w:rPr>
                  <w:rFonts w:cs="Calibri"/>
                  <w:i/>
                  <w:iCs/>
                  <w:highlight w:val="yellow"/>
                </w:rPr>
                <w:t>16</w:t>
              </w:r>
            </w:ins>
            <w:r w:rsidRPr="001E7F20">
              <w:rPr>
                <w:rFonts w:cs="Calibri"/>
                <w:i/>
                <w:iCs/>
                <w:highlight w:val="yellow"/>
                <w:rPrChange w:id="2580" w:author="Eddie Curtis" w:date="2012-08-10T13:07:00Z">
                  <w:rPr>
                    <w:rFonts w:cs="Calibri"/>
                    <w:i/>
                    <w:iCs/>
                    <w:sz w:val="16"/>
                    <w:szCs w:val="16"/>
                  </w:rPr>
                </w:rPrChange>
              </w:rPr>
              <w:t xml:space="preserve"> different user-defined phase sequences for each signal.</w:t>
            </w:r>
          </w:p>
          <w:p w:rsidR="00160ECC" w:rsidRPr="00BD6513" w:rsidRDefault="001E7F20" w:rsidP="00160ECC">
            <w:pPr>
              <w:tabs>
                <w:tab w:val="center" w:pos="4680"/>
                <w:tab w:val="right" w:pos="9360"/>
              </w:tabs>
              <w:rPr>
                <w:rFonts w:cs="Calibri"/>
                <w:highlight w:val="yellow"/>
                <w:rPrChange w:id="2581" w:author="Eddie Curtis" w:date="2012-08-10T13:07:00Z">
                  <w:rPr>
                    <w:rFonts w:cs="Calibri"/>
                  </w:rPr>
                </w:rPrChange>
              </w:rPr>
            </w:pPr>
            <w:r w:rsidRPr="001E7F20">
              <w:rPr>
                <w:rFonts w:cs="Calibri"/>
                <w:highlight w:val="yellow"/>
                <w:rPrChange w:id="2582" w:author="Eddie Curtis" w:date="2012-08-10T13:07:00Z">
                  <w:rPr>
                    <w:rFonts w:cs="Calibri"/>
                    <w:sz w:val="16"/>
                    <w:szCs w:val="16"/>
                  </w:rPr>
                </w:rPrChange>
              </w:rPr>
              <w:t>7.0-6.0-1</w:t>
            </w:r>
          </w:p>
          <w:p w:rsidR="00160ECC" w:rsidRPr="00BD6513" w:rsidRDefault="001E7F20" w:rsidP="00160ECC">
            <w:pPr>
              <w:tabs>
                <w:tab w:val="center" w:pos="4680"/>
                <w:tab w:val="right" w:pos="9360"/>
              </w:tabs>
              <w:rPr>
                <w:rFonts w:cs="Calibri"/>
                <w:highlight w:val="yellow"/>
                <w:rPrChange w:id="2583" w:author="Eddie Curtis" w:date="2012-08-10T13:07:00Z">
                  <w:rPr>
                    <w:rFonts w:cs="Calibri"/>
                  </w:rPr>
                </w:rPrChange>
              </w:rPr>
            </w:pPr>
            <w:r w:rsidRPr="001E7F20">
              <w:rPr>
                <w:rFonts w:cs="Calibri"/>
                <w:highlight w:val="yellow"/>
                <w:rPrChange w:id="2584" w:author="Eddie Curtis" w:date="2012-08-10T13:07:00Z">
                  <w:rPr>
                    <w:rFonts w:cs="Calibri"/>
                    <w:sz w:val="16"/>
                    <w:szCs w:val="16"/>
                  </w:rPr>
                </w:rPrChange>
              </w:rPr>
              <w:t>Each permissible phase sequence shall be user-assignable to any signal timing plan.</w:t>
            </w:r>
          </w:p>
          <w:p w:rsidR="00160ECC" w:rsidRPr="00BD6513" w:rsidRDefault="001E7F20" w:rsidP="00160ECC">
            <w:pPr>
              <w:tabs>
                <w:tab w:val="center" w:pos="4680"/>
                <w:tab w:val="right" w:pos="9360"/>
              </w:tabs>
              <w:rPr>
                <w:rFonts w:cs="Calibri"/>
                <w:highlight w:val="yellow"/>
                <w:rPrChange w:id="2585" w:author="Eddie Curtis" w:date="2012-08-10T13:07:00Z">
                  <w:rPr>
                    <w:rFonts w:cs="Calibri"/>
                  </w:rPr>
                </w:rPrChange>
              </w:rPr>
            </w:pPr>
            <w:r w:rsidRPr="001E7F20">
              <w:rPr>
                <w:rFonts w:cs="Calibri"/>
                <w:highlight w:val="yellow"/>
                <w:rPrChange w:id="2586" w:author="Eddie Curtis" w:date="2012-08-10T13:07:00Z">
                  <w:rPr>
                    <w:rFonts w:cs="Calibri"/>
                    <w:sz w:val="16"/>
                    <w:szCs w:val="16"/>
                  </w:rPr>
                </w:rPrChange>
              </w:rPr>
              <w:lastRenderedPageBreak/>
              <w:t>7.0-6.0-2</w:t>
            </w:r>
          </w:p>
          <w:p w:rsidR="00160ECC" w:rsidRPr="00BD6513" w:rsidRDefault="001E7F20" w:rsidP="00160ECC">
            <w:pPr>
              <w:tabs>
                <w:tab w:val="center" w:pos="4680"/>
                <w:tab w:val="right" w:pos="9360"/>
              </w:tabs>
              <w:rPr>
                <w:rFonts w:cs="Calibri"/>
                <w:highlight w:val="yellow"/>
                <w:rPrChange w:id="2587" w:author="Eddie Curtis" w:date="2012-08-10T13:07:00Z">
                  <w:rPr>
                    <w:rFonts w:cs="Calibri"/>
                  </w:rPr>
                </w:rPrChange>
              </w:rPr>
            </w:pPr>
            <w:r w:rsidRPr="001E7F20">
              <w:rPr>
                <w:rFonts w:cs="Calibri"/>
                <w:highlight w:val="yellow"/>
                <w:rPrChange w:id="2588" w:author="Eddie Curtis" w:date="2012-08-10T13:07:00Z">
                  <w:rPr>
                    <w:rFonts w:cs="Calibri"/>
                    <w:sz w:val="16"/>
                    <w:szCs w:val="16"/>
                  </w:rPr>
                </w:rPrChange>
              </w:rPr>
              <w:t>Each permissible phase sequence shall be executable by a time of day schedule.</w:t>
            </w:r>
          </w:p>
          <w:p w:rsidR="00160ECC" w:rsidRPr="00BD6513" w:rsidRDefault="001E7F20" w:rsidP="00160ECC">
            <w:pPr>
              <w:tabs>
                <w:tab w:val="center" w:pos="4680"/>
                <w:tab w:val="right" w:pos="9360"/>
              </w:tabs>
              <w:rPr>
                <w:rFonts w:cs="Calibri"/>
                <w:strike/>
                <w:rPrChange w:id="2589" w:author="Eddie Curtis" w:date="2012-08-10T13:07:00Z">
                  <w:rPr>
                    <w:rFonts w:cs="Calibri"/>
                  </w:rPr>
                </w:rPrChange>
              </w:rPr>
            </w:pPr>
            <w:r w:rsidRPr="001E7F20">
              <w:rPr>
                <w:rFonts w:cs="Calibri"/>
                <w:strike/>
                <w:rPrChange w:id="2590" w:author="Eddie Curtis" w:date="2012-08-10T13:07:00Z">
                  <w:rPr>
                    <w:rFonts w:cs="Calibri"/>
                    <w:sz w:val="16"/>
                    <w:szCs w:val="16"/>
                  </w:rPr>
                </w:rPrChange>
              </w:rPr>
              <w:t>7.0-6.0-3</w:t>
            </w:r>
          </w:p>
          <w:p w:rsidR="00160ECC" w:rsidRPr="00BD6513" w:rsidRDefault="001E7F20" w:rsidP="00160ECC">
            <w:pPr>
              <w:tabs>
                <w:tab w:val="center" w:pos="4680"/>
                <w:tab w:val="right" w:pos="9360"/>
              </w:tabs>
              <w:rPr>
                <w:rFonts w:cs="Calibri"/>
                <w:highlight w:val="yellow"/>
                <w:rPrChange w:id="2591" w:author="Eddie Curtis" w:date="2012-08-10T13:07:00Z">
                  <w:rPr>
                    <w:rFonts w:cs="Calibri"/>
                  </w:rPr>
                </w:rPrChange>
              </w:rPr>
            </w:pPr>
            <w:r w:rsidRPr="001E7F20">
              <w:rPr>
                <w:rFonts w:cs="Calibri"/>
                <w:strike/>
                <w:rPrChange w:id="2592" w:author="Eddie Curtis" w:date="2012-08-10T13:07:00Z">
                  <w:rPr>
                    <w:rFonts w:cs="Calibri"/>
                    <w:sz w:val="16"/>
                    <w:szCs w:val="16"/>
                  </w:rPr>
                </w:rPrChange>
              </w:rPr>
              <w:t>Each permissible phase sequence shall be executable based on measured traffic conditions</w:t>
            </w:r>
          </w:p>
        </w:tc>
      </w:tr>
      <w:tr w:rsidR="00160ECC" w:rsidTr="00A535CF">
        <w:tc>
          <w:tcPr>
            <w:tcW w:w="2040" w:type="dxa"/>
            <w:shd w:val="clear" w:color="auto" w:fill="auto"/>
          </w:tcPr>
          <w:p w:rsidR="00160ECC" w:rsidRPr="00160ECC" w:rsidRDefault="001E7F20" w:rsidP="00160ECC">
            <w:pPr>
              <w:rPr>
                <w:rFonts w:cs="Calibri"/>
              </w:rPr>
            </w:pPr>
            <w:r w:rsidRPr="001E7F20">
              <w:rPr>
                <w:rFonts w:cs="Calibri"/>
                <w:highlight w:val="yellow"/>
                <w:rPrChange w:id="2593" w:author="USER" w:date="2012-09-07T16:00:00Z">
                  <w:rPr>
                    <w:rFonts w:cs="Calibri"/>
                    <w:sz w:val="16"/>
                    <w:szCs w:val="16"/>
                  </w:rPr>
                </w:rPrChange>
              </w:rPr>
              <w:lastRenderedPageBreak/>
              <w:t>4.9.0-1.0-5</w:t>
            </w:r>
          </w:p>
        </w:tc>
        <w:tc>
          <w:tcPr>
            <w:tcW w:w="5268" w:type="dxa"/>
            <w:shd w:val="clear" w:color="auto" w:fill="auto"/>
          </w:tcPr>
          <w:p w:rsidR="00160ECC" w:rsidRPr="00160ECC" w:rsidRDefault="001E7F20" w:rsidP="00160ECC">
            <w:pPr>
              <w:numPr>
                <w:ilvl w:val="0"/>
                <w:numId w:val="11"/>
              </w:numPr>
              <w:autoSpaceDE w:val="0"/>
              <w:autoSpaceDN w:val="0"/>
              <w:adjustRightInd w:val="0"/>
              <w:spacing w:after="0"/>
              <w:rPr>
                <w:rFonts w:cs="Calibri"/>
              </w:rPr>
            </w:pPr>
            <w:r w:rsidRPr="001E7F20">
              <w:rPr>
                <w:rFonts w:cs="Calibri"/>
                <w:highlight w:val="yellow"/>
                <w:rPrChange w:id="2594" w:author="Eddie Curtis" w:date="2012-08-10T13:28:00Z">
                  <w:rPr>
                    <w:rFonts w:cs="Calibri"/>
                    <w:sz w:val="16"/>
                    <w:szCs w:val="16"/>
                  </w:rPr>
                </w:rPrChange>
              </w:rPr>
              <w:t>Allow one or more phases to be omitted (disabled) under certain traffic conditions or signal states.</w:t>
            </w:r>
          </w:p>
        </w:tc>
        <w:tc>
          <w:tcPr>
            <w:tcW w:w="5670" w:type="dxa"/>
            <w:shd w:val="clear" w:color="auto" w:fill="auto"/>
          </w:tcPr>
          <w:p w:rsidR="00160ECC" w:rsidRDefault="00160ECC" w:rsidP="00160ECC">
            <w:pPr>
              <w:rPr>
                <w:rFonts w:cs="Calibri"/>
              </w:rPr>
            </w:pPr>
            <w:r>
              <w:rPr>
                <w:rFonts w:cs="Calibri"/>
              </w:rPr>
              <w:t>2.1.2.0-6</w:t>
            </w:r>
          </w:p>
          <w:p w:rsidR="00160ECC" w:rsidRPr="00A06732" w:rsidRDefault="001E7F20" w:rsidP="00160ECC">
            <w:pPr>
              <w:tabs>
                <w:tab w:val="center" w:pos="4680"/>
                <w:tab w:val="right" w:pos="9360"/>
              </w:tabs>
              <w:rPr>
                <w:rFonts w:cs="Calibri"/>
                <w:strike/>
                <w:rPrChange w:id="2595" w:author="Eddie Curtis" w:date="2012-08-10T13:29:00Z">
                  <w:rPr>
                    <w:rFonts w:cs="Calibri"/>
                  </w:rPr>
                </w:rPrChange>
              </w:rPr>
            </w:pPr>
            <w:r w:rsidRPr="001E7F20">
              <w:rPr>
                <w:rFonts w:cs="Calibri"/>
                <w:strike/>
                <w:rPrChange w:id="2596" w:author="Eddie Curtis" w:date="2012-08-10T13:29:00Z">
                  <w:rPr>
                    <w:rFonts w:cs="Calibri"/>
                    <w:sz w:val="16"/>
                    <w:szCs w:val="16"/>
                  </w:rPr>
                </w:rPrChange>
              </w:rPr>
              <w:t xml:space="preserve">The ASCT shall omit a user-specified phase when the cycle length is </w:t>
            </w:r>
            <w:del w:id="2597" w:author="Eddie Curtis" w:date="2012-08-10T13:24:00Z">
              <w:r w:rsidRPr="001E7F20">
                <w:rPr>
                  <w:rFonts w:cs="Calibri"/>
                  <w:strike/>
                  <w:rPrChange w:id="2598" w:author="Eddie Curtis" w:date="2012-08-10T13:29:00Z">
                    <w:rPr>
                      <w:rFonts w:cs="Calibri"/>
                      <w:sz w:val="16"/>
                      <w:szCs w:val="16"/>
                    </w:rPr>
                  </w:rPrChange>
                </w:rPr>
                <w:delText xml:space="preserve"> </w:delText>
              </w:r>
            </w:del>
            <w:r w:rsidRPr="001E7F20">
              <w:rPr>
                <w:rFonts w:cs="Calibri"/>
                <w:strike/>
                <w:rPrChange w:id="2599" w:author="Eddie Curtis" w:date="2012-08-10T13:29:00Z">
                  <w:rPr>
                    <w:rFonts w:cs="Calibri"/>
                    <w:sz w:val="16"/>
                    <w:szCs w:val="16"/>
                  </w:rPr>
                </w:rPrChange>
              </w:rPr>
              <w:t>below a user-specified value.</w:t>
            </w:r>
          </w:p>
          <w:p w:rsidR="00160ECC" w:rsidRDefault="00160ECC" w:rsidP="00160ECC">
            <w:pPr>
              <w:rPr>
                <w:rFonts w:cs="Calibri"/>
              </w:rPr>
            </w:pPr>
            <w:r w:rsidRPr="000B37AB">
              <w:rPr>
                <w:rFonts w:cs="Calibri"/>
                <w:highlight w:val="yellow"/>
                <w:rPrChange w:id="2600" w:author="USER" w:date="2012-09-12T09:33:00Z">
                  <w:rPr>
                    <w:rFonts w:cs="Calibri"/>
                  </w:rPr>
                </w:rPrChange>
              </w:rPr>
              <w:t>2.1.2.0-9</w:t>
            </w:r>
          </w:p>
          <w:p w:rsidR="00160ECC" w:rsidRPr="00A06732" w:rsidRDefault="001E7F20" w:rsidP="00160ECC">
            <w:pPr>
              <w:tabs>
                <w:tab w:val="center" w:pos="4680"/>
                <w:tab w:val="right" w:pos="9360"/>
              </w:tabs>
              <w:rPr>
                <w:rFonts w:cs="Calibri"/>
                <w:highlight w:val="yellow"/>
                <w:rPrChange w:id="2601" w:author="Eddie Curtis" w:date="2012-08-10T13:28:00Z">
                  <w:rPr>
                    <w:rFonts w:cs="Calibri"/>
                  </w:rPr>
                </w:rPrChange>
              </w:rPr>
            </w:pPr>
            <w:r w:rsidRPr="001E7F20">
              <w:rPr>
                <w:rFonts w:cs="Calibri"/>
                <w:highlight w:val="yellow"/>
                <w:rPrChange w:id="2602" w:author="Eddie Curtis" w:date="2012-08-10T13:28:00Z">
                  <w:rPr>
                    <w:rFonts w:cs="Calibri"/>
                    <w:sz w:val="16"/>
                    <w:szCs w:val="16"/>
                  </w:rPr>
                </w:rPrChange>
              </w:rPr>
              <w:t>The ASCT shall omit a user-specified phase according to a time of day schedule</w:t>
            </w:r>
            <w:ins w:id="2603" w:author="USER" w:date="2012-08-27T08:39:00Z">
              <w:r w:rsidR="00BF216E">
                <w:rPr>
                  <w:rFonts w:cs="Calibri"/>
                  <w:highlight w:val="yellow"/>
                </w:rPr>
                <w:t xml:space="preserve"> using I/O logic</w:t>
              </w:r>
            </w:ins>
            <w:ins w:id="2604" w:author="USER" w:date="2012-09-06T09:57:00Z">
              <w:r w:rsidR="002D5CD6">
                <w:rPr>
                  <w:rFonts w:cs="Calibri"/>
                  <w:highlight w:val="yellow"/>
                </w:rPr>
                <w:t xml:space="preserve"> and or special functions from the ASCT system.</w:t>
              </w:r>
            </w:ins>
          </w:p>
          <w:p w:rsidR="00160ECC" w:rsidRDefault="001E7F20" w:rsidP="00160ECC">
            <w:pPr>
              <w:rPr>
                <w:rFonts w:cs="Calibri"/>
              </w:rPr>
            </w:pPr>
            <w:r w:rsidRPr="001E7F20">
              <w:rPr>
                <w:rFonts w:cs="Calibri"/>
                <w:highlight w:val="yellow"/>
                <w:rPrChange w:id="2605" w:author="Eddie Curtis" w:date="2012-08-10T13:28:00Z">
                  <w:rPr>
                    <w:rFonts w:cs="Calibri"/>
                    <w:sz w:val="16"/>
                    <w:szCs w:val="16"/>
                  </w:rPr>
                </w:rPrChange>
              </w:rPr>
              <w:t>2.1.2.0-7</w:t>
            </w:r>
          </w:p>
          <w:p w:rsidR="00160ECC" w:rsidRDefault="001E7F20" w:rsidP="00160ECC">
            <w:pPr>
              <w:rPr>
                <w:rFonts w:cs="Calibri"/>
              </w:rPr>
            </w:pPr>
            <w:r w:rsidRPr="001E7F20">
              <w:rPr>
                <w:rFonts w:cs="Calibri"/>
                <w:strike/>
                <w:rPrChange w:id="2606" w:author="Eddie Curtis" w:date="2012-08-10T13:29:00Z">
                  <w:rPr>
                    <w:rFonts w:cs="Calibri"/>
                    <w:sz w:val="16"/>
                    <w:szCs w:val="16"/>
                  </w:rPr>
                </w:rPrChange>
              </w:rPr>
              <w:t>The ASCT shall omit a user-specified phase based on measured traffic conditions</w:t>
            </w:r>
            <w:r w:rsidR="00160ECC">
              <w:rPr>
                <w:rFonts w:cs="Calibri"/>
              </w:rPr>
              <w:t>.</w:t>
            </w:r>
          </w:p>
          <w:p w:rsidR="00160ECC" w:rsidRDefault="00160ECC" w:rsidP="00160ECC">
            <w:pPr>
              <w:rPr>
                <w:rFonts w:cs="Calibri"/>
              </w:rPr>
            </w:pPr>
            <w:r w:rsidRPr="000B37AB">
              <w:rPr>
                <w:rFonts w:cs="Calibri"/>
                <w:highlight w:val="yellow"/>
                <w:rPrChange w:id="2607" w:author="USER" w:date="2012-09-12T09:33:00Z">
                  <w:rPr>
                    <w:rFonts w:cs="Calibri"/>
                  </w:rPr>
                </w:rPrChange>
              </w:rPr>
              <w:t>2.1.2.0-8</w:t>
            </w:r>
          </w:p>
          <w:p w:rsidR="00160ECC" w:rsidRPr="00160ECC" w:rsidRDefault="001E7F20" w:rsidP="00160ECC">
            <w:pPr>
              <w:rPr>
                <w:rFonts w:cs="Calibri"/>
              </w:rPr>
            </w:pPr>
            <w:r w:rsidRPr="001E7F20">
              <w:rPr>
                <w:rFonts w:cs="Calibri"/>
                <w:highlight w:val="yellow"/>
                <w:rPrChange w:id="2608" w:author="Eddie Curtis" w:date="2012-08-10T13:29:00Z">
                  <w:rPr>
                    <w:rFonts w:cs="Calibri"/>
                    <w:sz w:val="16"/>
                    <w:szCs w:val="16"/>
                  </w:rPr>
                </w:rPrChange>
              </w:rPr>
              <w:t>The ASCT shall omit a user-specified phase based on the state of a user-specified external input</w:t>
            </w:r>
            <w:r w:rsidR="00160ECC">
              <w:rPr>
                <w:rFonts w:cs="Calibri"/>
              </w:rPr>
              <w:t>.</w:t>
            </w:r>
          </w:p>
        </w:tc>
      </w:tr>
      <w:tr w:rsidR="00160ECC" w:rsidTr="00A535CF">
        <w:tc>
          <w:tcPr>
            <w:tcW w:w="2040" w:type="dxa"/>
            <w:shd w:val="clear" w:color="auto" w:fill="auto"/>
          </w:tcPr>
          <w:p w:rsidR="00160ECC" w:rsidRPr="00A06732" w:rsidRDefault="001E7F20" w:rsidP="00160ECC">
            <w:pPr>
              <w:tabs>
                <w:tab w:val="center" w:pos="4680"/>
                <w:tab w:val="right" w:pos="9360"/>
              </w:tabs>
              <w:rPr>
                <w:rFonts w:cs="Calibri"/>
                <w:strike/>
                <w:rPrChange w:id="2609" w:author="Eddie Curtis" w:date="2012-08-10T13:31:00Z">
                  <w:rPr>
                    <w:rFonts w:cs="Calibri"/>
                  </w:rPr>
                </w:rPrChange>
              </w:rPr>
            </w:pPr>
            <w:r w:rsidRPr="001E7F20">
              <w:rPr>
                <w:rFonts w:cs="Calibri"/>
                <w:strike/>
                <w:rPrChange w:id="2610" w:author="Eddie Curtis" w:date="2012-08-10T13:31:00Z">
                  <w:rPr>
                    <w:rFonts w:cs="Calibri"/>
                    <w:sz w:val="16"/>
                    <w:szCs w:val="16"/>
                  </w:rPr>
                </w:rPrChange>
              </w:rPr>
              <w:t>4.9.0-1.0-6</w:t>
            </w:r>
          </w:p>
        </w:tc>
        <w:tc>
          <w:tcPr>
            <w:tcW w:w="5268" w:type="dxa"/>
            <w:shd w:val="clear" w:color="auto" w:fill="auto"/>
          </w:tcPr>
          <w:p w:rsidR="00160ECC" w:rsidRPr="00A06732" w:rsidRDefault="001E7F20" w:rsidP="00160ECC">
            <w:pPr>
              <w:numPr>
                <w:ilvl w:val="0"/>
                <w:numId w:val="11"/>
              </w:numPr>
              <w:tabs>
                <w:tab w:val="center" w:pos="4680"/>
                <w:tab w:val="right" w:pos="9360"/>
              </w:tabs>
              <w:autoSpaceDE w:val="0"/>
              <w:autoSpaceDN w:val="0"/>
              <w:adjustRightInd w:val="0"/>
              <w:spacing w:after="0"/>
              <w:rPr>
                <w:rFonts w:cs="Calibri"/>
                <w:strike/>
                <w:rPrChange w:id="2611" w:author="Eddie Curtis" w:date="2012-08-10T13:31:00Z">
                  <w:rPr>
                    <w:rFonts w:cs="Calibri"/>
                  </w:rPr>
                </w:rPrChange>
              </w:rPr>
            </w:pPr>
            <w:r w:rsidRPr="001E7F20">
              <w:rPr>
                <w:rFonts w:cs="Calibri"/>
                <w:strike/>
                <w:rPrChange w:id="2612" w:author="Eddie Curtis" w:date="2012-08-10T13:31:00Z">
                  <w:rPr>
                    <w:rFonts w:cs="Calibri"/>
                    <w:sz w:val="16"/>
                    <w:szCs w:val="16"/>
                  </w:rPr>
                </w:rPrChange>
              </w:rPr>
              <w:t>Prevent one or more phases being skipped under certain traffic conditions or signal states.</w:t>
            </w:r>
          </w:p>
        </w:tc>
        <w:tc>
          <w:tcPr>
            <w:tcW w:w="5670" w:type="dxa"/>
            <w:shd w:val="clear" w:color="auto" w:fill="auto"/>
          </w:tcPr>
          <w:p w:rsidR="00160ECC" w:rsidRPr="00A06732" w:rsidRDefault="001E7F20" w:rsidP="00160ECC">
            <w:pPr>
              <w:tabs>
                <w:tab w:val="center" w:pos="4680"/>
                <w:tab w:val="right" w:pos="9360"/>
              </w:tabs>
              <w:rPr>
                <w:rFonts w:cs="Calibri"/>
                <w:strike/>
                <w:rPrChange w:id="2613" w:author="Eddie Curtis" w:date="2012-08-10T13:31:00Z">
                  <w:rPr>
                    <w:rFonts w:cs="Calibri"/>
                  </w:rPr>
                </w:rPrChange>
              </w:rPr>
            </w:pPr>
            <w:r w:rsidRPr="001E7F20">
              <w:rPr>
                <w:rFonts w:cs="Calibri"/>
                <w:strike/>
                <w:rPrChange w:id="2614" w:author="Eddie Curtis" w:date="2012-08-10T13:31:00Z">
                  <w:rPr>
                    <w:rFonts w:cs="Calibri"/>
                    <w:sz w:val="16"/>
                    <w:szCs w:val="16"/>
                  </w:rPr>
                </w:rPrChange>
              </w:rPr>
              <w:t>2.1.2.0-5</w:t>
            </w:r>
          </w:p>
          <w:p w:rsidR="00160ECC" w:rsidRPr="00A06732" w:rsidRDefault="001E7F20" w:rsidP="00160ECC">
            <w:pPr>
              <w:tabs>
                <w:tab w:val="center" w:pos="4680"/>
                <w:tab w:val="right" w:pos="9360"/>
              </w:tabs>
              <w:rPr>
                <w:rFonts w:cs="Calibri"/>
                <w:strike/>
                <w:rPrChange w:id="2615" w:author="Eddie Curtis" w:date="2012-08-10T13:31:00Z">
                  <w:rPr>
                    <w:rFonts w:cs="Calibri"/>
                  </w:rPr>
                </w:rPrChange>
              </w:rPr>
            </w:pPr>
            <w:r w:rsidRPr="001E7F20">
              <w:rPr>
                <w:rFonts w:cs="Calibri"/>
                <w:strike/>
                <w:rPrChange w:id="2616" w:author="Eddie Curtis" w:date="2012-08-10T13:31:00Z">
                  <w:rPr>
                    <w:rFonts w:cs="Calibri"/>
                    <w:sz w:val="16"/>
                    <w:szCs w:val="16"/>
                  </w:rPr>
                </w:rPrChange>
              </w:rPr>
              <w:t>The ASCT shall prevent skipping a user-specified phase according to a time of day schedule.</w:t>
            </w:r>
          </w:p>
          <w:p w:rsidR="00160ECC" w:rsidRPr="00A06732" w:rsidRDefault="001E7F20" w:rsidP="00160ECC">
            <w:pPr>
              <w:tabs>
                <w:tab w:val="center" w:pos="4680"/>
                <w:tab w:val="right" w:pos="9360"/>
              </w:tabs>
              <w:rPr>
                <w:rFonts w:cs="Calibri"/>
                <w:strike/>
                <w:rPrChange w:id="2617" w:author="Eddie Curtis" w:date="2012-08-10T13:31:00Z">
                  <w:rPr>
                    <w:rFonts w:cs="Calibri"/>
                  </w:rPr>
                </w:rPrChange>
              </w:rPr>
            </w:pPr>
            <w:r w:rsidRPr="001E7F20">
              <w:rPr>
                <w:rFonts w:cs="Calibri"/>
                <w:strike/>
                <w:rPrChange w:id="2618" w:author="Eddie Curtis" w:date="2012-08-10T13:31:00Z">
                  <w:rPr>
                    <w:rFonts w:cs="Calibri"/>
                    <w:sz w:val="16"/>
                    <w:szCs w:val="16"/>
                  </w:rPr>
                </w:rPrChange>
              </w:rPr>
              <w:t>2.1.2.0-3</w:t>
            </w:r>
          </w:p>
          <w:p w:rsidR="00160ECC" w:rsidRPr="00A06732" w:rsidRDefault="001E7F20" w:rsidP="00160ECC">
            <w:pPr>
              <w:tabs>
                <w:tab w:val="center" w:pos="4680"/>
                <w:tab w:val="right" w:pos="9360"/>
              </w:tabs>
              <w:rPr>
                <w:rFonts w:cs="Calibri"/>
                <w:strike/>
                <w:rPrChange w:id="2619" w:author="Eddie Curtis" w:date="2012-08-10T13:31:00Z">
                  <w:rPr>
                    <w:rFonts w:cs="Calibri"/>
                  </w:rPr>
                </w:rPrChange>
              </w:rPr>
            </w:pPr>
            <w:r w:rsidRPr="001E7F20">
              <w:rPr>
                <w:rFonts w:cs="Calibri"/>
                <w:strike/>
                <w:rPrChange w:id="2620" w:author="Eddie Curtis" w:date="2012-08-10T13:31:00Z">
                  <w:rPr>
                    <w:rFonts w:cs="Calibri"/>
                    <w:sz w:val="16"/>
                    <w:szCs w:val="16"/>
                  </w:rPr>
                </w:rPrChange>
              </w:rPr>
              <w:t>The ASCT shall prevent skipping a user-specified phase when the user-specified phase sequence is operating.</w:t>
            </w:r>
          </w:p>
          <w:p w:rsidR="00160ECC" w:rsidRPr="00A06732" w:rsidRDefault="001E7F20" w:rsidP="00160ECC">
            <w:pPr>
              <w:tabs>
                <w:tab w:val="center" w:pos="4680"/>
                <w:tab w:val="right" w:pos="9360"/>
              </w:tabs>
              <w:rPr>
                <w:rFonts w:cs="Calibri"/>
                <w:strike/>
                <w:rPrChange w:id="2621" w:author="Eddie Curtis" w:date="2012-08-10T13:31:00Z">
                  <w:rPr>
                    <w:rFonts w:cs="Calibri"/>
                  </w:rPr>
                </w:rPrChange>
              </w:rPr>
            </w:pPr>
            <w:r w:rsidRPr="001E7F20">
              <w:rPr>
                <w:rFonts w:cs="Calibri"/>
                <w:strike/>
                <w:rPrChange w:id="2622" w:author="Eddie Curtis" w:date="2012-08-10T13:31:00Z">
                  <w:rPr>
                    <w:rFonts w:cs="Calibri"/>
                    <w:sz w:val="16"/>
                    <w:szCs w:val="16"/>
                  </w:rPr>
                </w:rPrChange>
              </w:rPr>
              <w:t>2.1.2.0-4</w:t>
            </w:r>
          </w:p>
          <w:p w:rsidR="00160ECC" w:rsidRPr="00A06732" w:rsidRDefault="001E7F20" w:rsidP="00160ECC">
            <w:pPr>
              <w:tabs>
                <w:tab w:val="center" w:pos="4680"/>
                <w:tab w:val="right" w:pos="9360"/>
              </w:tabs>
              <w:rPr>
                <w:rFonts w:cs="Calibri"/>
                <w:strike/>
                <w:rPrChange w:id="2623" w:author="Eddie Curtis" w:date="2012-08-10T13:31:00Z">
                  <w:rPr>
                    <w:rFonts w:cs="Calibri"/>
                  </w:rPr>
                </w:rPrChange>
              </w:rPr>
            </w:pPr>
            <w:r w:rsidRPr="001E7F20">
              <w:rPr>
                <w:rFonts w:cs="Calibri"/>
                <w:strike/>
                <w:rPrChange w:id="2624" w:author="Eddie Curtis" w:date="2012-08-10T13:31:00Z">
                  <w:rPr>
                    <w:rFonts w:cs="Calibri"/>
                    <w:sz w:val="16"/>
                    <w:szCs w:val="16"/>
                  </w:rPr>
                </w:rPrChange>
              </w:rPr>
              <w:t xml:space="preserve">The ASCT shall prevent skipping a user-specified phase based </w:t>
            </w:r>
            <w:r w:rsidRPr="001E7F20">
              <w:rPr>
                <w:rFonts w:cs="Calibri"/>
                <w:strike/>
                <w:rPrChange w:id="2625" w:author="Eddie Curtis" w:date="2012-08-10T13:31:00Z">
                  <w:rPr>
                    <w:rFonts w:cs="Calibri"/>
                    <w:sz w:val="16"/>
                    <w:szCs w:val="16"/>
                  </w:rPr>
                </w:rPrChange>
              </w:rPr>
              <w:lastRenderedPageBreak/>
              <w:t>on the state of a user-specified external input.</w:t>
            </w:r>
          </w:p>
        </w:tc>
      </w:tr>
      <w:tr w:rsidR="00160ECC" w:rsidTr="00A535CF">
        <w:tc>
          <w:tcPr>
            <w:tcW w:w="2040" w:type="dxa"/>
            <w:shd w:val="clear" w:color="auto" w:fill="auto"/>
          </w:tcPr>
          <w:p w:rsidR="00160ECC" w:rsidRPr="00A06732" w:rsidRDefault="001E7F20" w:rsidP="00160ECC">
            <w:pPr>
              <w:tabs>
                <w:tab w:val="center" w:pos="4680"/>
                <w:tab w:val="right" w:pos="9360"/>
              </w:tabs>
              <w:rPr>
                <w:rFonts w:cs="Calibri"/>
                <w:strike/>
                <w:rPrChange w:id="2626" w:author="Eddie Curtis" w:date="2012-08-10T13:32:00Z">
                  <w:rPr>
                    <w:rFonts w:cs="Calibri"/>
                  </w:rPr>
                </w:rPrChange>
              </w:rPr>
            </w:pPr>
            <w:r w:rsidRPr="001E7F20">
              <w:rPr>
                <w:rFonts w:cs="Calibri"/>
                <w:strike/>
                <w:rPrChange w:id="2627" w:author="Eddie Curtis" w:date="2012-08-10T13:32:00Z">
                  <w:rPr>
                    <w:rFonts w:cs="Calibri"/>
                    <w:sz w:val="16"/>
                    <w:szCs w:val="16"/>
                  </w:rPr>
                </w:rPrChange>
              </w:rPr>
              <w:lastRenderedPageBreak/>
              <w:t>4.9.0-1.0-7</w:t>
            </w:r>
          </w:p>
        </w:tc>
        <w:tc>
          <w:tcPr>
            <w:tcW w:w="5268" w:type="dxa"/>
            <w:shd w:val="clear" w:color="auto" w:fill="auto"/>
          </w:tcPr>
          <w:p w:rsidR="00160ECC" w:rsidRPr="00A06732" w:rsidRDefault="001E7F20" w:rsidP="00160ECC">
            <w:pPr>
              <w:numPr>
                <w:ilvl w:val="0"/>
                <w:numId w:val="11"/>
              </w:numPr>
              <w:tabs>
                <w:tab w:val="center" w:pos="4680"/>
                <w:tab w:val="right" w:pos="9360"/>
              </w:tabs>
              <w:autoSpaceDE w:val="0"/>
              <w:autoSpaceDN w:val="0"/>
              <w:adjustRightInd w:val="0"/>
              <w:spacing w:after="0"/>
              <w:rPr>
                <w:rFonts w:cs="Calibri"/>
                <w:strike/>
                <w:rPrChange w:id="2628" w:author="Eddie Curtis" w:date="2012-08-10T13:32:00Z">
                  <w:rPr>
                    <w:rFonts w:cs="Calibri"/>
                  </w:rPr>
                </w:rPrChange>
              </w:rPr>
            </w:pPr>
            <w:r w:rsidRPr="001E7F20">
              <w:rPr>
                <w:rFonts w:cs="Calibri"/>
                <w:strike/>
                <w:rPrChange w:id="2629" w:author="Eddie Curtis" w:date="2012-08-10T13:32:00Z">
                  <w:rPr>
                    <w:rFonts w:cs="Calibri"/>
                    <w:sz w:val="16"/>
                    <w:szCs w:val="16"/>
                  </w:rPr>
                </w:rPrChange>
              </w:rPr>
              <w:t>Allow detector logic at an intersection to be varied depending on local signal states</w:t>
            </w:r>
          </w:p>
        </w:tc>
        <w:tc>
          <w:tcPr>
            <w:tcW w:w="5670" w:type="dxa"/>
            <w:shd w:val="clear" w:color="auto" w:fill="auto"/>
          </w:tcPr>
          <w:p w:rsidR="00160ECC" w:rsidRPr="00A06732" w:rsidRDefault="001E7F20" w:rsidP="00160ECC">
            <w:pPr>
              <w:tabs>
                <w:tab w:val="center" w:pos="4680"/>
                <w:tab w:val="right" w:pos="9360"/>
              </w:tabs>
              <w:rPr>
                <w:rFonts w:cs="Calibri"/>
                <w:strike/>
                <w:rPrChange w:id="2630" w:author="Eddie Curtis" w:date="2012-08-10T13:32:00Z">
                  <w:rPr>
                    <w:rFonts w:cs="Calibri"/>
                  </w:rPr>
                </w:rPrChange>
              </w:rPr>
            </w:pPr>
            <w:r w:rsidRPr="001E7F20">
              <w:rPr>
                <w:rFonts w:cs="Calibri"/>
                <w:strike/>
                <w:rPrChange w:id="2631" w:author="Eddie Curtis" w:date="2012-08-10T13:32:00Z">
                  <w:rPr>
                    <w:rFonts w:cs="Calibri"/>
                    <w:sz w:val="16"/>
                    <w:szCs w:val="16"/>
                  </w:rPr>
                </w:rPrChange>
              </w:rPr>
              <w:t>7.0-15</w:t>
            </w:r>
          </w:p>
          <w:p w:rsidR="00160ECC" w:rsidRPr="00A06732" w:rsidRDefault="001E7F20" w:rsidP="00160ECC">
            <w:pPr>
              <w:tabs>
                <w:tab w:val="center" w:pos="4680"/>
                <w:tab w:val="right" w:pos="9360"/>
              </w:tabs>
              <w:rPr>
                <w:rFonts w:cs="Calibri"/>
                <w:strike/>
                <w:rPrChange w:id="2632" w:author="Eddie Curtis" w:date="2012-08-10T13:32:00Z">
                  <w:rPr>
                    <w:rFonts w:cs="Calibri"/>
                  </w:rPr>
                </w:rPrChange>
              </w:rPr>
            </w:pPr>
            <w:r w:rsidRPr="001E7F20">
              <w:rPr>
                <w:rFonts w:cs="Calibri"/>
                <w:strike/>
                <w:rPrChange w:id="2633" w:author="Eddie Curtis" w:date="2012-08-10T13:32:00Z">
                  <w:rPr>
                    <w:rFonts w:cs="Calibri"/>
                    <w:sz w:val="16"/>
                    <w:szCs w:val="16"/>
                  </w:rPr>
                </w:rPrChange>
              </w:rPr>
              <w:t>The ASCT shall operate adaptively with the following detector logic. (DESCRIBE THE CUSTOM LOGIC)</w:t>
            </w:r>
          </w:p>
        </w:tc>
      </w:tr>
      <w:tr w:rsidR="00160ECC" w:rsidTr="00A535CF">
        <w:tc>
          <w:tcPr>
            <w:tcW w:w="2040" w:type="dxa"/>
            <w:shd w:val="clear" w:color="auto" w:fill="auto"/>
          </w:tcPr>
          <w:p w:rsidR="00160ECC" w:rsidRPr="00752615" w:rsidRDefault="001E7F20" w:rsidP="00160ECC">
            <w:pPr>
              <w:rPr>
                <w:rFonts w:cs="Calibri"/>
                <w:strike/>
                <w:rPrChange w:id="2634" w:author="USER" w:date="2012-08-31T10:56:00Z">
                  <w:rPr>
                    <w:rFonts w:cs="Calibri"/>
                  </w:rPr>
                </w:rPrChange>
              </w:rPr>
            </w:pPr>
            <w:r w:rsidRPr="001E7F20">
              <w:rPr>
                <w:rFonts w:cs="Calibri"/>
                <w:strike/>
                <w:rPrChange w:id="2635" w:author="USER" w:date="2012-08-31T10:56:00Z">
                  <w:rPr>
                    <w:rFonts w:cs="Calibri"/>
                    <w:sz w:val="16"/>
                    <w:szCs w:val="16"/>
                  </w:rPr>
                </w:rPrChange>
              </w:rPr>
              <w:t>4.9.0-1.0-8</w:t>
            </w:r>
          </w:p>
        </w:tc>
        <w:tc>
          <w:tcPr>
            <w:tcW w:w="5268" w:type="dxa"/>
            <w:shd w:val="clear" w:color="auto" w:fill="auto"/>
          </w:tcPr>
          <w:p w:rsidR="00160ECC" w:rsidRPr="00752615" w:rsidRDefault="001E7F20" w:rsidP="00160ECC">
            <w:pPr>
              <w:numPr>
                <w:ilvl w:val="0"/>
                <w:numId w:val="11"/>
              </w:numPr>
              <w:tabs>
                <w:tab w:val="center" w:pos="4680"/>
                <w:tab w:val="right" w:pos="9360"/>
              </w:tabs>
              <w:autoSpaceDE w:val="0"/>
              <w:autoSpaceDN w:val="0"/>
              <w:adjustRightInd w:val="0"/>
              <w:spacing w:after="0"/>
              <w:rPr>
                <w:rFonts w:cs="Calibri"/>
                <w:strike/>
                <w:rPrChange w:id="2636" w:author="USER" w:date="2012-08-31T10:56:00Z">
                  <w:rPr>
                    <w:rFonts w:cs="Calibri"/>
                  </w:rPr>
                </w:rPrChange>
              </w:rPr>
            </w:pPr>
            <w:commentRangeStart w:id="2637"/>
            <w:r w:rsidRPr="001E7F20">
              <w:rPr>
                <w:rFonts w:cs="Calibri"/>
                <w:strike/>
                <w:rPrChange w:id="2638" w:author="USER" w:date="2012-08-31T10:56:00Z">
                  <w:rPr>
                    <w:rFonts w:cs="Calibri"/>
                    <w:sz w:val="16"/>
                    <w:szCs w:val="16"/>
                  </w:rPr>
                </w:rPrChange>
              </w:rPr>
              <w:t>Accommodate the following custom features used by this agency (describe the features)</w:t>
            </w:r>
            <w:commentRangeEnd w:id="2637"/>
            <w:r w:rsidRPr="001E7F20">
              <w:rPr>
                <w:rStyle w:val="CommentReference"/>
                <w:strike/>
                <w:rPrChange w:id="2639" w:author="USER" w:date="2012-08-31T10:56:00Z">
                  <w:rPr>
                    <w:rStyle w:val="CommentReference"/>
                  </w:rPr>
                </w:rPrChange>
              </w:rPr>
              <w:commentReference w:id="2637"/>
            </w:r>
          </w:p>
        </w:tc>
        <w:tc>
          <w:tcPr>
            <w:tcW w:w="5670" w:type="dxa"/>
            <w:shd w:val="clear" w:color="auto" w:fill="auto"/>
          </w:tcPr>
          <w:p w:rsidR="00160ECC" w:rsidRDefault="00160ECC" w:rsidP="00160ECC">
            <w:pPr>
              <w:rPr>
                <w:rFonts w:cs="Calibri"/>
              </w:rPr>
            </w:pPr>
            <w:r>
              <w:rPr>
                <w:rFonts w:cs="Calibri"/>
              </w:rPr>
              <w:t>7.0-14</w:t>
            </w:r>
          </w:p>
          <w:p w:rsidR="00160ECC" w:rsidRPr="00160ECC" w:rsidRDefault="00160ECC" w:rsidP="00160ECC">
            <w:pPr>
              <w:rPr>
                <w:rFonts w:cs="Calibri"/>
              </w:rPr>
            </w:pPr>
            <w:r>
              <w:rPr>
                <w:rFonts w:cs="Calibri"/>
              </w:rPr>
              <w:t>(Describe requirements to suit other custom controller features that must be accommodated.)</w:t>
            </w:r>
          </w:p>
        </w:tc>
      </w:tr>
      <w:tr w:rsidR="00160ECC" w:rsidTr="00A535CF">
        <w:tc>
          <w:tcPr>
            <w:tcW w:w="2040" w:type="dxa"/>
            <w:shd w:val="clear" w:color="auto" w:fill="auto"/>
          </w:tcPr>
          <w:p w:rsidR="00160ECC" w:rsidRPr="00A06732" w:rsidRDefault="001E7F20" w:rsidP="00160ECC">
            <w:pPr>
              <w:rPr>
                <w:rFonts w:cs="Calibri"/>
                <w:highlight w:val="yellow"/>
                <w:rPrChange w:id="2640" w:author="Eddie Curtis" w:date="2012-08-10T13:34:00Z">
                  <w:rPr>
                    <w:rFonts w:cs="Calibri"/>
                  </w:rPr>
                </w:rPrChange>
              </w:rPr>
            </w:pPr>
            <w:r w:rsidRPr="001E7F20">
              <w:rPr>
                <w:rFonts w:cs="Calibri"/>
                <w:highlight w:val="yellow"/>
                <w:rPrChange w:id="2641" w:author="Eddie Curtis" w:date="2012-08-10T13:34:00Z">
                  <w:rPr>
                    <w:rFonts w:cs="Calibri"/>
                    <w:sz w:val="16"/>
                    <w:szCs w:val="16"/>
                  </w:rPr>
                </w:rPrChange>
              </w:rPr>
              <w:t>4.9.0-1.0-9</w:t>
            </w:r>
          </w:p>
        </w:tc>
        <w:tc>
          <w:tcPr>
            <w:tcW w:w="5268" w:type="dxa"/>
            <w:shd w:val="clear" w:color="auto" w:fill="auto"/>
          </w:tcPr>
          <w:p w:rsidR="00160ECC" w:rsidRPr="00A06732" w:rsidRDefault="001E7F20" w:rsidP="00160ECC">
            <w:pPr>
              <w:numPr>
                <w:ilvl w:val="0"/>
                <w:numId w:val="11"/>
              </w:numPr>
              <w:autoSpaceDE w:val="0"/>
              <w:autoSpaceDN w:val="0"/>
              <w:adjustRightInd w:val="0"/>
              <w:spacing w:after="0"/>
              <w:rPr>
                <w:rFonts w:cs="Calibri"/>
                <w:highlight w:val="yellow"/>
                <w:rPrChange w:id="2642" w:author="Eddie Curtis" w:date="2012-08-10T13:34:00Z">
                  <w:rPr>
                    <w:rFonts w:cs="Calibri"/>
                  </w:rPr>
                </w:rPrChange>
              </w:rPr>
            </w:pPr>
            <w:r w:rsidRPr="001E7F20">
              <w:rPr>
                <w:rFonts w:cs="Calibri"/>
                <w:highlight w:val="yellow"/>
                <w:rPrChange w:id="2643" w:author="Eddie Curtis" w:date="2012-08-10T13:34:00Z">
                  <w:rPr>
                    <w:rFonts w:cs="Calibri"/>
                    <w:sz w:val="16"/>
                    <w:szCs w:val="16"/>
                  </w:rPr>
                </w:rPrChange>
              </w:rPr>
              <w:t>Allow any phase to be designated as the coordinated phase</w:t>
            </w:r>
          </w:p>
        </w:tc>
        <w:tc>
          <w:tcPr>
            <w:tcW w:w="5670" w:type="dxa"/>
            <w:shd w:val="clear" w:color="auto" w:fill="auto"/>
          </w:tcPr>
          <w:p w:rsidR="00160ECC" w:rsidRPr="00A06732" w:rsidRDefault="001E7F20" w:rsidP="00160ECC">
            <w:pPr>
              <w:rPr>
                <w:rFonts w:cs="Calibri"/>
                <w:highlight w:val="yellow"/>
                <w:rPrChange w:id="2644" w:author="Eddie Curtis" w:date="2012-08-10T13:34:00Z">
                  <w:rPr>
                    <w:rFonts w:cs="Calibri"/>
                  </w:rPr>
                </w:rPrChange>
              </w:rPr>
            </w:pPr>
            <w:r w:rsidRPr="001E7F20">
              <w:rPr>
                <w:rFonts w:cs="Calibri"/>
                <w:highlight w:val="yellow"/>
                <w:rPrChange w:id="2645" w:author="Eddie Curtis" w:date="2012-08-10T13:34:00Z">
                  <w:rPr>
                    <w:rFonts w:cs="Calibri"/>
                    <w:sz w:val="16"/>
                    <w:szCs w:val="16"/>
                  </w:rPr>
                </w:rPrChange>
              </w:rPr>
              <w:t>7.0-9</w:t>
            </w:r>
          </w:p>
          <w:p w:rsidR="00160ECC" w:rsidRPr="00A06732" w:rsidRDefault="001E7F20" w:rsidP="00A06732">
            <w:pPr>
              <w:rPr>
                <w:rFonts w:cs="Calibri"/>
                <w:highlight w:val="yellow"/>
                <w:rPrChange w:id="2646" w:author="Eddie Curtis" w:date="2012-08-10T13:34:00Z">
                  <w:rPr>
                    <w:rFonts w:cs="Calibri"/>
                  </w:rPr>
                </w:rPrChange>
              </w:rPr>
            </w:pPr>
            <w:r w:rsidRPr="001E7F20">
              <w:rPr>
                <w:rFonts w:cs="Calibri"/>
                <w:highlight w:val="yellow"/>
                <w:rPrChange w:id="2647" w:author="Eddie Curtis" w:date="2012-08-10T13:34:00Z">
                  <w:rPr>
                    <w:rFonts w:cs="Calibri"/>
                    <w:sz w:val="16"/>
                    <w:szCs w:val="16"/>
                  </w:rPr>
                </w:rPrChange>
              </w:rPr>
              <w:t xml:space="preserve">The ASCT shall not prevent </w:t>
            </w:r>
            <w:del w:id="2648" w:author="Eddie Curtis" w:date="2012-08-10T13:33:00Z">
              <w:r w:rsidRPr="001E7F20">
                <w:rPr>
                  <w:rFonts w:cs="Calibri"/>
                  <w:highlight w:val="yellow"/>
                  <w:rPrChange w:id="2649" w:author="Eddie Curtis" w:date="2012-08-10T13:34:00Z">
                    <w:rPr>
                      <w:rFonts w:cs="Calibri"/>
                      <w:sz w:val="16"/>
                      <w:szCs w:val="16"/>
                    </w:rPr>
                  </w:rPrChange>
                </w:rPr>
                <w:delText>the following</w:delText>
              </w:r>
            </w:del>
            <w:ins w:id="2650" w:author="Eddie Curtis" w:date="2012-08-10T13:33:00Z">
              <w:r w:rsidRPr="001E7F20">
                <w:rPr>
                  <w:rFonts w:cs="Calibri"/>
                  <w:highlight w:val="yellow"/>
                  <w:rPrChange w:id="2651" w:author="Eddie Curtis" w:date="2012-08-10T13:34:00Z">
                    <w:rPr>
                      <w:rFonts w:cs="Calibri"/>
                      <w:sz w:val="16"/>
                      <w:szCs w:val="16"/>
                    </w:rPr>
                  </w:rPrChange>
                </w:rPr>
                <w:t>any</w:t>
              </w:r>
            </w:ins>
            <w:r w:rsidRPr="001E7F20">
              <w:rPr>
                <w:rFonts w:cs="Calibri"/>
                <w:highlight w:val="yellow"/>
                <w:rPrChange w:id="2652" w:author="Eddie Curtis" w:date="2012-08-10T13:34:00Z">
                  <w:rPr>
                    <w:rFonts w:cs="Calibri"/>
                    <w:sz w:val="16"/>
                    <w:szCs w:val="16"/>
                  </w:rPr>
                </w:rPrChange>
              </w:rPr>
              <w:t xml:space="preserve"> phases </w:t>
            </w:r>
            <w:del w:id="2653" w:author="Eddie Curtis" w:date="2012-08-10T13:33:00Z">
              <w:r w:rsidRPr="001E7F20">
                <w:rPr>
                  <w:rFonts w:cs="Calibri"/>
                  <w:highlight w:val="yellow"/>
                  <w:rPrChange w:id="2654" w:author="Eddie Curtis" w:date="2012-08-10T13:34:00Z">
                    <w:rPr>
                      <w:rFonts w:cs="Calibri"/>
                      <w:sz w:val="16"/>
                      <w:szCs w:val="16"/>
                    </w:rPr>
                  </w:rPrChange>
                </w:rPr>
                <w:delText>to be</w:delText>
              </w:r>
            </w:del>
            <w:ins w:id="2655" w:author="Eddie Curtis" w:date="2012-08-10T13:33:00Z">
              <w:r w:rsidRPr="001E7F20">
                <w:rPr>
                  <w:rFonts w:cs="Calibri"/>
                  <w:highlight w:val="yellow"/>
                  <w:rPrChange w:id="2656" w:author="Eddie Curtis" w:date="2012-08-10T13:34:00Z">
                    <w:rPr>
                      <w:rFonts w:cs="Calibri"/>
                      <w:sz w:val="16"/>
                      <w:szCs w:val="16"/>
                    </w:rPr>
                  </w:rPrChange>
                </w:rPr>
                <w:t>from being</w:t>
              </w:r>
            </w:ins>
            <w:r w:rsidRPr="001E7F20">
              <w:rPr>
                <w:rFonts w:cs="Calibri"/>
                <w:highlight w:val="yellow"/>
                <w:rPrChange w:id="2657" w:author="Eddie Curtis" w:date="2012-08-10T13:34:00Z">
                  <w:rPr>
                    <w:rFonts w:cs="Calibri"/>
                    <w:sz w:val="16"/>
                    <w:szCs w:val="16"/>
                  </w:rPr>
                </w:rPrChange>
              </w:rPr>
              <w:t xml:space="preserve"> designated as coordinated phases. (User to list all required phases.)</w:t>
            </w:r>
          </w:p>
        </w:tc>
      </w:tr>
      <w:tr w:rsidR="00160ECC" w:rsidTr="00A535CF">
        <w:tc>
          <w:tcPr>
            <w:tcW w:w="2040" w:type="dxa"/>
            <w:shd w:val="clear" w:color="auto" w:fill="auto"/>
          </w:tcPr>
          <w:p w:rsidR="00160ECC" w:rsidRPr="00730371" w:rsidRDefault="001E7F20" w:rsidP="00160ECC">
            <w:pPr>
              <w:tabs>
                <w:tab w:val="center" w:pos="4680"/>
                <w:tab w:val="right" w:pos="9360"/>
              </w:tabs>
              <w:rPr>
                <w:rFonts w:cs="Calibri"/>
                <w:highlight w:val="yellow"/>
                <w:rPrChange w:id="2658" w:author="Eddie Curtis" w:date="2012-08-10T13:35:00Z">
                  <w:rPr>
                    <w:rFonts w:cs="Calibri"/>
                  </w:rPr>
                </w:rPrChange>
              </w:rPr>
            </w:pPr>
            <w:r w:rsidRPr="001E7F20">
              <w:rPr>
                <w:rFonts w:cs="Calibri"/>
                <w:highlight w:val="yellow"/>
                <w:rPrChange w:id="2659" w:author="Eddie Curtis" w:date="2012-08-10T13:35:00Z">
                  <w:rPr>
                    <w:rFonts w:cs="Calibri"/>
                    <w:sz w:val="16"/>
                    <w:szCs w:val="16"/>
                  </w:rPr>
                </w:rPrChange>
              </w:rPr>
              <w:t>4.9.0-1.0-10</w:t>
            </w:r>
          </w:p>
        </w:tc>
        <w:tc>
          <w:tcPr>
            <w:tcW w:w="5268" w:type="dxa"/>
            <w:shd w:val="clear" w:color="auto" w:fill="auto"/>
          </w:tcPr>
          <w:p w:rsidR="00160ECC" w:rsidRPr="00730371"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660" w:author="Eddie Curtis" w:date="2012-08-10T13:35:00Z">
                  <w:rPr>
                    <w:rFonts w:cs="Calibri"/>
                  </w:rPr>
                </w:rPrChange>
              </w:rPr>
            </w:pPr>
            <w:r w:rsidRPr="001E7F20">
              <w:rPr>
                <w:rFonts w:cs="Calibri"/>
                <w:highlight w:val="yellow"/>
                <w:rPrChange w:id="2661" w:author="Eddie Curtis" w:date="2012-08-10T13:35:00Z">
                  <w:rPr>
                    <w:rFonts w:cs="Calibri"/>
                    <w:sz w:val="16"/>
                    <w:szCs w:val="16"/>
                  </w:rPr>
                </w:rPrChange>
              </w:rPr>
              <w:t>Allow the operator to specify which phase receives unused time from a preceding phase</w:t>
            </w:r>
          </w:p>
        </w:tc>
        <w:tc>
          <w:tcPr>
            <w:tcW w:w="5670" w:type="dxa"/>
            <w:shd w:val="clear" w:color="auto" w:fill="auto"/>
          </w:tcPr>
          <w:p w:rsidR="00160ECC" w:rsidRPr="00730371" w:rsidRDefault="001E7F20" w:rsidP="00160ECC">
            <w:pPr>
              <w:tabs>
                <w:tab w:val="center" w:pos="4680"/>
                <w:tab w:val="right" w:pos="9360"/>
              </w:tabs>
              <w:rPr>
                <w:rFonts w:cs="Calibri"/>
                <w:highlight w:val="yellow"/>
                <w:rPrChange w:id="2662" w:author="Eddie Curtis" w:date="2012-08-10T13:37:00Z">
                  <w:rPr>
                    <w:rFonts w:cs="Calibri"/>
                  </w:rPr>
                </w:rPrChange>
              </w:rPr>
            </w:pPr>
            <w:r w:rsidRPr="001E7F20">
              <w:rPr>
                <w:rFonts w:cs="Calibri"/>
                <w:highlight w:val="yellow"/>
                <w:rPrChange w:id="2663" w:author="Eddie Curtis" w:date="2012-08-10T13:37:00Z">
                  <w:rPr>
                    <w:rFonts w:cs="Calibri"/>
                    <w:sz w:val="16"/>
                    <w:szCs w:val="16"/>
                  </w:rPr>
                </w:rPrChange>
              </w:rPr>
              <w:t>2.1.2.0-10</w:t>
            </w:r>
          </w:p>
          <w:p w:rsidR="00160ECC" w:rsidRPr="00730371" w:rsidRDefault="001E7F20" w:rsidP="00160ECC">
            <w:pPr>
              <w:tabs>
                <w:tab w:val="center" w:pos="4680"/>
                <w:tab w:val="right" w:pos="9360"/>
              </w:tabs>
              <w:rPr>
                <w:rFonts w:cs="Calibri"/>
                <w:highlight w:val="yellow"/>
                <w:rPrChange w:id="2664" w:author="Eddie Curtis" w:date="2012-08-10T13:37:00Z">
                  <w:rPr>
                    <w:rFonts w:cs="Calibri"/>
                  </w:rPr>
                </w:rPrChange>
              </w:rPr>
            </w:pPr>
            <w:r w:rsidRPr="001E7F20">
              <w:rPr>
                <w:rFonts w:cs="Calibri"/>
                <w:highlight w:val="yellow"/>
                <w:rPrChange w:id="2665" w:author="Eddie Curtis" w:date="2012-08-10T13:37:00Z">
                  <w:rPr>
                    <w:rFonts w:cs="Calibri"/>
                    <w:sz w:val="16"/>
                    <w:szCs w:val="16"/>
                  </w:rPr>
                </w:rPrChange>
              </w:rPr>
              <w:t>The ASCT shall assign unused time from a preceding phase that terminates early to a user-specified phase as follows:</w:t>
            </w:r>
          </w:p>
          <w:p w:rsidR="00730371" w:rsidRPr="00730371" w:rsidRDefault="001E7F20" w:rsidP="00160ECC">
            <w:pPr>
              <w:numPr>
                <w:ilvl w:val="0"/>
                <w:numId w:val="11"/>
              </w:numPr>
              <w:rPr>
                <w:ins w:id="2666" w:author="Eddie Curtis" w:date="2012-08-10T13:35:00Z"/>
                <w:rFonts w:cs="Calibri"/>
                <w:highlight w:val="yellow"/>
                <w:rPrChange w:id="2667" w:author="Eddie Curtis" w:date="2012-08-10T13:37:00Z">
                  <w:rPr>
                    <w:ins w:id="2668" w:author="Eddie Curtis" w:date="2012-08-10T13:35:00Z"/>
                    <w:rFonts w:cs="Calibri"/>
                  </w:rPr>
                </w:rPrChange>
              </w:rPr>
            </w:pPr>
            <w:ins w:id="2669" w:author="Eddie Curtis" w:date="2012-08-10T13:35:00Z">
              <w:r w:rsidRPr="001E7F20">
                <w:rPr>
                  <w:rFonts w:cs="Calibri"/>
                  <w:highlight w:val="yellow"/>
                  <w:rPrChange w:id="2670" w:author="Eddie Curtis" w:date="2012-08-10T13:37:00Z">
                    <w:rPr>
                      <w:rFonts w:cs="Calibri"/>
                      <w:sz w:val="16"/>
                      <w:szCs w:val="16"/>
                    </w:rPr>
                  </w:rPrChange>
                </w:rPr>
                <w:t>Fixed or floating force offs</w:t>
              </w:r>
            </w:ins>
          </w:p>
          <w:p w:rsidR="00160ECC" w:rsidRPr="00730371" w:rsidRDefault="001E7F20" w:rsidP="00160ECC">
            <w:pPr>
              <w:numPr>
                <w:ilvl w:val="0"/>
                <w:numId w:val="11"/>
              </w:numPr>
              <w:rPr>
                <w:rFonts w:cs="Calibri"/>
                <w:highlight w:val="yellow"/>
                <w:rPrChange w:id="2671" w:author="Eddie Curtis" w:date="2012-08-10T13:37:00Z">
                  <w:rPr>
                    <w:rFonts w:cs="Calibri"/>
                  </w:rPr>
                </w:rPrChange>
              </w:rPr>
            </w:pPr>
            <w:r w:rsidRPr="001E7F20">
              <w:rPr>
                <w:rFonts w:cs="Calibri"/>
                <w:highlight w:val="yellow"/>
                <w:rPrChange w:id="2672" w:author="Eddie Curtis" w:date="2012-08-10T13:37:00Z">
                  <w:rPr>
                    <w:rFonts w:cs="Calibri"/>
                    <w:sz w:val="16"/>
                    <w:szCs w:val="16"/>
                  </w:rPr>
                </w:rPrChange>
              </w:rPr>
              <w:t>next phase;</w:t>
            </w:r>
          </w:p>
          <w:p w:rsidR="00160ECC" w:rsidRPr="00730371" w:rsidRDefault="001E7F20" w:rsidP="00160ECC">
            <w:pPr>
              <w:numPr>
                <w:ilvl w:val="0"/>
                <w:numId w:val="11"/>
              </w:numPr>
              <w:rPr>
                <w:rFonts w:cs="Calibri"/>
                <w:highlight w:val="yellow"/>
                <w:rPrChange w:id="2673" w:author="Eddie Curtis" w:date="2012-08-10T13:37:00Z">
                  <w:rPr>
                    <w:rFonts w:cs="Calibri"/>
                  </w:rPr>
                </w:rPrChange>
              </w:rPr>
            </w:pPr>
            <w:r w:rsidRPr="001E7F20">
              <w:rPr>
                <w:rFonts w:cs="Calibri"/>
                <w:highlight w:val="yellow"/>
                <w:rPrChange w:id="2674" w:author="Eddie Curtis" w:date="2012-08-10T13:37:00Z">
                  <w:rPr>
                    <w:rFonts w:cs="Calibri"/>
                    <w:sz w:val="16"/>
                    <w:szCs w:val="16"/>
                  </w:rPr>
                </w:rPrChange>
              </w:rPr>
              <w:t>next coordinated phase;</w:t>
            </w:r>
          </w:p>
          <w:p w:rsidR="00730371" w:rsidRPr="00730371" w:rsidRDefault="001E7F20" w:rsidP="00730371">
            <w:pPr>
              <w:numPr>
                <w:ilvl w:val="0"/>
                <w:numId w:val="11"/>
              </w:numPr>
              <w:rPr>
                <w:ins w:id="2675" w:author="Eddie Curtis" w:date="2012-08-10T13:36:00Z"/>
                <w:rFonts w:cs="Calibri"/>
                <w:highlight w:val="yellow"/>
                <w:rPrChange w:id="2676" w:author="Eddie Curtis" w:date="2012-08-10T13:37:00Z">
                  <w:rPr>
                    <w:ins w:id="2677" w:author="Eddie Curtis" w:date="2012-08-10T13:36:00Z"/>
                    <w:rFonts w:cs="Calibri"/>
                  </w:rPr>
                </w:rPrChange>
              </w:rPr>
            </w:pPr>
            <w:r w:rsidRPr="001E7F20">
              <w:rPr>
                <w:rFonts w:cs="Calibri"/>
                <w:highlight w:val="yellow"/>
                <w:rPrChange w:id="2678" w:author="Eddie Curtis" w:date="2012-08-10T13:37:00Z">
                  <w:rPr>
                    <w:rFonts w:cs="Calibri"/>
                    <w:sz w:val="16"/>
                    <w:szCs w:val="16"/>
                  </w:rPr>
                </w:rPrChange>
              </w:rPr>
              <w:t>user-specified phase</w:t>
            </w:r>
            <w:ins w:id="2679" w:author="Eddie Curtis" w:date="2012-08-10T13:36:00Z">
              <w:r w:rsidRPr="001E7F20">
                <w:rPr>
                  <w:rFonts w:cs="Calibri"/>
                  <w:highlight w:val="yellow"/>
                  <w:rPrChange w:id="2680" w:author="Eddie Curtis" w:date="2012-08-10T13:37:00Z">
                    <w:rPr>
                      <w:rFonts w:cs="Calibri"/>
                      <w:sz w:val="16"/>
                      <w:szCs w:val="16"/>
                    </w:rPr>
                  </w:rPrChange>
                </w:rPr>
                <w:t xml:space="preserve"> (Storage phases</w:t>
              </w:r>
            </w:ins>
          </w:p>
          <w:p w:rsidR="00160ECC" w:rsidRPr="00730371" w:rsidRDefault="001E7F20" w:rsidP="00160ECC">
            <w:pPr>
              <w:numPr>
                <w:ilvl w:val="0"/>
                <w:numId w:val="11"/>
              </w:numPr>
              <w:tabs>
                <w:tab w:val="center" w:pos="4680"/>
                <w:tab w:val="right" w:pos="9360"/>
              </w:tabs>
              <w:rPr>
                <w:rFonts w:cs="Calibri"/>
                <w:highlight w:val="yellow"/>
                <w:rPrChange w:id="2681" w:author="Eddie Curtis" w:date="2012-08-10T13:37:00Z">
                  <w:rPr>
                    <w:rFonts w:cs="Calibri"/>
                  </w:rPr>
                </w:rPrChange>
              </w:rPr>
            </w:pPr>
            <w:ins w:id="2682" w:author="Eddie Curtis" w:date="2012-08-10T13:36:00Z">
              <w:r w:rsidRPr="001E7F20">
                <w:rPr>
                  <w:rFonts w:cs="Calibri"/>
                  <w:highlight w:val="yellow"/>
                  <w:rPrChange w:id="2683" w:author="Eddie Curtis" w:date="2012-08-10T13:37:00Z">
                    <w:rPr>
                      <w:rFonts w:cs="Calibri"/>
                      <w:sz w:val="16"/>
                      <w:szCs w:val="16"/>
                    </w:rPr>
                  </w:rPrChange>
                </w:rPr>
                <w:t>)</w:t>
              </w:r>
            </w:ins>
            <w:r w:rsidRPr="001E7F20">
              <w:rPr>
                <w:rFonts w:cs="Calibri"/>
                <w:highlight w:val="yellow"/>
                <w:rPrChange w:id="2684" w:author="Eddie Curtis" w:date="2012-08-10T13:37:00Z">
                  <w:rPr>
                    <w:rFonts w:cs="Calibri"/>
                    <w:sz w:val="16"/>
                    <w:szCs w:val="16"/>
                  </w:rPr>
                </w:rPrChange>
              </w:rPr>
              <w:t>.</w:t>
            </w:r>
          </w:p>
          <w:p w:rsidR="00160ECC" w:rsidRPr="00730371" w:rsidRDefault="001E7F20" w:rsidP="00160ECC">
            <w:pPr>
              <w:rPr>
                <w:rFonts w:cs="Calibri"/>
                <w:highlight w:val="yellow"/>
                <w:rPrChange w:id="2685" w:author="Eddie Curtis" w:date="2012-08-10T13:37:00Z">
                  <w:rPr>
                    <w:rFonts w:cs="Calibri"/>
                  </w:rPr>
                </w:rPrChange>
              </w:rPr>
            </w:pPr>
            <w:r w:rsidRPr="001E7F20">
              <w:rPr>
                <w:rFonts w:cs="Calibri"/>
                <w:highlight w:val="yellow"/>
                <w:rPrChange w:id="2686" w:author="Eddie Curtis" w:date="2012-08-10T13:37:00Z">
                  <w:rPr>
                    <w:rFonts w:cs="Calibri"/>
                    <w:sz w:val="16"/>
                    <w:szCs w:val="16"/>
                  </w:rPr>
                </w:rPrChange>
              </w:rPr>
              <w:t>2.1.2.0-11</w:t>
            </w:r>
          </w:p>
          <w:p w:rsidR="00160ECC" w:rsidRPr="00730371" w:rsidRDefault="001E7F20" w:rsidP="00160ECC">
            <w:pPr>
              <w:rPr>
                <w:rFonts w:cs="Calibri"/>
                <w:highlight w:val="yellow"/>
                <w:rPrChange w:id="2687" w:author="Eddie Curtis" w:date="2012-08-10T13:37:00Z">
                  <w:rPr>
                    <w:rFonts w:cs="Calibri"/>
                  </w:rPr>
                </w:rPrChange>
              </w:rPr>
            </w:pPr>
            <w:r w:rsidRPr="001E7F20">
              <w:rPr>
                <w:rFonts w:cs="Calibri"/>
                <w:highlight w:val="yellow"/>
                <w:rPrChange w:id="2688" w:author="Eddie Curtis" w:date="2012-08-10T13:37:00Z">
                  <w:rPr>
                    <w:rFonts w:cs="Calibri"/>
                    <w:sz w:val="16"/>
                    <w:szCs w:val="16"/>
                  </w:rPr>
                </w:rPrChange>
              </w:rPr>
              <w:t>The ASCT shall assign unused time from a preceding phase that is skipped to a user-specified phase as follows:</w:t>
            </w:r>
          </w:p>
          <w:p w:rsidR="00730371" w:rsidRPr="00730371" w:rsidRDefault="001E7F20" w:rsidP="00730371">
            <w:pPr>
              <w:numPr>
                <w:ilvl w:val="0"/>
                <w:numId w:val="11"/>
              </w:numPr>
              <w:rPr>
                <w:ins w:id="2689" w:author="Eddie Curtis" w:date="2012-08-10T13:37:00Z"/>
                <w:rFonts w:cs="Calibri"/>
                <w:highlight w:val="yellow"/>
                <w:rPrChange w:id="2690" w:author="Eddie Curtis" w:date="2012-08-10T13:37:00Z">
                  <w:rPr>
                    <w:ins w:id="2691" w:author="Eddie Curtis" w:date="2012-08-10T13:37:00Z"/>
                    <w:rFonts w:cs="Calibri"/>
                  </w:rPr>
                </w:rPrChange>
              </w:rPr>
            </w:pPr>
            <w:ins w:id="2692" w:author="Eddie Curtis" w:date="2012-08-10T13:37:00Z">
              <w:r w:rsidRPr="001E7F20">
                <w:rPr>
                  <w:rFonts w:cs="Calibri"/>
                  <w:highlight w:val="yellow"/>
                  <w:rPrChange w:id="2693" w:author="Eddie Curtis" w:date="2012-08-10T13:37:00Z">
                    <w:rPr>
                      <w:rFonts w:cs="Calibri"/>
                      <w:sz w:val="16"/>
                      <w:szCs w:val="16"/>
                    </w:rPr>
                  </w:rPrChange>
                </w:rPr>
                <w:t>Fixed or floating force offs</w:t>
              </w:r>
            </w:ins>
          </w:p>
          <w:p w:rsidR="00730371" w:rsidRPr="00730371" w:rsidRDefault="001E7F20" w:rsidP="00730371">
            <w:pPr>
              <w:numPr>
                <w:ilvl w:val="0"/>
                <w:numId w:val="11"/>
              </w:numPr>
              <w:rPr>
                <w:ins w:id="2694" w:author="Eddie Curtis" w:date="2012-08-10T13:37:00Z"/>
                <w:rFonts w:cs="Calibri"/>
                <w:highlight w:val="yellow"/>
                <w:rPrChange w:id="2695" w:author="Eddie Curtis" w:date="2012-08-10T13:37:00Z">
                  <w:rPr>
                    <w:ins w:id="2696" w:author="Eddie Curtis" w:date="2012-08-10T13:37:00Z"/>
                    <w:rFonts w:cs="Calibri"/>
                  </w:rPr>
                </w:rPrChange>
              </w:rPr>
            </w:pPr>
            <w:ins w:id="2697" w:author="Eddie Curtis" w:date="2012-08-10T13:37:00Z">
              <w:r w:rsidRPr="001E7F20">
                <w:rPr>
                  <w:rFonts w:cs="Calibri"/>
                  <w:highlight w:val="yellow"/>
                  <w:rPrChange w:id="2698" w:author="Eddie Curtis" w:date="2012-08-10T13:37:00Z">
                    <w:rPr>
                      <w:rFonts w:cs="Calibri"/>
                      <w:sz w:val="16"/>
                      <w:szCs w:val="16"/>
                    </w:rPr>
                  </w:rPrChange>
                </w:rPr>
                <w:t>next phase;</w:t>
              </w:r>
            </w:ins>
          </w:p>
          <w:p w:rsidR="00730371" w:rsidRPr="00730371" w:rsidRDefault="001E7F20" w:rsidP="00730371">
            <w:pPr>
              <w:numPr>
                <w:ilvl w:val="0"/>
                <w:numId w:val="11"/>
              </w:numPr>
              <w:rPr>
                <w:ins w:id="2699" w:author="Eddie Curtis" w:date="2012-08-10T13:37:00Z"/>
                <w:rFonts w:cs="Calibri"/>
                <w:highlight w:val="yellow"/>
                <w:rPrChange w:id="2700" w:author="Eddie Curtis" w:date="2012-08-10T13:37:00Z">
                  <w:rPr>
                    <w:ins w:id="2701" w:author="Eddie Curtis" w:date="2012-08-10T13:37:00Z"/>
                    <w:rFonts w:cs="Calibri"/>
                  </w:rPr>
                </w:rPrChange>
              </w:rPr>
            </w:pPr>
            <w:ins w:id="2702" w:author="Eddie Curtis" w:date="2012-08-10T13:37:00Z">
              <w:r w:rsidRPr="001E7F20">
                <w:rPr>
                  <w:rFonts w:cs="Calibri"/>
                  <w:highlight w:val="yellow"/>
                  <w:rPrChange w:id="2703" w:author="Eddie Curtis" w:date="2012-08-10T13:37:00Z">
                    <w:rPr>
                      <w:rFonts w:cs="Calibri"/>
                      <w:sz w:val="16"/>
                      <w:szCs w:val="16"/>
                    </w:rPr>
                  </w:rPrChange>
                </w:rPr>
                <w:t>next coordinated phase;</w:t>
              </w:r>
            </w:ins>
          </w:p>
          <w:p w:rsidR="00730371" w:rsidRPr="00730371" w:rsidRDefault="001E7F20" w:rsidP="00730371">
            <w:pPr>
              <w:numPr>
                <w:ilvl w:val="0"/>
                <w:numId w:val="11"/>
              </w:numPr>
              <w:rPr>
                <w:ins w:id="2704" w:author="Eddie Curtis" w:date="2012-08-10T13:37:00Z"/>
                <w:rFonts w:cs="Calibri"/>
                <w:highlight w:val="yellow"/>
                <w:rPrChange w:id="2705" w:author="Eddie Curtis" w:date="2012-08-10T13:37:00Z">
                  <w:rPr>
                    <w:ins w:id="2706" w:author="Eddie Curtis" w:date="2012-08-10T13:37:00Z"/>
                    <w:rFonts w:cs="Calibri"/>
                  </w:rPr>
                </w:rPrChange>
              </w:rPr>
            </w:pPr>
            <w:ins w:id="2707" w:author="Eddie Curtis" w:date="2012-08-10T13:37:00Z">
              <w:r w:rsidRPr="001E7F20">
                <w:rPr>
                  <w:rFonts w:cs="Calibri"/>
                  <w:highlight w:val="yellow"/>
                  <w:rPrChange w:id="2708" w:author="Eddie Curtis" w:date="2012-08-10T13:37:00Z">
                    <w:rPr>
                      <w:rFonts w:cs="Calibri"/>
                      <w:sz w:val="16"/>
                      <w:szCs w:val="16"/>
                    </w:rPr>
                  </w:rPrChange>
                </w:rPr>
                <w:t>user-specified phase (Storage phases</w:t>
              </w:r>
            </w:ins>
            <w:ins w:id="2709" w:author="USER" w:date="2012-08-27T08:40:00Z">
              <w:r w:rsidR="00BF216E">
                <w:rPr>
                  <w:rFonts w:cs="Calibri"/>
                  <w:highlight w:val="yellow"/>
                </w:rPr>
                <w:t>)</w:t>
              </w:r>
            </w:ins>
          </w:p>
          <w:p w:rsidR="00160ECC" w:rsidRPr="00AF3AF6" w:rsidDel="00730371" w:rsidRDefault="001E7F20" w:rsidP="00730371">
            <w:pPr>
              <w:numPr>
                <w:ilvl w:val="0"/>
                <w:numId w:val="11"/>
              </w:numPr>
              <w:rPr>
                <w:del w:id="2710" w:author="Eddie Curtis" w:date="2012-08-10T13:37:00Z"/>
                <w:rFonts w:cs="Calibri"/>
              </w:rPr>
            </w:pPr>
            <w:ins w:id="2711" w:author="Eddie Curtis" w:date="2012-08-10T13:37:00Z">
              <w:r w:rsidRPr="001E7F20">
                <w:rPr>
                  <w:rFonts w:cs="Calibri"/>
                  <w:highlight w:val="yellow"/>
                  <w:rPrChange w:id="2712" w:author="Eddie Curtis" w:date="2012-08-10T13:37:00Z">
                    <w:rPr>
                      <w:rFonts w:cs="Calibri"/>
                      <w:sz w:val="16"/>
                      <w:szCs w:val="16"/>
                    </w:rPr>
                  </w:rPrChange>
                </w:rPr>
                <w:lastRenderedPageBreak/>
                <w:t>)</w:t>
              </w:r>
            </w:ins>
            <w:del w:id="2713" w:author="Eddie Curtis" w:date="2012-08-10T13:37:00Z">
              <w:r w:rsidRPr="001E7F20">
                <w:rPr>
                  <w:rFonts w:cs="Calibri"/>
                  <w:rPrChange w:id="2714" w:author="USER" w:date="2012-09-07T16:00:00Z">
                    <w:rPr>
                      <w:rFonts w:cs="Calibri"/>
                      <w:sz w:val="16"/>
                      <w:szCs w:val="16"/>
                    </w:rPr>
                  </w:rPrChange>
                </w:rPr>
                <w:delText>previous phase;</w:delText>
              </w:r>
            </w:del>
          </w:p>
          <w:p w:rsidR="00160ECC" w:rsidRPr="00AF3AF6" w:rsidDel="00730371" w:rsidRDefault="001E7F20" w:rsidP="00160ECC">
            <w:pPr>
              <w:numPr>
                <w:ilvl w:val="0"/>
                <w:numId w:val="11"/>
              </w:numPr>
              <w:rPr>
                <w:del w:id="2715" w:author="Eddie Curtis" w:date="2012-08-10T13:37:00Z"/>
                <w:rFonts w:cs="Calibri"/>
              </w:rPr>
            </w:pPr>
            <w:del w:id="2716" w:author="Eddie Curtis" w:date="2012-08-10T13:37:00Z">
              <w:r w:rsidRPr="001E7F20">
                <w:rPr>
                  <w:rFonts w:cs="Calibri"/>
                  <w:rPrChange w:id="2717" w:author="USER" w:date="2012-09-07T16:00:00Z">
                    <w:rPr>
                      <w:rFonts w:cs="Calibri"/>
                      <w:sz w:val="16"/>
                      <w:szCs w:val="16"/>
                    </w:rPr>
                  </w:rPrChange>
                </w:rPr>
                <w:delText>next phase;</w:delText>
              </w:r>
            </w:del>
          </w:p>
          <w:p w:rsidR="00160ECC" w:rsidRPr="00AF3AF6" w:rsidDel="00730371" w:rsidRDefault="001E7F20" w:rsidP="00160ECC">
            <w:pPr>
              <w:numPr>
                <w:ilvl w:val="0"/>
                <w:numId w:val="11"/>
              </w:numPr>
              <w:rPr>
                <w:del w:id="2718" w:author="Eddie Curtis" w:date="2012-08-10T13:37:00Z"/>
                <w:rFonts w:cs="Calibri"/>
              </w:rPr>
            </w:pPr>
            <w:del w:id="2719" w:author="Eddie Curtis" w:date="2012-08-10T13:37:00Z">
              <w:r w:rsidRPr="001E7F20">
                <w:rPr>
                  <w:rFonts w:cs="Calibri"/>
                  <w:rPrChange w:id="2720" w:author="USER" w:date="2012-09-07T16:00:00Z">
                    <w:rPr>
                      <w:rFonts w:cs="Calibri"/>
                      <w:sz w:val="16"/>
                      <w:szCs w:val="16"/>
                    </w:rPr>
                  </w:rPrChange>
                </w:rPr>
                <w:delText>next coordinated phase;</w:delText>
              </w:r>
            </w:del>
          </w:p>
          <w:p w:rsidR="00160ECC" w:rsidRPr="00160ECC" w:rsidRDefault="001E7F20" w:rsidP="00160ECC">
            <w:pPr>
              <w:numPr>
                <w:ilvl w:val="0"/>
                <w:numId w:val="11"/>
              </w:numPr>
              <w:rPr>
                <w:rFonts w:cs="Calibri"/>
              </w:rPr>
            </w:pPr>
            <w:del w:id="2721" w:author="Eddie Curtis" w:date="2012-08-10T13:37:00Z">
              <w:r w:rsidRPr="001E7F20">
                <w:rPr>
                  <w:rFonts w:cs="Calibri"/>
                  <w:rPrChange w:id="2722" w:author="USER" w:date="2012-09-07T16:00:00Z">
                    <w:rPr>
                      <w:rFonts w:cs="Calibri"/>
                      <w:sz w:val="16"/>
                      <w:szCs w:val="16"/>
                    </w:rPr>
                  </w:rPrChange>
                </w:rPr>
                <w:delText>user-specified phase.</w:delText>
              </w:r>
            </w:del>
          </w:p>
        </w:tc>
      </w:tr>
      <w:tr w:rsidR="00160ECC" w:rsidTr="00A535CF">
        <w:tc>
          <w:tcPr>
            <w:tcW w:w="2040" w:type="dxa"/>
            <w:shd w:val="clear" w:color="auto" w:fill="auto"/>
          </w:tcPr>
          <w:p w:rsidR="00160ECC" w:rsidRPr="00730371" w:rsidRDefault="001E7F20" w:rsidP="00160ECC">
            <w:pPr>
              <w:rPr>
                <w:rFonts w:cs="Calibri"/>
                <w:strike/>
                <w:rPrChange w:id="2723" w:author="Eddie Curtis" w:date="2012-08-10T13:38:00Z">
                  <w:rPr>
                    <w:rFonts w:cs="Calibri"/>
                  </w:rPr>
                </w:rPrChange>
              </w:rPr>
            </w:pPr>
            <w:r w:rsidRPr="001E7F20">
              <w:rPr>
                <w:rFonts w:cs="Calibri"/>
                <w:strike/>
                <w:rPrChange w:id="2724" w:author="Eddie Curtis" w:date="2012-08-10T13:38:00Z">
                  <w:rPr>
                    <w:rFonts w:cs="Calibri"/>
                    <w:sz w:val="16"/>
                    <w:szCs w:val="16"/>
                  </w:rPr>
                </w:rPrChange>
              </w:rPr>
              <w:lastRenderedPageBreak/>
              <w:t>4.9.0-1.0-11</w:t>
            </w:r>
          </w:p>
        </w:tc>
        <w:tc>
          <w:tcPr>
            <w:tcW w:w="5268" w:type="dxa"/>
            <w:shd w:val="clear" w:color="auto" w:fill="auto"/>
          </w:tcPr>
          <w:p w:rsidR="00160ECC" w:rsidRPr="00730371" w:rsidRDefault="001E7F20" w:rsidP="00730371">
            <w:pPr>
              <w:numPr>
                <w:ilvl w:val="0"/>
                <w:numId w:val="11"/>
              </w:numPr>
              <w:autoSpaceDE w:val="0"/>
              <w:autoSpaceDN w:val="0"/>
              <w:adjustRightInd w:val="0"/>
              <w:spacing w:after="0"/>
              <w:rPr>
                <w:rFonts w:cs="Calibri"/>
                <w:strike/>
                <w:rPrChange w:id="2725" w:author="Eddie Curtis" w:date="2012-08-10T13:38:00Z">
                  <w:rPr>
                    <w:rFonts w:cs="Calibri"/>
                  </w:rPr>
                </w:rPrChange>
              </w:rPr>
            </w:pPr>
            <w:r w:rsidRPr="001E7F20">
              <w:rPr>
                <w:rFonts w:cs="Calibri"/>
                <w:strike/>
                <w:rPrChange w:id="2726" w:author="Eddie Curtis" w:date="2012-08-10T13:38:00Z">
                  <w:rPr>
                    <w:rFonts w:cs="Calibri"/>
                    <w:sz w:val="16"/>
                    <w:szCs w:val="16"/>
                  </w:rPr>
                </w:rPrChange>
              </w:rPr>
              <w:t>Allow the controller to respond independently to individual lanes of an approach. This may be implemented in the signal controller using XX extension/passage timers, which may be assignable to each vehicle detector input channel. This may allow the adaptive operation to be based on da</w:t>
            </w:r>
            <w:del w:id="2727" w:author="Eddie Curtis" w:date="2012-08-10T13:38:00Z">
              <w:r w:rsidRPr="001E7F20">
                <w:rPr>
                  <w:rFonts w:cs="Calibri"/>
                  <w:strike/>
                  <w:rPrChange w:id="2728" w:author="Eddie Curtis" w:date="2012-08-10T13:38:00Z">
                    <w:rPr>
                      <w:rFonts w:cs="Calibri"/>
                      <w:sz w:val="16"/>
                      <w:szCs w:val="16"/>
                    </w:rPr>
                  </w:rPrChange>
                </w:rPr>
                <w:delText>a</w:delText>
              </w:r>
            </w:del>
            <w:r w:rsidRPr="001E7F20">
              <w:rPr>
                <w:rFonts w:cs="Calibri"/>
                <w:strike/>
                <w:rPrChange w:id="2729" w:author="Eddie Curtis" w:date="2012-08-10T13:38:00Z">
                  <w:rPr>
                    <w:rFonts w:cs="Calibri"/>
                    <w:sz w:val="16"/>
                    <w:szCs w:val="16"/>
                  </w:rPr>
                </w:rPrChange>
              </w:rPr>
              <w:t>t</w:t>
            </w:r>
            <w:ins w:id="2730" w:author="Eddie Curtis" w:date="2012-08-10T13:38:00Z">
              <w:r w:rsidRPr="001E7F20">
                <w:rPr>
                  <w:rFonts w:cs="Calibri"/>
                  <w:strike/>
                  <w:rPrChange w:id="2731" w:author="Eddie Curtis" w:date="2012-08-10T13:38:00Z">
                    <w:rPr>
                      <w:rFonts w:cs="Calibri"/>
                      <w:sz w:val="16"/>
                      <w:szCs w:val="16"/>
                    </w:rPr>
                  </w:rPrChange>
                </w:rPr>
                <w:t>a</w:t>
              </w:r>
            </w:ins>
            <w:r w:rsidRPr="001E7F20">
              <w:rPr>
                <w:rFonts w:cs="Calibri"/>
                <w:strike/>
                <w:rPrChange w:id="2732" w:author="Eddie Curtis" w:date="2012-08-10T13:38:00Z">
                  <w:rPr>
                    <w:rFonts w:cs="Calibri"/>
                    <w:sz w:val="16"/>
                    <w:szCs w:val="16"/>
                  </w:rPr>
                </w:rPrChange>
              </w:rPr>
              <w:t xml:space="preserve"> from a specific detector, or by excluding specific detectors.</w:t>
            </w:r>
          </w:p>
        </w:tc>
        <w:tc>
          <w:tcPr>
            <w:tcW w:w="5670" w:type="dxa"/>
            <w:shd w:val="clear" w:color="auto" w:fill="auto"/>
          </w:tcPr>
          <w:p w:rsidR="00160ECC" w:rsidRPr="00730371" w:rsidRDefault="001E7F20" w:rsidP="00160ECC">
            <w:pPr>
              <w:rPr>
                <w:rFonts w:cs="Calibri"/>
                <w:strike/>
                <w:rPrChange w:id="2733" w:author="Eddie Curtis" w:date="2012-08-10T13:38:00Z">
                  <w:rPr>
                    <w:rFonts w:cs="Calibri"/>
                  </w:rPr>
                </w:rPrChange>
              </w:rPr>
            </w:pPr>
            <w:r w:rsidRPr="001E7F20">
              <w:rPr>
                <w:rFonts w:cs="Calibri"/>
                <w:strike/>
                <w:rPrChange w:id="2734" w:author="Eddie Curtis" w:date="2012-08-10T13:38:00Z">
                  <w:rPr>
                    <w:rFonts w:cs="Calibri"/>
                    <w:sz w:val="16"/>
                    <w:szCs w:val="16"/>
                  </w:rPr>
                </w:rPrChange>
              </w:rPr>
              <w:t>7.0-12</w:t>
            </w:r>
          </w:p>
          <w:p w:rsidR="00160ECC" w:rsidRPr="00730371" w:rsidRDefault="001E7F20" w:rsidP="00160ECC">
            <w:pPr>
              <w:rPr>
                <w:rFonts w:cs="Calibri"/>
                <w:i/>
                <w:iCs/>
                <w:strike/>
                <w:rPrChange w:id="2735" w:author="Eddie Curtis" w:date="2012-08-10T13:38:00Z">
                  <w:rPr>
                    <w:rFonts w:cs="Calibri"/>
                    <w:i/>
                    <w:iCs/>
                  </w:rPr>
                </w:rPrChange>
              </w:rPr>
            </w:pPr>
            <w:r w:rsidRPr="001E7F20">
              <w:rPr>
                <w:rFonts w:cs="Calibri"/>
                <w:i/>
                <w:iCs/>
                <w:strike/>
                <w:rPrChange w:id="2736" w:author="Eddie Curtis" w:date="2012-08-10T13:38:00Z">
                  <w:rPr>
                    <w:rFonts w:cs="Calibri"/>
                    <w:i/>
                    <w:iCs/>
                    <w:sz w:val="16"/>
                    <w:szCs w:val="16"/>
                  </w:rPr>
                </w:rPrChange>
              </w:rPr>
              <w:t>The ASCT shall not prevent the local signal controller from performing actuated phase control using XX extension/passage timers as assigned to user-specified vehicle detector input channels in the local controller.</w:t>
            </w:r>
          </w:p>
          <w:p w:rsidR="00160ECC" w:rsidRPr="00730371" w:rsidRDefault="001E7F20" w:rsidP="00160ECC">
            <w:pPr>
              <w:rPr>
                <w:rFonts w:cs="Calibri"/>
                <w:strike/>
                <w:rPrChange w:id="2737" w:author="Eddie Curtis" w:date="2012-08-10T13:38:00Z">
                  <w:rPr>
                    <w:rFonts w:cs="Calibri"/>
                  </w:rPr>
                </w:rPrChange>
              </w:rPr>
            </w:pPr>
            <w:r w:rsidRPr="001E7F20">
              <w:rPr>
                <w:rFonts w:cs="Calibri"/>
                <w:strike/>
                <w:rPrChange w:id="2738" w:author="Eddie Curtis" w:date="2012-08-10T13:38:00Z">
                  <w:rPr>
                    <w:rFonts w:cs="Calibri"/>
                    <w:sz w:val="16"/>
                    <w:szCs w:val="16"/>
                  </w:rPr>
                </w:rPrChange>
              </w:rPr>
              <w:t>9.0-1</w:t>
            </w:r>
          </w:p>
          <w:p w:rsidR="00160ECC" w:rsidRPr="00730371" w:rsidRDefault="001E7F20" w:rsidP="00160ECC">
            <w:pPr>
              <w:tabs>
                <w:tab w:val="center" w:pos="4680"/>
                <w:tab w:val="right" w:pos="9360"/>
              </w:tabs>
              <w:rPr>
                <w:rFonts w:cs="Calibri"/>
                <w:strike/>
                <w:rPrChange w:id="2739" w:author="Eddie Curtis" w:date="2012-08-10T13:38:00Z">
                  <w:rPr>
                    <w:rFonts w:cs="Calibri"/>
                  </w:rPr>
                </w:rPrChange>
              </w:rPr>
            </w:pPr>
            <w:r w:rsidRPr="001E7F20">
              <w:rPr>
                <w:rFonts w:cs="Calibri"/>
                <w:strike/>
                <w:rPrChange w:id="2740" w:author="Eddie Curtis" w:date="2012-08-10T13:38:00Z">
                  <w:rPr>
                    <w:rFonts w:cs="Calibri"/>
                    <w:sz w:val="16"/>
                    <w:szCs w:val="16"/>
                  </w:rPr>
                </w:rPrChange>
              </w:rPr>
              <w:t>The ASCT shall set a specific state for each special function output based on the occupancy on a user-specified detector.</w:t>
            </w:r>
          </w:p>
          <w:p w:rsidR="00160ECC" w:rsidRPr="00730371" w:rsidRDefault="001E7F20" w:rsidP="00160ECC">
            <w:pPr>
              <w:tabs>
                <w:tab w:val="center" w:pos="4680"/>
                <w:tab w:val="right" w:pos="9360"/>
              </w:tabs>
              <w:rPr>
                <w:rFonts w:cs="Calibri"/>
                <w:strike/>
                <w:rPrChange w:id="2741" w:author="Eddie Curtis" w:date="2012-08-10T13:38:00Z">
                  <w:rPr>
                    <w:rFonts w:cs="Calibri"/>
                  </w:rPr>
                </w:rPrChange>
              </w:rPr>
            </w:pPr>
            <w:r w:rsidRPr="001E7F20">
              <w:rPr>
                <w:rFonts w:cs="Calibri"/>
                <w:strike/>
                <w:rPrChange w:id="2742" w:author="Eddie Curtis" w:date="2012-08-10T13:38:00Z">
                  <w:rPr>
                    <w:rFonts w:cs="Calibri"/>
                    <w:sz w:val="16"/>
                    <w:szCs w:val="16"/>
                  </w:rPr>
                </w:rPrChange>
              </w:rPr>
              <w:t>7.0-12.0-1</w:t>
            </w:r>
          </w:p>
          <w:p w:rsidR="00160ECC" w:rsidRPr="00730371" w:rsidRDefault="001E7F20" w:rsidP="00160ECC">
            <w:pPr>
              <w:tabs>
                <w:tab w:val="center" w:pos="4680"/>
                <w:tab w:val="right" w:pos="9360"/>
              </w:tabs>
              <w:rPr>
                <w:rFonts w:cs="Calibri"/>
                <w:strike/>
                <w:rPrChange w:id="2743" w:author="Eddie Curtis" w:date="2012-08-10T13:38:00Z">
                  <w:rPr>
                    <w:rFonts w:cs="Calibri"/>
                  </w:rPr>
                </w:rPrChange>
              </w:rPr>
            </w:pPr>
            <w:r w:rsidRPr="001E7F20">
              <w:rPr>
                <w:rFonts w:cs="Calibri"/>
                <w:strike/>
                <w:rPrChange w:id="2744" w:author="Eddie Curtis" w:date="2012-08-10T13:38:00Z">
                  <w:rPr>
                    <w:rFonts w:cs="Calibri"/>
                    <w:sz w:val="16"/>
                    <w:szCs w:val="16"/>
                  </w:rPr>
                </w:rPrChange>
              </w:rPr>
              <w:t>The ASCT shall operate adaptively using user-specified detector channels.</w:t>
            </w:r>
          </w:p>
        </w:tc>
      </w:tr>
      <w:tr w:rsidR="00160ECC" w:rsidTr="00A535CF">
        <w:tc>
          <w:tcPr>
            <w:tcW w:w="2040" w:type="dxa"/>
            <w:shd w:val="clear" w:color="auto" w:fill="auto"/>
          </w:tcPr>
          <w:p w:rsidR="00160ECC" w:rsidRPr="00730371" w:rsidRDefault="001E7F20" w:rsidP="00160ECC">
            <w:pPr>
              <w:tabs>
                <w:tab w:val="center" w:pos="4680"/>
                <w:tab w:val="right" w:pos="9360"/>
              </w:tabs>
              <w:rPr>
                <w:rFonts w:cs="Calibri"/>
                <w:highlight w:val="yellow"/>
                <w:rPrChange w:id="2745" w:author="Eddie Curtis" w:date="2012-08-10T13:39:00Z">
                  <w:rPr>
                    <w:rFonts w:cs="Calibri"/>
                  </w:rPr>
                </w:rPrChange>
              </w:rPr>
            </w:pPr>
            <w:r w:rsidRPr="001E7F20">
              <w:rPr>
                <w:rFonts w:cs="Calibri"/>
                <w:highlight w:val="yellow"/>
                <w:rPrChange w:id="2746" w:author="Eddie Curtis" w:date="2012-08-10T13:39:00Z">
                  <w:rPr>
                    <w:rFonts w:cs="Calibri"/>
                    <w:sz w:val="16"/>
                    <w:szCs w:val="16"/>
                  </w:rPr>
                </w:rPrChange>
              </w:rPr>
              <w:t>4.9.0-1.0-12</w:t>
            </w:r>
          </w:p>
        </w:tc>
        <w:tc>
          <w:tcPr>
            <w:tcW w:w="5268" w:type="dxa"/>
            <w:shd w:val="clear" w:color="auto" w:fill="auto"/>
          </w:tcPr>
          <w:p w:rsidR="00160ECC" w:rsidRPr="00730371"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747" w:author="Eddie Curtis" w:date="2012-08-10T13:39:00Z">
                  <w:rPr>
                    <w:rFonts w:cs="Calibri"/>
                  </w:rPr>
                </w:rPrChange>
              </w:rPr>
            </w:pPr>
            <w:r w:rsidRPr="001E7F20">
              <w:rPr>
                <w:rFonts w:cs="Calibri"/>
                <w:highlight w:val="yellow"/>
                <w:rPrChange w:id="2748" w:author="Eddie Curtis" w:date="2012-08-10T13:39:00Z">
                  <w:rPr>
                    <w:rFonts w:cs="Calibri"/>
                    <w:sz w:val="16"/>
                    <w:szCs w:val="16"/>
                  </w:rPr>
                </w:rPrChange>
              </w:rPr>
              <w:t>Allow the coordinated phase to terminate early under prescribed traffic conditions</w:t>
            </w:r>
          </w:p>
        </w:tc>
        <w:tc>
          <w:tcPr>
            <w:tcW w:w="5670" w:type="dxa"/>
            <w:shd w:val="clear" w:color="auto" w:fill="auto"/>
          </w:tcPr>
          <w:p w:rsidR="00160ECC" w:rsidRPr="00730371" w:rsidRDefault="001E7F20" w:rsidP="00160ECC">
            <w:pPr>
              <w:tabs>
                <w:tab w:val="center" w:pos="4680"/>
                <w:tab w:val="right" w:pos="9360"/>
              </w:tabs>
              <w:rPr>
                <w:rFonts w:cs="Calibri"/>
                <w:highlight w:val="yellow"/>
                <w:rPrChange w:id="2749" w:author="Eddie Curtis" w:date="2012-08-10T13:39:00Z">
                  <w:rPr>
                    <w:rFonts w:cs="Calibri"/>
                  </w:rPr>
                </w:rPrChange>
              </w:rPr>
            </w:pPr>
            <w:r w:rsidRPr="001E7F20">
              <w:rPr>
                <w:rFonts w:cs="Calibri"/>
                <w:highlight w:val="yellow"/>
                <w:rPrChange w:id="2750" w:author="Eddie Curtis" w:date="2012-08-10T13:39:00Z">
                  <w:rPr>
                    <w:rFonts w:cs="Calibri"/>
                    <w:sz w:val="16"/>
                    <w:szCs w:val="16"/>
                  </w:rPr>
                </w:rPrChange>
              </w:rPr>
              <w:t>7.0-10</w:t>
            </w:r>
          </w:p>
          <w:p w:rsidR="00160ECC" w:rsidRPr="00730371" w:rsidRDefault="001E7F20" w:rsidP="00160ECC">
            <w:pPr>
              <w:tabs>
                <w:tab w:val="center" w:pos="4680"/>
                <w:tab w:val="right" w:pos="9360"/>
              </w:tabs>
              <w:rPr>
                <w:rFonts w:cs="Calibri"/>
                <w:highlight w:val="yellow"/>
                <w:rPrChange w:id="2751" w:author="Eddie Curtis" w:date="2012-08-10T13:39:00Z">
                  <w:rPr>
                    <w:rFonts w:cs="Calibri"/>
                  </w:rPr>
                </w:rPrChange>
              </w:rPr>
            </w:pPr>
            <w:r w:rsidRPr="001E7F20">
              <w:rPr>
                <w:rFonts w:cs="Calibri"/>
                <w:highlight w:val="yellow"/>
                <w:rPrChange w:id="2752" w:author="Eddie Curtis" w:date="2012-08-10T13:39:00Z">
                  <w:rPr>
                    <w:rFonts w:cs="Calibri"/>
                    <w:sz w:val="16"/>
                    <w:szCs w:val="16"/>
                  </w:rPr>
                </w:rPrChange>
              </w:rPr>
              <w:t>The ASCT shall have the option for a coordinated phase to be released early based on a user-definable point in the phase or cycle. (User select phase or cycle.)</w:t>
            </w:r>
          </w:p>
        </w:tc>
      </w:tr>
      <w:tr w:rsidR="00160ECC" w:rsidTr="00A535CF">
        <w:tc>
          <w:tcPr>
            <w:tcW w:w="2040" w:type="dxa"/>
            <w:shd w:val="clear" w:color="auto" w:fill="auto"/>
          </w:tcPr>
          <w:p w:rsidR="00160ECC" w:rsidRPr="00730371" w:rsidRDefault="001E7F20" w:rsidP="00160ECC">
            <w:pPr>
              <w:tabs>
                <w:tab w:val="center" w:pos="4680"/>
                <w:tab w:val="right" w:pos="9360"/>
              </w:tabs>
              <w:rPr>
                <w:rFonts w:cs="Calibri"/>
                <w:highlight w:val="yellow"/>
                <w:rPrChange w:id="2753" w:author="Eddie Curtis" w:date="2012-08-10T13:40:00Z">
                  <w:rPr>
                    <w:rFonts w:cs="Calibri"/>
                  </w:rPr>
                </w:rPrChange>
              </w:rPr>
            </w:pPr>
            <w:r w:rsidRPr="001E7F20">
              <w:rPr>
                <w:rFonts w:cs="Calibri"/>
                <w:highlight w:val="yellow"/>
                <w:rPrChange w:id="2754" w:author="Eddie Curtis" w:date="2012-08-10T13:40:00Z">
                  <w:rPr>
                    <w:rFonts w:cs="Calibri"/>
                    <w:sz w:val="16"/>
                    <w:szCs w:val="16"/>
                  </w:rPr>
                </w:rPrChange>
              </w:rPr>
              <w:t>4.9.0-1.0-13</w:t>
            </w:r>
          </w:p>
        </w:tc>
        <w:tc>
          <w:tcPr>
            <w:tcW w:w="5268" w:type="dxa"/>
            <w:shd w:val="clear" w:color="auto" w:fill="auto"/>
          </w:tcPr>
          <w:p w:rsidR="00160ECC" w:rsidRPr="00730371"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755" w:author="Eddie Curtis" w:date="2012-08-10T13:40:00Z">
                  <w:rPr>
                    <w:rFonts w:cs="Calibri"/>
                  </w:rPr>
                </w:rPrChange>
              </w:rPr>
            </w:pPr>
            <w:r w:rsidRPr="001E7F20">
              <w:rPr>
                <w:rFonts w:cs="Calibri"/>
                <w:highlight w:val="yellow"/>
                <w:rPrChange w:id="2756" w:author="Eddie Curtis" w:date="2012-08-10T13:40:00Z">
                  <w:rPr>
                    <w:rFonts w:cs="Calibri"/>
                    <w:sz w:val="16"/>
                    <w:szCs w:val="16"/>
                  </w:rPr>
                </w:rPrChange>
              </w:rPr>
              <w:t>Allow flexible timing of non-coordinated phases (such as late start of a phase) while maintaining coordination</w:t>
            </w:r>
          </w:p>
        </w:tc>
        <w:tc>
          <w:tcPr>
            <w:tcW w:w="5670" w:type="dxa"/>
            <w:shd w:val="clear" w:color="auto" w:fill="auto"/>
          </w:tcPr>
          <w:p w:rsidR="00160ECC" w:rsidRPr="00730371" w:rsidRDefault="001E7F20" w:rsidP="00160ECC">
            <w:pPr>
              <w:tabs>
                <w:tab w:val="center" w:pos="4680"/>
                <w:tab w:val="right" w:pos="9360"/>
              </w:tabs>
              <w:rPr>
                <w:rFonts w:cs="Calibri"/>
                <w:highlight w:val="yellow"/>
                <w:rPrChange w:id="2757" w:author="Eddie Curtis" w:date="2012-08-10T13:40:00Z">
                  <w:rPr>
                    <w:rFonts w:cs="Calibri"/>
                  </w:rPr>
                </w:rPrChange>
              </w:rPr>
            </w:pPr>
            <w:r w:rsidRPr="001E7F20">
              <w:rPr>
                <w:rFonts w:cs="Calibri"/>
                <w:highlight w:val="yellow"/>
                <w:rPrChange w:id="2758" w:author="Eddie Curtis" w:date="2012-08-10T13:40:00Z">
                  <w:rPr>
                    <w:rFonts w:cs="Calibri"/>
                    <w:sz w:val="16"/>
                    <w:szCs w:val="16"/>
                  </w:rPr>
                </w:rPrChange>
              </w:rPr>
              <w:t>8.0-6</w:t>
            </w:r>
          </w:p>
          <w:p w:rsidR="00160ECC" w:rsidRPr="00730371" w:rsidRDefault="001E7F20" w:rsidP="00160ECC">
            <w:pPr>
              <w:tabs>
                <w:tab w:val="center" w:pos="4680"/>
                <w:tab w:val="right" w:pos="9360"/>
              </w:tabs>
              <w:rPr>
                <w:rFonts w:cs="Calibri"/>
                <w:highlight w:val="yellow"/>
                <w:rPrChange w:id="2759" w:author="Eddie Curtis" w:date="2012-08-10T13:40:00Z">
                  <w:rPr>
                    <w:rFonts w:cs="Calibri"/>
                  </w:rPr>
                </w:rPrChange>
              </w:rPr>
            </w:pPr>
            <w:r w:rsidRPr="001E7F20">
              <w:rPr>
                <w:rFonts w:cs="Calibri"/>
                <w:highlight w:val="yellow"/>
                <w:rPrChange w:id="2760" w:author="Eddie Curtis" w:date="2012-08-10T13:40:00Z">
                  <w:rPr>
                    <w:rFonts w:cs="Calibri"/>
                    <w:sz w:val="16"/>
                    <w:szCs w:val="16"/>
                  </w:rPr>
                </w:rPrChange>
              </w:rPr>
              <w:t>The ASCT shall begin a non-coordinated phase later than its normal starting point within the cycle when all of the following conditions exist:</w:t>
            </w:r>
          </w:p>
          <w:p w:rsidR="00160ECC" w:rsidRPr="00730371" w:rsidRDefault="001E7F20" w:rsidP="00160ECC">
            <w:pPr>
              <w:numPr>
                <w:ilvl w:val="0"/>
                <w:numId w:val="11"/>
              </w:numPr>
              <w:tabs>
                <w:tab w:val="center" w:pos="4680"/>
                <w:tab w:val="right" w:pos="9360"/>
              </w:tabs>
              <w:rPr>
                <w:rFonts w:cs="Calibri"/>
                <w:highlight w:val="yellow"/>
                <w:rPrChange w:id="2761" w:author="Eddie Curtis" w:date="2012-08-10T13:40:00Z">
                  <w:rPr>
                    <w:rFonts w:cs="Calibri"/>
                  </w:rPr>
                </w:rPrChange>
              </w:rPr>
            </w:pPr>
            <w:r w:rsidRPr="001E7F20">
              <w:rPr>
                <w:rFonts w:cs="Calibri"/>
                <w:highlight w:val="yellow"/>
                <w:rPrChange w:id="2762" w:author="Eddie Curtis" w:date="2012-08-10T13:40:00Z">
                  <w:rPr>
                    <w:rFonts w:cs="Calibri"/>
                    <w:sz w:val="16"/>
                    <w:szCs w:val="16"/>
                  </w:rPr>
                </w:rPrChange>
              </w:rPr>
              <w:t>The user enables this feature</w:t>
            </w:r>
          </w:p>
          <w:p w:rsidR="00160ECC" w:rsidRPr="00730371" w:rsidRDefault="001E7F20" w:rsidP="00160ECC">
            <w:pPr>
              <w:numPr>
                <w:ilvl w:val="0"/>
                <w:numId w:val="11"/>
              </w:numPr>
              <w:tabs>
                <w:tab w:val="center" w:pos="4680"/>
                <w:tab w:val="right" w:pos="9360"/>
              </w:tabs>
              <w:rPr>
                <w:rFonts w:cs="Calibri"/>
                <w:highlight w:val="yellow"/>
                <w:rPrChange w:id="2763" w:author="Eddie Curtis" w:date="2012-08-10T13:40:00Z">
                  <w:rPr>
                    <w:rFonts w:cs="Calibri"/>
                  </w:rPr>
                </w:rPrChange>
              </w:rPr>
            </w:pPr>
            <w:r w:rsidRPr="001E7F20">
              <w:rPr>
                <w:rFonts w:cs="Calibri"/>
                <w:highlight w:val="yellow"/>
                <w:rPrChange w:id="2764" w:author="Eddie Curtis" w:date="2012-08-10T13:40:00Z">
                  <w:rPr>
                    <w:rFonts w:cs="Calibri"/>
                    <w:sz w:val="16"/>
                    <w:szCs w:val="16"/>
                  </w:rPr>
                </w:rPrChange>
              </w:rPr>
              <w:t xml:space="preserve">Sufficient time in the cycle remains to serve the minimum green times for the phase and the subsequent non-coordinated phases before the beginning of the coordinated </w:t>
            </w:r>
            <w:r w:rsidRPr="001E7F20">
              <w:rPr>
                <w:rFonts w:cs="Calibri"/>
                <w:highlight w:val="yellow"/>
                <w:rPrChange w:id="2765" w:author="Eddie Curtis" w:date="2012-08-10T13:40:00Z">
                  <w:rPr>
                    <w:rFonts w:cs="Calibri"/>
                    <w:sz w:val="16"/>
                    <w:szCs w:val="16"/>
                  </w:rPr>
                </w:rPrChange>
              </w:rPr>
              <w:lastRenderedPageBreak/>
              <w:t>phase</w:t>
            </w:r>
          </w:p>
          <w:p w:rsidR="00160ECC" w:rsidRPr="00730371" w:rsidRDefault="001E7F20" w:rsidP="00160ECC">
            <w:pPr>
              <w:numPr>
                <w:ilvl w:val="0"/>
                <w:numId w:val="11"/>
              </w:numPr>
              <w:tabs>
                <w:tab w:val="center" w:pos="4680"/>
                <w:tab w:val="right" w:pos="9360"/>
              </w:tabs>
              <w:rPr>
                <w:rFonts w:cs="Calibri"/>
                <w:highlight w:val="yellow"/>
                <w:rPrChange w:id="2766" w:author="Eddie Curtis" w:date="2012-08-10T13:40:00Z">
                  <w:rPr>
                    <w:rFonts w:cs="Calibri"/>
                  </w:rPr>
                </w:rPrChange>
              </w:rPr>
            </w:pPr>
            <w:r w:rsidRPr="001E7F20">
              <w:rPr>
                <w:rFonts w:cs="Calibri"/>
                <w:highlight w:val="yellow"/>
                <w:rPrChange w:id="2767" w:author="Eddie Curtis" w:date="2012-08-10T13:40:00Z">
                  <w:rPr>
                    <w:rFonts w:cs="Calibri"/>
                    <w:sz w:val="16"/>
                    <w:szCs w:val="16"/>
                  </w:rPr>
                </w:rPrChange>
              </w:rPr>
              <w:t>The phase is called after its normal start time</w:t>
            </w:r>
          </w:p>
          <w:p w:rsidR="00160ECC" w:rsidRPr="00730371" w:rsidRDefault="001E7F20" w:rsidP="00160ECC">
            <w:pPr>
              <w:numPr>
                <w:ilvl w:val="0"/>
                <w:numId w:val="11"/>
              </w:numPr>
              <w:tabs>
                <w:tab w:val="center" w:pos="4680"/>
                <w:tab w:val="right" w:pos="9360"/>
              </w:tabs>
              <w:rPr>
                <w:rFonts w:cs="Calibri"/>
                <w:highlight w:val="yellow"/>
                <w:rPrChange w:id="2768" w:author="Eddie Curtis" w:date="2012-08-10T13:40:00Z">
                  <w:rPr>
                    <w:rFonts w:cs="Calibri"/>
                  </w:rPr>
                </w:rPrChange>
              </w:rPr>
            </w:pPr>
            <w:r w:rsidRPr="001E7F20">
              <w:rPr>
                <w:rFonts w:cs="Calibri"/>
                <w:highlight w:val="yellow"/>
                <w:rPrChange w:id="2769" w:author="Eddie Curtis" w:date="2012-08-10T13:40:00Z">
                  <w:rPr>
                    <w:rFonts w:cs="Calibri"/>
                    <w:sz w:val="16"/>
                    <w:szCs w:val="16"/>
                  </w:rPr>
                </w:rPrChange>
              </w:rPr>
              <w:t>The associated pedestrian phase is not called</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770" w:author="USER" w:date="2012-09-07T16:00:00Z">
                  <w:rPr>
                    <w:rFonts w:cs="Calibri"/>
                  </w:rPr>
                </w:rPrChange>
              </w:rPr>
            </w:pPr>
            <w:r w:rsidRPr="001E7F20">
              <w:rPr>
                <w:rFonts w:cs="Calibri"/>
                <w:highlight w:val="yellow"/>
                <w:rPrChange w:id="2771" w:author="USER" w:date="2012-09-07T16:00:00Z">
                  <w:rPr>
                    <w:rFonts w:cs="Calibri"/>
                    <w:sz w:val="16"/>
                    <w:szCs w:val="16"/>
                  </w:rPr>
                </w:rPrChange>
              </w:rPr>
              <w:lastRenderedPageBreak/>
              <w:t>4.9.0-1.0-14</w:t>
            </w:r>
          </w:p>
        </w:tc>
        <w:tc>
          <w:tcPr>
            <w:tcW w:w="5268" w:type="dxa"/>
            <w:shd w:val="clear" w:color="auto" w:fill="auto"/>
          </w:tcPr>
          <w:p w:rsidR="00160ECC" w:rsidRPr="00730371"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772" w:author="Eddie Curtis" w:date="2012-08-10T13:41:00Z">
                  <w:rPr>
                    <w:rFonts w:cs="Calibri"/>
                  </w:rPr>
                </w:rPrChange>
              </w:rPr>
            </w:pPr>
            <w:r w:rsidRPr="001E7F20">
              <w:rPr>
                <w:rFonts w:cs="Calibri"/>
                <w:highlight w:val="yellow"/>
                <w:rPrChange w:id="2773" w:author="Eddie Curtis" w:date="2012-08-10T13:41:00Z">
                  <w:rPr>
                    <w:rFonts w:cs="Calibri"/>
                    <w:sz w:val="16"/>
                    <w:szCs w:val="16"/>
                  </w:rPr>
                </w:rPrChange>
              </w:rPr>
              <w:t>Protected/permissive phasing and alternate left turn phase sequences.</w:t>
            </w:r>
          </w:p>
        </w:tc>
        <w:tc>
          <w:tcPr>
            <w:tcW w:w="5670" w:type="dxa"/>
            <w:shd w:val="clear" w:color="auto" w:fill="auto"/>
          </w:tcPr>
          <w:p w:rsidR="00160ECC" w:rsidRPr="00730371" w:rsidRDefault="001E7F20" w:rsidP="00160ECC">
            <w:pPr>
              <w:tabs>
                <w:tab w:val="center" w:pos="4680"/>
                <w:tab w:val="right" w:pos="9360"/>
              </w:tabs>
              <w:rPr>
                <w:rFonts w:cs="Calibri"/>
                <w:highlight w:val="yellow"/>
                <w:rPrChange w:id="2774" w:author="Eddie Curtis" w:date="2012-08-10T13:41:00Z">
                  <w:rPr>
                    <w:rFonts w:cs="Calibri"/>
                  </w:rPr>
                </w:rPrChange>
              </w:rPr>
            </w:pPr>
            <w:r w:rsidRPr="001E7F20">
              <w:rPr>
                <w:rFonts w:cs="Calibri"/>
                <w:highlight w:val="yellow"/>
                <w:rPrChange w:id="2775" w:author="Eddie Curtis" w:date="2012-08-10T13:41:00Z">
                  <w:rPr>
                    <w:rFonts w:cs="Calibri"/>
                    <w:sz w:val="16"/>
                    <w:szCs w:val="16"/>
                  </w:rPr>
                </w:rPrChange>
              </w:rPr>
              <w:t>2.1.2.0-1</w:t>
            </w:r>
          </w:p>
          <w:p w:rsidR="00160ECC" w:rsidRPr="00730371" w:rsidRDefault="001E7F20" w:rsidP="00160ECC">
            <w:pPr>
              <w:tabs>
                <w:tab w:val="center" w:pos="4680"/>
                <w:tab w:val="right" w:pos="9360"/>
              </w:tabs>
              <w:rPr>
                <w:rFonts w:cs="Calibri"/>
                <w:highlight w:val="yellow"/>
                <w:rPrChange w:id="2776" w:author="Eddie Curtis" w:date="2012-08-10T13:41:00Z">
                  <w:rPr>
                    <w:rFonts w:cs="Calibri"/>
                  </w:rPr>
                </w:rPrChange>
              </w:rPr>
            </w:pPr>
            <w:r w:rsidRPr="001E7F20">
              <w:rPr>
                <w:rFonts w:cs="Calibri"/>
                <w:highlight w:val="yellow"/>
                <w:rPrChange w:id="2777" w:author="Eddie Curtis" w:date="2012-08-10T13:41:00Z">
                  <w:rPr>
                    <w:rFonts w:cs="Calibri"/>
                    <w:sz w:val="16"/>
                    <w:szCs w:val="16"/>
                  </w:rPr>
                </w:rPrChange>
              </w:rPr>
              <w:t>The ASCT shall not prevent protected/permissive left turn phase operation.</w:t>
            </w:r>
          </w:p>
          <w:p w:rsidR="00160ECC" w:rsidRPr="00730371" w:rsidRDefault="001E7F20" w:rsidP="00160ECC">
            <w:pPr>
              <w:tabs>
                <w:tab w:val="center" w:pos="4680"/>
                <w:tab w:val="right" w:pos="9360"/>
              </w:tabs>
              <w:rPr>
                <w:rFonts w:cs="Calibri"/>
                <w:highlight w:val="yellow"/>
                <w:rPrChange w:id="2778" w:author="Eddie Curtis" w:date="2012-08-10T13:41:00Z">
                  <w:rPr>
                    <w:rFonts w:cs="Calibri"/>
                  </w:rPr>
                </w:rPrChange>
              </w:rPr>
            </w:pPr>
            <w:r w:rsidRPr="001E7F20">
              <w:rPr>
                <w:rFonts w:cs="Calibri"/>
                <w:highlight w:val="yellow"/>
                <w:rPrChange w:id="2779" w:author="Eddie Curtis" w:date="2012-08-10T13:41:00Z">
                  <w:rPr>
                    <w:rFonts w:cs="Calibri"/>
                    <w:sz w:val="16"/>
                    <w:szCs w:val="16"/>
                  </w:rPr>
                </w:rPrChange>
              </w:rPr>
              <w:t>2.1.2.0-2</w:t>
            </w:r>
          </w:p>
          <w:p w:rsidR="00160ECC" w:rsidRPr="00730371" w:rsidRDefault="001E7F20" w:rsidP="00160ECC">
            <w:pPr>
              <w:tabs>
                <w:tab w:val="center" w:pos="4680"/>
                <w:tab w:val="right" w:pos="9360"/>
              </w:tabs>
              <w:rPr>
                <w:rFonts w:cs="Calibri"/>
                <w:highlight w:val="yellow"/>
                <w:rPrChange w:id="2780" w:author="Eddie Curtis" w:date="2012-08-10T13:41:00Z">
                  <w:rPr>
                    <w:rFonts w:cs="Calibri"/>
                  </w:rPr>
                </w:rPrChange>
              </w:rPr>
            </w:pPr>
            <w:r w:rsidRPr="001E7F20">
              <w:rPr>
                <w:rFonts w:cs="Calibri"/>
                <w:highlight w:val="yellow"/>
                <w:rPrChange w:id="2781" w:author="Eddie Curtis" w:date="2012-08-10T13:41:00Z">
                  <w:rPr>
                    <w:rFonts w:cs="Calibri"/>
                    <w:sz w:val="16"/>
                    <w:szCs w:val="16"/>
                  </w:rPr>
                </w:rPrChange>
              </w:rPr>
              <w:t>The ASCT shall not prevent the protected left turn phase to lead or lag the opposing through phase based upon user-specified conditions.</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782" w:author="USER" w:date="2012-09-07T16:00:00Z">
                  <w:rPr>
                    <w:rFonts w:cs="Calibri"/>
                  </w:rPr>
                </w:rPrChange>
              </w:rPr>
            </w:pPr>
            <w:r w:rsidRPr="001E7F20">
              <w:rPr>
                <w:rFonts w:cs="Calibri"/>
                <w:highlight w:val="yellow"/>
                <w:rPrChange w:id="2783" w:author="USER" w:date="2012-09-07T16:00:00Z">
                  <w:rPr>
                    <w:rFonts w:cs="Calibri"/>
                    <w:sz w:val="16"/>
                    <w:szCs w:val="16"/>
                  </w:rPr>
                </w:rPrChange>
              </w:rPr>
              <w:t>4.9.0-1.0-15</w:t>
            </w:r>
          </w:p>
        </w:tc>
        <w:tc>
          <w:tcPr>
            <w:tcW w:w="5268" w:type="dxa"/>
            <w:shd w:val="clear" w:color="auto" w:fill="auto"/>
          </w:tcPr>
          <w:p w:rsidR="00160ECC" w:rsidRPr="00730371"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784" w:author="Eddie Curtis" w:date="2012-08-10T13:41:00Z">
                  <w:rPr>
                    <w:rFonts w:cs="Calibri"/>
                  </w:rPr>
                </w:rPrChange>
              </w:rPr>
            </w:pPr>
            <w:r w:rsidRPr="001E7F20">
              <w:rPr>
                <w:rFonts w:cs="Calibri"/>
                <w:highlight w:val="yellow"/>
                <w:rPrChange w:id="2785" w:author="Eddie Curtis" w:date="2012-08-10T13:41:00Z">
                  <w:rPr>
                    <w:rFonts w:cs="Calibri"/>
                    <w:sz w:val="16"/>
                    <w:szCs w:val="16"/>
                  </w:rPr>
                </w:rPrChange>
              </w:rPr>
              <w:t>Use flashing yellow arrow to control permissive left turns and right turns.</w:t>
            </w:r>
          </w:p>
        </w:tc>
        <w:tc>
          <w:tcPr>
            <w:tcW w:w="5670" w:type="dxa"/>
            <w:shd w:val="clear" w:color="auto" w:fill="auto"/>
          </w:tcPr>
          <w:p w:rsidR="00160ECC" w:rsidRPr="00730371" w:rsidRDefault="001E7F20" w:rsidP="00160ECC">
            <w:pPr>
              <w:tabs>
                <w:tab w:val="center" w:pos="4680"/>
                <w:tab w:val="right" w:pos="9360"/>
              </w:tabs>
              <w:rPr>
                <w:rFonts w:cs="Calibri"/>
                <w:highlight w:val="yellow"/>
                <w:rPrChange w:id="2786" w:author="Eddie Curtis" w:date="2012-08-10T13:41:00Z">
                  <w:rPr>
                    <w:rFonts w:cs="Calibri"/>
                  </w:rPr>
                </w:rPrChange>
              </w:rPr>
            </w:pPr>
            <w:r w:rsidRPr="001E7F20">
              <w:rPr>
                <w:rFonts w:cs="Calibri"/>
                <w:highlight w:val="yellow"/>
                <w:rPrChange w:id="2787" w:author="Eddie Curtis" w:date="2012-08-10T13:41:00Z">
                  <w:rPr>
                    <w:rFonts w:cs="Calibri"/>
                    <w:sz w:val="16"/>
                    <w:szCs w:val="16"/>
                  </w:rPr>
                </w:rPrChange>
              </w:rPr>
              <w:t>7.0-11</w:t>
            </w:r>
          </w:p>
          <w:p w:rsidR="00160ECC" w:rsidRPr="00730371" w:rsidRDefault="001E7F20" w:rsidP="00160ECC">
            <w:pPr>
              <w:tabs>
                <w:tab w:val="center" w:pos="4680"/>
                <w:tab w:val="right" w:pos="9360"/>
              </w:tabs>
              <w:rPr>
                <w:rFonts w:cs="Calibri"/>
                <w:highlight w:val="yellow"/>
                <w:rPrChange w:id="2788" w:author="Eddie Curtis" w:date="2012-08-10T13:41:00Z">
                  <w:rPr>
                    <w:rFonts w:cs="Calibri"/>
                  </w:rPr>
                </w:rPrChange>
              </w:rPr>
            </w:pPr>
            <w:r w:rsidRPr="001E7F20">
              <w:rPr>
                <w:rFonts w:cs="Calibri"/>
                <w:highlight w:val="yellow"/>
                <w:rPrChange w:id="2789" w:author="Eddie Curtis" w:date="2012-08-10T13:41:00Z">
                  <w:rPr>
                    <w:rFonts w:cs="Calibri"/>
                    <w:sz w:val="16"/>
                    <w:szCs w:val="16"/>
                  </w:rPr>
                </w:rPrChange>
              </w:rPr>
              <w:t>The ASCT shall not prevent the controller from displaying flashing yellow arrow left turn or right turn. (SELECT AS APPLICABLE)</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790" w:author="USER" w:date="2012-09-07T16:00:00Z">
                  <w:rPr>
                    <w:rFonts w:cs="Calibri"/>
                  </w:rPr>
                </w:rPrChange>
              </w:rPr>
            </w:pPr>
            <w:r w:rsidRPr="001E7F20">
              <w:rPr>
                <w:rFonts w:cs="Calibri"/>
                <w:highlight w:val="yellow"/>
                <w:rPrChange w:id="2791" w:author="USER" w:date="2012-09-07T16:00:00Z">
                  <w:rPr>
                    <w:rFonts w:cs="Calibri"/>
                    <w:sz w:val="16"/>
                    <w:szCs w:val="16"/>
                  </w:rPr>
                </w:rPrChange>
              </w:rPr>
              <w:t>4.9.0-1.0-16</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792" w:author="Eddie Curtis" w:date="2012-08-10T13:53:00Z">
                  <w:rPr>
                    <w:rFonts w:cs="Calibri"/>
                  </w:rPr>
                </w:rPrChange>
              </w:rPr>
            </w:pPr>
            <w:r w:rsidRPr="001E7F20">
              <w:rPr>
                <w:rFonts w:cs="Calibri"/>
                <w:highlight w:val="yellow"/>
                <w:rPrChange w:id="2793" w:author="Eddie Curtis" w:date="2012-08-10T13:53:00Z">
                  <w:rPr>
                    <w:rFonts w:cs="Calibri"/>
                    <w:sz w:val="16"/>
                    <w:szCs w:val="16"/>
                  </w:rPr>
                </w:rPrChange>
              </w:rPr>
              <w:t>Service side streets and pedestrian phases at minor locations more often than at adjacent signals when this can be done without compromising the quality of the coordination. (E.g., double-cycle mid-block pedestrian crossing signals.)</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794" w:author="Eddie Curtis" w:date="2012-08-10T13:53:00Z">
                  <w:rPr>
                    <w:rFonts w:cs="Calibri"/>
                  </w:rPr>
                </w:rPrChange>
              </w:rPr>
            </w:pPr>
            <w:r w:rsidRPr="001E7F20">
              <w:rPr>
                <w:rFonts w:cs="Calibri"/>
                <w:highlight w:val="yellow"/>
                <w:rPrChange w:id="2795" w:author="Eddie Curtis" w:date="2012-08-10T13:53:00Z">
                  <w:rPr>
                    <w:rFonts w:cs="Calibri"/>
                    <w:sz w:val="16"/>
                    <w:szCs w:val="16"/>
                  </w:rPr>
                </w:rPrChange>
              </w:rPr>
              <w:t>7.0-13</w:t>
            </w:r>
          </w:p>
          <w:p w:rsidR="00160ECC" w:rsidRPr="007C758A" w:rsidRDefault="001E7F20" w:rsidP="007C758A">
            <w:pPr>
              <w:tabs>
                <w:tab w:val="center" w:pos="4680"/>
                <w:tab w:val="right" w:pos="9360"/>
              </w:tabs>
              <w:rPr>
                <w:rFonts w:cs="Calibri"/>
                <w:highlight w:val="yellow"/>
                <w:rPrChange w:id="2796" w:author="Eddie Curtis" w:date="2012-08-10T13:53:00Z">
                  <w:rPr>
                    <w:rFonts w:cs="Calibri"/>
                  </w:rPr>
                </w:rPrChange>
              </w:rPr>
            </w:pPr>
            <w:r w:rsidRPr="001E7F20">
              <w:rPr>
                <w:rFonts w:cs="Calibri"/>
                <w:highlight w:val="yellow"/>
                <w:rPrChange w:id="2797" w:author="Eddie Curtis" w:date="2012-08-10T13:53:00Z">
                  <w:rPr>
                    <w:rFonts w:cs="Calibri"/>
                    <w:sz w:val="16"/>
                    <w:szCs w:val="16"/>
                  </w:rPr>
                </w:rPrChange>
              </w:rPr>
              <w:t>When adaptive operation is used in conjunction with normal coordination, the ASCT shall not prevent</w:t>
            </w:r>
            <w:ins w:id="2798" w:author="Eddie Curtis" w:date="2012-08-10T13:51:00Z">
              <w:r w:rsidRPr="001E7F20">
                <w:rPr>
                  <w:rFonts w:cs="Calibri"/>
                  <w:highlight w:val="yellow"/>
                  <w:rPrChange w:id="2799" w:author="Eddie Curtis" w:date="2012-08-10T13:53:00Z">
                    <w:rPr>
                      <w:rFonts w:cs="Calibri"/>
                      <w:sz w:val="16"/>
                      <w:szCs w:val="16"/>
                    </w:rPr>
                  </w:rPrChange>
                </w:rPr>
                <w:t xml:space="preserve"> adjacent</w:t>
              </w:r>
            </w:ins>
            <w:del w:id="2800" w:author="Eddie Curtis" w:date="2012-08-10T13:52:00Z">
              <w:r w:rsidRPr="001E7F20">
                <w:rPr>
                  <w:rFonts w:cs="Calibri"/>
                  <w:highlight w:val="yellow"/>
                  <w:rPrChange w:id="2801" w:author="Eddie Curtis" w:date="2012-08-10T13:53:00Z">
                    <w:rPr>
                      <w:rFonts w:cs="Calibri"/>
                      <w:sz w:val="16"/>
                      <w:szCs w:val="16"/>
                    </w:rPr>
                  </w:rPrChange>
                </w:rPr>
                <w:delText xml:space="preserve"> a</w:delText>
              </w:r>
            </w:del>
            <w:r w:rsidRPr="001E7F20">
              <w:rPr>
                <w:rFonts w:cs="Calibri"/>
                <w:highlight w:val="yellow"/>
                <w:rPrChange w:id="2802" w:author="Eddie Curtis" w:date="2012-08-10T13:53:00Z">
                  <w:rPr>
                    <w:rFonts w:cs="Calibri"/>
                    <w:sz w:val="16"/>
                    <w:szCs w:val="16"/>
                  </w:rPr>
                </w:rPrChange>
              </w:rPr>
              <w:t xml:space="preserve"> </w:t>
            </w:r>
            <w:ins w:id="2803" w:author="Eddie Curtis" w:date="2012-08-10T13:53:00Z">
              <w:r w:rsidRPr="001E7F20">
                <w:rPr>
                  <w:rFonts w:cs="Calibri"/>
                  <w:highlight w:val="yellow"/>
                  <w:rPrChange w:id="2804" w:author="Eddie Curtis" w:date="2012-08-10T13:53:00Z">
                    <w:rPr>
                      <w:rFonts w:cs="Calibri"/>
                      <w:sz w:val="16"/>
                      <w:szCs w:val="16"/>
                    </w:rPr>
                  </w:rPrChange>
                </w:rPr>
                <w:t xml:space="preserve">signal </w:t>
              </w:r>
            </w:ins>
            <w:del w:id="2805" w:author="Eddie Curtis" w:date="2012-08-10T13:53:00Z">
              <w:r w:rsidRPr="001E7F20">
                <w:rPr>
                  <w:rFonts w:cs="Calibri"/>
                  <w:highlight w:val="yellow"/>
                  <w:rPrChange w:id="2806" w:author="Eddie Curtis" w:date="2012-08-10T13:53:00Z">
                    <w:rPr>
                      <w:rFonts w:cs="Calibri"/>
                      <w:sz w:val="16"/>
                      <w:szCs w:val="16"/>
                    </w:rPr>
                  </w:rPrChange>
                </w:rPr>
                <w:delText xml:space="preserve">controller </w:delText>
              </w:r>
            </w:del>
            <w:ins w:id="2807" w:author="Eddie Curtis" w:date="2012-08-10T13:53:00Z">
              <w:r w:rsidRPr="001E7F20">
                <w:rPr>
                  <w:rFonts w:cs="Calibri"/>
                  <w:highlight w:val="yellow"/>
                  <w:rPrChange w:id="2808" w:author="Eddie Curtis" w:date="2012-08-10T13:53:00Z">
                    <w:rPr>
                      <w:rFonts w:cs="Calibri"/>
                      <w:sz w:val="16"/>
                      <w:szCs w:val="16"/>
                    </w:rPr>
                  </w:rPrChange>
                </w:rPr>
                <w:t>controllers from</w:t>
              </w:r>
            </w:ins>
            <w:ins w:id="2809" w:author="Eddie Curtis" w:date="2012-08-10T13:51:00Z">
              <w:r w:rsidRPr="001E7F20">
                <w:rPr>
                  <w:rFonts w:cs="Calibri"/>
                  <w:highlight w:val="yellow"/>
                  <w:rPrChange w:id="2810" w:author="Eddie Curtis" w:date="2012-08-10T13:53:00Z">
                    <w:rPr>
                      <w:rFonts w:cs="Calibri"/>
                      <w:sz w:val="16"/>
                      <w:szCs w:val="16"/>
                    </w:rPr>
                  </w:rPrChange>
                </w:rPr>
                <w:t xml:space="preserve"> serving phases multiple times within the cycle </w:t>
              </w:r>
            </w:ins>
            <w:r w:rsidRPr="001E7F20">
              <w:rPr>
                <w:rFonts w:cs="Calibri"/>
                <w:highlight w:val="yellow"/>
                <w:rPrChange w:id="2811" w:author="Eddie Curtis" w:date="2012-08-10T13:53:00Z">
                  <w:rPr>
                    <w:rFonts w:cs="Calibri"/>
                    <w:sz w:val="16"/>
                    <w:szCs w:val="16"/>
                  </w:rPr>
                </w:rPrChange>
              </w:rPr>
              <w:t>serving a cycle length different from the cycles used at adjacent intersections.</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812" w:author="USER" w:date="2012-09-07T16:00:00Z">
                  <w:rPr>
                    <w:rFonts w:cs="Calibri"/>
                  </w:rPr>
                </w:rPrChange>
              </w:rPr>
            </w:pPr>
            <w:r w:rsidRPr="001E7F20">
              <w:rPr>
                <w:rFonts w:cs="Calibri"/>
                <w:highlight w:val="yellow"/>
                <w:rPrChange w:id="2813" w:author="USER" w:date="2012-09-07T16:00:00Z">
                  <w:rPr>
                    <w:rFonts w:cs="Calibri"/>
                    <w:sz w:val="16"/>
                    <w:szCs w:val="16"/>
                  </w:rPr>
                </w:rPrChange>
              </w:rPr>
              <w:t>4.9.0-1.0-17</w:t>
            </w:r>
          </w:p>
        </w:tc>
        <w:tc>
          <w:tcPr>
            <w:tcW w:w="5268" w:type="dxa"/>
            <w:shd w:val="clear" w:color="auto" w:fill="auto"/>
          </w:tcPr>
          <w:p w:rsidR="00160ECC" w:rsidRPr="00160ECC" w:rsidRDefault="001E7F20" w:rsidP="007C758A">
            <w:pPr>
              <w:numPr>
                <w:ilvl w:val="0"/>
                <w:numId w:val="11"/>
              </w:numPr>
              <w:autoSpaceDE w:val="0"/>
              <w:autoSpaceDN w:val="0"/>
              <w:adjustRightInd w:val="0"/>
              <w:spacing w:after="0"/>
              <w:rPr>
                <w:rFonts w:cs="Calibri"/>
              </w:rPr>
            </w:pPr>
            <w:r w:rsidRPr="001E7F20">
              <w:rPr>
                <w:rFonts w:cs="Calibri"/>
                <w:highlight w:val="yellow"/>
                <w:rPrChange w:id="2814" w:author="USER" w:date="2012-08-27T08:41:00Z">
                  <w:rPr>
                    <w:rFonts w:cs="Calibri"/>
                    <w:sz w:val="16"/>
                    <w:szCs w:val="16"/>
                  </w:rPr>
                </w:rPrChange>
              </w:rPr>
              <w:t xml:space="preserve">Use </w:t>
            </w:r>
            <w:del w:id="2815" w:author="Eddie Curtis" w:date="2012-08-10T13:54:00Z">
              <w:r w:rsidRPr="001E7F20">
                <w:rPr>
                  <w:rFonts w:cs="Calibri"/>
                  <w:highlight w:val="yellow"/>
                  <w:rPrChange w:id="2816" w:author="USER" w:date="2012-08-27T08:41:00Z">
                    <w:rPr>
                      <w:rFonts w:cs="Calibri"/>
                      <w:sz w:val="16"/>
                      <w:szCs w:val="16"/>
                    </w:rPr>
                  </w:rPrChange>
                </w:rPr>
                <w:delText xml:space="preserve">negative </w:delText>
              </w:r>
            </w:del>
            <w:ins w:id="2817" w:author="Eddie Curtis" w:date="2012-08-10T13:54:00Z">
              <w:r w:rsidRPr="001E7F20">
                <w:rPr>
                  <w:rFonts w:cs="Calibri"/>
                  <w:highlight w:val="yellow"/>
                  <w:rPrChange w:id="2818" w:author="USER" w:date="2012-08-27T08:41:00Z">
                    <w:rPr>
                      <w:rFonts w:cs="Calibri"/>
                      <w:sz w:val="16"/>
                      <w:szCs w:val="16"/>
                    </w:rPr>
                  </w:rPrChange>
                </w:rPr>
                <w:t xml:space="preserve">leading  </w:t>
              </w:r>
            </w:ins>
            <w:r w:rsidRPr="001E7F20">
              <w:rPr>
                <w:rFonts w:cs="Calibri"/>
                <w:highlight w:val="yellow"/>
                <w:rPrChange w:id="2819" w:author="USER" w:date="2012-08-27T08:41:00Z">
                  <w:rPr>
                    <w:rFonts w:cs="Calibri"/>
                    <w:sz w:val="16"/>
                    <w:szCs w:val="16"/>
                  </w:rPr>
                </w:rPrChange>
              </w:rPr>
              <w:t xml:space="preserve">pedestrian </w:t>
            </w:r>
            <w:del w:id="2820" w:author="Eddie Curtis" w:date="2012-08-10T13:54:00Z">
              <w:r w:rsidRPr="001E7F20">
                <w:rPr>
                  <w:rFonts w:cs="Calibri"/>
                  <w:highlight w:val="yellow"/>
                  <w:rPrChange w:id="2821" w:author="USER" w:date="2012-08-27T08:41:00Z">
                    <w:rPr>
                      <w:rFonts w:cs="Calibri"/>
                      <w:sz w:val="16"/>
                      <w:szCs w:val="16"/>
                    </w:rPr>
                  </w:rPrChange>
                </w:rPr>
                <w:delText xml:space="preserve">phasing </w:delText>
              </w:r>
            </w:del>
            <w:ins w:id="2822" w:author="Eddie Curtis" w:date="2012-08-10T13:54:00Z">
              <w:r w:rsidRPr="001E7F20">
                <w:rPr>
                  <w:rFonts w:cs="Calibri"/>
                  <w:highlight w:val="yellow"/>
                  <w:rPrChange w:id="2823" w:author="USER" w:date="2012-08-27T08:41:00Z">
                    <w:rPr>
                      <w:rFonts w:cs="Calibri"/>
                      <w:sz w:val="16"/>
                      <w:szCs w:val="16"/>
                    </w:rPr>
                  </w:rPrChange>
                </w:rPr>
                <w:t xml:space="preserve">intervals </w:t>
              </w:r>
            </w:ins>
            <w:r w:rsidRPr="001E7F20">
              <w:rPr>
                <w:rFonts w:cs="Calibri"/>
                <w:highlight w:val="yellow"/>
                <w:rPrChange w:id="2824" w:author="USER" w:date="2012-08-27T08:41:00Z">
                  <w:rPr>
                    <w:rFonts w:cs="Calibri"/>
                    <w:sz w:val="16"/>
                    <w:szCs w:val="16"/>
                  </w:rPr>
                </w:rPrChange>
              </w:rPr>
              <w:t>to prevent an overlap conflicting with a pedestrian walk/don't walk</w:t>
            </w:r>
          </w:p>
        </w:tc>
        <w:tc>
          <w:tcPr>
            <w:tcW w:w="5670" w:type="dxa"/>
            <w:shd w:val="clear" w:color="auto" w:fill="auto"/>
          </w:tcPr>
          <w:p w:rsidR="00160ECC" w:rsidRPr="000B37AB" w:rsidRDefault="00160ECC" w:rsidP="00160ECC">
            <w:pPr>
              <w:rPr>
                <w:rFonts w:cs="Calibri"/>
                <w:highlight w:val="yellow"/>
                <w:rPrChange w:id="2825" w:author="USER" w:date="2012-09-12T09:33:00Z">
                  <w:rPr>
                    <w:rFonts w:cs="Calibri"/>
                  </w:rPr>
                </w:rPrChange>
              </w:rPr>
            </w:pPr>
            <w:r w:rsidRPr="000B37AB">
              <w:rPr>
                <w:rFonts w:cs="Calibri"/>
                <w:highlight w:val="yellow"/>
                <w:rPrChange w:id="2826" w:author="USER" w:date="2012-09-12T09:33:00Z">
                  <w:rPr>
                    <w:rFonts w:cs="Calibri"/>
                  </w:rPr>
                </w:rPrChange>
              </w:rPr>
              <w:t>8.0-9</w:t>
            </w:r>
          </w:p>
          <w:p w:rsidR="00160ECC" w:rsidRPr="000B37AB" w:rsidRDefault="001E7F20" w:rsidP="007C758A">
            <w:pPr>
              <w:rPr>
                <w:rFonts w:cs="Calibri"/>
                <w:highlight w:val="yellow"/>
                <w:rPrChange w:id="2827" w:author="USER" w:date="2012-09-12T09:33:00Z">
                  <w:rPr>
                    <w:rFonts w:cs="Calibri"/>
                  </w:rPr>
                </w:rPrChange>
              </w:rPr>
            </w:pPr>
            <w:r w:rsidRPr="000B37AB">
              <w:rPr>
                <w:rFonts w:cs="Calibri"/>
                <w:highlight w:val="yellow"/>
                <w:rPrChange w:id="2828" w:author="USER" w:date="2012-09-12T09:33:00Z">
                  <w:rPr>
                    <w:rFonts w:cs="Calibri"/>
                    <w:sz w:val="16"/>
                    <w:szCs w:val="16"/>
                  </w:rPr>
                </w:rPrChange>
              </w:rPr>
              <w:t xml:space="preserve">The ASCT shall not inhibit </w:t>
            </w:r>
            <w:del w:id="2829" w:author="Eddie Curtis" w:date="2012-08-10T13:54:00Z">
              <w:r w:rsidRPr="000B37AB">
                <w:rPr>
                  <w:rFonts w:cs="Calibri"/>
                  <w:highlight w:val="yellow"/>
                  <w:rPrChange w:id="2830" w:author="USER" w:date="2012-09-12T09:33:00Z">
                    <w:rPr>
                      <w:rFonts w:cs="Calibri"/>
                      <w:sz w:val="16"/>
                      <w:szCs w:val="16"/>
                    </w:rPr>
                  </w:rPrChange>
                </w:rPr>
                <w:delText xml:space="preserve">negative </w:delText>
              </w:r>
            </w:del>
            <w:ins w:id="2831" w:author="Eddie Curtis" w:date="2012-08-10T13:54:00Z">
              <w:r w:rsidRPr="000B37AB">
                <w:rPr>
                  <w:rFonts w:cs="Calibri"/>
                  <w:highlight w:val="yellow"/>
                  <w:rPrChange w:id="2832" w:author="USER" w:date="2012-09-12T09:33:00Z">
                    <w:rPr>
                      <w:rFonts w:cs="Calibri"/>
                      <w:sz w:val="16"/>
                      <w:szCs w:val="16"/>
                    </w:rPr>
                  </w:rPrChange>
                </w:rPr>
                <w:t xml:space="preserve">leading </w:t>
              </w:r>
            </w:ins>
            <w:del w:id="2833" w:author="Eddie Curtis" w:date="2012-08-10T13:54:00Z">
              <w:r w:rsidRPr="000B37AB">
                <w:rPr>
                  <w:rFonts w:cs="Calibri"/>
                  <w:highlight w:val="yellow"/>
                  <w:rPrChange w:id="2834" w:author="USER" w:date="2012-09-12T09:33:00Z">
                    <w:rPr>
                      <w:rFonts w:cs="Calibri"/>
                      <w:sz w:val="16"/>
                      <w:szCs w:val="16"/>
                    </w:rPr>
                  </w:rPrChange>
                </w:rPr>
                <w:delText xml:space="preserve">vehicle and </w:delText>
              </w:r>
            </w:del>
            <w:r w:rsidRPr="000B37AB">
              <w:rPr>
                <w:rFonts w:cs="Calibri"/>
                <w:highlight w:val="yellow"/>
                <w:rPrChange w:id="2835" w:author="USER" w:date="2012-09-12T09:33:00Z">
                  <w:rPr>
                    <w:rFonts w:cs="Calibri"/>
                    <w:sz w:val="16"/>
                    <w:szCs w:val="16"/>
                  </w:rPr>
                </w:rPrChange>
              </w:rPr>
              <w:t>pedestrian</w:t>
            </w:r>
            <w:ins w:id="2836" w:author="Eddie Curtis" w:date="2012-08-10T13:54:00Z">
              <w:r w:rsidRPr="000B37AB">
                <w:rPr>
                  <w:rFonts w:cs="Calibri"/>
                  <w:highlight w:val="yellow"/>
                  <w:rPrChange w:id="2837" w:author="USER" w:date="2012-09-12T09:33:00Z">
                    <w:rPr>
                      <w:rFonts w:cs="Calibri"/>
                      <w:sz w:val="16"/>
                      <w:szCs w:val="16"/>
                    </w:rPr>
                  </w:rPrChange>
                </w:rPr>
                <w:t xml:space="preserve"> intervals</w:t>
              </w:r>
            </w:ins>
            <w:r w:rsidRPr="000B37AB">
              <w:rPr>
                <w:rFonts w:cs="Calibri"/>
                <w:highlight w:val="yellow"/>
                <w:rPrChange w:id="2838" w:author="USER" w:date="2012-09-12T09:33:00Z">
                  <w:rPr>
                    <w:rFonts w:cs="Calibri"/>
                    <w:sz w:val="16"/>
                    <w:szCs w:val="16"/>
                  </w:rPr>
                </w:rPrChange>
              </w:rPr>
              <w:t xml:space="preserve"> phase timing.</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839" w:author="USER" w:date="2012-09-07T15:59:00Z">
                  <w:rPr>
                    <w:rFonts w:cs="Calibri"/>
                  </w:rPr>
                </w:rPrChange>
              </w:rPr>
            </w:pPr>
            <w:r w:rsidRPr="001E7F20">
              <w:rPr>
                <w:rFonts w:cs="Calibri"/>
                <w:highlight w:val="yellow"/>
                <w:rPrChange w:id="2840" w:author="USER" w:date="2012-09-07T15:59:00Z">
                  <w:rPr>
                    <w:rFonts w:cs="Calibri"/>
                    <w:sz w:val="16"/>
                    <w:szCs w:val="16"/>
                  </w:rPr>
                </w:rPrChange>
              </w:rPr>
              <w:t>4.10</w:t>
            </w:r>
          </w:p>
        </w:tc>
        <w:tc>
          <w:tcPr>
            <w:tcW w:w="5268" w:type="dxa"/>
            <w:shd w:val="clear" w:color="auto" w:fill="auto"/>
          </w:tcPr>
          <w:p w:rsidR="00160ECC" w:rsidRPr="00AF3AF6" w:rsidRDefault="001E7F20" w:rsidP="00160ECC">
            <w:pPr>
              <w:pStyle w:val="Heading2"/>
              <w:tabs>
                <w:tab w:val="center" w:pos="4680"/>
                <w:tab w:val="right" w:pos="9360"/>
              </w:tabs>
              <w:rPr>
                <w:highlight w:val="yellow"/>
                <w:rPrChange w:id="2841" w:author="USER" w:date="2012-09-07T15:59:00Z">
                  <w:rPr/>
                </w:rPrChange>
              </w:rPr>
            </w:pPr>
            <w:r w:rsidRPr="001E7F20">
              <w:rPr>
                <w:highlight w:val="yellow"/>
                <w:rPrChange w:id="2842" w:author="USER" w:date="2012-09-07T15:59:00Z">
                  <w:rPr>
                    <w:sz w:val="16"/>
                    <w:szCs w:val="16"/>
                  </w:rPr>
                </w:rPrChange>
              </w:rPr>
              <w:t xml:space="preserve">4.10 </w:t>
            </w:r>
            <w:r w:rsidRPr="001E7F20">
              <w:rPr>
                <w:b w:val="0"/>
                <w:bCs w:val="0"/>
                <w:highlight w:val="yellow"/>
                <w:rPrChange w:id="2843" w:author="USER" w:date="2012-09-07T15:59:00Z">
                  <w:rPr>
                    <w:b w:val="0"/>
                    <w:bCs w:val="0"/>
                    <w:sz w:val="16"/>
                    <w:szCs w:val="16"/>
                  </w:rPr>
                </w:rPrChange>
              </w:rPr>
              <w:tab/>
              <w:t>Monitoring and control</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44" w:author="Eddie Curtis" w:date="2012-08-10T13:55:00Z">
                  <w:rPr>
                    <w:rFonts w:cs="Calibri"/>
                  </w:rPr>
                </w:rPrChange>
              </w:rPr>
            </w:pPr>
            <w:r w:rsidRPr="001E7F20">
              <w:rPr>
                <w:rFonts w:cs="Calibri"/>
                <w:highlight w:val="yellow"/>
                <w:rPrChange w:id="2845" w:author="Eddie Curtis" w:date="2012-08-10T13:55:00Z">
                  <w:rPr>
                    <w:rFonts w:cs="Calibri"/>
                    <w:sz w:val="16"/>
                    <w:szCs w:val="16"/>
                  </w:rPr>
                </w:rPrChange>
              </w:rPr>
              <w:t>4.10.0-1</w:t>
            </w:r>
          </w:p>
        </w:tc>
        <w:tc>
          <w:tcPr>
            <w:tcW w:w="5268" w:type="dxa"/>
            <w:shd w:val="clear" w:color="auto" w:fill="auto"/>
          </w:tcPr>
          <w:p w:rsidR="00160ECC" w:rsidRPr="007C758A" w:rsidRDefault="001E7F20" w:rsidP="00160ECC">
            <w:pPr>
              <w:tabs>
                <w:tab w:val="center" w:pos="4680"/>
                <w:tab w:val="right" w:pos="9360"/>
              </w:tabs>
              <w:rPr>
                <w:rFonts w:cs="Calibri"/>
                <w:highlight w:val="yellow"/>
                <w:rPrChange w:id="2846" w:author="Eddie Curtis" w:date="2012-08-10T13:55:00Z">
                  <w:rPr>
                    <w:rFonts w:cs="Calibri"/>
                  </w:rPr>
                </w:rPrChange>
              </w:rPr>
            </w:pPr>
            <w:r w:rsidRPr="001E7F20">
              <w:rPr>
                <w:rFonts w:cs="Calibri"/>
                <w:highlight w:val="yellow"/>
                <w:rPrChange w:id="2847" w:author="Eddie Curtis" w:date="2012-08-10T13:55:00Z">
                  <w:rPr>
                    <w:rFonts w:cs="Calibri"/>
                    <w:sz w:val="16"/>
                    <w:szCs w:val="16"/>
                  </w:rPr>
                </w:rPrChange>
              </w:rPr>
              <w:t xml:space="preserve">The system operator needs to monitor and control all required features of adaptive operation from the </w:t>
            </w:r>
            <w:r w:rsidRPr="001E7F20">
              <w:rPr>
                <w:rFonts w:cs="Calibri"/>
                <w:highlight w:val="yellow"/>
                <w:rPrChange w:id="2848" w:author="Eddie Curtis" w:date="2012-08-10T13:55:00Z">
                  <w:rPr>
                    <w:rFonts w:cs="Calibri"/>
                    <w:sz w:val="16"/>
                    <w:szCs w:val="16"/>
                  </w:rPr>
                </w:rPrChange>
              </w:rPr>
              <w:lastRenderedPageBreak/>
              <w:t>following locations: (Edit and select as appropriate to suit your situation.)</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49" w:author="Eddie Curtis" w:date="2012-08-10T13:55:00Z">
                  <w:rPr>
                    <w:rFonts w:cs="Calibri"/>
                  </w:rPr>
                </w:rPrChange>
              </w:rPr>
            </w:pPr>
            <w:r w:rsidRPr="001E7F20">
              <w:rPr>
                <w:rFonts w:cs="Calibri"/>
                <w:highlight w:val="yellow"/>
                <w:rPrChange w:id="2850" w:author="Eddie Curtis" w:date="2012-08-10T13:55:00Z">
                  <w:rPr>
                    <w:rFonts w:cs="Calibri"/>
                    <w:sz w:val="16"/>
                    <w:szCs w:val="16"/>
                  </w:rPr>
                </w:rPrChange>
              </w:rPr>
              <w:lastRenderedPageBreak/>
              <w:t>5.0-2</w:t>
            </w:r>
          </w:p>
          <w:p w:rsidR="00160ECC" w:rsidRPr="007C758A" w:rsidRDefault="001E7F20" w:rsidP="00160ECC">
            <w:pPr>
              <w:tabs>
                <w:tab w:val="center" w:pos="4680"/>
                <w:tab w:val="right" w:pos="9360"/>
              </w:tabs>
              <w:rPr>
                <w:rFonts w:cs="Calibri"/>
                <w:highlight w:val="yellow"/>
                <w:rPrChange w:id="2851" w:author="Eddie Curtis" w:date="2012-08-10T13:55:00Z">
                  <w:rPr>
                    <w:rFonts w:cs="Calibri"/>
                  </w:rPr>
                </w:rPrChange>
              </w:rPr>
            </w:pPr>
            <w:r w:rsidRPr="001E7F20">
              <w:rPr>
                <w:rFonts w:cs="Calibri"/>
                <w:i/>
                <w:iCs/>
                <w:highlight w:val="yellow"/>
                <w:rPrChange w:id="2852" w:author="Eddie Curtis" w:date="2012-08-10T13:55:00Z">
                  <w:rPr>
                    <w:rFonts w:cs="Calibri"/>
                    <w:i/>
                    <w:iCs/>
                    <w:sz w:val="16"/>
                    <w:szCs w:val="16"/>
                  </w:rPr>
                </w:rPrChange>
              </w:rPr>
              <w:t xml:space="preserve">The ASCT shall provide monitoring and control access at the </w:t>
            </w:r>
            <w:r w:rsidRPr="001E7F20">
              <w:rPr>
                <w:rFonts w:cs="Calibri"/>
                <w:i/>
                <w:iCs/>
                <w:highlight w:val="yellow"/>
                <w:rPrChange w:id="2853" w:author="Eddie Curtis" w:date="2012-08-10T13:55:00Z">
                  <w:rPr>
                    <w:rFonts w:cs="Calibri"/>
                    <w:i/>
                    <w:iCs/>
                    <w:sz w:val="16"/>
                    <w:szCs w:val="16"/>
                  </w:rPr>
                </w:rPrChange>
              </w:rPr>
              <w:lastRenderedPageBreak/>
              <w:t>following locations:</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54" w:author="Eddie Curtis" w:date="2012-08-10T13:55:00Z">
                  <w:rPr>
                    <w:rFonts w:cs="Calibri"/>
                  </w:rPr>
                </w:rPrChange>
              </w:rPr>
            </w:pPr>
            <w:r w:rsidRPr="001E7F20">
              <w:rPr>
                <w:rFonts w:cs="Calibri"/>
                <w:highlight w:val="yellow"/>
                <w:rPrChange w:id="2855" w:author="Eddie Curtis" w:date="2012-08-10T13:55:00Z">
                  <w:rPr>
                    <w:rFonts w:cs="Calibri"/>
                    <w:sz w:val="16"/>
                    <w:szCs w:val="16"/>
                  </w:rPr>
                </w:rPrChange>
              </w:rPr>
              <w:lastRenderedPageBreak/>
              <w:t>4.10.0-1.0-1</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856" w:author="Eddie Curtis" w:date="2012-08-10T13:55:00Z">
                  <w:rPr>
                    <w:rFonts w:cs="Calibri"/>
                  </w:rPr>
                </w:rPrChange>
              </w:rPr>
            </w:pPr>
            <w:r w:rsidRPr="001E7F20">
              <w:rPr>
                <w:rFonts w:cs="Calibri"/>
                <w:highlight w:val="yellow"/>
                <w:rPrChange w:id="2857" w:author="Eddie Curtis" w:date="2012-08-10T13:55:00Z">
                  <w:rPr>
                    <w:rFonts w:cs="Calibri"/>
                    <w:sz w:val="16"/>
                    <w:szCs w:val="16"/>
                  </w:rPr>
                </w:rPrChange>
              </w:rPr>
              <w:t>Agency TMC</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58" w:author="Eddie Curtis" w:date="2012-08-10T13:55:00Z">
                  <w:rPr>
                    <w:rFonts w:cs="Calibri"/>
                  </w:rPr>
                </w:rPrChange>
              </w:rPr>
            </w:pPr>
            <w:r w:rsidRPr="001E7F20">
              <w:rPr>
                <w:rFonts w:cs="Calibri"/>
                <w:highlight w:val="yellow"/>
                <w:rPrChange w:id="2859" w:author="Eddie Curtis" w:date="2012-08-10T13:55:00Z">
                  <w:rPr>
                    <w:rFonts w:cs="Calibri"/>
                    <w:sz w:val="16"/>
                    <w:szCs w:val="16"/>
                  </w:rPr>
                </w:rPrChange>
              </w:rPr>
              <w:t>5.0-2.0-1</w:t>
            </w:r>
          </w:p>
          <w:p w:rsidR="00160ECC" w:rsidRPr="007C758A" w:rsidRDefault="001E7F20" w:rsidP="00160ECC">
            <w:pPr>
              <w:numPr>
                <w:ilvl w:val="0"/>
                <w:numId w:val="11"/>
              </w:numPr>
              <w:tabs>
                <w:tab w:val="center" w:pos="4680"/>
                <w:tab w:val="right" w:pos="9360"/>
              </w:tabs>
              <w:rPr>
                <w:rFonts w:cs="Calibri"/>
                <w:highlight w:val="yellow"/>
                <w:rPrChange w:id="2860" w:author="Eddie Curtis" w:date="2012-08-10T13:55:00Z">
                  <w:rPr>
                    <w:rFonts w:cs="Calibri"/>
                  </w:rPr>
                </w:rPrChange>
              </w:rPr>
            </w:pPr>
            <w:r w:rsidRPr="001E7F20">
              <w:rPr>
                <w:rFonts w:cs="Calibri"/>
                <w:highlight w:val="yellow"/>
                <w:rPrChange w:id="2861" w:author="Eddie Curtis" w:date="2012-08-10T13:55:00Z">
                  <w:rPr>
                    <w:rFonts w:cs="Calibri"/>
                    <w:sz w:val="16"/>
                    <w:szCs w:val="16"/>
                  </w:rPr>
                </w:rPrChange>
              </w:rPr>
              <w:t>Agency TMC</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62" w:author="Eddie Curtis" w:date="2012-08-10T13:55:00Z">
                  <w:rPr>
                    <w:rFonts w:cs="Calibri"/>
                  </w:rPr>
                </w:rPrChange>
              </w:rPr>
            </w:pPr>
            <w:r w:rsidRPr="001E7F20">
              <w:rPr>
                <w:rFonts w:cs="Calibri"/>
                <w:highlight w:val="yellow"/>
                <w:rPrChange w:id="2863" w:author="Eddie Curtis" w:date="2012-08-10T13:55:00Z">
                  <w:rPr>
                    <w:rFonts w:cs="Calibri"/>
                    <w:sz w:val="16"/>
                    <w:szCs w:val="16"/>
                  </w:rPr>
                </w:rPrChange>
              </w:rPr>
              <w:t>4.10.0-1.0-2</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864" w:author="Eddie Curtis" w:date="2012-08-10T13:55:00Z">
                  <w:rPr>
                    <w:rFonts w:cs="Calibri"/>
                  </w:rPr>
                </w:rPrChange>
              </w:rPr>
            </w:pPr>
            <w:r w:rsidRPr="001E7F20">
              <w:rPr>
                <w:rFonts w:cs="Calibri"/>
                <w:highlight w:val="yellow"/>
                <w:rPrChange w:id="2865" w:author="Eddie Curtis" w:date="2012-08-10T13:55:00Z">
                  <w:rPr>
                    <w:rFonts w:cs="Calibri"/>
                    <w:sz w:val="16"/>
                    <w:szCs w:val="16"/>
                  </w:rPr>
                </w:rPrChange>
              </w:rPr>
              <w:t>Maintenance facility</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66" w:author="Eddie Curtis" w:date="2012-08-10T13:55:00Z">
                  <w:rPr>
                    <w:rFonts w:cs="Calibri"/>
                  </w:rPr>
                </w:rPrChange>
              </w:rPr>
            </w:pPr>
            <w:r w:rsidRPr="001E7F20">
              <w:rPr>
                <w:rFonts w:cs="Calibri"/>
                <w:highlight w:val="yellow"/>
                <w:rPrChange w:id="2867" w:author="Eddie Curtis" w:date="2012-08-10T13:55:00Z">
                  <w:rPr>
                    <w:rFonts w:cs="Calibri"/>
                    <w:sz w:val="16"/>
                    <w:szCs w:val="16"/>
                  </w:rPr>
                </w:rPrChange>
              </w:rPr>
              <w:t>5.0-2.0-2</w:t>
            </w:r>
          </w:p>
          <w:p w:rsidR="00160ECC" w:rsidRPr="007C758A" w:rsidRDefault="001E7F20" w:rsidP="00160ECC">
            <w:pPr>
              <w:numPr>
                <w:ilvl w:val="0"/>
                <w:numId w:val="11"/>
              </w:numPr>
              <w:tabs>
                <w:tab w:val="center" w:pos="4680"/>
                <w:tab w:val="right" w:pos="9360"/>
              </w:tabs>
              <w:rPr>
                <w:rFonts w:cs="Calibri"/>
                <w:highlight w:val="yellow"/>
                <w:rPrChange w:id="2868" w:author="Eddie Curtis" w:date="2012-08-10T13:55:00Z">
                  <w:rPr>
                    <w:rFonts w:cs="Calibri"/>
                  </w:rPr>
                </w:rPrChange>
              </w:rPr>
            </w:pPr>
            <w:r w:rsidRPr="001E7F20">
              <w:rPr>
                <w:rFonts w:cs="Calibri"/>
                <w:highlight w:val="yellow"/>
                <w:rPrChange w:id="2869" w:author="Eddie Curtis" w:date="2012-08-10T13:55:00Z">
                  <w:rPr>
                    <w:rFonts w:cs="Calibri"/>
                    <w:sz w:val="16"/>
                    <w:szCs w:val="16"/>
                  </w:rPr>
                </w:rPrChange>
              </w:rPr>
              <w:t>Maintenance facility</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70" w:author="Eddie Curtis" w:date="2012-08-10T13:55:00Z">
                  <w:rPr>
                    <w:rFonts w:cs="Calibri"/>
                  </w:rPr>
                </w:rPrChange>
              </w:rPr>
            </w:pPr>
            <w:r w:rsidRPr="001E7F20">
              <w:rPr>
                <w:rFonts w:cs="Calibri"/>
                <w:highlight w:val="yellow"/>
                <w:rPrChange w:id="2871" w:author="Eddie Curtis" w:date="2012-08-10T13:55:00Z">
                  <w:rPr>
                    <w:rFonts w:cs="Calibri"/>
                    <w:sz w:val="16"/>
                    <w:szCs w:val="16"/>
                  </w:rPr>
                </w:rPrChange>
              </w:rPr>
              <w:t>4.10.0-1.0-3</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872" w:author="Eddie Curtis" w:date="2012-08-10T13:55:00Z">
                  <w:rPr>
                    <w:rFonts w:cs="Calibri"/>
                  </w:rPr>
                </w:rPrChange>
              </w:rPr>
            </w:pPr>
            <w:r w:rsidRPr="001E7F20">
              <w:rPr>
                <w:rFonts w:cs="Calibri"/>
                <w:highlight w:val="yellow"/>
                <w:rPrChange w:id="2873" w:author="Eddie Curtis" w:date="2012-08-10T13:55:00Z">
                  <w:rPr>
                    <w:rFonts w:cs="Calibri"/>
                    <w:sz w:val="16"/>
                    <w:szCs w:val="16"/>
                  </w:rPr>
                </w:rPrChange>
              </w:rPr>
              <w:t>Workstations on agency LAN or WAN located at (specify)</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74" w:author="Eddie Curtis" w:date="2012-08-10T13:55:00Z">
                  <w:rPr>
                    <w:rFonts w:cs="Calibri"/>
                  </w:rPr>
                </w:rPrChange>
              </w:rPr>
            </w:pPr>
            <w:r w:rsidRPr="001E7F20">
              <w:rPr>
                <w:rFonts w:cs="Calibri"/>
                <w:highlight w:val="yellow"/>
                <w:rPrChange w:id="2875" w:author="Eddie Curtis" w:date="2012-08-10T13:55:00Z">
                  <w:rPr>
                    <w:rFonts w:cs="Calibri"/>
                    <w:sz w:val="16"/>
                    <w:szCs w:val="16"/>
                  </w:rPr>
                </w:rPrChange>
              </w:rPr>
              <w:t>5.0-2.0-3</w:t>
            </w:r>
          </w:p>
          <w:p w:rsidR="00160ECC" w:rsidRPr="007C758A" w:rsidRDefault="001E7F20" w:rsidP="00160ECC">
            <w:pPr>
              <w:numPr>
                <w:ilvl w:val="0"/>
                <w:numId w:val="11"/>
              </w:numPr>
              <w:tabs>
                <w:tab w:val="center" w:pos="4680"/>
                <w:tab w:val="right" w:pos="9360"/>
              </w:tabs>
              <w:rPr>
                <w:rFonts w:cs="Calibri"/>
                <w:highlight w:val="yellow"/>
                <w:rPrChange w:id="2876" w:author="Eddie Curtis" w:date="2012-08-10T13:55:00Z">
                  <w:rPr>
                    <w:rFonts w:cs="Calibri"/>
                  </w:rPr>
                </w:rPrChange>
              </w:rPr>
            </w:pPr>
            <w:r w:rsidRPr="001E7F20">
              <w:rPr>
                <w:rFonts w:cs="Calibri"/>
                <w:highlight w:val="yellow"/>
                <w:rPrChange w:id="2877" w:author="Eddie Curtis" w:date="2012-08-10T13:55:00Z">
                  <w:rPr>
                    <w:rFonts w:cs="Calibri"/>
                    <w:sz w:val="16"/>
                    <w:szCs w:val="16"/>
                  </w:rPr>
                </w:rPrChange>
              </w:rPr>
              <w:t>Agency LAN or WAN</w:t>
            </w:r>
          </w:p>
        </w:tc>
      </w:tr>
      <w:tr w:rsidR="00160ECC" w:rsidTr="00A535CF">
        <w:tc>
          <w:tcPr>
            <w:tcW w:w="2040" w:type="dxa"/>
            <w:shd w:val="clear" w:color="auto" w:fill="auto"/>
          </w:tcPr>
          <w:p w:rsidR="00160ECC" w:rsidRPr="000B37AB" w:rsidRDefault="001E7F20" w:rsidP="00160ECC">
            <w:pPr>
              <w:tabs>
                <w:tab w:val="center" w:pos="4680"/>
                <w:tab w:val="right" w:pos="9360"/>
              </w:tabs>
              <w:rPr>
                <w:rFonts w:cs="Calibri"/>
                <w:strike/>
                <w:rPrChange w:id="2878" w:author="USER" w:date="2012-09-12T09:34:00Z">
                  <w:rPr>
                    <w:rFonts w:cs="Calibri"/>
                  </w:rPr>
                </w:rPrChange>
              </w:rPr>
            </w:pPr>
            <w:r w:rsidRPr="000B37AB">
              <w:rPr>
                <w:rFonts w:cs="Calibri"/>
                <w:strike/>
                <w:rPrChange w:id="2879" w:author="USER" w:date="2012-09-12T09:34:00Z">
                  <w:rPr>
                    <w:rFonts w:cs="Calibri"/>
                    <w:sz w:val="16"/>
                    <w:szCs w:val="16"/>
                  </w:rPr>
                </w:rPrChange>
              </w:rPr>
              <w:t>4.10.0-1.0-4</w:t>
            </w:r>
          </w:p>
        </w:tc>
        <w:tc>
          <w:tcPr>
            <w:tcW w:w="5268" w:type="dxa"/>
            <w:shd w:val="clear" w:color="auto" w:fill="auto"/>
          </w:tcPr>
          <w:p w:rsidR="00160ECC" w:rsidRPr="000B37AB" w:rsidRDefault="001E7F20" w:rsidP="00160ECC">
            <w:pPr>
              <w:numPr>
                <w:ilvl w:val="0"/>
                <w:numId w:val="11"/>
              </w:numPr>
              <w:tabs>
                <w:tab w:val="center" w:pos="4680"/>
                <w:tab w:val="right" w:pos="9360"/>
              </w:tabs>
              <w:autoSpaceDE w:val="0"/>
              <w:autoSpaceDN w:val="0"/>
              <w:adjustRightInd w:val="0"/>
              <w:spacing w:after="0"/>
              <w:rPr>
                <w:rFonts w:cs="Calibri"/>
                <w:strike/>
                <w:rPrChange w:id="2880" w:author="USER" w:date="2012-09-12T09:34:00Z">
                  <w:rPr>
                    <w:rFonts w:cs="Calibri"/>
                  </w:rPr>
                </w:rPrChange>
              </w:rPr>
            </w:pPr>
            <w:r w:rsidRPr="000B37AB">
              <w:rPr>
                <w:rFonts w:cs="Calibri"/>
                <w:strike/>
                <w:rPrChange w:id="2881" w:author="USER" w:date="2012-09-12T09:34:00Z">
                  <w:rPr>
                    <w:rFonts w:cs="Calibri"/>
                    <w:sz w:val="16"/>
                    <w:szCs w:val="16"/>
                  </w:rPr>
                </w:rPrChange>
              </w:rPr>
              <w:t>Other agency's TMC  (specify)</w:t>
            </w:r>
          </w:p>
        </w:tc>
        <w:tc>
          <w:tcPr>
            <w:tcW w:w="5670" w:type="dxa"/>
            <w:shd w:val="clear" w:color="auto" w:fill="auto"/>
          </w:tcPr>
          <w:p w:rsidR="00160ECC" w:rsidRPr="000B37AB" w:rsidRDefault="001E7F20" w:rsidP="00160ECC">
            <w:pPr>
              <w:tabs>
                <w:tab w:val="center" w:pos="4680"/>
                <w:tab w:val="right" w:pos="9360"/>
              </w:tabs>
              <w:rPr>
                <w:rFonts w:cs="Calibri"/>
                <w:strike/>
                <w:rPrChange w:id="2882" w:author="USER" w:date="2012-09-12T09:34:00Z">
                  <w:rPr>
                    <w:rFonts w:cs="Calibri"/>
                  </w:rPr>
                </w:rPrChange>
              </w:rPr>
            </w:pPr>
            <w:r w:rsidRPr="000B37AB">
              <w:rPr>
                <w:rFonts w:cs="Calibri"/>
                <w:strike/>
                <w:rPrChange w:id="2883" w:author="USER" w:date="2012-09-12T09:34:00Z">
                  <w:rPr>
                    <w:rFonts w:cs="Calibri"/>
                    <w:sz w:val="16"/>
                    <w:szCs w:val="16"/>
                  </w:rPr>
                </w:rPrChange>
              </w:rPr>
              <w:t>5.0-2.0-4</w:t>
            </w:r>
          </w:p>
          <w:p w:rsidR="00160ECC" w:rsidRPr="000B37AB" w:rsidRDefault="001E7F20" w:rsidP="00160ECC">
            <w:pPr>
              <w:numPr>
                <w:ilvl w:val="0"/>
                <w:numId w:val="11"/>
              </w:numPr>
              <w:tabs>
                <w:tab w:val="center" w:pos="4680"/>
                <w:tab w:val="right" w:pos="9360"/>
              </w:tabs>
              <w:rPr>
                <w:rFonts w:cs="Calibri"/>
                <w:strike/>
                <w:rPrChange w:id="2884" w:author="USER" w:date="2012-09-12T09:34:00Z">
                  <w:rPr>
                    <w:rFonts w:cs="Calibri"/>
                  </w:rPr>
                </w:rPrChange>
              </w:rPr>
            </w:pPr>
            <w:r w:rsidRPr="000B37AB">
              <w:rPr>
                <w:rFonts w:cs="Calibri"/>
                <w:strike/>
                <w:rPrChange w:id="2885" w:author="USER" w:date="2012-09-12T09:34:00Z">
                  <w:rPr>
                    <w:rFonts w:cs="Calibri"/>
                    <w:sz w:val="16"/>
                    <w:szCs w:val="16"/>
                  </w:rPr>
                </w:rPrChange>
              </w:rPr>
              <w:t>Other agency TMC</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86" w:author="Eddie Curtis" w:date="2012-08-10T13:55:00Z">
                  <w:rPr>
                    <w:rFonts w:cs="Calibri"/>
                  </w:rPr>
                </w:rPrChange>
              </w:rPr>
            </w:pPr>
            <w:r w:rsidRPr="001E7F20">
              <w:rPr>
                <w:rFonts w:cs="Calibri"/>
                <w:highlight w:val="yellow"/>
                <w:rPrChange w:id="2887" w:author="Eddie Curtis" w:date="2012-08-10T13:55:00Z">
                  <w:rPr>
                    <w:rFonts w:cs="Calibri"/>
                    <w:sz w:val="16"/>
                    <w:szCs w:val="16"/>
                  </w:rPr>
                </w:rPrChange>
              </w:rPr>
              <w:t>4.10.0-1.0-5</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888" w:author="Eddie Curtis" w:date="2012-08-10T13:55:00Z">
                  <w:rPr>
                    <w:rFonts w:cs="Calibri"/>
                  </w:rPr>
                </w:rPrChange>
              </w:rPr>
            </w:pPr>
            <w:r w:rsidRPr="001E7F20">
              <w:rPr>
                <w:rFonts w:cs="Calibri"/>
                <w:highlight w:val="yellow"/>
                <w:rPrChange w:id="2889" w:author="Eddie Curtis" w:date="2012-08-10T13:55:00Z">
                  <w:rPr>
                    <w:rFonts w:cs="Calibri"/>
                    <w:sz w:val="16"/>
                    <w:szCs w:val="16"/>
                  </w:rPr>
                </w:rPrChange>
              </w:rPr>
              <w:t>Local controller cabinets</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90" w:author="Eddie Curtis" w:date="2012-08-10T13:55:00Z">
                  <w:rPr>
                    <w:rFonts w:cs="Calibri"/>
                  </w:rPr>
                </w:rPrChange>
              </w:rPr>
            </w:pPr>
            <w:r w:rsidRPr="001E7F20">
              <w:rPr>
                <w:rFonts w:cs="Calibri"/>
                <w:highlight w:val="yellow"/>
                <w:rPrChange w:id="2891" w:author="Eddie Curtis" w:date="2012-08-10T13:55:00Z">
                  <w:rPr>
                    <w:rFonts w:cs="Calibri"/>
                    <w:sz w:val="16"/>
                    <w:szCs w:val="16"/>
                  </w:rPr>
                </w:rPrChange>
              </w:rPr>
              <w:t>5.0-2.0-5</w:t>
            </w:r>
          </w:p>
          <w:p w:rsidR="00160ECC" w:rsidRPr="007C758A" w:rsidRDefault="001E7F20" w:rsidP="00160ECC">
            <w:pPr>
              <w:numPr>
                <w:ilvl w:val="0"/>
                <w:numId w:val="11"/>
              </w:numPr>
              <w:tabs>
                <w:tab w:val="center" w:pos="4680"/>
                <w:tab w:val="right" w:pos="9360"/>
              </w:tabs>
              <w:rPr>
                <w:rFonts w:cs="Calibri"/>
                <w:highlight w:val="yellow"/>
                <w:rPrChange w:id="2892" w:author="Eddie Curtis" w:date="2012-08-10T13:55:00Z">
                  <w:rPr>
                    <w:rFonts w:cs="Calibri"/>
                  </w:rPr>
                </w:rPrChange>
              </w:rPr>
            </w:pPr>
            <w:r w:rsidRPr="001E7F20">
              <w:rPr>
                <w:rFonts w:cs="Calibri"/>
                <w:highlight w:val="yellow"/>
                <w:rPrChange w:id="2893" w:author="Eddie Curtis" w:date="2012-08-10T13:55:00Z">
                  <w:rPr>
                    <w:rFonts w:cs="Calibri"/>
                    <w:sz w:val="16"/>
                    <w:szCs w:val="16"/>
                  </w:rPr>
                </w:rPrChange>
              </w:rPr>
              <w:t>Local controller cabinets</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894" w:author="Eddie Curtis" w:date="2012-08-10T13:55:00Z">
                  <w:rPr>
                    <w:rFonts w:cs="Calibri"/>
                  </w:rPr>
                </w:rPrChange>
              </w:rPr>
            </w:pPr>
            <w:r w:rsidRPr="001E7F20">
              <w:rPr>
                <w:rFonts w:cs="Calibri"/>
                <w:highlight w:val="yellow"/>
                <w:rPrChange w:id="2895" w:author="Eddie Curtis" w:date="2012-08-10T13:55:00Z">
                  <w:rPr>
                    <w:rFonts w:cs="Calibri"/>
                    <w:sz w:val="16"/>
                    <w:szCs w:val="16"/>
                  </w:rPr>
                </w:rPrChange>
              </w:rPr>
              <w:t>4.10.0-1.0-6</w:t>
            </w:r>
          </w:p>
        </w:tc>
        <w:tc>
          <w:tcPr>
            <w:tcW w:w="5268" w:type="dxa"/>
            <w:shd w:val="clear" w:color="auto" w:fill="auto"/>
          </w:tcPr>
          <w:p w:rsidR="00160ECC" w:rsidRPr="007C758A"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2896" w:author="Eddie Curtis" w:date="2012-08-10T13:55:00Z">
                  <w:rPr>
                    <w:rFonts w:cs="Calibri"/>
                  </w:rPr>
                </w:rPrChange>
              </w:rPr>
            </w:pPr>
            <w:r w:rsidRPr="001E7F20">
              <w:rPr>
                <w:rFonts w:cs="Calibri"/>
                <w:highlight w:val="yellow"/>
                <w:rPrChange w:id="2897" w:author="Eddie Curtis" w:date="2012-08-10T13:55:00Z">
                  <w:rPr>
                    <w:rFonts w:cs="Calibri"/>
                    <w:sz w:val="16"/>
                    <w:szCs w:val="16"/>
                  </w:rPr>
                </w:rPrChange>
              </w:rPr>
              <w:t>Maintenance vehicles</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898" w:author="Eddie Curtis" w:date="2012-08-10T13:55:00Z">
                  <w:rPr>
                    <w:rFonts w:cs="Calibri"/>
                  </w:rPr>
                </w:rPrChange>
              </w:rPr>
            </w:pPr>
            <w:r w:rsidRPr="001E7F20">
              <w:rPr>
                <w:rFonts w:cs="Calibri"/>
                <w:highlight w:val="yellow"/>
                <w:rPrChange w:id="2899" w:author="Eddie Curtis" w:date="2012-08-10T13:55:00Z">
                  <w:rPr>
                    <w:rFonts w:cs="Calibri"/>
                    <w:sz w:val="16"/>
                    <w:szCs w:val="16"/>
                  </w:rPr>
                </w:rPrChange>
              </w:rPr>
              <w:t>5.0-2.0-6</w:t>
            </w:r>
          </w:p>
          <w:p w:rsidR="00160ECC" w:rsidRPr="007C758A" w:rsidRDefault="001E7F20" w:rsidP="00160ECC">
            <w:pPr>
              <w:numPr>
                <w:ilvl w:val="0"/>
                <w:numId w:val="11"/>
              </w:numPr>
              <w:tabs>
                <w:tab w:val="center" w:pos="4680"/>
                <w:tab w:val="right" w:pos="9360"/>
              </w:tabs>
              <w:rPr>
                <w:rFonts w:cs="Calibri"/>
                <w:highlight w:val="yellow"/>
                <w:rPrChange w:id="2900" w:author="Eddie Curtis" w:date="2012-08-10T13:55:00Z">
                  <w:rPr>
                    <w:rFonts w:cs="Calibri"/>
                  </w:rPr>
                </w:rPrChange>
              </w:rPr>
            </w:pPr>
            <w:r w:rsidRPr="001E7F20">
              <w:rPr>
                <w:rFonts w:cs="Calibri"/>
                <w:highlight w:val="yellow"/>
                <w:rPrChange w:id="2901" w:author="Eddie Curtis" w:date="2012-08-10T13:55:00Z">
                  <w:rPr>
                    <w:rFonts w:cs="Calibri"/>
                    <w:sz w:val="16"/>
                    <w:szCs w:val="16"/>
                  </w:rPr>
                </w:rPrChange>
              </w:rPr>
              <w:t>Maintenance vehicles</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902" w:author="Eddie Curtis" w:date="2012-08-10T13:55:00Z">
                  <w:rPr>
                    <w:rFonts w:cs="Calibri"/>
                  </w:rPr>
                </w:rPrChange>
              </w:rPr>
            </w:pPr>
            <w:r w:rsidRPr="001E7F20">
              <w:rPr>
                <w:rFonts w:cs="Calibri"/>
                <w:highlight w:val="yellow"/>
                <w:rPrChange w:id="2903" w:author="Eddie Curtis" w:date="2012-08-10T13:55:00Z">
                  <w:rPr>
                    <w:rFonts w:cs="Calibri"/>
                    <w:sz w:val="16"/>
                    <w:szCs w:val="16"/>
                  </w:rPr>
                </w:rPrChange>
              </w:rPr>
              <w:t>4.10.0-1.0-7</w:t>
            </w:r>
          </w:p>
        </w:tc>
        <w:tc>
          <w:tcPr>
            <w:tcW w:w="5268" w:type="dxa"/>
            <w:shd w:val="clear" w:color="auto" w:fill="auto"/>
          </w:tcPr>
          <w:p w:rsidR="00160ECC" w:rsidRPr="007C758A" w:rsidRDefault="001E7F20" w:rsidP="007C758A">
            <w:pPr>
              <w:numPr>
                <w:ilvl w:val="0"/>
                <w:numId w:val="11"/>
              </w:numPr>
              <w:tabs>
                <w:tab w:val="center" w:pos="4680"/>
                <w:tab w:val="right" w:pos="9360"/>
              </w:tabs>
              <w:autoSpaceDE w:val="0"/>
              <w:autoSpaceDN w:val="0"/>
              <w:adjustRightInd w:val="0"/>
              <w:spacing w:after="0"/>
              <w:rPr>
                <w:rFonts w:cs="Calibri"/>
                <w:highlight w:val="yellow"/>
                <w:rPrChange w:id="2904" w:author="Eddie Curtis" w:date="2012-08-10T13:55:00Z">
                  <w:rPr>
                    <w:rFonts w:cs="Calibri"/>
                  </w:rPr>
                </w:rPrChange>
              </w:rPr>
            </w:pPr>
            <w:r w:rsidRPr="001E7F20">
              <w:rPr>
                <w:rFonts w:cs="Calibri"/>
                <w:highlight w:val="yellow"/>
                <w:rPrChange w:id="2905" w:author="Eddie Curtis" w:date="2012-08-10T13:55:00Z">
                  <w:rPr>
                    <w:rFonts w:cs="Calibri"/>
                    <w:sz w:val="16"/>
                    <w:szCs w:val="16"/>
                  </w:rPr>
                </w:rPrChange>
              </w:rPr>
              <w:t>Remote locations (</w:t>
            </w:r>
            <w:del w:id="2906" w:author="Eddie Curtis" w:date="2012-08-10T13:56:00Z">
              <w:r w:rsidRPr="001E7F20">
                <w:rPr>
                  <w:rFonts w:cs="Calibri"/>
                  <w:highlight w:val="yellow"/>
                  <w:rPrChange w:id="2907" w:author="Eddie Curtis" w:date="2012-08-10T13:55:00Z">
                    <w:rPr>
                      <w:rFonts w:cs="Calibri"/>
                      <w:sz w:val="16"/>
                      <w:szCs w:val="16"/>
                    </w:rPr>
                  </w:rPrChange>
                </w:rPr>
                <w:delText>specify</w:delText>
              </w:r>
            </w:del>
            <w:ins w:id="2908" w:author="Eddie Curtis" w:date="2012-08-10T13:56:00Z">
              <w:r w:rsidR="007C758A">
                <w:rPr>
                  <w:rFonts w:cs="Calibri"/>
                  <w:highlight w:val="yellow"/>
                </w:rPr>
                <w:t>e.g., smart phones, etc.</w:t>
              </w:r>
            </w:ins>
            <w:r w:rsidRPr="001E7F20">
              <w:rPr>
                <w:rFonts w:cs="Calibri"/>
                <w:highlight w:val="yellow"/>
                <w:rPrChange w:id="2909" w:author="Eddie Curtis" w:date="2012-08-10T13:55:00Z">
                  <w:rPr>
                    <w:rFonts w:cs="Calibri"/>
                    <w:sz w:val="16"/>
                    <w:szCs w:val="16"/>
                  </w:rPr>
                </w:rPrChange>
              </w:rPr>
              <w:t>)</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910" w:author="Eddie Curtis" w:date="2012-08-10T13:55:00Z">
                  <w:rPr>
                    <w:rFonts w:cs="Calibri"/>
                  </w:rPr>
                </w:rPrChange>
              </w:rPr>
            </w:pPr>
            <w:r w:rsidRPr="001E7F20">
              <w:rPr>
                <w:rFonts w:cs="Calibri"/>
                <w:highlight w:val="yellow"/>
                <w:rPrChange w:id="2911" w:author="Eddie Curtis" w:date="2012-08-10T13:55:00Z">
                  <w:rPr>
                    <w:rFonts w:cs="Calibri"/>
                    <w:sz w:val="16"/>
                    <w:szCs w:val="16"/>
                  </w:rPr>
                </w:rPrChange>
              </w:rPr>
              <w:t>5.0-2.0-7</w:t>
            </w:r>
          </w:p>
          <w:p w:rsidR="00160ECC" w:rsidRPr="007C758A" w:rsidRDefault="001E7F20" w:rsidP="00160ECC">
            <w:pPr>
              <w:numPr>
                <w:ilvl w:val="0"/>
                <w:numId w:val="11"/>
              </w:numPr>
              <w:tabs>
                <w:tab w:val="center" w:pos="4680"/>
                <w:tab w:val="right" w:pos="9360"/>
              </w:tabs>
              <w:rPr>
                <w:rFonts w:cs="Calibri"/>
                <w:highlight w:val="yellow"/>
                <w:rPrChange w:id="2912" w:author="Eddie Curtis" w:date="2012-08-10T13:55:00Z">
                  <w:rPr>
                    <w:rFonts w:cs="Calibri"/>
                  </w:rPr>
                </w:rPrChange>
              </w:rPr>
            </w:pPr>
            <w:r w:rsidRPr="001E7F20">
              <w:rPr>
                <w:rFonts w:cs="Calibri"/>
                <w:highlight w:val="yellow"/>
                <w:rPrChange w:id="2913" w:author="Eddie Curtis" w:date="2012-08-10T13:55:00Z">
                  <w:rPr>
                    <w:rFonts w:cs="Calibri"/>
                    <w:sz w:val="16"/>
                    <w:szCs w:val="16"/>
                  </w:rPr>
                </w:rPrChange>
              </w:rPr>
              <w:t>Remote locations via internet</w:t>
            </w:r>
          </w:p>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highlight w:val="yellow"/>
                <w:rPrChange w:id="2914" w:author="Eddie Curtis" w:date="2012-08-10T13:56:00Z">
                  <w:rPr>
                    <w:rFonts w:cs="Calibri"/>
                  </w:rPr>
                </w:rPrChange>
              </w:rPr>
            </w:pPr>
            <w:r w:rsidRPr="001E7F20">
              <w:rPr>
                <w:rFonts w:cs="Calibri"/>
                <w:highlight w:val="yellow"/>
                <w:rPrChange w:id="2915" w:author="Eddie Curtis" w:date="2012-08-10T13:56:00Z">
                  <w:rPr>
                    <w:rFonts w:cs="Calibri"/>
                    <w:sz w:val="16"/>
                    <w:szCs w:val="16"/>
                  </w:rPr>
                </w:rPrChange>
              </w:rPr>
              <w:t>4.10.0-2</w:t>
            </w:r>
          </w:p>
        </w:tc>
        <w:tc>
          <w:tcPr>
            <w:tcW w:w="5268" w:type="dxa"/>
            <w:shd w:val="clear" w:color="auto" w:fill="auto"/>
          </w:tcPr>
          <w:p w:rsidR="00160ECC" w:rsidRPr="007C758A" w:rsidRDefault="001E7F20" w:rsidP="00160ECC">
            <w:pPr>
              <w:tabs>
                <w:tab w:val="center" w:pos="4680"/>
                <w:tab w:val="right" w:pos="9360"/>
              </w:tabs>
              <w:rPr>
                <w:rFonts w:cs="Calibri"/>
                <w:highlight w:val="yellow"/>
                <w:rPrChange w:id="2916" w:author="Eddie Curtis" w:date="2012-08-10T13:56:00Z">
                  <w:rPr>
                    <w:rFonts w:cs="Calibri"/>
                  </w:rPr>
                </w:rPrChange>
              </w:rPr>
            </w:pPr>
            <w:r w:rsidRPr="001E7F20">
              <w:rPr>
                <w:rFonts w:cs="Calibri"/>
                <w:highlight w:val="yellow"/>
                <w:rPrChange w:id="2917" w:author="Eddie Curtis" w:date="2012-08-10T13:56:00Z">
                  <w:rPr>
                    <w:rFonts w:cs="Calibri"/>
                    <w:sz w:val="16"/>
                    <w:szCs w:val="16"/>
                  </w:rPr>
                </w:rPrChange>
              </w:rPr>
              <w:t>The operator needs to access to the database management, monitoring and reporting features and functions of the signal controllers and any related signal management system from the access points defined for those system components.</w:t>
            </w:r>
          </w:p>
        </w:tc>
        <w:tc>
          <w:tcPr>
            <w:tcW w:w="5670" w:type="dxa"/>
            <w:shd w:val="clear" w:color="auto" w:fill="auto"/>
          </w:tcPr>
          <w:p w:rsidR="00160ECC" w:rsidRPr="007C758A" w:rsidRDefault="001E7F20" w:rsidP="00160ECC">
            <w:pPr>
              <w:tabs>
                <w:tab w:val="center" w:pos="4680"/>
                <w:tab w:val="right" w:pos="9360"/>
              </w:tabs>
              <w:rPr>
                <w:rFonts w:cs="Calibri"/>
                <w:highlight w:val="yellow"/>
                <w:rPrChange w:id="2918" w:author="Eddie Curtis" w:date="2012-08-10T13:56:00Z">
                  <w:rPr>
                    <w:rFonts w:cs="Calibri"/>
                  </w:rPr>
                </w:rPrChange>
              </w:rPr>
            </w:pPr>
            <w:r w:rsidRPr="001E7F20">
              <w:rPr>
                <w:rFonts w:cs="Calibri"/>
                <w:highlight w:val="yellow"/>
                <w:rPrChange w:id="2919" w:author="Eddie Curtis" w:date="2012-08-10T13:56:00Z">
                  <w:rPr>
                    <w:rFonts w:cs="Calibri"/>
                    <w:sz w:val="16"/>
                    <w:szCs w:val="16"/>
                  </w:rPr>
                </w:rPrChange>
              </w:rPr>
              <w:t>5.0-4</w:t>
            </w:r>
          </w:p>
          <w:p w:rsidR="00160ECC" w:rsidRPr="007C758A" w:rsidRDefault="001E7F20" w:rsidP="00160ECC">
            <w:pPr>
              <w:tabs>
                <w:tab w:val="center" w:pos="4680"/>
                <w:tab w:val="right" w:pos="9360"/>
              </w:tabs>
              <w:rPr>
                <w:rFonts w:cs="Calibri"/>
                <w:highlight w:val="yellow"/>
                <w:rPrChange w:id="2920" w:author="Eddie Curtis" w:date="2012-08-10T13:56:00Z">
                  <w:rPr>
                    <w:rFonts w:cs="Calibri"/>
                  </w:rPr>
                </w:rPrChange>
              </w:rPr>
            </w:pPr>
            <w:r w:rsidRPr="001E7F20">
              <w:rPr>
                <w:rFonts w:cs="Calibri"/>
                <w:highlight w:val="yellow"/>
                <w:rPrChange w:id="2921" w:author="Eddie Curtis" w:date="2012-08-10T13:56:00Z">
                  <w:rPr>
                    <w:rFonts w:cs="Calibri"/>
                    <w:sz w:val="16"/>
                    <w:szCs w:val="16"/>
                  </w:rPr>
                </w:rPrChange>
              </w:rPr>
              <w:t>The ASCT shall not prevent access to the local signal controller database, monitoring or reporting functions by any installed signal management system.</w:t>
            </w:r>
          </w:p>
        </w:tc>
      </w:tr>
      <w:tr w:rsidR="00160ECC" w:rsidTr="00A535CF">
        <w:tc>
          <w:tcPr>
            <w:tcW w:w="2040" w:type="dxa"/>
            <w:shd w:val="clear" w:color="auto" w:fill="auto"/>
          </w:tcPr>
          <w:p w:rsidR="00160ECC" w:rsidRPr="00AF3AF6" w:rsidRDefault="001E7F20" w:rsidP="00160ECC">
            <w:pPr>
              <w:tabs>
                <w:tab w:val="center" w:pos="4680"/>
                <w:tab w:val="right" w:pos="9360"/>
              </w:tabs>
              <w:rPr>
                <w:rFonts w:cs="Calibri"/>
                <w:highlight w:val="yellow"/>
                <w:rPrChange w:id="2922" w:author="USER" w:date="2012-09-07T15:59:00Z">
                  <w:rPr>
                    <w:rFonts w:cs="Calibri"/>
                  </w:rPr>
                </w:rPrChange>
              </w:rPr>
            </w:pPr>
            <w:r w:rsidRPr="001E7F20">
              <w:rPr>
                <w:rFonts w:cs="Calibri"/>
                <w:highlight w:val="yellow"/>
                <w:rPrChange w:id="2923" w:author="USER" w:date="2012-09-07T15:59:00Z">
                  <w:rPr>
                    <w:rFonts w:cs="Calibri"/>
                    <w:sz w:val="16"/>
                    <w:szCs w:val="16"/>
                  </w:rPr>
                </w:rPrChange>
              </w:rPr>
              <w:t>4.11</w:t>
            </w:r>
          </w:p>
        </w:tc>
        <w:tc>
          <w:tcPr>
            <w:tcW w:w="5268" w:type="dxa"/>
            <w:shd w:val="clear" w:color="auto" w:fill="auto"/>
          </w:tcPr>
          <w:p w:rsidR="00160ECC" w:rsidRPr="00AF3AF6" w:rsidRDefault="001E7F20" w:rsidP="00160ECC">
            <w:pPr>
              <w:pStyle w:val="Heading2"/>
              <w:tabs>
                <w:tab w:val="center" w:pos="4680"/>
                <w:tab w:val="right" w:pos="9360"/>
              </w:tabs>
              <w:rPr>
                <w:highlight w:val="yellow"/>
                <w:rPrChange w:id="2924" w:author="USER" w:date="2012-09-07T15:59:00Z">
                  <w:rPr/>
                </w:rPrChange>
              </w:rPr>
            </w:pPr>
            <w:r w:rsidRPr="001E7F20">
              <w:rPr>
                <w:highlight w:val="yellow"/>
                <w:rPrChange w:id="2925" w:author="USER" w:date="2012-09-07T15:59:00Z">
                  <w:rPr>
                    <w:sz w:val="16"/>
                    <w:szCs w:val="16"/>
                  </w:rPr>
                </w:rPrChange>
              </w:rPr>
              <w:t xml:space="preserve">4.11 </w:t>
            </w:r>
            <w:r w:rsidRPr="001E7F20">
              <w:rPr>
                <w:b w:val="0"/>
                <w:bCs w:val="0"/>
                <w:highlight w:val="yellow"/>
                <w:rPrChange w:id="2926" w:author="USER" w:date="2012-09-07T15:59:00Z">
                  <w:rPr>
                    <w:b w:val="0"/>
                    <w:bCs w:val="0"/>
                    <w:sz w:val="16"/>
                    <w:szCs w:val="16"/>
                  </w:rPr>
                </w:rPrChange>
              </w:rPr>
              <w:tab/>
              <w:t>Performance reporting</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7C758A" w:rsidRDefault="001E7F20" w:rsidP="00160ECC">
            <w:pPr>
              <w:tabs>
                <w:tab w:val="center" w:pos="4680"/>
                <w:tab w:val="right" w:pos="9360"/>
              </w:tabs>
              <w:rPr>
                <w:rFonts w:cs="Calibri"/>
                <w:strike/>
                <w:rPrChange w:id="2927" w:author="Eddie Curtis" w:date="2012-08-10T14:00:00Z">
                  <w:rPr>
                    <w:rFonts w:cs="Calibri"/>
                  </w:rPr>
                </w:rPrChange>
              </w:rPr>
            </w:pPr>
            <w:r w:rsidRPr="001E7F20">
              <w:rPr>
                <w:rFonts w:cs="Calibri"/>
                <w:strike/>
                <w:rPrChange w:id="2928" w:author="Eddie Curtis" w:date="2012-08-10T14:00:00Z">
                  <w:rPr>
                    <w:rFonts w:cs="Calibri"/>
                    <w:sz w:val="16"/>
                    <w:szCs w:val="16"/>
                  </w:rPr>
                </w:rPrChange>
              </w:rPr>
              <w:t>4.11.0-1</w:t>
            </w:r>
          </w:p>
        </w:tc>
        <w:tc>
          <w:tcPr>
            <w:tcW w:w="5268" w:type="dxa"/>
            <w:shd w:val="clear" w:color="auto" w:fill="auto"/>
          </w:tcPr>
          <w:p w:rsidR="00160ECC" w:rsidRPr="007C758A" w:rsidRDefault="001E7F20" w:rsidP="00160ECC">
            <w:pPr>
              <w:tabs>
                <w:tab w:val="center" w:pos="4680"/>
                <w:tab w:val="right" w:pos="9360"/>
              </w:tabs>
              <w:rPr>
                <w:rFonts w:cs="Calibri"/>
                <w:strike/>
                <w:rPrChange w:id="2929" w:author="Eddie Curtis" w:date="2012-08-10T14:00:00Z">
                  <w:rPr>
                    <w:rFonts w:cs="Calibri"/>
                  </w:rPr>
                </w:rPrChange>
              </w:rPr>
            </w:pPr>
            <w:r w:rsidRPr="001E7F20">
              <w:rPr>
                <w:rFonts w:cs="Calibri"/>
                <w:strike/>
                <w:rPrChange w:id="2930" w:author="Eddie Curtis" w:date="2012-08-10T14:00:00Z">
                  <w:rPr>
                    <w:rFonts w:cs="Calibri"/>
                    <w:sz w:val="16"/>
                    <w:szCs w:val="16"/>
                  </w:rPr>
                </w:rPrChange>
              </w:rPr>
              <w:t xml:space="preserve">The agency needs the (specify external decision support system) to be able to monitor the ASCT system </w:t>
            </w:r>
            <w:r w:rsidRPr="001E7F20">
              <w:rPr>
                <w:rFonts w:cs="Calibri"/>
                <w:strike/>
                <w:rPrChange w:id="2931" w:author="Eddie Curtis" w:date="2012-08-10T14:00:00Z">
                  <w:rPr>
                    <w:rFonts w:cs="Calibri"/>
                    <w:sz w:val="16"/>
                    <w:szCs w:val="16"/>
                  </w:rPr>
                </w:rPrChange>
              </w:rPr>
              <w:lastRenderedPageBreak/>
              <w:t>automatically.</w:t>
            </w:r>
          </w:p>
        </w:tc>
        <w:tc>
          <w:tcPr>
            <w:tcW w:w="5670" w:type="dxa"/>
            <w:shd w:val="clear" w:color="auto" w:fill="auto"/>
          </w:tcPr>
          <w:p w:rsidR="00160ECC" w:rsidRPr="007C758A" w:rsidRDefault="001E7F20" w:rsidP="00160ECC">
            <w:pPr>
              <w:tabs>
                <w:tab w:val="center" w:pos="4680"/>
                <w:tab w:val="right" w:pos="9360"/>
              </w:tabs>
              <w:rPr>
                <w:rFonts w:cs="Calibri"/>
                <w:strike/>
                <w:rPrChange w:id="2932" w:author="Eddie Curtis" w:date="2012-08-10T14:00:00Z">
                  <w:rPr>
                    <w:rFonts w:cs="Calibri"/>
                  </w:rPr>
                </w:rPrChange>
              </w:rPr>
            </w:pPr>
            <w:r w:rsidRPr="001E7F20">
              <w:rPr>
                <w:rFonts w:cs="Calibri"/>
                <w:strike/>
                <w:rPrChange w:id="2933" w:author="Eddie Curtis" w:date="2012-08-10T14:00:00Z">
                  <w:rPr>
                    <w:rFonts w:cs="Calibri"/>
                    <w:sz w:val="16"/>
                    <w:szCs w:val="16"/>
                  </w:rPr>
                </w:rPrChange>
              </w:rPr>
              <w:lastRenderedPageBreak/>
              <w:t>3.0-1.0-3</w:t>
            </w:r>
          </w:p>
          <w:p w:rsidR="00160ECC" w:rsidRPr="007C758A" w:rsidRDefault="001E7F20" w:rsidP="00160ECC">
            <w:pPr>
              <w:tabs>
                <w:tab w:val="center" w:pos="4680"/>
                <w:tab w:val="right" w:pos="9360"/>
              </w:tabs>
              <w:rPr>
                <w:rFonts w:cs="Calibri"/>
                <w:strike/>
                <w:rPrChange w:id="2934" w:author="Eddie Curtis" w:date="2012-08-10T14:00:00Z">
                  <w:rPr>
                    <w:rFonts w:cs="Calibri"/>
                  </w:rPr>
                </w:rPrChange>
              </w:rPr>
            </w:pPr>
            <w:r w:rsidRPr="001E7F20">
              <w:rPr>
                <w:rFonts w:cs="Calibri"/>
                <w:strike/>
                <w:rPrChange w:id="2935" w:author="Eddie Curtis" w:date="2012-08-10T14:00:00Z">
                  <w:rPr>
                    <w:rFonts w:cs="Calibri"/>
                    <w:sz w:val="16"/>
                    <w:szCs w:val="16"/>
                  </w:rPr>
                </w:rPrChange>
              </w:rPr>
              <w:t xml:space="preserve">The ASCT shall send monitoring data to the XX external </w:t>
            </w:r>
            <w:r w:rsidRPr="001E7F20">
              <w:rPr>
                <w:rFonts w:cs="Calibri"/>
                <w:strike/>
                <w:rPrChange w:id="2936" w:author="Eddie Curtis" w:date="2012-08-10T14:00:00Z">
                  <w:rPr>
                    <w:rFonts w:cs="Calibri"/>
                    <w:sz w:val="16"/>
                    <w:szCs w:val="16"/>
                  </w:rPr>
                </w:rPrChange>
              </w:rPr>
              <w:lastRenderedPageBreak/>
              <w:t>system.  (Insert appropriate requirements that suit your needs.)</w:t>
            </w:r>
          </w:p>
        </w:tc>
      </w:tr>
      <w:tr w:rsidR="00160ECC" w:rsidTr="00A535CF">
        <w:tc>
          <w:tcPr>
            <w:tcW w:w="2040" w:type="dxa"/>
            <w:shd w:val="clear" w:color="auto" w:fill="auto"/>
          </w:tcPr>
          <w:p w:rsidR="00160ECC" w:rsidRPr="00B62BD4" w:rsidRDefault="001E7F20" w:rsidP="00160ECC">
            <w:pPr>
              <w:tabs>
                <w:tab w:val="center" w:pos="4680"/>
                <w:tab w:val="right" w:pos="9360"/>
              </w:tabs>
              <w:rPr>
                <w:rFonts w:cs="Calibri"/>
                <w:highlight w:val="yellow"/>
                <w:rPrChange w:id="2937" w:author="Eddie Curtis" w:date="2012-08-10T14:04:00Z">
                  <w:rPr>
                    <w:rFonts w:cs="Calibri"/>
                  </w:rPr>
                </w:rPrChange>
              </w:rPr>
            </w:pPr>
            <w:r w:rsidRPr="001E7F20">
              <w:rPr>
                <w:rFonts w:cs="Calibri"/>
                <w:highlight w:val="yellow"/>
                <w:rPrChange w:id="2938" w:author="Eddie Curtis" w:date="2012-08-10T14:04:00Z">
                  <w:rPr>
                    <w:rFonts w:cs="Calibri"/>
                    <w:sz w:val="16"/>
                    <w:szCs w:val="16"/>
                  </w:rPr>
                </w:rPrChange>
              </w:rPr>
              <w:lastRenderedPageBreak/>
              <w:t>4.11.0-2</w:t>
            </w:r>
          </w:p>
        </w:tc>
        <w:tc>
          <w:tcPr>
            <w:tcW w:w="5268" w:type="dxa"/>
            <w:shd w:val="clear" w:color="auto" w:fill="auto"/>
          </w:tcPr>
          <w:p w:rsidR="00160ECC" w:rsidRPr="00B62BD4" w:rsidRDefault="001E7F20" w:rsidP="00160ECC">
            <w:pPr>
              <w:tabs>
                <w:tab w:val="center" w:pos="4680"/>
                <w:tab w:val="right" w:pos="9360"/>
              </w:tabs>
              <w:rPr>
                <w:rFonts w:cs="Calibri"/>
                <w:highlight w:val="yellow"/>
                <w:rPrChange w:id="2939" w:author="Eddie Curtis" w:date="2012-08-10T14:04:00Z">
                  <w:rPr>
                    <w:rFonts w:cs="Calibri"/>
                  </w:rPr>
                </w:rPrChange>
              </w:rPr>
            </w:pPr>
            <w:r w:rsidRPr="001E7F20">
              <w:rPr>
                <w:rFonts w:cs="Calibri"/>
                <w:highlight w:val="yellow"/>
                <w:rPrChange w:id="2940" w:author="Eddie Curtis" w:date="2012-08-10T14:04:00Z">
                  <w:rPr>
                    <w:rFonts w:cs="Calibri"/>
                    <w:sz w:val="16"/>
                    <w:szCs w:val="16"/>
                  </w:rPr>
                </w:rPrChange>
              </w:rPr>
              <w:t>The system operator needs to store and report data used to calculate signal timing and have the data available for subsequent analysis.</w:t>
            </w:r>
          </w:p>
        </w:tc>
        <w:tc>
          <w:tcPr>
            <w:tcW w:w="5670" w:type="dxa"/>
            <w:shd w:val="clear" w:color="auto" w:fill="auto"/>
          </w:tcPr>
          <w:p w:rsidR="00160ECC" w:rsidRPr="00B62BD4" w:rsidRDefault="001E7F20" w:rsidP="00160ECC">
            <w:pPr>
              <w:tabs>
                <w:tab w:val="center" w:pos="4680"/>
                <w:tab w:val="right" w:pos="9360"/>
              </w:tabs>
              <w:rPr>
                <w:rFonts w:cs="Calibri"/>
                <w:highlight w:val="yellow"/>
                <w:rPrChange w:id="2941" w:author="Eddie Curtis" w:date="2012-08-10T14:03:00Z">
                  <w:rPr>
                    <w:rFonts w:cs="Calibri"/>
                  </w:rPr>
                </w:rPrChange>
              </w:rPr>
            </w:pPr>
            <w:r w:rsidRPr="001E7F20">
              <w:rPr>
                <w:rFonts w:cs="Calibri"/>
                <w:highlight w:val="yellow"/>
                <w:rPrChange w:id="2942" w:author="Eddie Curtis" w:date="2012-08-10T14:03:00Z">
                  <w:rPr>
                    <w:rFonts w:cs="Calibri"/>
                    <w:sz w:val="16"/>
                    <w:szCs w:val="16"/>
                  </w:rPr>
                </w:rPrChange>
              </w:rPr>
              <w:t>6.0-4</w:t>
            </w:r>
          </w:p>
          <w:p w:rsidR="00160ECC" w:rsidRPr="00B62BD4" w:rsidRDefault="001E7F20" w:rsidP="00160ECC">
            <w:pPr>
              <w:tabs>
                <w:tab w:val="center" w:pos="4680"/>
                <w:tab w:val="right" w:pos="9360"/>
              </w:tabs>
              <w:rPr>
                <w:rFonts w:cs="Calibri"/>
                <w:highlight w:val="yellow"/>
                <w:rPrChange w:id="2943" w:author="Eddie Curtis" w:date="2012-08-10T14:03:00Z">
                  <w:rPr>
                    <w:rFonts w:cs="Calibri"/>
                  </w:rPr>
                </w:rPrChange>
              </w:rPr>
            </w:pPr>
            <w:r w:rsidRPr="001E7F20">
              <w:rPr>
                <w:rFonts w:cs="Calibri"/>
                <w:highlight w:val="yellow"/>
                <w:rPrChange w:id="2944" w:author="Eddie Curtis" w:date="2012-08-10T14:03:00Z">
                  <w:rPr>
                    <w:rFonts w:cs="Calibri"/>
                    <w:sz w:val="16"/>
                    <w:szCs w:val="16"/>
                  </w:rPr>
                </w:rPrChange>
              </w:rPr>
              <w:t xml:space="preserve">The ASCT shall store results of all signal timing parameter calculations for a minimum of </w:t>
            </w:r>
            <w:r w:rsidR="00B62BD4">
              <w:rPr>
                <w:rFonts w:cs="Calibri"/>
                <w:highlight w:val="yellow"/>
              </w:rPr>
              <w:t>2 years</w:t>
            </w:r>
            <w:r w:rsidR="00971E89" w:rsidRPr="00971E89">
              <w:rPr>
                <w:rFonts w:cs="Calibri"/>
                <w:highlight w:val="yellow"/>
              </w:rPr>
              <w:t>.</w:t>
            </w:r>
          </w:p>
          <w:p w:rsidR="00160ECC" w:rsidRPr="00B62BD4" w:rsidRDefault="001E7F20" w:rsidP="00160ECC">
            <w:pPr>
              <w:tabs>
                <w:tab w:val="center" w:pos="4680"/>
                <w:tab w:val="right" w:pos="9360"/>
              </w:tabs>
              <w:rPr>
                <w:rFonts w:cs="Calibri"/>
                <w:highlight w:val="yellow"/>
                <w:rPrChange w:id="2945" w:author="Eddie Curtis" w:date="2012-08-10T14:03:00Z">
                  <w:rPr>
                    <w:rFonts w:cs="Calibri"/>
                  </w:rPr>
                </w:rPrChange>
              </w:rPr>
            </w:pPr>
            <w:r w:rsidRPr="001E7F20">
              <w:rPr>
                <w:rFonts w:cs="Calibri"/>
                <w:highlight w:val="yellow"/>
                <w:rPrChange w:id="2946" w:author="Eddie Curtis" w:date="2012-08-10T14:03:00Z">
                  <w:rPr>
                    <w:rFonts w:cs="Calibri"/>
                    <w:sz w:val="16"/>
                    <w:szCs w:val="16"/>
                  </w:rPr>
                </w:rPrChange>
              </w:rPr>
              <w:t>6.0-5</w:t>
            </w:r>
          </w:p>
          <w:p w:rsidR="00160ECC" w:rsidRPr="00B62BD4" w:rsidRDefault="001E7F20" w:rsidP="00160ECC">
            <w:pPr>
              <w:tabs>
                <w:tab w:val="center" w:pos="4680"/>
                <w:tab w:val="right" w:pos="9360"/>
              </w:tabs>
              <w:rPr>
                <w:rFonts w:cs="Calibri"/>
                <w:highlight w:val="yellow"/>
                <w:rPrChange w:id="2947" w:author="Eddie Curtis" w:date="2012-08-10T14:03:00Z">
                  <w:rPr>
                    <w:rFonts w:cs="Calibri"/>
                  </w:rPr>
                </w:rPrChange>
              </w:rPr>
            </w:pPr>
            <w:r w:rsidRPr="001E7F20">
              <w:rPr>
                <w:rFonts w:cs="Calibri"/>
                <w:highlight w:val="yellow"/>
                <w:rPrChange w:id="2948" w:author="Eddie Curtis" w:date="2012-08-10T14:03:00Z">
                  <w:rPr>
                    <w:rFonts w:cs="Calibri"/>
                    <w:sz w:val="16"/>
                    <w:szCs w:val="16"/>
                  </w:rPr>
                </w:rPrChange>
              </w:rPr>
              <w:t xml:space="preserve">The ASCT shall store the following measured data in the form used as input to the adaptive algorithm for a minimum of </w:t>
            </w:r>
            <w:r w:rsidR="00B62BD4">
              <w:rPr>
                <w:rFonts w:cs="Calibri"/>
                <w:highlight w:val="yellow"/>
              </w:rPr>
              <w:t>2 years</w:t>
            </w:r>
            <w:r w:rsidR="00971E89" w:rsidRPr="00971E89">
              <w:rPr>
                <w:rFonts w:cs="Calibri"/>
                <w:highlight w:val="yellow"/>
              </w:rPr>
              <w:t xml:space="preserve">: </w:t>
            </w:r>
          </w:p>
          <w:p w:rsidR="00160ECC" w:rsidRPr="00B62BD4" w:rsidRDefault="001E7F20" w:rsidP="00160ECC">
            <w:pPr>
              <w:numPr>
                <w:ilvl w:val="0"/>
                <w:numId w:val="11"/>
              </w:numPr>
              <w:tabs>
                <w:tab w:val="center" w:pos="4680"/>
                <w:tab w:val="right" w:pos="9360"/>
              </w:tabs>
              <w:rPr>
                <w:rFonts w:cs="Calibri"/>
                <w:highlight w:val="yellow"/>
                <w:rPrChange w:id="2949" w:author="Eddie Curtis" w:date="2012-08-10T14:03:00Z">
                  <w:rPr>
                    <w:rFonts w:cs="Calibri"/>
                  </w:rPr>
                </w:rPrChange>
              </w:rPr>
            </w:pPr>
            <w:r w:rsidRPr="001E7F20">
              <w:rPr>
                <w:rFonts w:cs="Calibri"/>
                <w:highlight w:val="yellow"/>
                <w:rPrChange w:id="2950" w:author="Eddie Curtis" w:date="2012-08-10T14:03:00Z">
                  <w:rPr>
                    <w:rFonts w:cs="Calibri"/>
                    <w:sz w:val="16"/>
                    <w:szCs w:val="16"/>
                  </w:rPr>
                </w:rPrChange>
              </w:rPr>
              <w:t>volume</w:t>
            </w:r>
          </w:p>
          <w:p w:rsidR="00160ECC" w:rsidRPr="00B62BD4" w:rsidRDefault="001E7F20" w:rsidP="00160ECC">
            <w:pPr>
              <w:numPr>
                <w:ilvl w:val="0"/>
                <w:numId w:val="11"/>
              </w:numPr>
              <w:tabs>
                <w:tab w:val="center" w:pos="4680"/>
                <w:tab w:val="right" w:pos="9360"/>
              </w:tabs>
              <w:rPr>
                <w:rFonts w:cs="Calibri"/>
                <w:highlight w:val="yellow"/>
                <w:rPrChange w:id="2951" w:author="Eddie Curtis" w:date="2012-08-10T14:03:00Z">
                  <w:rPr>
                    <w:rFonts w:cs="Calibri"/>
                  </w:rPr>
                </w:rPrChange>
              </w:rPr>
            </w:pPr>
            <w:r w:rsidRPr="001E7F20">
              <w:rPr>
                <w:rFonts w:cs="Calibri"/>
                <w:highlight w:val="yellow"/>
                <w:rPrChange w:id="2952" w:author="Eddie Curtis" w:date="2012-08-10T14:03:00Z">
                  <w:rPr>
                    <w:rFonts w:cs="Calibri"/>
                    <w:sz w:val="16"/>
                    <w:szCs w:val="16"/>
                  </w:rPr>
                </w:rPrChange>
              </w:rPr>
              <w:t>occupancy</w:t>
            </w:r>
          </w:p>
          <w:p w:rsidR="00160ECC" w:rsidRPr="00B62BD4" w:rsidRDefault="001E7F20" w:rsidP="00160ECC">
            <w:pPr>
              <w:numPr>
                <w:ilvl w:val="0"/>
                <w:numId w:val="11"/>
              </w:numPr>
              <w:tabs>
                <w:tab w:val="center" w:pos="4680"/>
                <w:tab w:val="right" w:pos="9360"/>
              </w:tabs>
              <w:rPr>
                <w:rFonts w:cs="Calibri"/>
                <w:strike/>
                <w:rPrChange w:id="2953" w:author="Eddie Curtis" w:date="2012-08-10T14:03:00Z">
                  <w:rPr>
                    <w:rFonts w:cs="Calibri"/>
                  </w:rPr>
                </w:rPrChange>
              </w:rPr>
            </w:pPr>
            <w:r w:rsidRPr="001E7F20">
              <w:rPr>
                <w:rFonts w:cs="Calibri"/>
                <w:strike/>
                <w:rPrChange w:id="2954" w:author="Eddie Curtis" w:date="2012-08-10T14:03:00Z">
                  <w:rPr>
                    <w:rFonts w:cs="Calibri"/>
                    <w:sz w:val="16"/>
                    <w:szCs w:val="16"/>
                  </w:rPr>
                </w:rPrChange>
              </w:rPr>
              <w:t>queue length</w:t>
            </w:r>
          </w:p>
          <w:p w:rsidR="00160ECC" w:rsidRPr="00B62BD4" w:rsidRDefault="001E7F20" w:rsidP="00160ECC">
            <w:pPr>
              <w:tabs>
                <w:tab w:val="center" w:pos="4680"/>
                <w:tab w:val="right" w:pos="9360"/>
              </w:tabs>
              <w:rPr>
                <w:rFonts w:cs="Calibri"/>
                <w:highlight w:val="yellow"/>
                <w:rPrChange w:id="2955" w:author="Eddie Curtis" w:date="2012-08-10T14:04:00Z">
                  <w:rPr>
                    <w:rFonts w:cs="Calibri"/>
                  </w:rPr>
                </w:rPrChange>
              </w:rPr>
            </w:pPr>
            <w:r w:rsidRPr="001E7F20">
              <w:rPr>
                <w:rFonts w:cs="Calibri"/>
                <w:highlight w:val="yellow"/>
                <w:rPrChange w:id="2956" w:author="Eddie Curtis" w:date="2012-08-10T14:04:00Z">
                  <w:rPr>
                    <w:rFonts w:cs="Calibri"/>
                    <w:sz w:val="16"/>
                    <w:szCs w:val="16"/>
                  </w:rPr>
                </w:rPrChange>
              </w:rPr>
              <w:t>18.0-1</w:t>
            </w:r>
          </w:p>
          <w:p w:rsidR="00160ECC" w:rsidRPr="00B62BD4" w:rsidRDefault="001E7F20" w:rsidP="00160ECC">
            <w:pPr>
              <w:tabs>
                <w:tab w:val="center" w:pos="4680"/>
                <w:tab w:val="right" w:pos="9360"/>
              </w:tabs>
              <w:rPr>
                <w:rFonts w:cs="Calibri"/>
                <w:highlight w:val="yellow"/>
                <w:rPrChange w:id="2957" w:author="Eddie Curtis" w:date="2012-08-10T14:04:00Z">
                  <w:rPr>
                    <w:rFonts w:cs="Calibri"/>
                  </w:rPr>
                </w:rPrChange>
              </w:rPr>
            </w:pPr>
            <w:r w:rsidRPr="001E7F20">
              <w:rPr>
                <w:rFonts w:cs="Calibri"/>
                <w:highlight w:val="yellow"/>
                <w:rPrChange w:id="2958" w:author="Eddie Curtis" w:date="2012-08-10T14:04:00Z">
                  <w:rPr>
                    <w:rFonts w:cs="Calibri"/>
                    <w:sz w:val="16"/>
                    <w:szCs w:val="16"/>
                  </w:rPr>
                </w:rPrChange>
              </w:rPr>
              <w:t>The ASCT shall report measures of current traffic conditions on which it bases signal state alterations.</w:t>
            </w:r>
          </w:p>
          <w:p w:rsidR="00160ECC" w:rsidRPr="00B62BD4" w:rsidRDefault="001E7F20" w:rsidP="00160ECC">
            <w:pPr>
              <w:tabs>
                <w:tab w:val="center" w:pos="4680"/>
                <w:tab w:val="right" w:pos="9360"/>
              </w:tabs>
              <w:rPr>
                <w:rFonts w:cs="Calibri"/>
                <w:highlight w:val="yellow"/>
                <w:rPrChange w:id="2959" w:author="Eddie Curtis" w:date="2012-08-10T14:04:00Z">
                  <w:rPr>
                    <w:rFonts w:cs="Calibri"/>
                  </w:rPr>
                </w:rPrChange>
              </w:rPr>
            </w:pPr>
            <w:r w:rsidRPr="001E7F20">
              <w:rPr>
                <w:rFonts w:cs="Calibri"/>
                <w:highlight w:val="yellow"/>
                <w:rPrChange w:id="2960" w:author="Eddie Curtis" w:date="2012-08-10T14:04:00Z">
                  <w:rPr>
                    <w:rFonts w:cs="Calibri"/>
                    <w:sz w:val="16"/>
                    <w:szCs w:val="16"/>
                  </w:rPr>
                </w:rPrChange>
              </w:rPr>
              <w:t>18.0-2</w:t>
            </w:r>
          </w:p>
          <w:p w:rsidR="00160ECC" w:rsidRPr="00B62BD4" w:rsidRDefault="001E7F20" w:rsidP="00160ECC">
            <w:pPr>
              <w:tabs>
                <w:tab w:val="center" w:pos="4680"/>
                <w:tab w:val="right" w:pos="9360"/>
              </w:tabs>
              <w:rPr>
                <w:rFonts w:cs="Calibri"/>
                <w:highlight w:val="yellow"/>
                <w:rPrChange w:id="2961" w:author="Eddie Curtis" w:date="2012-08-10T14:04:00Z">
                  <w:rPr>
                    <w:rFonts w:cs="Calibri"/>
                  </w:rPr>
                </w:rPrChange>
              </w:rPr>
            </w:pPr>
            <w:r w:rsidRPr="001E7F20">
              <w:rPr>
                <w:rFonts w:cs="Calibri"/>
                <w:highlight w:val="yellow"/>
                <w:rPrChange w:id="2962" w:author="Eddie Curtis" w:date="2012-08-10T14:04:00Z">
                  <w:rPr>
                    <w:rFonts w:cs="Calibri"/>
                    <w:sz w:val="16"/>
                    <w:szCs w:val="16"/>
                  </w:rPr>
                </w:rPrChange>
              </w:rPr>
              <w:t>The ASCT shall report all intermediate calculated values that are affected by calibration parameters.</w:t>
            </w:r>
          </w:p>
          <w:p w:rsidR="00160ECC" w:rsidRPr="00B62BD4" w:rsidRDefault="001E7F20" w:rsidP="00160ECC">
            <w:pPr>
              <w:tabs>
                <w:tab w:val="center" w:pos="4680"/>
                <w:tab w:val="right" w:pos="9360"/>
              </w:tabs>
              <w:rPr>
                <w:rFonts w:cs="Calibri"/>
                <w:highlight w:val="yellow"/>
                <w:rPrChange w:id="2963" w:author="Eddie Curtis" w:date="2012-08-10T14:04:00Z">
                  <w:rPr>
                    <w:rFonts w:cs="Calibri"/>
                  </w:rPr>
                </w:rPrChange>
              </w:rPr>
            </w:pPr>
            <w:r w:rsidRPr="001E7F20">
              <w:rPr>
                <w:rFonts w:cs="Calibri"/>
                <w:highlight w:val="yellow"/>
                <w:rPrChange w:id="2964" w:author="Eddie Curtis" w:date="2012-08-10T14:04:00Z">
                  <w:rPr>
                    <w:rFonts w:cs="Calibri"/>
                    <w:sz w:val="16"/>
                    <w:szCs w:val="16"/>
                  </w:rPr>
                </w:rPrChange>
              </w:rPr>
              <w:t>18.0-3</w:t>
            </w:r>
          </w:p>
          <w:p w:rsidR="00160ECC" w:rsidRPr="00160ECC" w:rsidRDefault="001E7F20" w:rsidP="00160ECC">
            <w:pPr>
              <w:rPr>
                <w:rFonts w:cs="Calibri"/>
              </w:rPr>
            </w:pPr>
            <w:r w:rsidRPr="001E7F20">
              <w:rPr>
                <w:rFonts w:cs="Calibri"/>
                <w:i/>
                <w:iCs/>
                <w:highlight w:val="yellow"/>
                <w:rPrChange w:id="2965" w:author="Eddie Curtis" w:date="2012-08-10T14:04:00Z">
                  <w:rPr>
                    <w:rFonts w:cs="Calibri"/>
                    <w:i/>
                    <w:iCs/>
                    <w:sz w:val="16"/>
                    <w:szCs w:val="16"/>
                  </w:rPr>
                </w:rPrChange>
              </w:rPr>
              <w:t>The ASCT shall maintain a log of all signal state alterations directed by the ASCT.</w:t>
            </w:r>
          </w:p>
        </w:tc>
      </w:tr>
      <w:tr w:rsidR="00160ECC" w:rsidTr="00A535CF">
        <w:tc>
          <w:tcPr>
            <w:tcW w:w="2040" w:type="dxa"/>
            <w:shd w:val="clear" w:color="auto" w:fill="auto"/>
          </w:tcPr>
          <w:p w:rsidR="00160ECC" w:rsidRPr="00B62BD4" w:rsidRDefault="001E7F20" w:rsidP="00160ECC">
            <w:pPr>
              <w:tabs>
                <w:tab w:val="center" w:pos="4680"/>
                <w:tab w:val="right" w:pos="9360"/>
              </w:tabs>
              <w:rPr>
                <w:rFonts w:cs="Calibri"/>
                <w:highlight w:val="yellow"/>
                <w:rPrChange w:id="2966" w:author="Eddie Curtis" w:date="2012-08-10T14:08:00Z">
                  <w:rPr>
                    <w:rFonts w:cs="Calibri"/>
                  </w:rPr>
                </w:rPrChange>
              </w:rPr>
            </w:pPr>
            <w:r w:rsidRPr="001E7F20">
              <w:rPr>
                <w:rFonts w:cs="Calibri"/>
                <w:highlight w:val="yellow"/>
                <w:rPrChange w:id="2967" w:author="Eddie Curtis" w:date="2012-08-10T14:08:00Z">
                  <w:rPr>
                    <w:rFonts w:cs="Calibri"/>
                    <w:sz w:val="16"/>
                    <w:szCs w:val="16"/>
                  </w:rPr>
                </w:rPrChange>
              </w:rPr>
              <w:t>4.11.0-3</w:t>
            </w:r>
          </w:p>
        </w:tc>
        <w:tc>
          <w:tcPr>
            <w:tcW w:w="5268" w:type="dxa"/>
            <w:shd w:val="clear" w:color="auto" w:fill="auto"/>
          </w:tcPr>
          <w:p w:rsidR="00160ECC" w:rsidRPr="00B62BD4" w:rsidRDefault="001E7F20" w:rsidP="00160ECC">
            <w:pPr>
              <w:tabs>
                <w:tab w:val="center" w:pos="4680"/>
                <w:tab w:val="right" w:pos="9360"/>
              </w:tabs>
              <w:rPr>
                <w:rFonts w:cs="Calibri"/>
                <w:highlight w:val="yellow"/>
                <w:rPrChange w:id="2968" w:author="Eddie Curtis" w:date="2012-08-10T14:08:00Z">
                  <w:rPr>
                    <w:rFonts w:cs="Calibri"/>
                  </w:rPr>
                </w:rPrChange>
              </w:rPr>
            </w:pPr>
            <w:r w:rsidRPr="001E7F20">
              <w:rPr>
                <w:rFonts w:cs="Calibri"/>
                <w:highlight w:val="yellow"/>
                <w:rPrChange w:id="2969" w:author="Eddie Curtis" w:date="2012-08-10T14:08:00Z">
                  <w:rPr>
                    <w:rFonts w:cs="Calibri"/>
                    <w:sz w:val="16"/>
                    <w:szCs w:val="16"/>
                  </w:rPr>
                </w:rPrChange>
              </w:rPr>
              <w:t>The system operator needs to store and report data that can be used to measure traffic performance under adaptive control.</w:t>
            </w:r>
          </w:p>
        </w:tc>
        <w:tc>
          <w:tcPr>
            <w:tcW w:w="5670" w:type="dxa"/>
            <w:shd w:val="clear" w:color="auto" w:fill="auto"/>
          </w:tcPr>
          <w:p w:rsidR="00160ECC" w:rsidRPr="00B62BD4" w:rsidRDefault="001E7F20" w:rsidP="00160ECC">
            <w:pPr>
              <w:tabs>
                <w:tab w:val="center" w:pos="4680"/>
                <w:tab w:val="right" w:pos="9360"/>
              </w:tabs>
              <w:rPr>
                <w:rFonts w:cs="Calibri"/>
                <w:highlight w:val="yellow"/>
                <w:rPrChange w:id="2970" w:author="Eddie Curtis" w:date="2012-08-10T14:08:00Z">
                  <w:rPr>
                    <w:rFonts w:cs="Calibri"/>
                  </w:rPr>
                </w:rPrChange>
              </w:rPr>
            </w:pPr>
            <w:r w:rsidRPr="001E7F20">
              <w:rPr>
                <w:rFonts w:cs="Calibri"/>
                <w:highlight w:val="yellow"/>
                <w:rPrChange w:id="2971" w:author="Eddie Curtis" w:date="2012-08-10T14:08:00Z">
                  <w:rPr>
                    <w:rFonts w:cs="Calibri"/>
                    <w:sz w:val="16"/>
                    <w:szCs w:val="16"/>
                  </w:rPr>
                </w:rPrChange>
              </w:rPr>
              <w:t>6.0-4</w:t>
            </w:r>
          </w:p>
          <w:p w:rsidR="00160ECC" w:rsidRPr="00B62BD4" w:rsidRDefault="001E7F20" w:rsidP="00160ECC">
            <w:pPr>
              <w:tabs>
                <w:tab w:val="center" w:pos="4680"/>
                <w:tab w:val="right" w:pos="9360"/>
              </w:tabs>
              <w:rPr>
                <w:rFonts w:cs="Calibri"/>
                <w:highlight w:val="yellow"/>
                <w:rPrChange w:id="2972" w:author="Eddie Curtis" w:date="2012-08-10T14:08:00Z">
                  <w:rPr>
                    <w:rFonts w:cs="Calibri"/>
                  </w:rPr>
                </w:rPrChange>
              </w:rPr>
            </w:pPr>
            <w:r w:rsidRPr="001E7F20">
              <w:rPr>
                <w:rFonts w:cs="Calibri"/>
                <w:highlight w:val="yellow"/>
                <w:rPrChange w:id="2973" w:author="Eddie Curtis" w:date="2012-08-10T14:08:00Z">
                  <w:rPr>
                    <w:rFonts w:cs="Calibri"/>
                    <w:sz w:val="16"/>
                    <w:szCs w:val="16"/>
                  </w:rPr>
                </w:rPrChange>
              </w:rPr>
              <w:t xml:space="preserve">The ASCT shall store results of all signal timing parameter calculations for a minimum of </w:t>
            </w:r>
            <w:r w:rsidR="00B62BD4">
              <w:rPr>
                <w:rFonts w:cs="Calibri"/>
                <w:highlight w:val="yellow"/>
              </w:rPr>
              <w:t>2 years</w:t>
            </w:r>
            <w:r w:rsidR="00971E89" w:rsidRPr="00971E89">
              <w:rPr>
                <w:rFonts w:cs="Calibri"/>
                <w:highlight w:val="yellow"/>
              </w:rPr>
              <w:t>.</w:t>
            </w:r>
          </w:p>
          <w:p w:rsidR="00160ECC" w:rsidRPr="00B62BD4" w:rsidRDefault="001E7F20" w:rsidP="00160ECC">
            <w:pPr>
              <w:tabs>
                <w:tab w:val="center" w:pos="4680"/>
                <w:tab w:val="right" w:pos="9360"/>
              </w:tabs>
              <w:rPr>
                <w:rFonts w:cs="Calibri"/>
                <w:highlight w:val="yellow"/>
                <w:rPrChange w:id="2974" w:author="Eddie Curtis" w:date="2012-08-10T14:08:00Z">
                  <w:rPr>
                    <w:rFonts w:cs="Calibri"/>
                  </w:rPr>
                </w:rPrChange>
              </w:rPr>
            </w:pPr>
            <w:r w:rsidRPr="001E7F20">
              <w:rPr>
                <w:rFonts w:cs="Calibri"/>
                <w:highlight w:val="yellow"/>
                <w:rPrChange w:id="2975" w:author="Eddie Curtis" w:date="2012-08-10T14:08:00Z">
                  <w:rPr>
                    <w:rFonts w:cs="Calibri"/>
                    <w:sz w:val="16"/>
                    <w:szCs w:val="16"/>
                  </w:rPr>
                </w:rPrChange>
              </w:rPr>
              <w:t>6.0-5</w:t>
            </w:r>
          </w:p>
          <w:p w:rsidR="00160ECC" w:rsidRPr="00B62BD4" w:rsidRDefault="001E7F20" w:rsidP="00160ECC">
            <w:pPr>
              <w:tabs>
                <w:tab w:val="center" w:pos="4680"/>
                <w:tab w:val="right" w:pos="9360"/>
              </w:tabs>
              <w:rPr>
                <w:rFonts w:cs="Calibri"/>
                <w:highlight w:val="yellow"/>
                <w:rPrChange w:id="2976" w:author="Eddie Curtis" w:date="2012-08-10T14:08:00Z">
                  <w:rPr>
                    <w:rFonts w:cs="Calibri"/>
                  </w:rPr>
                </w:rPrChange>
              </w:rPr>
            </w:pPr>
            <w:r w:rsidRPr="001E7F20">
              <w:rPr>
                <w:rFonts w:cs="Calibri"/>
                <w:highlight w:val="yellow"/>
                <w:rPrChange w:id="2977" w:author="Eddie Curtis" w:date="2012-08-10T14:08:00Z">
                  <w:rPr>
                    <w:rFonts w:cs="Calibri"/>
                    <w:sz w:val="16"/>
                    <w:szCs w:val="16"/>
                  </w:rPr>
                </w:rPrChange>
              </w:rPr>
              <w:t xml:space="preserve">The ASCT shall store the following measured data in the form used as input to the adaptive algorithm for a minimum </w:t>
            </w:r>
            <w:r w:rsidRPr="001E7F20">
              <w:rPr>
                <w:rFonts w:cs="Calibri"/>
                <w:highlight w:val="yellow"/>
                <w:rPrChange w:id="2978" w:author="Eddie Curtis" w:date="2012-08-10T14:08:00Z">
                  <w:rPr>
                    <w:rFonts w:cs="Calibri"/>
                    <w:sz w:val="16"/>
                    <w:szCs w:val="16"/>
                  </w:rPr>
                </w:rPrChange>
              </w:rPr>
              <w:lastRenderedPageBreak/>
              <w:t xml:space="preserve">of </w:t>
            </w:r>
            <w:r w:rsidR="00B62BD4">
              <w:rPr>
                <w:rFonts w:cs="Calibri"/>
                <w:highlight w:val="yellow"/>
              </w:rPr>
              <w:t>2 years</w:t>
            </w:r>
            <w:r w:rsidRPr="001E7F20">
              <w:rPr>
                <w:rFonts w:cs="Calibri"/>
                <w:highlight w:val="yellow"/>
                <w:rPrChange w:id="2979" w:author="Eddie Curtis" w:date="2012-08-10T14:08:00Z">
                  <w:rPr>
                    <w:rFonts w:cs="Calibri"/>
                    <w:sz w:val="16"/>
                    <w:szCs w:val="16"/>
                  </w:rPr>
                </w:rPrChange>
              </w:rPr>
              <w:t>: (edit as appropriate)</w:t>
            </w:r>
          </w:p>
          <w:p w:rsidR="00160ECC" w:rsidRPr="00B62BD4" w:rsidRDefault="001E7F20" w:rsidP="00160ECC">
            <w:pPr>
              <w:numPr>
                <w:ilvl w:val="0"/>
                <w:numId w:val="11"/>
              </w:numPr>
              <w:tabs>
                <w:tab w:val="center" w:pos="4680"/>
                <w:tab w:val="right" w:pos="9360"/>
              </w:tabs>
              <w:rPr>
                <w:rFonts w:cs="Calibri"/>
                <w:highlight w:val="yellow"/>
                <w:rPrChange w:id="2980" w:author="Eddie Curtis" w:date="2012-08-10T14:08:00Z">
                  <w:rPr>
                    <w:rFonts w:cs="Calibri"/>
                  </w:rPr>
                </w:rPrChange>
              </w:rPr>
            </w:pPr>
            <w:r w:rsidRPr="001E7F20">
              <w:rPr>
                <w:rFonts w:cs="Calibri"/>
                <w:highlight w:val="yellow"/>
                <w:rPrChange w:id="2981" w:author="Eddie Curtis" w:date="2012-08-10T14:08:00Z">
                  <w:rPr>
                    <w:rFonts w:cs="Calibri"/>
                    <w:sz w:val="16"/>
                    <w:szCs w:val="16"/>
                  </w:rPr>
                </w:rPrChange>
              </w:rPr>
              <w:t>volume</w:t>
            </w:r>
          </w:p>
          <w:p w:rsidR="00160ECC" w:rsidRPr="00B62BD4" w:rsidRDefault="001E7F20" w:rsidP="00160ECC">
            <w:pPr>
              <w:numPr>
                <w:ilvl w:val="0"/>
                <w:numId w:val="11"/>
              </w:numPr>
              <w:tabs>
                <w:tab w:val="center" w:pos="4680"/>
                <w:tab w:val="right" w:pos="9360"/>
              </w:tabs>
              <w:rPr>
                <w:rFonts w:cs="Calibri"/>
                <w:highlight w:val="yellow"/>
                <w:rPrChange w:id="2982" w:author="Eddie Curtis" w:date="2012-08-10T14:08:00Z">
                  <w:rPr>
                    <w:rFonts w:cs="Calibri"/>
                  </w:rPr>
                </w:rPrChange>
              </w:rPr>
            </w:pPr>
            <w:r w:rsidRPr="001E7F20">
              <w:rPr>
                <w:rFonts w:cs="Calibri"/>
                <w:highlight w:val="yellow"/>
                <w:rPrChange w:id="2983" w:author="Eddie Curtis" w:date="2012-08-10T14:08:00Z">
                  <w:rPr>
                    <w:rFonts w:cs="Calibri"/>
                    <w:sz w:val="16"/>
                    <w:szCs w:val="16"/>
                  </w:rPr>
                </w:rPrChange>
              </w:rPr>
              <w:t>occupancy</w:t>
            </w:r>
          </w:p>
          <w:p w:rsidR="00160ECC" w:rsidRPr="00B62BD4" w:rsidRDefault="001E7F20" w:rsidP="00160ECC">
            <w:pPr>
              <w:numPr>
                <w:ilvl w:val="0"/>
                <w:numId w:val="11"/>
              </w:numPr>
              <w:tabs>
                <w:tab w:val="center" w:pos="4680"/>
                <w:tab w:val="right" w:pos="9360"/>
              </w:tabs>
              <w:rPr>
                <w:rFonts w:cs="Calibri"/>
                <w:strike/>
                <w:highlight w:val="yellow"/>
                <w:rPrChange w:id="2984" w:author="Eddie Curtis" w:date="2012-08-10T14:08:00Z">
                  <w:rPr>
                    <w:rFonts w:cs="Calibri"/>
                  </w:rPr>
                </w:rPrChange>
              </w:rPr>
            </w:pPr>
            <w:r w:rsidRPr="001E7F20">
              <w:rPr>
                <w:rFonts w:cs="Calibri"/>
                <w:strike/>
                <w:rPrChange w:id="2985" w:author="Eddie Curtis" w:date="2012-08-10T14:08:00Z">
                  <w:rPr>
                    <w:rFonts w:cs="Calibri"/>
                    <w:sz w:val="16"/>
                    <w:szCs w:val="16"/>
                  </w:rPr>
                </w:rPrChange>
              </w:rPr>
              <w:t>queue length</w:t>
            </w:r>
          </w:p>
        </w:tc>
      </w:tr>
      <w:tr w:rsidR="00160ECC" w:rsidTr="00A535CF">
        <w:tc>
          <w:tcPr>
            <w:tcW w:w="2040" w:type="dxa"/>
            <w:shd w:val="clear" w:color="auto" w:fill="auto"/>
          </w:tcPr>
          <w:p w:rsidR="00160ECC" w:rsidRPr="00340CCB" w:rsidRDefault="001E7F20" w:rsidP="00160ECC">
            <w:pPr>
              <w:tabs>
                <w:tab w:val="center" w:pos="4680"/>
                <w:tab w:val="right" w:pos="9360"/>
              </w:tabs>
              <w:rPr>
                <w:rFonts w:cs="Calibri"/>
                <w:highlight w:val="yellow"/>
                <w:rPrChange w:id="2986" w:author="Eddie Curtis" w:date="2012-08-10T14:17:00Z">
                  <w:rPr>
                    <w:rFonts w:cs="Calibri"/>
                  </w:rPr>
                </w:rPrChange>
              </w:rPr>
            </w:pPr>
            <w:r w:rsidRPr="001E7F20">
              <w:rPr>
                <w:rFonts w:cs="Calibri"/>
                <w:highlight w:val="yellow"/>
                <w:rPrChange w:id="2987" w:author="Eddie Curtis" w:date="2012-08-10T14:17:00Z">
                  <w:rPr>
                    <w:rFonts w:cs="Calibri"/>
                    <w:sz w:val="16"/>
                    <w:szCs w:val="16"/>
                  </w:rPr>
                </w:rPrChange>
              </w:rPr>
              <w:lastRenderedPageBreak/>
              <w:t>4.11.0-4</w:t>
            </w:r>
          </w:p>
        </w:tc>
        <w:tc>
          <w:tcPr>
            <w:tcW w:w="5268" w:type="dxa"/>
            <w:shd w:val="clear" w:color="auto" w:fill="auto"/>
          </w:tcPr>
          <w:p w:rsidR="00160ECC" w:rsidRPr="00340CCB" w:rsidRDefault="001E7F20" w:rsidP="00160ECC">
            <w:pPr>
              <w:tabs>
                <w:tab w:val="center" w:pos="4680"/>
                <w:tab w:val="right" w:pos="9360"/>
              </w:tabs>
              <w:rPr>
                <w:rFonts w:cs="Calibri"/>
                <w:highlight w:val="yellow"/>
                <w:rPrChange w:id="2988" w:author="Eddie Curtis" w:date="2012-08-10T14:17:00Z">
                  <w:rPr>
                    <w:rFonts w:cs="Calibri"/>
                  </w:rPr>
                </w:rPrChange>
              </w:rPr>
            </w:pPr>
            <w:r w:rsidRPr="001E7F20">
              <w:rPr>
                <w:rFonts w:cs="Calibri"/>
                <w:highlight w:val="yellow"/>
                <w:rPrChange w:id="2989" w:author="Eddie Curtis" w:date="2012-08-10T14:17:00Z">
                  <w:rPr>
                    <w:rFonts w:cs="Calibri"/>
                    <w:sz w:val="16"/>
                    <w:szCs w:val="16"/>
                  </w:rPr>
                </w:rPrChange>
              </w:rPr>
              <w:t>The system operator needs to store all operational data and signal timing parameters calculated by the adaptive system, and export selected data to (specify appropriate external system).</w:t>
            </w:r>
          </w:p>
        </w:tc>
        <w:tc>
          <w:tcPr>
            <w:tcW w:w="5670" w:type="dxa"/>
            <w:shd w:val="clear" w:color="auto" w:fill="auto"/>
          </w:tcPr>
          <w:p w:rsidR="00160ECC" w:rsidRPr="00340CCB" w:rsidRDefault="001E7F20" w:rsidP="00160ECC">
            <w:pPr>
              <w:tabs>
                <w:tab w:val="center" w:pos="4680"/>
                <w:tab w:val="right" w:pos="9360"/>
              </w:tabs>
              <w:rPr>
                <w:rFonts w:cs="Calibri"/>
                <w:highlight w:val="yellow"/>
                <w:rPrChange w:id="2990" w:author="Eddie Curtis" w:date="2012-08-10T14:17:00Z">
                  <w:rPr>
                    <w:rFonts w:cs="Calibri"/>
                  </w:rPr>
                </w:rPrChange>
              </w:rPr>
            </w:pPr>
            <w:r w:rsidRPr="001E7F20">
              <w:rPr>
                <w:rFonts w:cs="Calibri"/>
                <w:highlight w:val="yellow"/>
                <w:rPrChange w:id="2991" w:author="Eddie Curtis" w:date="2012-08-10T14:17:00Z">
                  <w:rPr>
                    <w:rFonts w:cs="Calibri"/>
                    <w:sz w:val="16"/>
                    <w:szCs w:val="16"/>
                  </w:rPr>
                </w:rPrChange>
              </w:rPr>
              <w:t>6.0-2</w:t>
            </w:r>
          </w:p>
          <w:p w:rsidR="00160ECC" w:rsidRPr="00340CCB" w:rsidRDefault="001E7F20" w:rsidP="00160ECC">
            <w:pPr>
              <w:tabs>
                <w:tab w:val="center" w:pos="4680"/>
                <w:tab w:val="right" w:pos="9360"/>
              </w:tabs>
              <w:rPr>
                <w:rFonts w:cs="Calibri"/>
                <w:highlight w:val="yellow"/>
                <w:rPrChange w:id="2992" w:author="Eddie Curtis" w:date="2012-08-10T14:17:00Z">
                  <w:rPr>
                    <w:rFonts w:cs="Calibri"/>
                  </w:rPr>
                </w:rPrChange>
              </w:rPr>
            </w:pPr>
            <w:r w:rsidRPr="001E7F20">
              <w:rPr>
                <w:rFonts w:cs="Calibri"/>
                <w:highlight w:val="yellow"/>
                <w:rPrChange w:id="2993" w:author="Eddie Curtis" w:date="2012-08-10T14:17:00Z">
                  <w:rPr>
                    <w:rFonts w:cs="Calibri"/>
                    <w:sz w:val="16"/>
                    <w:szCs w:val="16"/>
                  </w:rPr>
                </w:rPrChange>
              </w:rPr>
              <w:t>The ASCT shall export its systems log in the following formats: (edit as appropriate)</w:t>
            </w:r>
          </w:p>
          <w:p w:rsidR="00160ECC" w:rsidRPr="00340CCB" w:rsidRDefault="001E7F20" w:rsidP="00160ECC">
            <w:pPr>
              <w:numPr>
                <w:ilvl w:val="0"/>
                <w:numId w:val="11"/>
              </w:numPr>
              <w:tabs>
                <w:tab w:val="center" w:pos="4680"/>
                <w:tab w:val="right" w:pos="9360"/>
              </w:tabs>
              <w:rPr>
                <w:rFonts w:cs="Calibri"/>
                <w:highlight w:val="yellow"/>
                <w:rPrChange w:id="2994" w:author="Eddie Curtis" w:date="2012-08-10T14:17:00Z">
                  <w:rPr>
                    <w:rFonts w:cs="Calibri"/>
                  </w:rPr>
                </w:rPrChange>
              </w:rPr>
            </w:pPr>
            <w:r w:rsidRPr="001E7F20">
              <w:rPr>
                <w:rFonts w:cs="Calibri"/>
                <w:highlight w:val="yellow"/>
                <w:rPrChange w:id="2995" w:author="Eddie Curtis" w:date="2012-08-10T14:17:00Z">
                  <w:rPr>
                    <w:rFonts w:cs="Calibri"/>
                    <w:sz w:val="16"/>
                    <w:szCs w:val="16"/>
                  </w:rPr>
                </w:rPrChange>
              </w:rPr>
              <w:t>MS Excel</w:t>
            </w:r>
          </w:p>
          <w:p w:rsidR="00160ECC" w:rsidRPr="00340CCB" w:rsidRDefault="001E7F20" w:rsidP="00160ECC">
            <w:pPr>
              <w:numPr>
                <w:ilvl w:val="0"/>
                <w:numId w:val="11"/>
              </w:numPr>
              <w:tabs>
                <w:tab w:val="center" w:pos="4680"/>
                <w:tab w:val="right" w:pos="9360"/>
              </w:tabs>
              <w:rPr>
                <w:rFonts w:cs="Calibri"/>
                <w:highlight w:val="yellow"/>
                <w:rPrChange w:id="2996" w:author="Eddie Curtis" w:date="2012-08-10T14:17:00Z">
                  <w:rPr>
                    <w:rFonts w:cs="Calibri"/>
                  </w:rPr>
                </w:rPrChange>
              </w:rPr>
            </w:pPr>
            <w:r w:rsidRPr="001E7F20">
              <w:rPr>
                <w:rFonts w:cs="Calibri"/>
                <w:highlight w:val="yellow"/>
                <w:rPrChange w:id="2997" w:author="Eddie Curtis" w:date="2012-08-10T14:17:00Z">
                  <w:rPr>
                    <w:rFonts w:cs="Calibri"/>
                    <w:sz w:val="16"/>
                    <w:szCs w:val="16"/>
                  </w:rPr>
                </w:rPrChange>
              </w:rPr>
              <w:t>Text</w:t>
            </w:r>
          </w:p>
          <w:p w:rsidR="00160ECC" w:rsidRPr="00340CCB" w:rsidRDefault="00971E89" w:rsidP="00160ECC">
            <w:pPr>
              <w:numPr>
                <w:ilvl w:val="0"/>
                <w:numId w:val="11"/>
              </w:numPr>
              <w:rPr>
                <w:rFonts w:cs="Calibri"/>
                <w:highlight w:val="yellow"/>
              </w:rPr>
            </w:pPr>
            <w:r w:rsidRPr="00971E89">
              <w:rPr>
                <w:rFonts w:cs="Calibri"/>
                <w:highlight w:val="yellow"/>
              </w:rPr>
              <w:t>CSV</w:t>
            </w:r>
          </w:p>
          <w:p w:rsidR="00160ECC" w:rsidRPr="00340CCB" w:rsidRDefault="001E7F20" w:rsidP="00160ECC">
            <w:pPr>
              <w:numPr>
                <w:ilvl w:val="0"/>
                <w:numId w:val="11"/>
              </w:numPr>
              <w:tabs>
                <w:tab w:val="center" w:pos="4680"/>
                <w:tab w:val="right" w:pos="9360"/>
              </w:tabs>
              <w:rPr>
                <w:rFonts w:cs="Calibri"/>
                <w:highlight w:val="yellow"/>
                <w:rPrChange w:id="2998" w:author="Eddie Curtis" w:date="2012-08-10T14:17:00Z">
                  <w:rPr>
                    <w:rFonts w:cs="Calibri"/>
                  </w:rPr>
                </w:rPrChange>
              </w:rPr>
            </w:pPr>
            <w:r w:rsidRPr="001E7F20">
              <w:rPr>
                <w:rFonts w:cs="Calibri"/>
                <w:highlight w:val="yellow"/>
                <w:rPrChange w:id="2999" w:author="Eddie Curtis" w:date="2012-08-10T14:17:00Z">
                  <w:rPr>
                    <w:rFonts w:cs="Calibri"/>
                    <w:sz w:val="16"/>
                    <w:szCs w:val="16"/>
                  </w:rPr>
                </w:rPrChange>
              </w:rPr>
              <w:t>Open source SQL database</w:t>
            </w:r>
          </w:p>
          <w:p w:rsidR="00160ECC" w:rsidRPr="00340CCB" w:rsidRDefault="001E7F20" w:rsidP="00160ECC">
            <w:pPr>
              <w:tabs>
                <w:tab w:val="center" w:pos="4680"/>
                <w:tab w:val="right" w:pos="9360"/>
              </w:tabs>
              <w:rPr>
                <w:rFonts w:cs="Calibri"/>
                <w:highlight w:val="yellow"/>
                <w:rPrChange w:id="3000" w:author="Eddie Curtis" w:date="2012-08-10T14:17:00Z">
                  <w:rPr>
                    <w:rFonts w:cs="Calibri"/>
                  </w:rPr>
                </w:rPrChange>
              </w:rPr>
            </w:pPr>
            <w:r w:rsidRPr="001E7F20">
              <w:rPr>
                <w:rFonts w:cs="Calibri"/>
                <w:highlight w:val="yellow"/>
                <w:rPrChange w:id="3001" w:author="Eddie Curtis" w:date="2012-08-10T14:17:00Z">
                  <w:rPr>
                    <w:rFonts w:cs="Calibri"/>
                    <w:sz w:val="16"/>
                    <w:szCs w:val="16"/>
                  </w:rPr>
                </w:rPrChange>
              </w:rPr>
              <w:t>6.0-3</w:t>
            </w:r>
          </w:p>
          <w:p w:rsidR="00160ECC" w:rsidRPr="00340CCB" w:rsidRDefault="001E7F20" w:rsidP="00160ECC">
            <w:pPr>
              <w:tabs>
                <w:tab w:val="center" w:pos="4680"/>
                <w:tab w:val="right" w:pos="9360"/>
              </w:tabs>
              <w:rPr>
                <w:rFonts w:cs="Calibri"/>
                <w:highlight w:val="yellow"/>
                <w:rPrChange w:id="3002" w:author="Eddie Curtis" w:date="2012-08-10T14:17:00Z">
                  <w:rPr>
                    <w:rFonts w:cs="Calibri"/>
                  </w:rPr>
                </w:rPrChange>
              </w:rPr>
            </w:pPr>
            <w:r w:rsidRPr="001E7F20">
              <w:rPr>
                <w:rFonts w:cs="Calibri"/>
                <w:highlight w:val="yellow"/>
                <w:rPrChange w:id="3003" w:author="Eddie Curtis" w:date="2012-08-10T14:17:00Z">
                  <w:rPr>
                    <w:rFonts w:cs="Calibri"/>
                    <w:sz w:val="16"/>
                    <w:szCs w:val="16"/>
                  </w:rPr>
                </w:rPrChange>
              </w:rPr>
              <w:t xml:space="preserve">The ASCT shall store the event log for a minimum of </w:t>
            </w:r>
            <w:ins w:id="3004" w:author="Eddie Curtis" w:date="2012-08-10T14:17:00Z">
              <w:r w:rsidRPr="001E7F20">
                <w:rPr>
                  <w:rFonts w:cs="Calibri"/>
                  <w:highlight w:val="yellow"/>
                  <w:rPrChange w:id="3005" w:author="Eddie Curtis" w:date="2012-08-10T14:17:00Z">
                    <w:rPr>
                      <w:rFonts w:cs="Calibri"/>
                      <w:sz w:val="16"/>
                      <w:szCs w:val="16"/>
                    </w:rPr>
                  </w:rPrChange>
                </w:rPr>
                <w:t>720</w:t>
              </w:r>
            </w:ins>
            <w:del w:id="3006" w:author="Eddie Curtis" w:date="2012-08-10T14:17:00Z">
              <w:r w:rsidRPr="001E7F20">
                <w:rPr>
                  <w:rFonts w:cs="Calibri"/>
                  <w:highlight w:val="yellow"/>
                  <w:rPrChange w:id="3007" w:author="Eddie Curtis" w:date="2012-08-10T14:17:00Z">
                    <w:rPr>
                      <w:rFonts w:cs="Calibri"/>
                      <w:sz w:val="16"/>
                      <w:szCs w:val="16"/>
                    </w:rPr>
                  </w:rPrChange>
                </w:rPr>
                <w:delText>XX</w:delText>
              </w:r>
            </w:del>
            <w:r w:rsidRPr="001E7F20">
              <w:rPr>
                <w:rFonts w:cs="Calibri"/>
                <w:highlight w:val="yellow"/>
                <w:rPrChange w:id="3008" w:author="Eddie Curtis" w:date="2012-08-10T14:17:00Z">
                  <w:rPr>
                    <w:rFonts w:cs="Calibri"/>
                    <w:sz w:val="16"/>
                    <w:szCs w:val="16"/>
                  </w:rPr>
                </w:rPrChange>
              </w:rPr>
              <w:t xml:space="preserve"> days</w:t>
            </w:r>
          </w:p>
          <w:p w:rsidR="00160ECC" w:rsidRPr="00340CCB" w:rsidRDefault="001E7F20" w:rsidP="00160ECC">
            <w:pPr>
              <w:tabs>
                <w:tab w:val="center" w:pos="4680"/>
                <w:tab w:val="right" w:pos="9360"/>
              </w:tabs>
              <w:rPr>
                <w:rFonts w:cs="Calibri"/>
                <w:highlight w:val="yellow"/>
                <w:rPrChange w:id="3009" w:author="Eddie Curtis" w:date="2012-08-10T14:17:00Z">
                  <w:rPr>
                    <w:rFonts w:cs="Calibri"/>
                  </w:rPr>
                </w:rPrChange>
              </w:rPr>
            </w:pPr>
            <w:r w:rsidRPr="001E7F20">
              <w:rPr>
                <w:rFonts w:cs="Calibri"/>
                <w:highlight w:val="yellow"/>
                <w:rPrChange w:id="3010" w:author="Eddie Curtis" w:date="2012-08-10T14:17:00Z">
                  <w:rPr>
                    <w:rFonts w:cs="Calibri"/>
                    <w:sz w:val="16"/>
                    <w:szCs w:val="16"/>
                  </w:rPr>
                </w:rPrChange>
              </w:rPr>
              <w:t>6.0-6</w:t>
            </w:r>
          </w:p>
          <w:p w:rsidR="00160ECC" w:rsidRPr="00340CCB" w:rsidRDefault="001E7F20" w:rsidP="00160ECC">
            <w:pPr>
              <w:tabs>
                <w:tab w:val="center" w:pos="4680"/>
                <w:tab w:val="right" w:pos="9360"/>
              </w:tabs>
              <w:rPr>
                <w:rFonts w:cs="Calibri"/>
                <w:highlight w:val="yellow"/>
                <w:rPrChange w:id="3011" w:author="Eddie Curtis" w:date="2012-08-10T14:17:00Z">
                  <w:rPr>
                    <w:rFonts w:cs="Calibri"/>
                  </w:rPr>
                </w:rPrChange>
              </w:rPr>
            </w:pPr>
            <w:r w:rsidRPr="001E7F20">
              <w:rPr>
                <w:rFonts w:cs="Calibri"/>
                <w:highlight w:val="yellow"/>
                <w:rPrChange w:id="3012" w:author="Eddie Curtis" w:date="2012-08-10T14:17:00Z">
                  <w:rPr>
                    <w:rFonts w:cs="Calibri"/>
                    <w:sz w:val="16"/>
                    <w:szCs w:val="16"/>
                  </w:rPr>
                </w:rPrChange>
              </w:rPr>
              <w:t>The ASCT</w:t>
            </w:r>
            <w:ins w:id="3013" w:author="Eddie Curtis" w:date="2012-08-10T14:10:00Z">
              <w:r w:rsidRPr="001E7F20">
                <w:rPr>
                  <w:rFonts w:cs="Calibri"/>
                  <w:highlight w:val="yellow"/>
                  <w:rPrChange w:id="3014" w:author="Eddie Curtis" w:date="2012-08-10T14:17:00Z">
                    <w:rPr>
                      <w:rFonts w:cs="Calibri"/>
                      <w:sz w:val="16"/>
                      <w:szCs w:val="16"/>
                    </w:rPr>
                  </w:rPrChange>
                </w:rPr>
                <w:t xml:space="preserve"> </w:t>
              </w:r>
            </w:ins>
            <w:r w:rsidRPr="001E7F20">
              <w:rPr>
                <w:rFonts w:cs="Calibri"/>
                <w:highlight w:val="yellow"/>
                <w:rPrChange w:id="3015" w:author="Eddie Curtis" w:date="2012-08-10T14:17:00Z">
                  <w:rPr>
                    <w:rFonts w:cs="Calibri"/>
                    <w:sz w:val="16"/>
                    <w:szCs w:val="16"/>
                  </w:rPr>
                </w:rPrChange>
              </w:rPr>
              <w:t xml:space="preserve">system shall archive all data automatically after a user-specified period not less than XX </w:t>
            </w:r>
            <w:ins w:id="3016" w:author="USER" w:date="2012-09-12T09:34:00Z">
              <w:r w:rsidR="000B37AB">
                <w:rPr>
                  <w:rFonts w:cs="Calibri"/>
                  <w:highlight w:val="yellow"/>
                </w:rPr>
                <w:t xml:space="preserve">2 years </w:t>
              </w:r>
            </w:ins>
            <w:del w:id="3017" w:author="USER" w:date="2012-09-12T09:34:00Z">
              <w:r w:rsidRPr="001E7F20" w:rsidDel="000B37AB">
                <w:rPr>
                  <w:rFonts w:cs="Calibri"/>
                  <w:highlight w:val="yellow"/>
                  <w:rPrChange w:id="3018" w:author="Eddie Curtis" w:date="2012-08-10T14:17:00Z">
                    <w:rPr>
                      <w:rFonts w:cs="Calibri"/>
                      <w:sz w:val="16"/>
                      <w:szCs w:val="16"/>
                    </w:rPr>
                  </w:rPrChange>
                </w:rPr>
                <w:delText>days.</w:delText>
              </w:r>
            </w:del>
          </w:p>
          <w:p w:rsidR="00160ECC" w:rsidRPr="00340CCB" w:rsidRDefault="001E7F20" w:rsidP="00160ECC">
            <w:pPr>
              <w:tabs>
                <w:tab w:val="center" w:pos="4680"/>
                <w:tab w:val="right" w:pos="9360"/>
              </w:tabs>
              <w:rPr>
                <w:rFonts w:cs="Calibri"/>
                <w:highlight w:val="yellow"/>
                <w:rPrChange w:id="3019" w:author="Eddie Curtis" w:date="2012-08-10T14:17:00Z">
                  <w:rPr>
                    <w:rFonts w:cs="Calibri"/>
                  </w:rPr>
                </w:rPrChange>
              </w:rPr>
            </w:pPr>
            <w:proofErr w:type="spellStart"/>
            <w:r w:rsidRPr="001E7F20">
              <w:rPr>
                <w:rFonts w:cs="Calibri"/>
                <w:highlight w:val="yellow"/>
                <w:rPrChange w:id="3020" w:author="Eddie Curtis" w:date="2012-08-10T14:17:00Z">
                  <w:rPr>
                    <w:rFonts w:cs="Calibri"/>
                    <w:sz w:val="16"/>
                    <w:szCs w:val="16"/>
                  </w:rPr>
                </w:rPrChange>
              </w:rPr>
              <w:t>6.</w:t>
            </w:r>
            <w:proofErr w:type="spellEnd"/>
            <w:r w:rsidRPr="001E7F20">
              <w:rPr>
                <w:rFonts w:cs="Calibri"/>
                <w:highlight w:val="yellow"/>
                <w:rPrChange w:id="3021" w:author="Eddie Curtis" w:date="2012-08-10T14:17:00Z">
                  <w:rPr>
                    <w:rFonts w:cs="Calibri"/>
                    <w:sz w:val="16"/>
                    <w:szCs w:val="16"/>
                  </w:rPr>
                </w:rPrChange>
              </w:rPr>
              <w:t>0-7</w:t>
            </w:r>
          </w:p>
          <w:p w:rsidR="00160ECC" w:rsidRPr="00340CCB" w:rsidRDefault="001E7F20" w:rsidP="00160ECC">
            <w:pPr>
              <w:tabs>
                <w:tab w:val="center" w:pos="4680"/>
                <w:tab w:val="right" w:pos="9360"/>
              </w:tabs>
              <w:rPr>
                <w:rFonts w:cs="Calibri"/>
                <w:highlight w:val="yellow"/>
                <w:rPrChange w:id="3022" w:author="Eddie Curtis" w:date="2012-08-10T14:17:00Z">
                  <w:rPr>
                    <w:rFonts w:cs="Calibri"/>
                  </w:rPr>
                </w:rPrChange>
              </w:rPr>
            </w:pPr>
            <w:r w:rsidRPr="001E7F20">
              <w:rPr>
                <w:rFonts w:cs="Calibri"/>
                <w:highlight w:val="yellow"/>
                <w:rPrChange w:id="3023" w:author="Eddie Curtis" w:date="2012-08-10T14:17:00Z">
                  <w:rPr>
                    <w:rFonts w:cs="Calibri"/>
                    <w:sz w:val="16"/>
                    <w:szCs w:val="16"/>
                  </w:rPr>
                </w:rPrChange>
              </w:rPr>
              <w:t xml:space="preserve">The ASCT shall provide data storage for a system size of </w:t>
            </w:r>
            <w:ins w:id="3024" w:author="Eddie Curtis" w:date="2012-08-10T14:17:00Z">
              <w:r w:rsidRPr="001E7F20">
                <w:rPr>
                  <w:rFonts w:cs="Calibri"/>
                  <w:highlight w:val="yellow"/>
                  <w:rPrChange w:id="3025" w:author="Eddie Curtis" w:date="2012-08-10T14:17:00Z">
                    <w:rPr>
                      <w:rFonts w:cs="Calibri"/>
                      <w:sz w:val="16"/>
                      <w:szCs w:val="16"/>
                    </w:rPr>
                  </w:rPrChange>
                </w:rPr>
                <w:t>500</w:t>
              </w:r>
            </w:ins>
            <w:del w:id="3026" w:author="Eddie Curtis" w:date="2012-08-10T14:17:00Z">
              <w:r w:rsidRPr="001E7F20">
                <w:rPr>
                  <w:rFonts w:cs="Calibri"/>
                  <w:highlight w:val="yellow"/>
                  <w:rPrChange w:id="3027" w:author="Eddie Curtis" w:date="2012-08-10T14:17:00Z">
                    <w:rPr>
                      <w:rFonts w:cs="Calibri"/>
                      <w:sz w:val="16"/>
                      <w:szCs w:val="16"/>
                    </w:rPr>
                  </w:rPrChange>
                </w:rPr>
                <w:delText>XX</w:delText>
              </w:r>
            </w:del>
            <w:r w:rsidRPr="001E7F20">
              <w:rPr>
                <w:rFonts w:cs="Calibri"/>
                <w:highlight w:val="yellow"/>
                <w:rPrChange w:id="3028" w:author="Eddie Curtis" w:date="2012-08-10T14:17:00Z">
                  <w:rPr>
                    <w:rFonts w:cs="Calibri"/>
                    <w:sz w:val="16"/>
                    <w:szCs w:val="16"/>
                  </w:rPr>
                </w:rPrChange>
              </w:rPr>
              <w:t xml:space="preserve"> signal controllers. The data to be stored shall include the following:   (edit as appropriate)</w:t>
            </w:r>
          </w:p>
          <w:p w:rsidR="00160ECC" w:rsidRPr="00340CCB" w:rsidRDefault="001E7F20" w:rsidP="00160ECC">
            <w:pPr>
              <w:numPr>
                <w:ilvl w:val="0"/>
                <w:numId w:val="11"/>
              </w:numPr>
              <w:tabs>
                <w:tab w:val="center" w:pos="4680"/>
                <w:tab w:val="right" w:pos="9360"/>
              </w:tabs>
              <w:rPr>
                <w:rFonts w:cs="Calibri"/>
                <w:highlight w:val="yellow"/>
                <w:rPrChange w:id="3029" w:author="Eddie Curtis" w:date="2012-08-10T14:17:00Z">
                  <w:rPr>
                    <w:rFonts w:cs="Calibri"/>
                  </w:rPr>
                </w:rPrChange>
              </w:rPr>
            </w:pPr>
            <w:r w:rsidRPr="001E7F20">
              <w:rPr>
                <w:rFonts w:cs="Calibri"/>
                <w:highlight w:val="yellow"/>
                <w:rPrChange w:id="3030" w:author="Eddie Curtis" w:date="2012-08-10T14:17:00Z">
                  <w:rPr>
                    <w:rFonts w:cs="Calibri"/>
                    <w:sz w:val="16"/>
                    <w:szCs w:val="16"/>
                  </w:rPr>
                </w:rPrChange>
              </w:rPr>
              <w:t>Controller state data</w:t>
            </w:r>
          </w:p>
          <w:p w:rsidR="00160ECC" w:rsidRPr="00340CCB" w:rsidRDefault="001E7F20" w:rsidP="00160ECC">
            <w:pPr>
              <w:numPr>
                <w:ilvl w:val="0"/>
                <w:numId w:val="11"/>
              </w:numPr>
              <w:tabs>
                <w:tab w:val="center" w:pos="4680"/>
                <w:tab w:val="right" w:pos="9360"/>
              </w:tabs>
              <w:rPr>
                <w:rFonts w:cs="Calibri"/>
                <w:highlight w:val="yellow"/>
                <w:rPrChange w:id="3031" w:author="Eddie Curtis" w:date="2012-08-10T14:17:00Z">
                  <w:rPr>
                    <w:rFonts w:cs="Calibri"/>
                  </w:rPr>
                </w:rPrChange>
              </w:rPr>
            </w:pPr>
            <w:r w:rsidRPr="001E7F20">
              <w:rPr>
                <w:rFonts w:cs="Calibri"/>
                <w:highlight w:val="yellow"/>
                <w:rPrChange w:id="3032" w:author="Eddie Curtis" w:date="2012-08-10T14:17:00Z">
                  <w:rPr>
                    <w:rFonts w:cs="Calibri"/>
                    <w:sz w:val="16"/>
                    <w:szCs w:val="16"/>
                  </w:rPr>
                </w:rPrChange>
              </w:rPr>
              <w:t>Reports</w:t>
            </w:r>
          </w:p>
          <w:p w:rsidR="00160ECC" w:rsidRPr="00340CCB" w:rsidRDefault="001E7F20" w:rsidP="00160ECC">
            <w:pPr>
              <w:numPr>
                <w:ilvl w:val="0"/>
                <w:numId w:val="11"/>
              </w:numPr>
              <w:tabs>
                <w:tab w:val="center" w:pos="4680"/>
                <w:tab w:val="right" w:pos="9360"/>
              </w:tabs>
              <w:rPr>
                <w:rFonts w:cs="Calibri"/>
                <w:highlight w:val="yellow"/>
                <w:rPrChange w:id="3033" w:author="Eddie Curtis" w:date="2012-08-10T14:17:00Z">
                  <w:rPr>
                    <w:rFonts w:cs="Calibri"/>
                  </w:rPr>
                </w:rPrChange>
              </w:rPr>
            </w:pPr>
            <w:r w:rsidRPr="001E7F20">
              <w:rPr>
                <w:rFonts w:cs="Calibri"/>
                <w:highlight w:val="yellow"/>
                <w:rPrChange w:id="3034" w:author="Eddie Curtis" w:date="2012-08-10T14:17:00Z">
                  <w:rPr>
                    <w:rFonts w:cs="Calibri"/>
                    <w:sz w:val="16"/>
                    <w:szCs w:val="16"/>
                  </w:rPr>
                </w:rPrChange>
              </w:rPr>
              <w:t>Log data</w:t>
            </w:r>
          </w:p>
          <w:p w:rsidR="00160ECC" w:rsidRPr="00340CCB" w:rsidRDefault="001E7F20" w:rsidP="00160ECC">
            <w:pPr>
              <w:numPr>
                <w:ilvl w:val="0"/>
                <w:numId w:val="11"/>
              </w:numPr>
              <w:tabs>
                <w:tab w:val="center" w:pos="4680"/>
                <w:tab w:val="right" w:pos="9360"/>
              </w:tabs>
              <w:rPr>
                <w:rFonts w:cs="Calibri"/>
                <w:highlight w:val="yellow"/>
                <w:rPrChange w:id="3035" w:author="Eddie Curtis" w:date="2012-08-10T14:17:00Z">
                  <w:rPr>
                    <w:rFonts w:cs="Calibri"/>
                  </w:rPr>
                </w:rPrChange>
              </w:rPr>
            </w:pPr>
            <w:r w:rsidRPr="001E7F20">
              <w:rPr>
                <w:rFonts w:cs="Calibri"/>
                <w:highlight w:val="yellow"/>
                <w:rPrChange w:id="3036" w:author="Eddie Curtis" w:date="2012-08-10T14:17:00Z">
                  <w:rPr>
                    <w:rFonts w:cs="Calibri"/>
                    <w:sz w:val="16"/>
                    <w:szCs w:val="16"/>
                  </w:rPr>
                </w:rPrChange>
              </w:rPr>
              <w:t>Security data</w:t>
            </w:r>
          </w:p>
          <w:p w:rsidR="00160ECC" w:rsidRPr="00340CCB" w:rsidRDefault="001E7F20" w:rsidP="00160ECC">
            <w:pPr>
              <w:numPr>
                <w:ilvl w:val="0"/>
                <w:numId w:val="11"/>
              </w:numPr>
              <w:tabs>
                <w:tab w:val="center" w:pos="4680"/>
                <w:tab w:val="right" w:pos="9360"/>
              </w:tabs>
              <w:rPr>
                <w:rFonts w:cs="Calibri"/>
                <w:highlight w:val="yellow"/>
                <w:rPrChange w:id="3037" w:author="Eddie Curtis" w:date="2012-08-10T14:17:00Z">
                  <w:rPr>
                    <w:rFonts w:cs="Calibri"/>
                  </w:rPr>
                </w:rPrChange>
              </w:rPr>
            </w:pPr>
            <w:r w:rsidRPr="001E7F20">
              <w:rPr>
                <w:rFonts w:cs="Calibri"/>
                <w:highlight w:val="yellow"/>
                <w:rPrChange w:id="3038" w:author="Eddie Curtis" w:date="2012-08-10T14:17:00Z">
                  <w:rPr>
                    <w:rFonts w:cs="Calibri"/>
                    <w:sz w:val="16"/>
                    <w:szCs w:val="16"/>
                  </w:rPr>
                </w:rPrChange>
              </w:rPr>
              <w:t>ASCT parameters</w:t>
            </w:r>
          </w:p>
          <w:p w:rsidR="00160ECC" w:rsidRPr="00340CCB" w:rsidRDefault="001E7F20" w:rsidP="00160ECC">
            <w:pPr>
              <w:numPr>
                <w:ilvl w:val="0"/>
                <w:numId w:val="11"/>
              </w:numPr>
              <w:tabs>
                <w:tab w:val="center" w:pos="4680"/>
                <w:tab w:val="right" w:pos="9360"/>
              </w:tabs>
              <w:rPr>
                <w:rFonts w:cs="Calibri"/>
                <w:highlight w:val="yellow"/>
                <w:rPrChange w:id="3039" w:author="Eddie Curtis" w:date="2012-08-10T14:17:00Z">
                  <w:rPr>
                    <w:rFonts w:cs="Calibri"/>
                  </w:rPr>
                </w:rPrChange>
              </w:rPr>
            </w:pPr>
            <w:r w:rsidRPr="001E7F20">
              <w:rPr>
                <w:rFonts w:cs="Calibri"/>
                <w:highlight w:val="yellow"/>
                <w:rPrChange w:id="3040" w:author="Eddie Curtis" w:date="2012-08-10T14:17:00Z">
                  <w:rPr>
                    <w:rFonts w:cs="Calibri"/>
                    <w:sz w:val="16"/>
                    <w:szCs w:val="16"/>
                  </w:rPr>
                </w:rPrChange>
              </w:rPr>
              <w:lastRenderedPageBreak/>
              <w:t>Detector status data</w:t>
            </w:r>
          </w:p>
          <w:p w:rsidR="00160ECC" w:rsidRPr="00340CCB" w:rsidRDefault="001E7F20" w:rsidP="00160ECC">
            <w:pPr>
              <w:tabs>
                <w:tab w:val="center" w:pos="4680"/>
                <w:tab w:val="right" w:pos="9360"/>
              </w:tabs>
              <w:rPr>
                <w:rFonts w:cs="Calibri"/>
                <w:highlight w:val="yellow"/>
                <w:rPrChange w:id="3041" w:author="Eddie Curtis" w:date="2012-08-10T14:17:00Z">
                  <w:rPr>
                    <w:rFonts w:cs="Calibri"/>
                  </w:rPr>
                </w:rPrChange>
              </w:rPr>
            </w:pPr>
            <w:r w:rsidRPr="001E7F20">
              <w:rPr>
                <w:rFonts w:cs="Calibri"/>
                <w:highlight w:val="yellow"/>
                <w:rPrChange w:id="3042" w:author="Eddie Curtis" w:date="2012-08-10T14:17:00Z">
                  <w:rPr>
                    <w:rFonts w:cs="Calibri"/>
                    <w:sz w:val="16"/>
                    <w:szCs w:val="16"/>
                  </w:rPr>
                </w:rPrChange>
              </w:rPr>
              <w:t>6.0-10</w:t>
            </w:r>
          </w:p>
          <w:p w:rsidR="00160ECC" w:rsidRPr="00340CCB" w:rsidRDefault="001E7F20" w:rsidP="00160ECC">
            <w:pPr>
              <w:tabs>
                <w:tab w:val="center" w:pos="4680"/>
                <w:tab w:val="right" w:pos="9360"/>
              </w:tabs>
              <w:rPr>
                <w:rFonts w:cs="Calibri"/>
                <w:highlight w:val="yellow"/>
                <w:rPrChange w:id="3043" w:author="Eddie Curtis" w:date="2012-08-10T14:17:00Z">
                  <w:rPr>
                    <w:rFonts w:cs="Calibri"/>
                  </w:rPr>
                </w:rPrChange>
              </w:rPr>
            </w:pPr>
            <w:r w:rsidRPr="001E7F20">
              <w:rPr>
                <w:rFonts w:cs="Calibri"/>
                <w:highlight w:val="yellow"/>
                <w:rPrChange w:id="3044" w:author="Eddie Curtis" w:date="2012-08-10T14:17:00Z">
                  <w:rPr>
                    <w:rFonts w:cs="Calibri"/>
                    <w:sz w:val="16"/>
                    <w:szCs w:val="16"/>
                  </w:rPr>
                </w:rPrChange>
              </w:rPr>
              <w:t>The ASCT shall store data logs in a standard database (specify as appropriate).</w:t>
            </w:r>
          </w:p>
        </w:tc>
      </w:tr>
      <w:tr w:rsidR="00160ECC" w:rsidTr="00A535CF">
        <w:tc>
          <w:tcPr>
            <w:tcW w:w="2040" w:type="dxa"/>
            <w:shd w:val="clear" w:color="auto" w:fill="auto"/>
          </w:tcPr>
          <w:p w:rsidR="00160ECC" w:rsidRPr="00340CCB" w:rsidRDefault="001E7F20" w:rsidP="00160ECC">
            <w:pPr>
              <w:tabs>
                <w:tab w:val="center" w:pos="4680"/>
                <w:tab w:val="right" w:pos="9360"/>
              </w:tabs>
              <w:rPr>
                <w:rFonts w:cs="Calibri"/>
                <w:strike/>
                <w:rPrChange w:id="3045" w:author="Eddie Curtis" w:date="2012-08-10T14:18:00Z">
                  <w:rPr>
                    <w:rFonts w:cs="Calibri"/>
                  </w:rPr>
                </w:rPrChange>
              </w:rPr>
            </w:pPr>
            <w:r w:rsidRPr="001E7F20">
              <w:rPr>
                <w:rFonts w:cs="Calibri"/>
                <w:strike/>
                <w:rPrChange w:id="3046" w:author="Eddie Curtis" w:date="2012-08-10T14:18:00Z">
                  <w:rPr>
                    <w:rFonts w:cs="Calibri"/>
                    <w:sz w:val="16"/>
                    <w:szCs w:val="16"/>
                  </w:rPr>
                </w:rPrChange>
              </w:rPr>
              <w:lastRenderedPageBreak/>
              <w:t>4.11.0-5</w:t>
            </w:r>
          </w:p>
        </w:tc>
        <w:tc>
          <w:tcPr>
            <w:tcW w:w="5268" w:type="dxa"/>
            <w:shd w:val="clear" w:color="auto" w:fill="auto"/>
          </w:tcPr>
          <w:p w:rsidR="00160ECC" w:rsidRPr="00340CCB" w:rsidRDefault="001E7F20" w:rsidP="00160ECC">
            <w:pPr>
              <w:tabs>
                <w:tab w:val="center" w:pos="4680"/>
                <w:tab w:val="right" w:pos="9360"/>
              </w:tabs>
              <w:rPr>
                <w:rFonts w:cs="Calibri"/>
                <w:strike/>
                <w:rPrChange w:id="3047" w:author="Eddie Curtis" w:date="2012-08-10T14:18:00Z">
                  <w:rPr>
                    <w:rFonts w:cs="Calibri"/>
                  </w:rPr>
                </w:rPrChange>
              </w:rPr>
            </w:pPr>
            <w:r w:rsidRPr="001E7F20">
              <w:rPr>
                <w:rFonts w:cs="Calibri"/>
                <w:strike/>
                <w:rPrChange w:id="3048" w:author="Eddie Curtis" w:date="2012-08-10T14:18:00Z">
                  <w:rPr>
                    <w:rFonts w:cs="Calibri"/>
                    <w:sz w:val="16"/>
                    <w:szCs w:val="16"/>
                  </w:rPr>
                </w:rPrChange>
              </w:rPr>
              <w:t>The system operator needs to report performance data in real time to (specify external system).</w:t>
            </w:r>
          </w:p>
        </w:tc>
        <w:tc>
          <w:tcPr>
            <w:tcW w:w="5670" w:type="dxa"/>
            <w:shd w:val="clear" w:color="auto" w:fill="auto"/>
          </w:tcPr>
          <w:p w:rsidR="00160ECC" w:rsidRPr="00340CCB" w:rsidRDefault="001E7F20" w:rsidP="00160ECC">
            <w:pPr>
              <w:tabs>
                <w:tab w:val="center" w:pos="4680"/>
                <w:tab w:val="right" w:pos="9360"/>
              </w:tabs>
              <w:rPr>
                <w:rFonts w:cs="Calibri"/>
                <w:strike/>
                <w:rPrChange w:id="3049" w:author="Eddie Curtis" w:date="2012-08-10T14:18:00Z">
                  <w:rPr>
                    <w:rFonts w:cs="Calibri"/>
                  </w:rPr>
                </w:rPrChange>
              </w:rPr>
            </w:pPr>
            <w:r w:rsidRPr="001E7F20">
              <w:rPr>
                <w:rFonts w:cs="Calibri"/>
                <w:strike/>
                <w:rPrChange w:id="3050" w:author="Eddie Curtis" w:date="2012-08-10T14:18:00Z">
                  <w:rPr>
                    <w:rFonts w:cs="Calibri"/>
                    <w:sz w:val="16"/>
                    <w:szCs w:val="16"/>
                  </w:rPr>
                </w:rPrChange>
              </w:rPr>
              <w:t>3.0-1</w:t>
            </w:r>
          </w:p>
          <w:p w:rsidR="00160ECC" w:rsidRPr="00340CCB" w:rsidRDefault="001E7F20" w:rsidP="00160ECC">
            <w:pPr>
              <w:tabs>
                <w:tab w:val="center" w:pos="4680"/>
                <w:tab w:val="right" w:pos="9360"/>
              </w:tabs>
              <w:rPr>
                <w:rFonts w:cs="Calibri"/>
                <w:i/>
                <w:iCs/>
                <w:strike/>
                <w:rPrChange w:id="3051" w:author="Eddie Curtis" w:date="2012-08-10T14:18:00Z">
                  <w:rPr>
                    <w:rFonts w:cs="Calibri"/>
                    <w:i/>
                    <w:iCs/>
                  </w:rPr>
                </w:rPrChange>
              </w:rPr>
            </w:pPr>
            <w:r w:rsidRPr="001E7F20">
              <w:rPr>
                <w:rFonts w:cs="Calibri"/>
                <w:i/>
                <w:iCs/>
                <w:strike/>
                <w:rPrChange w:id="3052" w:author="Eddie Curtis" w:date="2012-08-10T14:18:00Z">
                  <w:rPr>
                    <w:rFonts w:cs="Calibri"/>
                    <w:i/>
                    <w:iCs/>
                    <w:sz w:val="16"/>
                    <w:szCs w:val="16"/>
                  </w:rPr>
                </w:rPrChange>
              </w:rPr>
              <w:t>The ASCT shall support external interfaces according to the following detailed requirements. (Insert appropriate requirements that suit your needs. Interface data flows should be documented in your ITS architecture.  Interface requirements include:</w:t>
            </w:r>
          </w:p>
          <w:p w:rsidR="00160ECC" w:rsidRPr="00340CCB" w:rsidRDefault="001E7F20" w:rsidP="00160ECC">
            <w:pPr>
              <w:numPr>
                <w:ilvl w:val="0"/>
                <w:numId w:val="11"/>
              </w:numPr>
              <w:tabs>
                <w:tab w:val="center" w:pos="4680"/>
                <w:tab w:val="right" w:pos="9360"/>
              </w:tabs>
              <w:rPr>
                <w:rFonts w:cs="Calibri"/>
                <w:i/>
                <w:iCs/>
                <w:strike/>
                <w:rPrChange w:id="3053" w:author="Eddie Curtis" w:date="2012-08-10T14:18:00Z">
                  <w:rPr>
                    <w:rFonts w:cs="Calibri"/>
                    <w:i/>
                    <w:iCs/>
                  </w:rPr>
                </w:rPrChange>
              </w:rPr>
            </w:pPr>
            <w:r w:rsidRPr="001E7F20">
              <w:rPr>
                <w:rFonts w:cs="Calibri"/>
                <w:i/>
                <w:iCs/>
                <w:strike/>
                <w:rPrChange w:id="3054" w:author="Eddie Curtis" w:date="2012-08-10T14:18:00Z">
                  <w:rPr>
                    <w:rFonts w:cs="Calibri"/>
                    <w:i/>
                    <w:iCs/>
                    <w:sz w:val="16"/>
                    <w:szCs w:val="16"/>
                  </w:rPr>
                </w:rPrChange>
              </w:rPr>
              <w:t>Information layer protocol</w:t>
            </w:r>
          </w:p>
          <w:p w:rsidR="00160ECC" w:rsidRPr="00340CCB" w:rsidRDefault="001E7F20" w:rsidP="00160ECC">
            <w:pPr>
              <w:numPr>
                <w:ilvl w:val="0"/>
                <w:numId w:val="11"/>
              </w:numPr>
              <w:tabs>
                <w:tab w:val="center" w:pos="4680"/>
                <w:tab w:val="right" w:pos="9360"/>
              </w:tabs>
              <w:rPr>
                <w:rFonts w:cs="Calibri"/>
                <w:i/>
                <w:iCs/>
                <w:strike/>
                <w:rPrChange w:id="3055" w:author="Eddie Curtis" w:date="2012-08-10T14:18:00Z">
                  <w:rPr>
                    <w:rFonts w:cs="Calibri"/>
                    <w:i/>
                    <w:iCs/>
                  </w:rPr>
                </w:rPrChange>
              </w:rPr>
            </w:pPr>
            <w:r w:rsidRPr="001E7F20">
              <w:rPr>
                <w:rFonts w:cs="Calibri"/>
                <w:i/>
                <w:iCs/>
                <w:strike/>
                <w:rPrChange w:id="3056" w:author="Eddie Curtis" w:date="2012-08-10T14:18:00Z">
                  <w:rPr>
                    <w:rFonts w:cs="Calibri"/>
                    <w:i/>
                    <w:iCs/>
                    <w:sz w:val="16"/>
                    <w:szCs w:val="16"/>
                  </w:rPr>
                </w:rPrChange>
              </w:rPr>
              <w:t>Application layer protocol</w:t>
            </w:r>
          </w:p>
          <w:p w:rsidR="00160ECC" w:rsidRPr="00340CCB" w:rsidRDefault="001E7F20" w:rsidP="00160ECC">
            <w:pPr>
              <w:numPr>
                <w:ilvl w:val="0"/>
                <w:numId w:val="11"/>
              </w:numPr>
              <w:tabs>
                <w:tab w:val="center" w:pos="4680"/>
                <w:tab w:val="right" w:pos="9360"/>
              </w:tabs>
              <w:rPr>
                <w:rFonts w:cs="Calibri"/>
                <w:i/>
                <w:iCs/>
                <w:strike/>
                <w:rPrChange w:id="3057" w:author="Eddie Curtis" w:date="2012-08-10T14:18:00Z">
                  <w:rPr>
                    <w:rFonts w:cs="Calibri"/>
                    <w:i/>
                    <w:iCs/>
                  </w:rPr>
                </w:rPrChange>
              </w:rPr>
            </w:pPr>
            <w:r w:rsidRPr="001E7F20">
              <w:rPr>
                <w:rFonts w:cs="Calibri"/>
                <w:i/>
                <w:iCs/>
                <w:strike/>
                <w:rPrChange w:id="3058" w:author="Eddie Curtis" w:date="2012-08-10T14:18:00Z">
                  <w:rPr>
                    <w:rFonts w:cs="Calibri"/>
                    <w:i/>
                    <w:iCs/>
                    <w:sz w:val="16"/>
                    <w:szCs w:val="16"/>
                  </w:rPr>
                </w:rPrChange>
              </w:rPr>
              <w:t>Lower layer protocol</w:t>
            </w:r>
          </w:p>
          <w:p w:rsidR="00160ECC" w:rsidRPr="00340CCB" w:rsidRDefault="001E7F20" w:rsidP="00160ECC">
            <w:pPr>
              <w:numPr>
                <w:ilvl w:val="0"/>
                <w:numId w:val="11"/>
              </w:numPr>
              <w:tabs>
                <w:tab w:val="center" w:pos="4680"/>
                <w:tab w:val="right" w:pos="9360"/>
              </w:tabs>
              <w:rPr>
                <w:rFonts w:cs="Calibri"/>
                <w:i/>
                <w:iCs/>
                <w:strike/>
                <w:rPrChange w:id="3059" w:author="Eddie Curtis" w:date="2012-08-10T14:18:00Z">
                  <w:rPr>
                    <w:rFonts w:cs="Calibri"/>
                    <w:i/>
                    <w:iCs/>
                  </w:rPr>
                </w:rPrChange>
              </w:rPr>
            </w:pPr>
            <w:r w:rsidRPr="001E7F20">
              <w:rPr>
                <w:rFonts w:cs="Calibri"/>
                <w:i/>
                <w:iCs/>
                <w:strike/>
                <w:rPrChange w:id="3060" w:author="Eddie Curtis" w:date="2012-08-10T14:18:00Z">
                  <w:rPr>
                    <w:rFonts w:cs="Calibri"/>
                    <w:i/>
                    <w:iCs/>
                    <w:sz w:val="16"/>
                    <w:szCs w:val="16"/>
                  </w:rPr>
                </w:rPrChange>
              </w:rPr>
              <w:t>Data aggregation</w:t>
            </w:r>
          </w:p>
          <w:p w:rsidR="00160ECC" w:rsidRPr="00340CCB" w:rsidRDefault="001E7F20" w:rsidP="00160ECC">
            <w:pPr>
              <w:numPr>
                <w:ilvl w:val="0"/>
                <w:numId w:val="11"/>
              </w:numPr>
              <w:tabs>
                <w:tab w:val="center" w:pos="4680"/>
                <w:tab w:val="right" w:pos="9360"/>
              </w:tabs>
              <w:rPr>
                <w:rFonts w:cs="Calibri"/>
                <w:i/>
                <w:iCs/>
                <w:strike/>
                <w:rPrChange w:id="3061" w:author="Eddie Curtis" w:date="2012-08-10T14:18:00Z">
                  <w:rPr>
                    <w:rFonts w:cs="Calibri"/>
                    <w:i/>
                    <w:iCs/>
                  </w:rPr>
                </w:rPrChange>
              </w:rPr>
            </w:pPr>
            <w:r w:rsidRPr="001E7F20">
              <w:rPr>
                <w:rFonts w:cs="Calibri"/>
                <w:i/>
                <w:iCs/>
                <w:strike/>
                <w:rPrChange w:id="3062" w:author="Eddie Curtis" w:date="2012-08-10T14:18:00Z">
                  <w:rPr>
                    <w:rFonts w:cs="Calibri"/>
                    <w:i/>
                    <w:iCs/>
                    <w:sz w:val="16"/>
                    <w:szCs w:val="16"/>
                  </w:rPr>
                </w:rPrChange>
              </w:rPr>
              <w:t>Frequency of storage</w:t>
            </w:r>
          </w:p>
          <w:p w:rsidR="00160ECC" w:rsidRPr="00340CCB" w:rsidRDefault="001E7F20" w:rsidP="00160ECC">
            <w:pPr>
              <w:numPr>
                <w:ilvl w:val="0"/>
                <w:numId w:val="11"/>
              </w:numPr>
              <w:tabs>
                <w:tab w:val="center" w:pos="4680"/>
                <w:tab w:val="right" w:pos="9360"/>
              </w:tabs>
              <w:rPr>
                <w:rFonts w:cs="Calibri"/>
                <w:i/>
                <w:iCs/>
                <w:strike/>
                <w:rPrChange w:id="3063" w:author="Eddie Curtis" w:date="2012-08-10T14:18:00Z">
                  <w:rPr>
                    <w:rFonts w:cs="Calibri"/>
                    <w:i/>
                    <w:iCs/>
                  </w:rPr>
                </w:rPrChange>
              </w:rPr>
            </w:pPr>
            <w:r w:rsidRPr="001E7F20">
              <w:rPr>
                <w:rFonts w:cs="Calibri"/>
                <w:i/>
                <w:iCs/>
                <w:strike/>
                <w:rPrChange w:id="3064" w:author="Eddie Curtis" w:date="2012-08-10T14:18:00Z">
                  <w:rPr>
                    <w:rFonts w:cs="Calibri"/>
                    <w:i/>
                    <w:iCs/>
                    <w:sz w:val="16"/>
                    <w:szCs w:val="16"/>
                  </w:rPr>
                </w:rPrChange>
              </w:rPr>
              <w:t>Frequency of reporting</w:t>
            </w:r>
          </w:p>
          <w:p w:rsidR="00160ECC" w:rsidRPr="00340CCB" w:rsidRDefault="001E7F20" w:rsidP="00160ECC">
            <w:pPr>
              <w:numPr>
                <w:ilvl w:val="0"/>
                <w:numId w:val="11"/>
              </w:numPr>
              <w:tabs>
                <w:tab w:val="center" w:pos="4680"/>
                <w:tab w:val="right" w:pos="9360"/>
              </w:tabs>
              <w:rPr>
                <w:rFonts w:cs="Calibri"/>
                <w:i/>
                <w:iCs/>
                <w:strike/>
                <w:rPrChange w:id="3065" w:author="Eddie Curtis" w:date="2012-08-10T14:18:00Z">
                  <w:rPr>
                    <w:rFonts w:cs="Calibri"/>
                    <w:i/>
                    <w:iCs/>
                  </w:rPr>
                </w:rPrChange>
              </w:rPr>
            </w:pPr>
            <w:r w:rsidRPr="001E7F20">
              <w:rPr>
                <w:rFonts w:cs="Calibri"/>
                <w:i/>
                <w:iCs/>
                <w:strike/>
                <w:rPrChange w:id="3066" w:author="Eddie Curtis" w:date="2012-08-10T14:18:00Z">
                  <w:rPr>
                    <w:rFonts w:cs="Calibri"/>
                    <w:i/>
                    <w:iCs/>
                    <w:sz w:val="16"/>
                    <w:szCs w:val="16"/>
                  </w:rPr>
                </w:rPrChange>
              </w:rPr>
              <w:t>Duration of storage)</w:t>
            </w:r>
          </w:p>
          <w:p w:rsidR="00160ECC" w:rsidRPr="00340CCB" w:rsidRDefault="001E7F20" w:rsidP="00160ECC">
            <w:pPr>
              <w:tabs>
                <w:tab w:val="center" w:pos="4680"/>
                <w:tab w:val="right" w:pos="9360"/>
              </w:tabs>
              <w:rPr>
                <w:rFonts w:cs="Calibri"/>
                <w:strike/>
                <w:rPrChange w:id="3067" w:author="Eddie Curtis" w:date="2012-08-10T14:18:00Z">
                  <w:rPr>
                    <w:rFonts w:cs="Calibri"/>
                  </w:rPr>
                </w:rPrChange>
              </w:rPr>
            </w:pPr>
            <w:r w:rsidRPr="001E7F20">
              <w:rPr>
                <w:rFonts w:cs="Calibri"/>
                <w:strike/>
                <w:rPrChange w:id="3068" w:author="Eddie Curtis" w:date="2012-08-10T14:18:00Z">
                  <w:rPr>
                    <w:rFonts w:cs="Calibri"/>
                    <w:sz w:val="16"/>
                    <w:szCs w:val="16"/>
                  </w:rPr>
                </w:rPrChange>
              </w:rPr>
              <w:t>3.0-1.0-1</w:t>
            </w:r>
          </w:p>
          <w:p w:rsidR="00160ECC" w:rsidRPr="00340CCB" w:rsidRDefault="001E7F20" w:rsidP="00160ECC">
            <w:pPr>
              <w:tabs>
                <w:tab w:val="center" w:pos="4680"/>
                <w:tab w:val="right" w:pos="9360"/>
              </w:tabs>
              <w:rPr>
                <w:rFonts w:cs="Calibri"/>
                <w:strike/>
                <w:rPrChange w:id="3069" w:author="Eddie Curtis" w:date="2012-08-10T14:18:00Z">
                  <w:rPr>
                    <w:rFonts w:cs="Calibri"/>
                  </w:rPr>
                </w:rPrChange>
              </w:rPr>
            </w:pPr>
            <w:r w:rsidRPr="001E7F20">
              <w:rPr>
                <w:rFonts w:cs="Calibri"/>
                <w:strike/>
                <w:rPrChange w:id="3070" w:author="Eddie Curtis" w:date="2012-08-10T14:18:00Z">
                  <w:rPr>
                    <w:rFonts w:cs="Calibri"/>
                    <w:sz w:val="16"/>
                    <w:szCs w:val="16"/>
                  </w:rPr>
                </w:rPrChange>
              </w:rPr>
              <w:t>The ASCT shall send operational data to XX external system. (Insert appropriate requirements that suit your needs.)</w:t>
            </w:r>
          </w:p>
          <w:p w:rsidR="00160ECC" w:rsidRPr="00340CCB" w:rsidRDefault="001E7F20" w:rsidP="00160ECC">
            <w:pPr>
              <w:tabs>
                <w:tab w:val="center" w:pos="4680"/>
                <w:tab w:val="right" w:pos="9360"/>
              </w:tabs>
              <w:rPr>
                <w:rFonts w:cs="Calibri"/>
                <w:strike/>
                <w:rPrChange w:id="3071" w:author="Eddie Curtis" w:date="2012-08-10T14:18:00Z">
                  <w:rPr>
                    <w:rFonts w:cs="Calibri"/>
                  </w:rPr>
                </w:rPrChange>
              </w:rPr>
            </w:pPr>
            <w:r w:rsidRPr="001E7F20">
              <w:rPr>
                <w:rFonts w:cs="Calibri"/>
                <w:strike/>
                <w:rPrChange w:id="3072" w:author="Eddie Curtis" w:date="2012-08-10T14:18:00Z">
                  <w:rPr>
                    <w:rFonts w:cs="Calibri"/>
                    <w:sz w:val="16"/>
                    <w:szCs w:val="16"/>
                  </w:rPr>
                </w:rPrChange>
              </w:rPr>
              <w:t>3.0-1.0-5</w:t>
            </w:r>
          </w:p>
          <w:p w:rsidR="00160ECC" w:rsidRPr="00340CCB" w:rsidRDefault="001E7F20" w:rsidP="00160ECC">
            <w:pPr>
              <w:tabs>
                <w:tab w:val="center" w:pos="4680"/>
                <w:tab w:val="right" w:pos="9360"/>
              </w:tabs>
              <w:rPr>
                <w:rFonts w:cs="Calibri"/>
                <w:strike/>
                <w:rPrChange w:id="3073" w:author="Eddie Curtis" w:date="2012-08-10T14:18:00Z">
                  <w:rPr>
                    <w:rFonts w:cs="Calibri"/>
                  </w:rPr>
                </w:rPrChange>
              </w:rPr>
            </w:pPr>
            <w:r w:rsidRPr="001E7F20">
              <w:rPr>
                <w:rFonts w:cs="Calibri"/>
                <w:strike/>
                <w:rPrChange w:id="3074" w:author="Eddie Curtis" w:date="2012-08-10T14:18:00Z">
                  <w:rPr>
                    <w:rFonts w:cs="Calibri"/>
                    <w:sz w:val="16"/>
                    <w:szCs w:val="16"/>
                  </w:rPr>
                </w:rPrChange>
              </w:rPr>
              <w:t>The ASCT shall send performance data to the XX external system.  (Insert appropriate requirements that suit your needs.)</w:t>
            </w:r>
          </w:p>
        </w:tc>
      </w:tr>
      <w:tr w:rsidR="00160ECC" w:rsidTr="00A535CF">
        <w:tc>
          <w:tcPr>
            <w:tcW w:w="2040" w:type="dxa"/>
            <w:shd w:val="clear" w:color="auto" w:fill="auto"/>
          </w:tcPr>
          <w:p w:rsidR="00160ECC" w:rsidRPr="009B365B" w:rsidRDefault="001E7F20" w:rsidP="00160ECC">
            <w:pPr>
              <w:tabs>
                <w:tab w:val="center" w:pos="4680"/>
                <w:tab w:val="right" w:pos="9360"/>
              </w:tabs>
              <w:rPr>
                <w:rFonts w:cs="Calibri"/>
                <w:highlight w:val="yellow"/>
                <w:rPrChange w:id="3075" w:author="USER" w:date="2012-08-31T16:41:00Z">
                  <w:rPr>
                    <w:rFonts w:cs="Calibri"/>
                  </w:rPr>
                </w:rPrChange>
              </w:rPr>
            </w:pPr>
            <w:r w:rsidRPr="001E7F20">
              <w:rPr>
                <w:rFonts w:cs="Calibri"/>
                <w:highlight w:val="yellow"/>
                <w:rPrChange w:id="3076" w:author="USER" w:date="2012-08-31T16:41:00Z">
                  <w:rPr>
                    <w:rFonts w:cs="Calibri"/>
                    <w:sz w:val="16"/>
                    <w:szCs w:val="16"/>
                  </w:rPr>
                </w:rPrChange>
              </w:rPr>
              <w:t>4.11.0-6</w:t>
            </w:r>
          </w:p>
        </w:tc>
        <w:tc>
          <w:tcPr>
            <w:tcW w:w="5268" w:type="dxa"/>
            <w:shd w:val="clear" w:color="auto" w:fill="auto"/>
          </w:tcPr>
          <w:p w:rsidR="00160ECC" w:rsidRPr="009B365B" w:rsidRDefault="001E7F20" w:rsidP="00160ECC">
            <w:pPr>
              <w:tabs>
                <w:tab w:val="center" w:pos="4680"/>
                <w:tab w:val="right" w:pos="9360"/>
              </w:tabs>
              <w:rPr>
                <w:rFonts w:cs="Calibri"/>
                <w:highlight w:val="yellow"/>
                <w:rPrChange w:id="3077" w:author="USER" w:date="2012-08-31T16:41:00Z">
                  <w:rPr>
                    <w:rFonts w:cs="Calibri"/>
                  </w:rPr>
                </w:rPrChange>
              </w:rPr>
            </w:pPr>
            <w:r w:rsidRPr="001E7F20">
              <w:rPr>
                <w:rFonts w:cs="Calibri"/>
                <w:highlight w:val="yellow"/>
                <w:rPrChange w:id="3078" w:author="USER" w:date="2012-08-31T16:41:00Z">
                  <w:rPr>
                    <w:rFonts w:cs="Calibri"/>
                    <w:sz w:val="16"/>
                    <w:szCs w:val="16"/>
                  </w:rPr>
                </w:rPrChange>
              </w:rPr>
              <w:t xml:space="preserve">The system operator needs to be able to report the exact state of signal timing and input data for a specified period, to allow historical analysis of the </w:t>
            </w:r>
            <w:r w:rsidRPr="001E7F20">
              <w:rPr>
                <w:rFonts w:cs="Calibri"/>
                <w:highlight w:val="yellow"/>
                <w:rPrChange w:id="3079" w:author="USER" w:date="2012-08-31T16:41:00Z">
                  <w:rPr>
                    <w:rFonts w:cs="Calibri"/>
                    <w:sz w:val="16"/>
                    <w:szCs w:val="16"/>
                  </w:rPr>
                </w:rPrChange>
              </w:rPr>
              <w:lastRenderedPageBreak/>
              <w:t>system operation.</w:t>
            </w:r>
          </w:p>
        </w:tc>
        <w:tc>
          <w:tcPr>
            <w:tcW w:w="5670" w:type="dxa"/>
            <w:shd w:val="clear" w:color="auto" w:fill="auto"/>
          </w:tcPr>
          <w:p w:rsidR="00160ECC" w:rsidRPr="00E340CB" w:rsidRDefault="001E7F20" w:rsidP="00160ECC">
            <w:pPr>
              <w:tabs>
                <w:tab w:val="center" w:pos="4680"/>
                <w:tab w:val="right" w:pos="9360"/>
              </w:tabs>
              <w:rPr>
                <w:rFonts w:cs="Calibri"/>
                <w:highlight w:val="yellow"/>
                <w:rPrChange w:id="3080" w:author="Eddie Curtis" w:date="2012-08-10T14:24:00Z">
                  <w:rPr>
                    <w:rFonts w:cs="Calibri"/>
                  </w:rPr>
                </w:rPrChange>
              </w:rPr>
            </w:pPr>
            <w:r w:rsidRPr="001E7F20">
              <w:rPr>
                <w:rFonts w:cs="Calibri"/>
                <w:highlight w:val="yellow"/>
                <w:rPrChange w:id="3081" w:author="Eddie Curtis" w:date="2012-08-10T14:24:00Z">
                  <w:rPr>
                    <w:rFonts w:cs="Calibri"/>
                    <w:sz w:val="16"/>
                    <w:szCs w:val="16"/>
                  </w:rPr>
                </w:rPrChange>
              </w:rPr>
              <w:lastRenderedPageBreak/>
              <w:t>6.0-1</w:t>
            </w:r>
          </w:p>
          <w:p w:rsidR="00160ECC" w:rsidRPr="00E340CB" w:rsidRDefault="001E7F20" w:rsidP="00160ECC">
            <w:pPr>
              <w:tabs>
                <w:tab w:val="center" w:pos="4680"/>
                <w:tab w:val="right" w:pos="9360"/>
              </w:tabs>
              <w:rPr>
                <w:rFonts w:cs="Calibri"/>
                <w:i/>
                <w:iCs/>
                <w:strike/>
                <w:rPrChange w:id="3082" w:author="Eddie Curtis" w:date="2012-08-10T14:24:00Z">
                  <w:rPr>
                    <w:rFonts w:cs="Calibri"/>
                    <w:i/>
                    <w:iCs/>
                  </w:rPr>
                </w:rPrChange>
              </w:rPr>
            </w:pPr>
            <w:r w:rsidRPr="001E7F20">
              <w:rPr>
                <w:rFonts w:cs="Calibri"/>
                <w:i/>
                <w:iCs/>
                <w:highlight w:val="yellow"/>
                <w:rPrChange w:id="3083" w:author="Eddie Curtis" w:date="2012-08-10T14:24:00Z">
                  <w:rPr>
                    <w:rFonts w:cs="Calibri"/>
                    <w:i/>
                    <w:iCs/>
                    <w:sz w:val="16"/>
                    <w:szCs w:val="16"/>
                  </w:rPr>
                </w:rPrChange>
              </w:rPr>
              <w:t>The ASCT</w:t>
            </w:r>
            <w:ins w:id="3084" w:author="USER" w:date="2012-08-31T10:59:00Z">
              <w:r w:rsidR="00752615">
                <w:rPr>
                  <w:rFonts w:cs="Calibri"/>
                  <w:i/>
                  <w:iCs/>
                  <w:highlight w:val="yellow"/>
                </w:rPr>
                <w:t xml:space="preserve"> and/or system software</w:t>
              </w:r>
            </w:ins>
            <w:r w:rsidRPr="001E7F20">
              <w:rPr>
                <w:rFonts w:cs="Calibri"/>
                <w:i/>
                <w:iCs/>
                <w:highlight w:val="yellow"/>
                <w:rPrChange w:id="3085" w:author="Eddie Curtis" w:date="2012-08-10T14:24:00Z">
                  <w:rPr>
                    <w:rFonts w:cs="Calibri"/>
                    <w:i/>
                    <w:iCs/>
                    <w:sz w:val="16"/>
                    <w:szCs w:val="16"/>
                  </w:rPr>
                </w:rPrChange>
              </w:rPr>
              <w:t xml:space="preserve"> shall log the following events: (edit as appropriate)</w:t>
            </w:r>
          </w:p>
          <w:p w:rsidR="00160ECC" w:rsidRPr="00E340CB" w:rsidRDefault="001E7F20" w:rsidP="00160ECC">
            <w:pPr>
              <w:tabs>
                <w:tab w:val="center" w:pos="4680"/>
                <w:tab w:val="right" w:pos="9360"/>
              </w:tabs>
              <w:rPr>
                <w:rFonts w:cs="Calibri"/>
                <w:strike/>
                <w:rPrChange w:id="3086" w:author="Eddie Curtis" w:date="2012-08-10T14:24:00Z">
                  <w:rPr>
                    <w:rFonts w:cs="Calibri"/>
                  </w:rPr>
                </w:rPrChange>
              </w:rPr>
            </w:pPr>
            <w:r w:rsidRPr="001E7F20">
              <w:rPr>
                <w:rFonts w:cs="Calibri"/>
                <w:strike/>
                <w:rPrChange w:id="3087" w:author="Eddie Curtis" w:date="2012-08-10T14:24:00Z">
                  <w:rPr>
                    <w:rFonts w:cs="Calibri"/>
                    <w:sz w:val="16"/>
                    <w:szCs w:val="16"/>
                  </w:rPr>
                </w:rPrChange>
              </w:rPr>
              <w:lastRenderedPageBreak/>
              <w:t>6.0-1.0-1</w:t>
            </w:r>
          </w:p>
          <w:p w:rsidR="00160ECC" w:rsidRPr="00E340CB" w:rsidRDefault="001E7F20" w:rsidP="00160ECC">
            <w:pPr>
              <w:tabs>
                <w:tab w:val="center" w:pos="4680"/>
                <w:tab w:val="right" w:pos="9360"/>
              </w:tabs>
              <w:rPr>
                <w:rFonts w:cs="Calibri"/>
                <w:strike/>
                <w:rPrChange w:id="3088" w:author="Eddie Curtis" w:date="2012-08-10T14:24:00Z">
                  <w:rPr>
                    <w:rFonts w:cs="Calibri"/>
                  </w:rPr>
                </w:rPrChange>
              </w:rPr>
            </w:pPr>
            <w:r w:rsidRPr="001E7F20">
              <w:rPr>
                <w:rFonts w:cs="Calibri"/>
                <w:strike/>
                <w:rPrChange w:id="3089" w:author="Eddie Curtis" w:date="2012-08-10T14:24:00Z">
                  <w:rPr>
                    <w:rFonts w:cs="Calibri"/>
                    <w:sz w:val="16"/>
                    <w:szCs w:val="16"/>
                  </w:rPr>
                </w:rPrChange>
              </w:rPr>
              <w:t>Time-stamped vehicle phase calls</w:t>
            </w:r>
          </w:p>
          <w:p w:rsidR="00160ECC" w:rsidRPr="00E340CB" w:rsidRDefault="001E7F20" w:rsidP="00160ECC">
            <w:pPr>
              <w:tabs>
                <w:tab w:val="center" w:pos="4680"/>
                <w:tab w:val="right" w:pos="9360"/>
              </w:tabs>
              <w:rPr>
                <w:rFonts w:cs="Calibri"/>
                <w:strike/>
                <w:rPrChange w:id="3090" w:author="Eddie Curtis" w:date="2012-08-10T14:24:00Z">
                  <w:rPr>
                    <w:rFonts w:cs="Calibri"/>
                  </w:rPr>
                </w:rPrChange>
              </w:rPr>
            </w:pPr>
            <w:r w:rsidRPr="001E7F20">
              <w:rPr>
                <w:rFonts w:cs="Calibri"/>
                <w:strike/>
                <w:rPrChange w:id="3091" w:author="Eddie Curtis" w:date="2012-08-10T14:24:00Z">
                  <w:rPr>
                    <w:rFonts w:cs="Calibri"/>
                    <w:sz w:val="16"/>
                    <w:szCs w:val="16"/>
                  </w:rPr>
                </w:rPrChange>
              </w:rPr>
              <w:t>6.0-1.0-2</w:t>
            </w:r>
          </w:p>
          <w:p w:rsidR="00160ECC" w:rsidRPr="00E340CB" w:rsidRDefault="001E7F20" w:rsidP="00160ECC">
            <w:pPr>
              <w:tabs>
                <w:tab w:val="center" w:pos="4680"/>
                <w:tab w:val="right" w:pos="9360"/>
              </w:tabs>
              <w:rPr>
                <w:rFonts w:cs="Calibri"/>
                <w:strike/>
                <w:rPrChange w:id="3092" w:author="Eddie Curtis" w:date="2012-08-10T14:24:00Z">
                  <w:rPr>
                    <w:rFonts w:cs="Calibri"/>
                  </w:rPr>
                </w:rPrChange>
              </w:rPr>
            </w:pPr>
            <w:r w:rsidRPr="001E7F20">
              <w:rPr>
                <w:rFonts w:cs="Calibri"/>
                <w:strike/>
                <w:rPrChange w:id="3093" w:author="Eddie Curtis" w:date="2012-08-10T14:24:00Z">
                  <w:rPr>
                    <w:rFonts w:cs="Calibri"/>
                    <w:sz w:val="16"/>
                    <w:szCs w:val="16"/>
                  </w:rPr>
                </w:rPrChange>
              </w:rPr>
              <w:t>Time-stamped pedestrian phase calls</w:t>
            </w:r>
          </w:p>
          <w:p w:rsidR="00160ECC" w:rsidRPr="00752615" w:rsidRDefault="001E7F20" w:rsidP="00160ECC">
            <w:pPr>
              <w:tabs>
                <w:tab w:val="center" w:pos="4680"/>
                <w:tab w:val="right" w:pos="9360"/>
              </w:tabs>
              <w:rPr>
                <w:rFonts w:cs="Calibri"/>
                <w:highlight w:val="yellow"/>
                <w:rPrChange w:id="3094" w:author="USER" w:date="2012-08-31T10:59:00Z">
                  <w:rPr>
                    <w:rFonts w:cs="Calibri"/>
                  </w:rPr>
                </w:rPrChange>
              </w:rPr>
            </w:pPr>
            <w:r w:rsidRPr="001E7F20">
              <w:rPr>
                <w:rFonts w:cs="Calibri"/>
                <w:highlight w:val="yellow"/>
                <w:rPrChange w:id="3095" w:author="USER" w:date="2012-08-31T10:59:00Z">
                  <w:rPr>
                    <w:rFonts w:cs="Calibri"/>
                    <w:sz w:val="16"/>
                    <w:szCs w:val="16"/>
                  </w:rPr>
                </w:rPrChange>
              </w:rPr>
              <w:t>6.0-1.0-3</w:t>
            </w:r>
          </w:p>
          <w:p w:rsidR="00160ECC" w:rsidRPr="00752615" w:rsidRDefault="001E7F20" w:rsidP="00160ECC">
            <w:pPr>
              <w:rPr>
                <w:rFonts w:cs="Calibri"/>
              </w:rPr>
            </w:pPr>
            <w:r w:rsidRPr="001E7F20">
              <w:rPr>
                <w:rFonts w:cs="Calibri"/>
                <w:highlight w:val="yellow"/>
                <w:rPrChange w:id="3096" w:author="USER" w:date="2012-08-31T10:59:00Z">
                  <w:rPr>
                    <w:rFonts w:cs="Calibri"/>
                    <w:sz w:val="16"/>
                    <w:szCs w:val="16"/>
                  </w:rPr>
                </w:rPrChange>
              </w:rPr>
              <w:t>Time-stamped emergency vehicle preemption calls</w:t>
            </w:r>
          </w:p>
          <w:p w:rsidR="00160ECC" w:rsidRPr="00E340CB" w:rsidRDefault="001E7F20" w:rsidP="00160ECC">
            <w:pPr>
              <w:tabs>
                <w:tab w:val="center" w:pos="4680"/>
                <w:tab w:val="right" w:pos="9360"/>
              </w:tabs>
              <w:rPr>
                <w:rFonts w:cs="Calibri"/>
                <w:highlight w:val="yellow"/>
                <w:rPrChange w:id="3097" w:author="Eddie Curtis" w:date="2012-08-10T14:23:00Z">
                  <w:rPr>
                    <w:rFonts w:cs="Calibri"/>
                  </w:rPr>
                </w:rPrChange>
              </w:rPr>
            </w:pPr>
            <w:r w:rsidRPr="001E7F20">
              <w:rPr>
                <w:rFonts w:cs="Calibri"/>
                <w:highlight w:val="yellow"/>
                <w:rPrChange w:id="3098" w:author="Eddie Curtis" w:date="2012-08-10T14:23:00Z">
                  <w:rPr>
                    <w:rFonts w:cs="Calibri"/>
                    <w:sz w:val="16"/>
                    <w:szCs w:val="16"/>
                  </w:rPr>
                </w:rPrChange>
              </w:rPr>
              <w:t>6.0-1.0-4</w:t>
            </w:r>
          </w:p>
          <w:p w:rsidR="00160ECC" w:rsidRDefault="001E7F20" w:rsidP="00160ECC">
            <w:pPr>
              <w:rPr>
                <w:rFonts w:cs="Calibri"/>
              </w:rPr>
            </w:pPr>
            <w:r w:rsidRPr="001E7F20">
              <w:rPr>
                <w:rFonts w:cs="Calibri"/>
                <w:highlight w:val="yellow"/>
                <w:rPrChange w:id="3099" w:author="Eddie Curtis" w:date="2012-08-10T14:23:00Z">
                  <w:rPr>
                    <w:rFonts w:cs="Calibri"/>
                    <w:sz w:val="16"/>
                    <w:szCs w:val="16"/>
                  </w:rPr>
                </w:rPrChange>
              </w:rPr>
              <w:t>Time-stamped transit priority calls</w:t>
            </w:r>
          </w:p>
          <w:p w:rsidR="00160ECC" w:rsidRPr="00E340CB" w:rsidRDefault="001E7F20" w:rsidP="00160ECC">
            <w:pPr>
              <w:tabs>
                <w:tab w:val="center" w:pos="4680"/>
                <w:tab w:val="right" w:pos="9360"/>
              </w:tabs>
              <w:rPr>
                <w:rFonts w:cs="Calibri"/>
                <w:highlight w:val="yellow"/>
                <w:rPrChange w:id="3100" w:author="Eddie Curtis" w:date="2012-08-10T14:23:00Z">
                  <w:rPr>
                    <w:rFonts w:cs="Calibri"/>
                  </w:rPr>
                </w:rPrChange>
              </w:rPr>
            </w:pPr>
            <w:r w:rsidRPr="001E7F20">
              <w:rPr>
                <w:rFonts w:cs="Calibri"/>
                <w:highlight w:val="yellow"/>
                <w:rPrChange w:id="3101" w:author="Eddie Curtis" w:date="2012-08-10T14:23:00Z">
                  <w:rPr>
                    <w:rFonts w:cs="Calibri"/>
                    <w:sz w:val="16"/>
                    <w:szCs w:val="16"/>
                  </w:rPr>
                </w:rPrChange>
              </w:rPr>
              <w:t>6.0-1.0-5</w:t>
            </w:r>
          </w:p>
          <w:p w:rsidR="00160ECC" w:rsidRDefault="001E7F20" w:rsidP="00160ECC">
            <w:pPr>
              <w:rPr>
                <w:rFonts w:cs="Calibri"/>
              </w:rPr>
            </w:pPr>
            <w:r w:rsidRPr="001E7F20">
              <w:rPr>
                <w:rFonts w:cs="Calibri"/>
                <w:highlight w:val="yellow"/>
                <w:rPrChange w:id="3102" w:author="Eddie Curtis" w:date="2012-08-10T14:23:00Z">
                  <w:rPr>
                    <w:rFonts w:cs="Calibri"/>
                    <w:sz w:val="16"/>
                    <w:szCs w:val="16"/>
                  </w:rPr>
                </w:rPrChange>
              </w:rPr>
              <w:t>Time-stamped railroad preemption calls</w:t>
            </w:r>
          </w:p>
          <w:p w:rsidR="00160ECC" w:rsidRPr="00E340CB" w:rsidRDefault="001E7F20" w:rsidP="00160ECC">
            <w:pPr>
              <w:tabs>
                <w:tab w:val="center" w:pos="4680"/>
                <w:tab w:val="right" w:pos="9360"/>
              </w:tabs>
              <w:rPr>
                <w:rFonts w:cs="Calibri"/>
                <w:highlight w:val="yellow"/>
                <w:rPrChange w:id="3103" w:author="Eddie Curtis" w:date="2012-08-10T14:24:00Z">
                  <w:rPr>
                    <w:rFonts w:cs="Calibri"/>
                  </w:rPr>
                </w:rPrChange>
              </w:rPr>
            </w:pPr>
            <w:r w:rsidRPr="001E7F20">
              <w:rPr>
                <w:rFonts w:cs="Calibri"/>
                <w:highlight w:val="yellow"/>
                <w:rPrChange w:id="3104" w:author="Eddie Curtis" w:date="2012-08-10T14:24:00Z">
                  <w:rPr>
                    <w:rFonts w:cs="Calibri"/>
                    <w:sz w:val="16"/>
                    <w:szCs w:val="16"/>
                  </w:rPr>
                </w:rPrChange>
              </w:rPr>
              <w:t>6.0-1.0-6</w:t>
            </w:r>
          </w:p>
          <w:p w:rsidR="00160ECC" w:rsidRPr="00E340CB" w:rsidRDefault="001E7F20" w:rsidP="00160ECC">
            <w:pPr>
              <w:tabs>
                <w:tab w:val="center" w:pos="4680"/>
                <w:tab w:val="right" w:pos="9360"/>
              </w:tabs>
              <w:rPr>
                <w:rFonts w:cs="Calibri"/>
                <w:highlight w:val="yellow"/>
                <w:rPrChange w:id="3105" w:author="Eddie Curtis" w:date="2012-08-10T14:24:00Z">
                  <w:rPr>
                    <w:rFonts w:cs="Calibri"/>
                  </w:rPr>
                </w:rPrChange>
              </w:rPr>
            </w:pPr>
            <w:r w:rsidRPr="001E7F20">
              <w:rPr>
                <w:rFonts w:cs="Calibri"/>
                <w:highlight w:val="yellow"/>
                <w:rPrChange w:id="3106" w:author="Eddie Curtis" w:date="2012-08-10T14:24:00Z">
                  <w:rPr>
                    <w:rFonts w:cs="Calibri"/>
                    <w:sz w:val="16"/>
                    <w:szCs w:val="16"/>
                  </w:rPr>
                </w:rPrChange>
              </w:rPr>
              <w:t>Time-stamped start and end of each phase</w:t>
            </w:r>
          </w:p>
          <w:p w:rsidR="00160ECC" w:rsidRPr="00E340CB" w:rsidRDefault="001E7F20" w:rsidP="00160ECC">
            <w:pPr>
              <w:tabs>
                <w:tab w:val="center" w:pos="4680"/>
                <w:tab w:val="right" w:pos="9360"/>
              </w:tabs>
              <w:rPr>
                <w:rFonts w:cs="Calibri"/>
                <w:highlight w:val="yellow"/>
                <w:rPrChange w:id="3107" w:author="Eddie Curtis" w:date="2012-08-10T14:24:00Z">
                  <w:rPr>
                    <w:rFonts w:cs="Calibri"/>
                  </w:rPr>
                </w:rPrChange>
              </w:rPr>
            </w:pPr>
            <w:r w:rsidRPr="001E7F20">
              <w:rPr>
                <w:rFonts w:cs="Calibri"/>
                <w:highlight w:val="yellow"/>
                <w:rPrChange w:id="3108" w:author="Eddie Curtis" w:date="2012-08-10T14:24:00Z">
                  <w:rPr>
                    <w:rFonts w:cs="Calibri"/>
                    <w:sz w:val="16"/>
                    <w:szCs w:val="16"/>
                  </w:rPr>
                </w:rPrChange>
              </w:rPr>
              <w:t>6.0-1.0-7</w:t>
            </w:r>
          </w:p>
          <w:p w:rsidR="00160ECC" w:rsidRPr="00E340CB" w:rsidRDefault="001E7F20" w:rsidP="00160ECC">
            <w:pPr>
              <w:tabs>
                <w:tab w:val="center" w:pos="4680"/>
                <w:tab w:val="right" w:pos="9360"/>
              </w:tabs>
              <w:rPr>
                <w:rFonts w:cs="Calibri"/>
                <w:highlight w:val="yellow"/>
                <w:rPrChange w:id="3109" w:author="Eddie Curtis" w:date="2012-08-10T14:24:00Z">
                  <w:rPr>
                    <w:rFonts w:cs="Calibri"/>
                  </w:rPr>
                </w:rPrChange>
              </w:rPr>
            </w:pPr>
            <w:r w:rsidRPr="001E7F20">
              <w:rPr>
                <w:rFonts w:cs="Calibri"/>
                <w:highlight w:val="yellow"/>
                <w:rPrChange w:id="3110" w:author="Eddie Curtis" w:date="2012-08-10T14:24:00Z">
                  <w:rPr>
                    <w:rFonts w:cs="Calibri"/>
                    <w:sz w:val="16"/>
                    <w:szCs w:val="16"/>
                  </w:rPr>
                </w:rPrChange>
              </w:rPr>
              <w:t>Time-stamped controller interval changes</w:t>
            </w:r>
          </w:p>
          <w:p w:rsidR="00160ECC" w:rsidRPr="00E340CB" w:rsidRDefault="001E7F20" w:rsidP="00160ECC">
            <w:pPr>
              <w:tabs>
                <w:tab w:val="center" w:pos="4680"/>
                <w:tab w:val="right" w:pos="9360"/>
              </w:tabs>
              <w:rPr>
                <w:rFonts w:cs="Calibri"/>
                <w:highlight w:val="yellow"/>
                <w:rPrChange w:id="3111" w:author="Eddie Curtis" w:date="2012-08-10T14:24:00Z">
                  <w:rPr>
                    <w:rFonts w:cs="Calibri"/>
                  </w:rPr>
                </w:rPrChange>
              </w:rPr>
            </w:pPr>
            <w:r w:rsidRPr="001E7F20">
              <w:rPr>
                <w:rFonts w:cs="Calibri"/>
                <w:highlight w:val="yellow"/>
                <w:rPrChange w:id="3112" w:author="Eddie Curtis" w:date="2012-08-10T14:24:00Z">
                  <w:rPr>
                    <w:rFonts w:cs="Calibri"/>
                    <w:sz w:val="16"/>
                    <w:szCs w:val="16"/>
                  </w:rPr>
                </w:rPrChange>
              </w:rPr>
              <w:t>6.0-1.0-8</w:t>
            </w:r>
          </w:p>
          <w:p w:rsidR="00160ECC" w:rsidRPr="00160ECC" w:rsidRDefault="001E7F20" w:rsidP="00160ECC">
            <w:pPr>
              <w:rPr>
                <w:rFonts w:cs="Calibri"/>
              </w:rPr>
            </w:pPr>
            <w:r w:rsidRPr="001E7F20">
              <w:rPr>
                <w:rFonts w:cs="Calibri"/>
                <w:highlight w:val="yellow"/>
                <w:rPrChange w:id="3113" w:author="Eddie Curtis" w:date="2012-08-10T14:24:00Z">
                  <w:rPr>
                    <w:rFonts w:cs="Calibri"/>
                    <w:sz w:val="16"/>
                    <w:szCs w:val="16"/>
                  </w:rPr>
                </w:rPrChange>
              </w:rPr>
              <w:t>Time-stamped start and end of each transition to a new timing plan</w:t>
            </w:r>
          </w:p>
        </w:tc>
      </w:tr>
      <w:tr w:rsidR="00160ECC" w:rsidTr="00A535CF">
        <w:tc>
          <w:tcPr>
            <w:tcW w:w="2040" w:type="dxa"/>
            <w:shd w:val="clear" w:color="auto" w:fill="auto"/>
          </w:tcPr>
          <w:p w:rsidR="00160ECC" w:rsidRPr="00E340CB" w:rsidRDefault="001E7F20" w:rsidP="00160ECC">
            <w:pPr>
              <w:tabs>
                <w:tab w:val="center" w:pos="4680"/>
                <w:tab w:val="right" w:pos="9360"/>
              </w:tabs>
              <w:rPr>
                <w:rFonts w:cs="Calibri"/>
                <w:highlight w:val="yellow"/>
                <w:rPrChange w:id="3114" w:author="Eddie Curtis" w:date="2012-08-10T14:32:00Z">
                  <w:rPr>
                    <w:rFonts w:cs="Calibri"/>
                  </w:rPr>
                </w:rPrChange>
              </w:rPr>
            </w:pPr>
            <w:r w:rsidRPr="001E7F20">
              <w:rPr>
                <w:rFonts w:cs="Calibri"/>
                <w:highlight w:val="yellow"/>
                <w:rPrChange w:id="3115" w:author="Eddie Curtis" w:date="2012-08-10T14:32:00Z">
                  <w:rPr>
                    <w:rFonts w:cs="Calibri"/>
                    <w:sz w:val="16"/>
                    <w:szCs w:val="16"/>
                  </w:rPr>
                </w:rPrChange>
              </w:rPr>
              <w:lastRenderedPageBreak/>
              <w:t>4.11.0-7</w:t>
            </w:r>
          </w:p>
        </w:tc>
        <w:tc>
          <w:tcPr>
            <w:tcW w:w="5268" w:type="dxa"/>
            <w:shd w:val="clear" w:color="auto" w:fill="auto"/>
          </w:tcPr>
          <w:p w:rsidR="00160ECC" w:rsidRPr="00E340CB" w:rsidRDefault="001E7F20" w:rsidP="00160ECC">
            <w:pPr>
              <w:tabs>
                <w:tab w:val="center" w:pos="4680"/>
                <w:tab w:val="right" w:pos="9360"/>
              </w:tabs>
              <w:rPr>
                <w:rFonts w:cs="Calibri"/>
                <w:highlight w:val="yellow"/>
                <w:rPrChange w:id="3116" w:author="Eddie Curtis" w:date="2012-08-10T14:32:00Z">
                  <w:rPr>
                    <w:rFonts w:cs="Calibri"/>
                  </w:rPr>
                </w:rPrChange>
              </w:rPr>
            </w:pPr>
            <w:r w:rsidRPr="001E7F20">
              <w:rPr>
                <w:rFonts w:cs="Calibri"/>
                <w:highlight w:val="yellow"/>
                <w:rPrChange w:id="3117" w:author="Eddie Curtis" w:date="2012-08-10T14:32:00Z">
                  <w:rPr>
                    <w:rFonts w:cs="Calibri"/>
                    <w:sz w:val="16"/>
                    <w:szCs w:val="16"/>
                  </w:rPr>
                </w:rPrChange>
              </w:rPr>
              <w:t>Have the ability to generate historic and real-time reports that effectively support operation, maintenance and reporting of system performance and traffic conditions.</w:t>
            </w:r>
          </w:p>
        </w:tc>
        <w:tc>
          <w:tcPr>
            <w:tcW w:w="5670" w:type="dxa"/>
            <w:shd w:val="clear" w:color="auto" w:fill="auto"/>
          </w:tcPr>
          <w:p w:rsidR="00160ECC" w:rsidRPr="00E340CB" w:rsidRDefault="001E7F20" w:rsidP="00160ECC">
            <w:pPr>
              <w:tabs>
                <w:tab w:val="center" w:pos="4680"/>
                <w:tab w:val="right" w:pos="9360"/>
              </w:tabs>
              <w:rPr>
                <w:rFonts w:cs="Calibri"/>
                <w:highlight w:val="yellow"/>
                <w:rPrChange w:id="3118" w:author="Eddie Curtis" w:date="2012-08-10T14:32:00Z">
                  <w:rPr>
                    <w:rFonts w:cs="Calibri"/>
                  </w:rPr>
                </w:rPrChange>
              </w:rPr>
            </w:pPr>
            <w:r w:rsidRPr="001E7F20">
              <w:rPr>
                <w:rFonts w:cs="Calibri"/>
                <w:highlight w:val="yellow"/>
                <w:rPrChange w:id="3119" w:author="Eddie Curtis" w:date="2012-08-10T14:32:00Z">
                  <w:rPr>
                    <w:rFonts w:cs="Calibri"/>
                    <w:sz w:val="16"/>
                    <w:szCs w:val="16"/>
                  </w:rPr>
                </w:rPrChange>
              </w:rPr>
              <w:t>6.0-5</w:t>
            </w:r>
          </w:p>
          <w:p w:rsidR="00160ECC" w:rsidRPr="00E340CB" w:rsidRDefault="001E7F20" w:rsidP="00160ECC">
            <w:pPr>
              <w:tabs>
                <w:tab w:val="center" w:pos="4680"/>
                <w:tab w:val="right" w:pos="9360"/>
              </w:tabs>
              <w:rPr>
                <w:rFonts w:cs="Calibri"/>
                <w:highlight w:val="yellow"/>
                <w:rPrChange w:id="3120" w:author="Eddie Curtis" w:date="2012-08-10T14:32:00Z">
                  <w:rPr>
                    <w:rFonts w:cs="Calibri"/>
                  </w:rPr>
                </w:rPrChange>
              </w:rPr>
            </w:pPr>
            <w:r w:rsidRPr="001E7F20">
              <w:rPr>
                <w:rFonts w:cs="Calibri"/>
                <w:highlight w:val="yellow"/>
                <w:rPrChange w:id="3121" w:author="Eddie Curtis" w:date="2012-08-10T14:32:00Z">
                  <w:rPr>
                    <w:rFonts w:cs="Calibri"/>
                    <w:sz w:val="16"/>
                    <w:szCs w:val="16"/>
                  </w:rPr>
                </w:rPrChange>
              </w:rPr>
              <w:t xml:space="preserve">The ASCT shall store the following measured data in the form used as input to the adaptive algorithm for a minimum of </w:t>
            </w:r>
            <w:r w:rsidR="00971E89" w:rsidRPr="00971E89">
              <w:rPr>
                <w:rFonts w:cs="Calibri"/>
                <w:highlight w:val="yellow"/>
              </w:rPr>
              <w:t>720</w:t>
            </w:r>
            <w:r w:rsidRPr="001E7F20">
              <w:rPr>
                <w:rFonts w:cs="Calibri"/>
                <w:highlight w:val="yellow"/>
                <w:rPrChange w:id="3122" w:author="Eddie Curtis" w:date="2012-08-10T14:32:00Z">
                  <w:rPr>
                    <w:rFonts w:cs="Calibri"/>
                    <w:sz w:val="16"/>
                    <w:szCs w:val="16"/>
                  </w:rPr>
                </w:rPrChange>
              </w:rPr>
              <w:t xml:space="preserve"> days: (edit as appropriate)</w:t>
            </w:r>
          </w:p>
          <w:p w:rsidR="00E340CB" w:rsidRPr="00E340CB" w:rsidRDefault="001E7F20" w:rsidP="00160ECC">
            <w:pPr>
              <w:numPr>
                <w:ilvl w:val="0"/>
                <w:numId w:val="11"/>
              </w:numPr>
              <w:rPr>
                <w:ins w:id="3123" w:author="Eddie Curtis" w:date="2012-08-10T14:26:00Z"/>
                <w:rFonts w:cs="Calibri"/>
                <w:highlight w:val="yellow"/>
                <w:rPrChange w:id="3124" w:author="Eddie Curtis" w:date="2012-08-10T14:32:00Z">
                  <w:rPr>
                    <w:ins w:id="3125" w:author="Eddie Curtis" w:date="2012-08-10T14:26:00Z"/>
                    <w:rFonts w:cs="Calibri"/>
                  </w:rPr>
                </w:rPrChange>
              </w:rPr>
            </w:pPr>
            <w:ins w:id="3126" w:author="Eddie Curtis" w:date="2012-08-10T14:28:00Z">
              <w:r w:rsidRPr="001E7F20">
                <w:rPr>
                  <w:rFonts w:cs="Calibri"/>
                  <w:highlight w:val="yellow"/>
                  <w:rPrChange w:id="3127" w:author="Eddie Curtis" w:date="2012-08-10T14:32:00Z">
                    <w:rPr>
                      <w:rFonts w:cs="Calibri"/>
                      <w:sz w:val="16"/>
                      <w:szCs w:val="16"/>
                    </w:rPr>
                  </w:rPrChange>
                </w:rPr>
                <w:t>Occupancy during effective green</w:t>
              </w:r>
            </w:ins>
          </w:p>
          <w:p w:rsidR="00E340CB" w:rsidRPr="00E340CB" w:rsidRDefault="001E7F20" w:rsidP="00160ECC">
            <w:pPr>
              <w:numPr>
                <w:ilvl w:val="0"/>
                <w:numId w:val="11"/>
              </w:numPr>
              <w:rPr>
                <w:ins w:id="3128" w:author="Eddie Curtis" w:date="2012-08-10T14:29:00Z"/>
                <w:rFonts w:cs="Calibri"/>
                <w:highlight w:val="yellow"/>
                <w:rPrChange w:id="3129" w:author="Eddie Curtis" w:date="2012-08-10T14:32:00Z">
                  <w:rPr>
                    <w:ins w:id="3130" w:author="Eddie Curtis" w:date="2012-08-10T14:29:00Z"/>
                    <w:rFonts w:cs="Calibri"/>
                  </w:rPr>
                </w:rPrChange>
              </w:rPr>
            </w:pPr>
            <w:ins w:id="3131" w:author="Eddie Curtis" w:date="2012-08-10T14:29:00Z">
              <w:r w:rsidRPr="001E7F20">
                <w:rPr>
                  <w:rFonts w:cs="Calibri"/>
                  <w:highlight w:val="yellow"/>
                  <w:rPrChange w:id="3132" w:author="Eddie Curtis" w:date="2012-08-10T14:32:00Z">
                    <w:rPr>
                      <w:rFonts w:cs="Calibri"/>
                      <w:sz w:val="16"/>
                      <w:szCs w:val="16"/>
                    </w:rPr>
                  </w:rPrChange>
                </w:rPr>
                <w:t>Recommended splits</w:t>
              </w:r>
            </w:ins>
          </w:p>
          <w:p w:rsidR="00E340CB" w:rsidRPr="00E340CB" w:rsidRDefault="001E7F20" w:rsidP="00160ECC">
            <w:pPr>
              <w:numPr>
                <w:ilvl w:val="0"/>
                <w:numId w:val="11"/>
              </w:numPr>
              <w:rPr>
                <w:ins w:id="3133" w:author="Eddie Curtis" w:date="2012-08-10T14:26:00Z"/>
                <w:rFonts w:cs="Calibri"/>
                <w:highlight w:val="yellow"/>
                <w:rPrChange w:id="3134" w:author="Eddie Curtis" w:date="2012-08-10T14:32:00Z">
                  <w:rPr>
                    <w:ins w:id="3135" w:author="Eddie Curtis" w:date="2012-08-10T14:26:00Z"/>
                    <w:rFonts w:cs="Calibri"/>
                  </w:rPr>
                </w:rPrChange>
              </w:rPr>
            </w:pPr>
            <w:ins w:id="3136" w:author="Eddie Curtis" w:date="2012-08-10T14:29:00Z">
              <w:r w:rsidRPr="001E7F20">
                <w:rPr>
                  <w:rFonts w:cs="Calibri"/>
                  <w:highlight w:val="yellow"/>
                  <w:rPrChange w:id="3137" w:author="Eddie Curtis" w:date="2012-08-10T14:32:00Z">
                    <w:rPr>
                      <w:rFonts w:cs="Calibri"/>
                      <w:sz w:val="16"/>
                      <w:szCs w:val="16"/>
                    </w:rPr>
                  </w:rPrChange>
                </w:rPr>
                <w:t>Actual splits</w:t>
              </w:r>
            </w:ins>
          </w:p>
          <w:p w:rsidR="00E340CB" w:rsidRPr="00E340CB" w:rsidRDefault="001E7F20" w:rsidP="00160ECC">
            <w:pPr>
              <w:numPr>
                <w:ilvl w:val="0"/>
                <w:numId w:val="11"/>
              </w:numPr>
              <w:rPr>
                <w:ins w:id="3138" w:author="Eddie Curtis" w:date="2012-08-10T14:26:00Z"/>
                <w:rFonts w:cs="Calibri"/>
                <w:highlight w:val="yellow"/>
                <w:rPrChange w:id="3139" w:author="Eddie Curtis" w:date="2012-08-10T14:32:00Z">
                  <w:rPr>
                    <w:ins w:id="3140" w:author="Eddie Curtis" w:date="2012-08-10T14:26:00Z"/>
                    <w:rFonts w:cs="Calibri"/>
                  </w:rPr>
                </w:rPrChange>
              </w:rPr>
            </w:pPr>
            <w:ins w:id="3141" w:author="Eddie Curtis" w:date="2012-08-10T14:27:00Z">
              <w:r w:rsidRPr="001E7F20">
                <w:rPr>
                  <w:rFonts w:cs="Calibri"/>
                  <w:highlight w:val="yellow"/>
                  <w:rPrChange w:id="3142" w:author="Eddie Curtis" w:date="2012-08-10T14:32:00Z">
                    <w:rPr>
                      <w:rFonts w:cs="Calibri"/>
                      <w:sz w:val="16"/>
                      <w:szCs w:val="16"/>
                    </w:rPr>
                  </w:rPrChange>
                </w:rPr>
                <w:t>Progression bandwidth</w:t>
              </w:r>
            </w:ins>
          </w:p>
          <w:p w:rsidR="00160ECC" w:rsidRPr="00E340CB" w:rsidRDefault="001E7F20" w:rsidP="00160ECC">
            <w:pPr>
              <w:numPr>
                <w:ilvl w:val="0"/>
                <w:numId w:val="11"/>
              </w:numPr>
              <w:rPr>
                <w:rFonts w:cs="Calibri"/>
                <w:strike/>
                <w:rPrChange w:id="3143" w:author="Eddie Curtis" w:date="2012-08-10T14:28:00Z">
                  <w:rPr>
                    <w:rFonts w:cs="Calibri"/>
                  </w:rPr>
                </w:rPrChange>
              </w:rPr>
            </w:pPr>
            <w:r w:rsidRPr="001E7F20">
              <w:rPr>
                <w:rFonts w:cs="Calibri"/>
                <w:strike/>
                <w:rPrChange w:id="3144" w:author="Eddie Curtis" w:date="2012-08-10T14:28:00Z">
                  <w:rPr>
                    <w:rFonts w:cs="Calibri"/>
                    <w:sz w:val="16"/>
                    <w:szCs w:val="16"/>
                  </w:rPr>
                </w:rPrChange>
              </w:rPr>
              <w:t>volume</w:t>
            </w:r>
          </w:p>
          <w:p w:rsidR="00160ECC" w:rsidRPr="00E340CB" w:rsidRDefault="001E7F20" w:rsidP="00160ECC">
            <w:pPr>
              <w:numPr>
                <w:ilvl w:val="0"/>
                <w:numId w:val="11"/>
              </w:numPr>
              <w:rPr>
                <w:rFonts w:cs="Calibri"/>
                <w:strike/>
                <w:rPrChange w:id="3145" w:author="Eddie Curtis" w:date="2012-08-10T14:28:00Z">
                  <w:rPr>
                    <w:rFonts w:cs="Calibri"/>
                  </w:rPr>
                </w:rPrChange>
              </w:rPr>
            </w:pPr>
            <w:r w:rsidRPr="001E7F20">
              <w:rPr>
                <w:rFonts w:cs="Calibri"/>
                <w:strike/>
                <w:rPrChange w:id="3146" w:author="Eddie Curtis" w:date="2012-08-10T14:28:00Z">
                  <w:rPr>
                    <w:rFonts w:cs="Calibri"/>
                    <w:sz w:val="16"/>
                    <w:szCs w:val="16"/>
                  </w:rPr>
                </w:rPrChange>
              </w:rPr>
              <w:lastRenderedPageBreak/>
              <w:t>occupancy</w:t>
            </w:r>
          </w:p>
          <w:p w:rsidR="00160ECC" w:rsidRPr="00E340CB" w:rsidRDefault="001E7F20" w:rsidP="00160ECC">
            <w:pPr>
              <w:numPr>
                <w:ilvl w:val="0"/>
                <w:numId w:val="11"/>
              </w:numPr>
              <w:rPr>
                <w:rFonts w:cs="Calibri"/>
                <w:strike/>
                <w:rPrChange w:id="3147" w:author="Eddie Curtis" w:date="2012-08-10T14:28:00Z">
                  <w:rPr>
                    <w:rFonts w:cs="Calibri"/>
                  </w:rPr>
                </w:rPrChange>
              </w:rPr>
            </w:pPr>
            <w:r w:rsidRPr="001E7F20">
              <w:rPr>
                <w:rFonts w:cs="Calibri"/>
                <w:strike/>
                <w:rPrChange w:id="3148" w:author="Eddie Curtis" w:date="2012-08-10T14:28:00Z">
                  <w:rPr>
                    <w:rFonts w:cs="Calibri"/>
                    <w:sz w:val="16"/>
                    <w:szCs w:val="16"/>
                  </w:rPr>
                </w:rPrChange>
              </w:rPr>
              <w:t>queue length</w:t>
            </w:r>
          </w:p>
          <w:p w:rsidR="00160ECC" w:rsidRPr="00E340CB" w:rsidRDefault="001E7F20" w:rsidP="00160ECC">
            <w:pPr>
              <w:rPr>
                <w:rFonts w:cs="Calibri"/>
                <w:strike/>
                <w:rPrChange w:id="3149" w:author="Eddie Curtis" w:date="2012-08-10T14:31:00Z">
                  <w:rPr>
                    <w:rFonts w:cs="Calibri"/>
                  </w:rPr>
                </w:rPrChange>
              </w:rPr>
            </w:pPr>
            <w:r w:rsidRPr="001E7F20">
              <w:rPr>
                <w:rFonts w:cs="Calibri"/>
                <w:strike/>
                <w:rPrChange w:id="3150" w:author="Eddie Curtis" w:date="2012-08-10T14:31:00Z">
                  <w:rPr>
                    <w:rFonts w:cs="Calibri"/>
                    <w:sz w:val="16"/>
                    <w:szCs w:val="16"/>
                  </w:rPr>
                </w:rPrChange>
              </w:rPr>
              <w:t>6.0-8</w:t>
            </w:r>
          </w:p>
          <w:p w:rsidR="00160ECC" w:rsidRPr="00E340CB" w:rsidRDefault="001E7F20" w:rsidP="00160ECC">
            <w:pPr>
              <w:rPr>
                <w:rFonts w:cs="Calibri"/>
                <w:strike/>
                <w:rPrChange w:id="3151" w:author="Eddie Curtis" w:date="2012-08-10T14:31:00Z">
                  <w:rPr>
                    <w:rFonts w:cs="Calibri"/>
                  </w:rPr>
                </w:rPrChange>
              </w:rPr>
            </w:pPr>
            <w:r w:rsidRPr="001E7F20">
              <w:rPr>
                <w:rFonts w:cs="Calibri"/>
                <w:strike/>
                <w:rPrChange w:id="3152" w:author="Eddie Curtis" w:date="2012-08-10T14:31:00Z">
                  <w:rPr>
                    <w:rFonts w:cs="Calibri"/>
                    <w:sz w:val="16"/>
                    <w:szCs w:val="16"/>
                  </w:rPr>
                </w:rPrChange>
              </w:rPr>
              <w:t xml:space="preserve">The ASCT shall calculate and report relative data quality including: </w:t>
            </w:r>
          </w:p>
          <w:p w:rsidR="00160ECC" w:rsidRPr="00E340CB" w:rsidRDefault="001E7F20" w:rsidP="00160ECC">
            <w:pPr>
              <w:numPr>
                <w:ilvl w:val="0"/>
                <w:numId w:val="11"/>
              </w:numPr>
              <w:rPr>
                <w:rFonts w:cs="Calibri"/>
                <w:strike/>
                <w:rPrChange w:id="3153" w:author="Eddie Curtis" w:date="2012-08-10T14:31:00Z">
                  <w:rPr>
                    <w:rFonts w:cs="Calibri"/>
                  </w:rPr>
                </w:rPrChange>
              </w:rPr>
            </w:pPr>
            <w:r w:rsidRPr="001E7F20">
              <w:rPr>
                <w:rFonts w:cs="Calibri"/>
                <w:strike/>
                <w:rPrChange w:id="3154" w:author="Eddie Curtis" w:date="2012-08-10T14:31:00Z">
                  <w:rPr>
                    <w:rFonts w:cs="Calibri"/>
                    <w:sz w:val="16"/>
                    <w:szCs w:val="16"/>
                  </w:rPr>
                </w:rPrChange>
              </w:rPr>
              <w:t>The extent data is affected by detector faults</w:t>
            </w:r>
          </w:p>
          <w:p w:rsidR="00160ECC" w:rsidRPr="00E340CB" w:rsidRDefault="001E7F20" w:rsidP="00160ECC">
            <w:pPr>
              <w:numPr>
                <w:ilvl w:val="0"/>
                <w:numId w:val="11"/>
              </w:numPr>
              <w:rPr>
                <w:rFonts w:cs="Calibri"/>
                <w:strike/>
                <w:rPrChange w:id="3155" w:author="Eddie Curtis" w:date="2012-08-10T14:31:00Z">
                  <w:rPr>
                    <w:rFonts w:cs="Calibri"/>
                  </w:rPr>
                </w:rPrChange>
              </w:rPr>
            </w:pPr>
            <w:r w:rsidRPr="001E7F20">
              <w:rPr>
                <w:rFonts w:cs="Calibri"/>
                <w:strike/>
                <w:rPrChange w:id="3156" w:author="Eddie Curtis" w:date="2012-08-10T14:31:00Z">
                  <w:rPr>
                    <w:rFonts w:cs="Calibri"/>
                    <w:sz w:val="16"/>
                    <w:szCs w:val="16"/>
                  </w:rPr>
                </w:rPrChange>
              </w:rPr>
              <w:t xml:space="preserve">Other applicable items </w:t>
            </w:r>
          </w:p>
          <w:p w:rsidR="00160ECC" w:rsidRPr="00C03518" w:rsidRDefault="001E7F20" w:rsidP="00160ECC">
            <w:pPr>
              <w:rPr>
                <w:rFonts w:cs="Calibri"/>
                <w:strike/>
                <w:rPrChange w:id="3157" w:author="USER" w:date="2012-08-31T11:00:00Z">
                  <w:rPr>
                    <w:rFonts w:cs="Calibri"/>
                  </w:rPr>
                </w:rPrChange>
              </w:rPr>
            </w:pPr>
            <w:r w:rsidRPr="001E7F20">
              <w:rPr>
                <w:rFonts w:cs="Calibri"/>
                <w:strike/>
                <w:rPrChange w:id="3158" w:author="USER" w:date="2012-08-31T11:00:00Z">
                  <w:rPr>
                    <w:rFonts w:cs="Calibri"/>
                    <w:sz w:val="16"/>
                    <w:szCs w:val="16"/>
                  </w:rPr>
                </w:rPrChange>
              </w:rPr>
              <w:t>6.0-9</w:t>
            </w:r>
          </w:p>
          <w:p w:rsidR="00160ECC" w:rsidRPr="00C03518" w:rsidRDefault="001E7F20" w:rsidP="00160ECC">
            <w:pPr>
              <w:rPr>
                <w:rFonts w:cs="Calibri"/>
                <w:strike/>
                <w:rPrChange w:id="3159" w:author="USER" w:date="2012-08-31T11:00:00Z">
                  <w:rPr>
                    <w:rFonts w:cs="Calibri"/>
                  </w:rPr>
                </w:rPrChange>
              </w:rPr>
            </w:pPr>
            <w:r w:rsidRPr="001E7F20">
              <w:rPr>
                <w:rFonts w:cs="Calibri"/>
                <w:strike/>
                <w:rPrChange w:id="3160" w:author="USER" w:date="2012-08-31T11:00:00Z">
                  <w:rPr>
                    <w:rFonts w:cs="Calibri"/>
                    <w:sz w:val="16"/>
                    <w:szCs w:val="16"/>
                  </w:rPr>
                </w:rPrChange>
              </w:rPr>
              <w:t>The ASCT shall report comparisons of logged data when requested by the user:</w:t>
            </w:r>
          </w:p>
          <w:p w:rsidR="00160ECC" w:rsidRPr="00C03518" w:rsidRDefault="001E7F20" w:rsidP="00160ECC">
            <w:pPr>
              <w:ind w:left="360"/>
              <w:rPr>
                <w:rFonts w:cs="Calibri"/>
                <w:strike/>
                <w:rPrChange w:id="3161" w:author="USER" w:date="2012-08-31T11:00:00Z">
                  <w:rPr>
                    <w:rFonts w:cs="Calibri"/>
                  </w:rPr>
                </w:rPrChange>
              </w:rPr>
            </w:pPr>
            <w:r w:rsidRPr="001E7F20">
              <w:rPr>
                <w:rFonts w:ascii="Symbol" w:hAnsi="Symbol" w:cs="Symbol"/>
                <w:strike/>
                <w:rPrChange w:id="3162" w:author="USER" w:date="2012-08-31T11:00:00Z">
                  <w:rPr>
                    <w:rFonts w:ascii="Symbol" w:hAnsi="Symbol" w:cs="Symbol"/>
                    <w:sz w:val="16"/>
                    <w:szCs w:val="16"/>
                  </w:rPr>
                </w:rPrChange>
              </w:rPr>
              <w:t></w:t>
            </w:r>
            <w:r w:rsidRPr="001E7F20">
              <w:rPr>
                <w:rFonts w:ascii="Symbol" w:hAnsi="Symbol" w:cs="Symbol"/>
                <w:strike/>
                <w:rPrChange w:id="3163" w:author="USER" w:date="2012-08-31T11:00:00Z">
                  <w:rPr>
                    <w:rFonts w:ascii="Symbol" w:hAnsi="Symbol" w:cs="Symbol"/>
                    <w:sz w:val="16"/>
                    <w:szCs w:val="16"/>
                  </w:rPr>
                </w:rPrChange>
              </w:rPr>
              <w:tab/>
            </w:r>
            <w:r w:rsidRPr="001E7F20">
              <w:rPr>
                <w:rFonts w:cs="Calibri"/>
                <w:strike/>
                <w:rPrChange w:id="3164" w:author="USER" w:date="2012-08-31T11:00:00Z">
                  <w:rPr>
                    <w:rFonts w:cs="Calibri"/>
                    <w:sz w:val="16"/>
                    <w:szCs w:val="16"/>
                  </w:rPr>
                </w:rPrChange>
              </w:rPr>
              <w:t xml:space="preserve">Day to day, </w:t>
            </w:r>
          </w:p>
          <w:p w:rsidR="00160ECC" w:rsidRPr="00C03518" w:rsidRDefault="001E7F20" w:rsidP="00160ECC">
            <w:pPr>
              <w:ind w:left="360"/>
              <w:rPr>
                <w:rFonts w:cs="Calibri"/>
                <w:strike/>
                <w:rPrChange w:id="3165" w:author="USER" w:date="2012-08-31T11:00:00Z">
                  <w:rPr>
                    <w:rFonts w:cs="Calibri"/>
                  </w:rPr>
                </w:rPrChange>
              </w:rPr>
            </w:pPr>
            <w:r w:rsidRPr="001E7F20">
              <w:rPr>
                <w:rFonts w:ascii="Symbol" w:hAnsi="Symbol" w:cs="Symbol"/>
                <w:strike/>
                <w:rPrChange w:id="3166" w:author="USER" w:date="2012-08-31T11:00:00Z">
                  <w:rPr>
                    <w:rFonts w:ascii="Symbol" w:hAnsi="Symbol" w:cs="Symbol"/>
                    <w:sz w:val="16"/>
                    <w:szCs w:val="16"/>
                  </w:rPr>
                </w:rPrChange>
              </w:rPr>
              <w:t></w:t>
            </w:r>
            <w:r w:rsidRPr="001E7F20">
              <w:rPr>
                <w:rFonts w:ascii="Symbol" w:hAnsi="Symbol" w:cs="Symbol"/>
                <w:strike/>
                <w:rPrChange w:id="3167" w:author="USER" w:date="2012-08-31T11:00:00Z">
                  <w:rPr>
                    <w:rFonts w:ascii="Symbol" w:hAnsi="Symbol" w:cs="Symbol"/>
                    <w:sz w:val="16"/>
                    <w:szCs w:val="16"/>
                  </w:rPr>
                </w:rPrChange>
              </w:rPr>
              <w:tab/>
            </w:r>
            <w:r w:rsidRPr="001E7F20">
              <w:rPr>
                <w:rFonts w:cs="Calibri"/>
                <w:strike/>
                <w:rPrChange w:id="3168" w:author="USER" w:date="2012-08-31T11:00:00Z">
                  <w:rPr>
                    <w:rFonts w:cs="Calibri"/>
                    <w:sz w:val="16"/>
                    <w:szCs w:val="16"/>
                  </w:rPr>
                </w:rPrChange>
              </w:rPr>
              <w:t>Hour to hour</w:t>
            </w:r>
          </w:p>
          <w:p w:rsidR="00160ECC" w:rsidRPr="00C03518" w:rsidRDefault="001E7F20" w:rsidP="00160ECC">
            <w:pPr>
              <w:ind w:left="360"/>
              <w:rPr>
                <w:rFonts w:cs="Calibri"/>
                <w:strike/>
                <w:rPrChange w:id="3169" w:author="USER" w:date="2012-08-31T11:00:00Z">
                  <w:rPr>
                    <w:rFonts w:cs="Calibri"/>
                  </w:rPr>
                </w:rPrChange>
              </w:rPr>
            </w:pPr>
            <w:r w:rsidRPr="001E7F20">
              <w:rPr>
                <w:rFonts w:ascii="Symbol" w:hAnsi="Symbol" w:cs="Symbol"/>
                <w:strike/>
                <w:rPrChange w:id="3170" w:author="USER" w:date="2012-08-31T11:00:00Z">
                  <w:rPr>
                    <w:rFonts w:ascii="Symbol" w:hAnsi="Symbol" w:cs="Symbol"/>
                    <w:sz w:val="16"/>
                    <w:szCs w:val="16"/>
                  </w:rPr>
                </w:rPrChange>
              </w:rPr>
              <w:t></w:t>
            </w:r>
            <w:r w:rsidRPr="001E7F20">
              <w:rPr>
                <w:rFonts w:ascii="Symbol" w:hAnsi="Symbol" w:cs="Symbol"/>
                <w:strike/>
                <w:rPrChange w:id="3171" w:author="USER" w:date="2012-08-31T11:00:00Z">
                  <w:rPr>
                    <w:rFonts w:ascii="Symbol" w:hAnsi="Symbol" w:cs="Symbol"/>
                    <w:sz w:val="16"/>
                    <w:szCs w:val="16"/>
                  </w:rPr>
                </w:rPrChange>
              </w:rPr>
              <w:tab/>
            </w:r>
            <w:r w:rsidRPr="001E7F20">
              <w:rPr>
                <w:rFonts w:cs="Calibri"/>
                <w:strike/>
                <w:rPrChange w:id="3172" w:author="USER" w:date="2012-08-31T11:00:00Z">
                  <w:rPr>
                    <w:rFonts w:cs="Calibri"/>
                    <w:sz w:val="16"/>
                    <w:szCs w:val="16"/>
                  </w:rPr>
                </w:rPrChange>
              </w:rPr>
              <w:t>Hour of day to hour of day</w:t>
            </w:r>
          </w:p>
          <w:p w:rsidR="00160ECC" w:rsidRPr="00C03518" w:rsidRDefault="001E7F20" w:rsidP="00160ECC">
            <w:pPr>
              <w:ind w:left="360"/>
              <w:rPr>
                <w:rFonts w:cs="Calibri"/>
                <w:strike/>
                <w:rPrChange w:id="3173" w:author="USER" w:date="2012-08-31T11:00:00Z">
                  <w:rPr>
                    <w:rFonts w:cs="Calibri"/>
                  </w:rPr>
                </w:rPrChange>
              </w:rPr>
            </w:pPr>
            <w:r w:rsidRPr="001E7F20">
              <w:rPr>
                <w:rFonts w:ascii="Symbol" w:hAnsi="Symbol" w:cs="Symbol"/>
                <w:strike/>
                <w:rPrChange w:id="3174" w:author="USER" w:date="2012-08-31T11:00:00Z">
                  <w:rPr>
                    <w:rFonts w:ascii="Symbol" w:hAnsi="Symbol" w:cs="Symbol"/>
                    <w:sz w:val="16"/>
                    <w:szCs w:val="16"/>
                  </w:rPr>
                </w:rPrChange>
              </w:rPr>
              <w:t></w:t>
            </w:r>
            <w:r w:rsidRPr="001E7F20">
              <w:rPr>
                <w:rFonts w:ascii="Symbol" w:hAnsi="Symbol" w:cs="Symbol"/>
                <w:strike/>
                <w:rPrChange w:id="3175" w:author="USER" w:date="2012-08-31T11:00:00Z">
                  <w:rPr>
                    <w:rFonts w:ascii="Symbol" w:hAnsi="Symbol" w:cs="Symbol"/>
                    <w:sz w:val="16"/>
                    <w:szCs w:val="16"/>
                  </w:rPr>
                </w:rPrChange>
              </w:rPr>
              <w:tab/>
            </w:r>
            <w:r w:rsidRPr="001E7F20">
              <w:rPr>
                <w:rFonts w:cs="Calibri"/>
                <w:strike/>
                <w:rPrChange w:id="3176" w:author="USER" w:date="2012-08-31T11:00:00Z">
                  <w:rPr>
                    <w:rFonts w:cs="Calibri"/>
                    <w:sz w:val="16"/>
                    <w:szCs w:val="16"/>
                  </w:rPr>
                </w:rPrChange>
              </w:rPr>
              <w:t>Hour of week to hour of week</w:t>
            </w:r>
          </w:p>
          <w:p w:rsidR="00160ECC" w:rsidRPr="00C03518" w:rsidRDefault="001E7F20" w:rsidP="00160ECC">
            <w:pPr>
              <w:ind w:left="360"/>
              <w:rPr>
                <w:rFonts w:cs="Calibri"/>
                <w:strike/>
                <w:rPrChange w:id="3177" w:author="USER" w:date="2012-08-31T11:00:00Z">
                  <w:rPr>
                    <w:rFonts w:cs="Calibri"/>
                  </w:rPr>
                </w:rPrChange>
              </w:rPr>
            </w:pPr>
            <w:r w:rsidRPr="001E7F20">
              <w:rPr>
                <w:rFonts w:ascii="Symbol" w:hAnsi="Symbol" w:cs="Symbol"/>
                <w:strike/>
                <w:rPrChange w:id="3178" w:author="USER" w:date="2012-08-31T11:00:00Z">
                  <w:rPr>
                    <w:rFonts w:ascii="Symbol" w:hAnsi="Symbol" w:cs="Symbol"/>
                    <w:sz w:val="16"/>
                    <w:szCs w:val="16"/>
                  </w:rPr>
                </w:rPrChange>
              </w:rPr>
              <w:t></w:t>
            </w:r>
            <w:r w:rsidRPr="001E7F20">
              <w:rPr>
                <w:rFonts w:ascii="Symbol" w:hAnsi="Symbol" w:cs="Symbol"/>
                <w:strike/>
                <w:rPrChange w:id="3179" w:author="USER" w:date="2012-08-31T11:00:00Z">
                  <w:rPr>
                    <w:rFonts w:ascii="Symbol" w:hAnsi="Symbol" w:cs="Symbol"/>
                    <w:sz w:val="16"/>
                    <w:szCs w:val="16"/>
                  </w:rPr>
                </w:rPrChange>
              </w:rPr>
              <w:tab/>
            </w:r>
            <w:r w:rsidRPr="001E7F20">
              <w:rPr>
                <w:rFonts w:cs="Calibri"/>
                <w:strike/>
                <w:rPrChange w:id="3180" w:author="USER" w:date="2012-08-31T11:00:00Z">
                  <w:rPr>
                    <w:rFonts w:cs="Calibri"/>
                    <w:sz w:val="16"/>
                    <w:szCs w:val="16"/>
                  </w:rPr>
                </w:rPrChange>
              </w:rPr>
              <w:t>day of week to day week</w:t>
            </w:r>
          </w:p>
          <w:p w:rsidR="00160ECC" w:rsidRPr="00C03518" w:rsidRDefault="001E7F20" w:rsidP="00160ECC">
            <w:pPr>
              <w:ind w:left="360"/>
              <w:rPr>
                <w:rFonts w:cs="Calibri"/>
                <w:strike/>
                <w:rPrChange w:id="3181" w:author="USER" w:date="2012-08-31T11:00:00Z">
                  <w:rPr>
                    <w:rFonts w:cs="Calibri"/>
                  </w:rPr>
                </w:rPrChange>
              </w:rPr>
            </w:pPr>
            <w:r w:rsidRPr="001E7F20">
              <w:rPr>
                <w:rFonts w:cs="Calibri"/>
                <w:strike/>
                <w:rPrChange w:id="3182" w:author="USER" w:date="2012-08-31T11:00:00Z">
                  <w:rPr>
                    <w:rFonts w:cs="Calibri"/>
                    <w:sz w:val="16"/>
                    <w:szCs w:val="16"/>
                  </w:rPr>
                </w:rPrChange>
              </w:rPr>
              <w:t>*</w:t>
            </w:r>
            <w:r w:rsidRPr="001E7F20">
              <w:rPr>
                <w:rFonts w:cs="Calibri"/>
                <w:strike/>
                <w:rPrChange w:id="3183" w:author="USER" w:date="2012-08-31T11:00:00Z">
                  <w:rPr>
                    <w:rFonts w:cs="Calibri"/>
                    <w:sz w:val="16"/>
                    <w:szCs w:val="16"/>
                  </w:rPr>
                </w:rPrChange>
              </w:rPr>
              <w:tab/>
              <w:t>Day of year to day of year</w:t>
            </w:r>
          </w:p>
          <w:p w:rsidR="00160ECC" w:rsidRPr="0000217D" w:rsidRDefault="001E7F20" w:rsidP="00160ECC">
            <w:pPr>
              <w:rPr>
                <w:rFonts w:cs="Calibri"/>
                <w:strike/>
                <w:rPrChange w:id="3184" w:author="Eddie Curtis" w:date="2012-08-10T14:34:00Z">
                  <w:rPr>
                    <w:rFonts w:cs="Calibri"/>
                  </w:rPr>
                </w:rPrChange>
              </w:rPr>
            </w:pPr>
            <w:r w:rsidRPr="001E7F20">
              <w:rPr>
                <w:rFonts w:cs="Calibri"/>
                <w:strike/>
                <w:rPrChange w:id="3185" w:author="Eddie Curtis" w:date="2012-08-10T14:34:00Z">
                  <w:rPr>
                    <w:rFonts w:cs="Calibri"/>
                    <w:sz w:val="16"/>
                    <w:szCs w:val="16"/>
                  </w:rPr>
                </w:rPrChange>
              </w:rPr>
              <w:t>6.0-11</w:t>
            </w:r>
          </w:p>
          <w:p w:rsidR="00160ECC" w:rsidRPr="0000217D" w:rsidRDefault="001E7F20" w:rsidP="00160ECC">
            <w:pPr>
              <w:rPr>
                <w:rFonts w:cs="Calibri"/>
                <w:strike/>
                <w:rPrChange w:id="3186" w:author="Eddie Curtis" w:date="2012-08-10T14:34:00Z">
                  <w:rPr>
                    <w:rFonts w:cs="Calibri"/>
                  </w:rPr>
                </w:rPrChange>
              </w:rPr>
            </w:pPr>
            <w:r w:rsidRPr="001E7F20">
              <w:rPr>
                <w:rFonts w:cs="Calibri"/>
                <w:strike/>
                <w:rPrChange w:id="3187" w:author="Eddie Curtis" w:date="2012-08-10T14:34:00Z">
                  <w:rPr>
                    <w:rFonts w:cs="Calibri"/>
                    <w:sz w:val="16"/>
                    <w:szCs w:val="16"/>
                  </w:rPr>
                </w:rPrChange>
              </w:rPr>
              <w:t>The ASCT shall report stored data in a form suitable to provide explanations of system behavior to public and politicians and to troubleshoot the system.</w:t>
            </w:r>
          </w:p>
          <w:p w:rsidR="00160ECC" w:rsidRPr="0000217D" w:rsidRDefault="001E7F20" w:rsidP="00160ECC">
            <w:pPr>
              <w:rPr>
                <w:rFonts w:cs="Calibri"/>
                <w:highlight w:val="yellow"/>
                <w:rPrChange w:id="3188" w:author="Eddie Curtis" w:date="2012-08-10T14:35:00Z">
                  <w:rPr>
                    <w:rFonts w:cs="Calibri"/>
                  </w:rPr>
                </w:rPrChange>
              </w:rPr>
            </w:pPr>
            <w:r w:rsidRPr="001E7F20">
              <w:rPr>
                <w:rFonts w:cs="Calibri"/>
                <w:highlight w:val="yellow"/>
                <w:rPrChange w:id="3189" w:author="Eddie Curtis" w:date="2012-08-10T14:35:00Z">
                  <w:rPr>
                    <w:rFonts w:cs="Calibri"/>
                    <w:sz w:val="16"/>
                    <w:szCs w:val="16"/>
                  </w:rPr>
                </w:rPrChange>
              </w:rPr>
              <w:t>18.0-3</w:t>
            </w:r>
          </w:p>
          <w:p w:rsidR="00160ECC" w:rsidRPr="0000217D" w:rsidRDefault="001E7F20" w:rsidP="00160ECC">
            <w:pPr>
              <w:rPr>
                <w:rFonts w:cs="Calibri"/>
                <w:i/>
                <w:iCs/>
                <w:highlight w:val="yellow"/>
                <w:rPrChange w:id="3190" w:author="Eddie Curtis" w:date="2012-08-10T14:35:00Z">
                  <w:rPr>
                    <w:rFonts w:cs="Calibri"/>
                    <w:i/>
                    <w:iCs/>
                  </w:rPr>
                </w:rPrChange>
              </w:rPr>
            </w:pPr>
            <w:r w:rsidRPr="001E7F20">
              <w:rPr>
                <w:rFonts w:cs="Calibri"/>
                <w:i/>
                <w:iCs/>
                <w:highlight w:val="yellow"/>
                <w:rPrChange w:id="3191" w:author="Eddie Curtis" w:date="2012-08-10T14:35:00Z">
                  <w:rPr>
                    <w:rFonts w:cs="Calibri"/>
                    <w:i/>
                    <w:iCs/>
                    <w:sz w:val="16"/>
                    <w:szCs w:val="16"/>
                  </w:rPr>
                </w:rPrChange>
              </w:rPr>
              <w:t>The ASCT shall maintain a log of all signal state alterations directed by the ASCT.</w:t>
            </w:r>
          </w:p>
          <w:p w:rsidR="00160ECC" w:rsidRPr="0000217D" w:rsidRDefault="001E7F20" w:rsidP="00160ECC">
            <w:pPr>
              <w:rPr>
                <w:rFonts w:cs="Calibri"/>
                <w:highlight w:val="yellow"/>
                <w:rPrChange w:id="3192" w:author="Eddie Curtis" w:date="2012-08-10T14:35:00Z">
                  <w:rPr>
                    <w:rFonts w:cs="Calibri"/>
                  </w:rPr>
                </w:rPrChange>
              </w:rPr>
            </w:pPr>
            <w:r w:rsidRPr="001E7F20">
              <w:rPr>
                <w:rFonts w:cs="Calibri"/>
                <w:highlight w:val="yellow"/>
                <w:rPrChange w:id="3193" w:author="Eddie Curtis" w:date="2012-08-10T14:35:00Z">
                  <w:rPr>
                    <w:rFonts w:cs="Calibri"/>
                    <w:sz w:val="16"/>
                    <w:szCs w:val="16"/>
                  </w:rPr>
                </w:rPrChange>
              </w:rPr>
              <w:t>18.0-3.0-4</w:t>
            </w:r>
          </w:p>
          <w:p w:rsidR="00160ECC" w:rsidRPr="0000217D" w:rsidRDefault="001E7F20" w:rsidP="00160ECC">
            <w:pPr>
              <w:rPr>
                <w:rFonts w:cs="Calibri"/>
                <w:highlight w:val="yellow"/>
                <w:rPrChange w:id="3194" w:author="Eddie Curtis" w:date="2012-08-10T14:35:00Z">
                  <w:rPr>
                    <w:rFonts w:cs="Calibri"/>
                  </w:rPr>
                </w:rPrChange>
              </w:rPr>
            </w:pPr>
            <w:r w:rsidRPr="001E7F20">
              <w:rPr>
                <w:rFonts w:cs="Calibri"/>
                <w:highlight w:val="yellow"/>
                <w:rPrChange w:id="3195" w:author="Eddie Curtis" w:date="2012-08-10T14:35:00Z">
                  <w:rPr>
                    <w:rFonts w:cs="Calibri"/>
                    <w:sz w:val="16"/>
                    <w:szCs w:val="16"/>
                  </w:rPr>
                </w:rPrChange>
              </w:rPr>
              <w:t>The ASCT shall maintain the records in this ASCT log for</w:t>
            </w:r>
            <w:ins w:id="3196" w:author="USER" w:date="2012-09-06T09:59:00Z">
              <w:r w:rsidR="002D5CD6">
                <w:rPr>
                  <w:rFonts w:cs="Calibri"/>
                  <w:highlight w:val="yellow"/>
                </w:rPr>
                <w:t xml:space="preserve"> a</w:t>
              </w:r>
            </w:ins>
            <w:r w:rsidRPr="001E7F20">
              <w:rPr>
                <w:rFonts w:cs="Calibri"/>
                <w:highlight w:val="yellow"/>
                <w:rPrChange w:id="3197" w:author="Eddie Curtis" w:date="2012-08-10T14:35:00Z">
                  <w:rPr>
                    <w:rFonts w:cs="Calibri"/>
                    <w:sz w:val="16"/>
                    <w:szCs w:val="16"/>
                  </w:rPr>
                </w:rPrChange>
              </w:rPr>
              <w:t xml:space="preserve"> </w:t>
            </w:r>
            <w:r w:rsidR="00D70716">
              <w:rPr>
                <w:rFonts w:cs="Calibri"/>
                <w:highlight w:val="yellow"/>
              </w:rPr>
              <w:t>2</w:t>
            </w:r>
            <w:r w:rsidR="00380A70">
              <w:rPr>
                <w:rFonts w:cs="Calibri"/>
                <w:highlight w:val="yellow"/>
              </w:rPr>
              <w:t xml:space="preserve"> </w:t>
            </w:r>
            <w:r w:rsidR="00C03518">
              <w:rPr>
                <w:rFonts w:cs="Calibri"/>
                <w:highlight w:val="yellow"/>
              </w:rPr>
              <w:t>year</w:t>
            </w:r>
            <w:r w:rsidR="00971E89" w:rsidRPr="00971E89">
              <w:rPr>
                <w:rFonts w:cs="Calibri"/>
                <w:highlight w:val="yellow"/>
              </w:rPr>
              <w:t xml:space="preserve"> </w:t>
            </w:r>
            <w:r w:rsidRPr="001E7F20">
              <w:rPr>
                <w:rFonts w:cs="Calibri"/>
                <w:highlight w:val="yellow"/>
                <w:rPrChange w:id="3198" w:author="Eddie Curtis" w:date="2012-08-10T14:35:00Z">
                  <w:rPr>
                    <w:rFonts w:cs="Calibri"/>
                    <w:sz w:val="16"/>
                    <w:szCs w:val="16"/>
                  </w:rPr>
                </w:rPrChange>
              </w:rPr>
              <w:t>period.</w:t>
            </w:r>
          </w:p>
          <w:p w:rsidR="00160ECC" w:rsidRPr="007C7C91" w:rsidRDefault="001E7F20" w:rsidP="00160ECC">
            <w:pPr>
              <w:rPr>
                <w:rFonts w:cs="Calibri"/>
                <w:strike/>
                <w:rPrChange w:id="3199" w:author="USER" w:date="2012-09-12T03:06:00Z">
                  <w:rPr>
                    <w:rFonts w:cs="Calibri"/>
                  </w:rPr>
                </w:rPrChange>
              </w:rPr>
            </w:pPr>
            <w:r w:rsidRPr="001E7F20">
              <w:rPr>
                <w:rFonts w:cs="Calibri"/>
                <w:strike/>
                <w:rPrChange w:id="3200" w:author="USER" w:date="2012-09-12T03:06:00Z">
                  <w:rPr>
                    <w:rFonts w:cs="Calibri"/>
                    <w:sz w:val="16"/>
                    <w:szCs w:val="16"/>
                  </w:rPr>
                </w:rPrChange>
              </w:rPr>
              <w:lastRenderedPageBreak/>
              <w:t>18.0-3.0-5</w:t>
            </w:r>
          </w:p>
          <w:p w:rsidR="00160ECC" w:rsidRPr="00C03518" w:rsidRDefault="001E7F20" w:rsidP="00160ECC">
            <w:pPr>
              <w:rPr>
                <w:rFonts w:cs="Calibri"/>
                <w:strike/>
                <w:rPrChange w:id="3201" w:author="USER" w:date="2012-08-31T11:01:00Z">
                  <w:rPr>
                    <w:rFonts w:cs="Calibri"/>
                  </w:rPr>
                </w:rPrChange>
              </w:rPr>
            </w:pPr>
            <w:r w:rsidRPr="001E7F20">
              <w:rPr>
                <w:rFonts w:cs="Calibri"/>
                <w:strike/>
                <w:rPrChange w:id="3202" w:author="USER" w:date="2012-08-31T11:01:00Z">
                  <w:rPr>
                    <w:rFonts w:cs="Calibri"/>
                    <w:sz w:val="16"/>
                    <w:szCs w:val="16"/>
                  </w:rPr>
                </w:rPrChange>
              </w:rPr>
              <w:t>The ASCT shall archive the ASCT log in the following manner: (Specify format, frequency, etc., to suit your needs.)</w:t>
            </w:r>
          </w:p>
          <w:p w:rsidR="00160ECC" w:rsidRPr="00C03518" w:rsidRDefault="001E7F20" w:rsidP="00160ECC">
            <w:pPr>
              <w:rPr>
                <w:rFonts w:cs="Calibri"/>
                <w:strike/>
                <w:rPrChange w:id="3203" w:author="USER" w:date="2012-08-31T11:01:00Z">
                  <w:rPr>
                    <w:rFonts w:cs="Calibri"/>
                  </w:rPr>
                </w:rPrChange>
              </w:rPr>
            </w:pPr>
            <w:r w:rsidRPr="001E7F20">
              <w:rPr>
                <w:rFonts w:cs="Calibri"/>
                <w:strike/>
                <w:rPrChange w:id="3204" w:author="USER" w:date="2012-08-31T11:01:00Z">
                  <w:rPr>
                    <w:rFonts w:cs="Calibri"/>
                    <w:sz w:val="16"/>
                    <w:szCs w:val="16"/>
                  </w:rPr>
                </w:rPrChange>
              </w:rPr>
              <w:t>18.0-3.0-1</w:t>
            </w:r>
          </w:p>
          <w:p w:rsidR="00160ECC" w:rsidRPr="00C03518" w:rsidRDefault="001E7F20" w:rsidP="00160ECC">
            <w:pPr>
              <w:tabs>
                <w:tab w:val="center" w:pos="4680"/>
                <w:tab w:val="right" w:pos="9360"/>
              </w:tabs>
              <w:rPr>
                <w:rFonts w:cs="Calibri"/>
                <w:strike/>
                <w:rPrChange w:id="3205" w:author="USER" w:date="2012-08-31T11:01:00Z">
                  <w:rPr>
                    <w:rFonts w:cs="Calibri"/>
                  </w:rPr>
                </w:rPrChange>
              </w:rPr>
            </w:pPr>
            <w:r w:rsidRPr="001E7F20">
              <w:rPr>
                <w:rFonts w:cs="Calibri"/>
                <w:strike/>
                <w:rPrChange w:id="3206" w:author="USER" w:date="2012-08-31T11:01:00Z">
                  <w:rPr>
                    <w:rFonts w:cs="Calibri"/>
                    <w:sz w:val="16"/>
                    <w:szCs w:val="16"/>
                  </w:rPr>
                </w:rPrChange>
              </w:rPr>
              <w:t>The ASCT log shall include all events directed by the external inputs.</w:t>
            </w:r>
          </w:p>
          <w:p w:rsidR="00160ECC" w:rsidRPr="0000217D" w:rsidRDefault="001E7F20" w:rsidP="00160ECC">
            <w:pPr>
              <w:tabs>
                <w:tab w:val="center" w:pos="4680"/>
                <w:tab w:val="right" w:pos="9360"/>
              </w:tabs>
              <w:rPr>
                <w:rFonts w:cs="Calibri"/>
                <w:strike/>
                <w:rPrChange w:id="3207" w:author="Eddie Curtis" w:date="2012-08-10T14:35:00Z">
                  <w:rPr>
                    <w:rFonts w:cs="Calibri"/>
                  </w:rPr>
                </w:rPrChange>
              </w:rPr>
            </w:pPr>
            <w:r w:rsidRPr="001E7F20">
              <w:rPr>
                <w:rFonts w:cs="Calibri"/>
                <w:strike/>
                <w:rPrChange w:id="3208" w:author="Eddie Curtis" w:date="2012-08-10T14:35:00Z">
                  <w:rPr>
                    <w:rFonts w:cs="Calibri"/>
                    <w:sz w:val="16"/>
                    <w:szCs w:val="16"/>
                  </w:rPr>
                </w:rPrChange>
              </w:rPr>
              <w:t>18.0-3.0-2</w:t>
            </w:r>
          </w:p>
          <w:p w:rsidR="00160ECC" w:rsidRPr="0000217D" w:rsidRDefault="001E7F20" w:rsidP="00160ECC">
            <w:pPr>
              <w:tabs>
                <w:tab w:val="center" w:pos="4680"/>
                <w:tab w:val="right" w:pos="9360"/>
              </w:tabs>
              <w:rPr>
                <w:rFonts w:cs="Calibri"/>
                <w:strike/>
                <w:rPrChange w:id="3209" w:author="Eddie Curtis" w:date="2012-08-10T14:35:00Z">
                  <w:rPr>
                    <w:rFonts w:cs="Calibri"/>
                  </w:rPr>
                </w:rPrChange>
              </w:rPr>
            </w:pPr>
            <w:r w:rsidRPr="001E7F20">
              <w:rPr>
                <w:rFonts w:cs="Calibri"/>
                <w:strike/>
                <w:rPrChange w:id="3210" w:author="Eddie Curtis" w:date="2012-08-10T14:35:00Z">
                  <w:rPr>
                    <w:rFonts w:cs="Calibri"/>
                    <w:sz w:val="16"/>
                    <w:szCs w:val="16"/>
                  </w:rPr>
                </w:rPrChange>
              </w:rPr>
              <w:t>The ASCT log shall include all external output state changes.</w:t>
            </w:r>
          </w:p>
          <w:p w:rsidR="00160ECC" w:rsidRPr="0000217D" w:rsidRDefault="001E7F20" w:rsidP="00160ECC">
            <w:pPr>
              <w:tabs>
                <w:tab w:val="center" w:pos="4680"/>
                <w:tab w:val="right" w:pos="9360"/>
              </w:tabs>
              <w:rPr>
                <w:rFonts w:cs="Calibri"/>
                <w:strike/>
                <w:rPrChange w:id="3211" w:author="Eddie Curtis" w:date="2012-08-10T14:35:00Z">
                  <w:rPr>
                    <w:rFonts w:cs="Calibri"/>
                  </w:rPr>
                </w:rPrChange>
              </w:rPr>
            </w:pPr>
            <w:r w:rsidRPr="001E7F20">
              <w:rPr>
                <w:rFonts w:cs="Calibri"/>
                <w:strike/>
                <w:rPrChange w:id="3212" w:author="Eddie Curtis" w:date="2012-08-10T14:35:00Z">
                  <w:rPr>
                    <w:rFonts w:cs="Calibri"/>
                    <w:sz w:val="16"/>
                    <w:szCs w:val="16"/>
                  </w:rPr>
                </w:rPrChange>
              </w:rPr>
              <w:t>18.0-3.0-3</w:t>
            </w:r>
          </w:p>
          <w:p w:rsidR="00160ECC" w:rsidRPr="00160ECC" w:rsidRDefault="001E7F20" w:rsidP="00160ECC">
            <w:pPr>
              <w:rPr>
                <w:rFonts w:cs="Calibri"/>
              </w:rPr>
            </w:pPr>
            <w:r w:rsidRPr="001E7F20">
              <w:rPr>
                <w:rFonts w:cs="Calibri"/>
                <w:strike/>
                <w:rPrChange w:id="3213" w:author="Eddie Curtis" w:date="2012-08-10T14:35:00Z">
                  <w:rPr>
                    <w:rFonts w:cs="Calibri"/>
                    <w:sz w:val="16"/>
                    <w:szCs w:val="16"/>
                  </w:rPr>
                </w:rPrChange>
              </w:rPr>
              <w:t>The ASCT log shall include all actual parameter values that are subject to user-specified values.</w:t>
            </w:r>
          </w:p>
        </w:tc>
      </w:tr>
      <w:tr w:rsidR="00160ECC" w:rsidTr="00A535CF">
        <w:tc>
          <w:tcPr>
            <w:tcW w:w="2040" w:type="dxa"/>
            <w:shd w:val="clear" w:color="auto" w:fill="auto"/>
          </w:tcPr>
          <w:p w:rsidR="00160ECC" w:rsidRPr="00AF3AF6" w:rsidRDefault="001E7F20" w:rsidP="00160ECC">
            <w:pPr>
              <w:rPr>
                <w:rFonts w:cs="Calibri"/>
                <w:highlight w:val="yellow"/>
                <w:rPrChange w:id="3214" w:author="USER" w:date="2012-09-07T15:59:00Z">
                  <w:rPr>
                    <w:rFonts w:cs="Calibri"/>
                  </w:rPr>
                </w:rPrChange>
              </w:rPr>
            </w:pPr>
            <w:r w:rsidRPr="001E7F20">
              <w:rPr>
                <w:rFonts w:cs="Calibri"/>
                <w:highlight w:val="yellow"/>
                <w:rPrChange w:id="3215" w:author="USER" w:date="2012-09-07T15:59:00Z">
                  <w:rPr>
                    <w:rFonts w:cs="Calibri"/>
                    <w:sz w:val="16"/>
                    <w:szCs w:val="16"/>
                  </w:rPr>
                </w:rPrChange>
              </w:rPr>
              <w:lastRenderedPageBreak/>
              <w:t>4.12</w:t>
            </w:r>
          </w:p>
        </w:tc>
        <w:tc>
          <w:tcPr>
            <w:tcW w:w="5268" w:type="dxa"/>
            <w:shd w:val="clear" w:color="auto" w:fill="auto"/>
          </w:tcPr>
          <w:p w:rsidR="00160ECC" w:rsidRPr="00AF3AF6" w:rsidRDefault="001E7F20" w:rsidP="00160ECC">
            <w:pPr>
              <w:pStyle w:val="Heading2"/>
              <w:rPr>
                <w:highlight w:val="yellow"/>
                <w:rPrChange w:id="3216" w:author="USER" w:date="2012-09-07T15:59:00Z">
                  <w:rPr/>
                </w:rPrChange>
              </w:rPr>
            </w:pPr>
            <w:r w:rsidRPr="001E7F20">
              <w:rPr>
                <w:highlight w:val="yellow"/>
                <w:rPrChange w:id="3217" w:author="USER" w:date="2012-09-07T15:59:00Z">
                  <w:rPr>
                    <w:sz w:val="16"/>
                    <w:szCs w:val="16"/>
                  </w:rPr>
                </w:rPrChange>
              </w:rPr>
              <w:t xml:space="preserve">4.12 </w:t>
            </w:r>
            <w:r w:rsidRPr="001E7F20">
              <w:rPr>
                <w:b w:val="0"/>
                <w:bCs w:val="0"/>
                <w:highlight w:val="yellow"/>
                <w:rPrChange w:id="3218" w:author="USER" w:date="2012-09-07T15:59:00Z">
                  <w:rPr>
                    <w:b w:val="0"/>
                    <w:bCs w:val="0"/>
                    <w:sz w:val="16"/>
                    <w:szCs w:val="16"/>
                  </w:rPr>
                </w:rPrChange>
              </w:rPr>
              <w:tab/>
              <w:t>Failure notification</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00217D" w:rsidRDefault="001E7F20" w:rsidP="00160ECC">
            <w:pPr>
              <w:tabs>
                <w:tab w:val="center" w:pos="4680"/>
                <w:tab w:val="right" w:pos="9360"/>
              </w:tabs>
              <w:rPr>
                <w:rFonts w:cs="Calibri"/>
                <w:highlight w:val="yellow"/>
                <w:rPrChange w:id="3219" w:author="Eddie Curtis" w:date="2012-08-10T14:37:00Z">
                  <w:rPr>
                    <w:rFonts w:cs="Calibri"/>
                  </w:rPr>
                </w:rPrChange>
              </w:rPr>
            </w:pPr>
            <w:r w:rsidRPr="001E7F20">
              <w:rPr>
                <w:rFonts w:cs="Calibri"/>
                <w:highlight w:val="yellow"/>
                <w:rPrChange w:id="3220" w:author="Eddie Curtis" w:date="2012-08-10T14:37:00Z">
                  <w:rPr>
                    <w:rFonts w:cs="Calibri"/>
                    <w:sz w:val="16"/>
                    <w:szCs w:val="16"/>
                  </w:rPr>
                </w:rPrChange>
              </w:rPr>
              <w:t>4.12.0-1</w:t>
            </w:r>
          </w:p>
        </w:tc>
        <w:tc>
          <w:tcPr>
            <w:tcW w:w="5268" w:type="dxa"/>
            <w:shd w:val="clear" w:color="auto" w:fill="auto"/>
          </w:tcPr>
          <w:p w:rsidR="00160ECC" w:rsidRPr="0000217D" w:rsidRDefault="001E7F20" w:rsidP="00160ECC">
            <w:pPr>
              <w:tabs>
                <w:tab w:val="center" w:pos="4680"/>
                <w:tab w:val="right" w:pos="9360"/>
              </w:tabs>
              <w:rPr>
                <w:rFonts w:cs="Calibri"/>
                <w:highlight w:val="yellow"/>
                <w:rPrChange w:id="3221" w:author="Eddie Curtis" w:date="2012-08-10T14:37:00Z">
                  <w:rPr>
                    <w:rFonts w:cs="Calibri"/>
                  </w:rPr>
                </w:rPrChange>
              </w:rPr>
            </w:pPr>
            <w:r w:rsidRPr="001E7F20">
              <w:rPr>
                <w:rFonts w:cs="Calibri"/>
                <w:highlight w:val="yellow"/>
                <w:rPrChange w:id="3222" w:author="Eddie Curtis" w:date="2012-08-10T14:37:00Z">
                  <w:rPr>
                    <w:rFonts w:cs="Calibri"/>
                    <w:sz w:val="16"/>
                    <w:szCs w:val="16"/>
                  </w:rPr>
                </w:rPrChange>
              </w:rPr>
              <w:t>The system operator needs to immediately notify maintenance and operations staff of alarms and alerts.</w:t>
            </w:r>
          </w:p>
        </w:tc>
        <w:tc>
          <w:tcPr>
            <w:tcW w:w="5670" w:type="dxa"/>
            <w:shd w:val="clear" w:color="auto" w:fill="auto"/>
          </w:tcPr>
          <w:p w:rsidR="00160ECC" w:rsidRPr="0000217D" w:rsidRDefault="001E7F20" w:rsidP="00160ECC">
            <w:pPr>
              <w:tabs>
                <w:tab w:val="center" w:pos="4680"/>
                <w:tab w:val="right" w:pos="9360"/>
              </w:tabs>
              <w:rPr>
                <w:rFonts w:cs="Calibri"/>
                <w:highlight w:val="yellow"/>
                <w:rPrChange w:id="3223" w:author="Eddie Curtis" w:date="2012-08-10T14:37:00Z">
                  <w:rPr>
                    <w:rFonts w:cs="Calibri"/>
                  </w:rPr>
                </w:rPrChange>
              </w:rPr>
            </w:pPr>
            <w:r w:rsidRPr="001E7F20">
              <w:rPr>
                <w:rFonts w:cs="Calibri"/>
                <w:highlight w:val="yellow"/>
                <w:rPrChange w:id="3224" w:author="Eddie Curtis" w:date="2012-08-10T14:37:00Z">
                  <w:rPr>
                    <w:rFonts w:cs="Calibri"/>
                    <w:sz w:val="16"/>
                    <w:szCs w:val="16"/>
                  </w:rPr>
                </w:rPrChange>
              </w:rPr>
              <w:t>13.1.0-3</w:t>
            </w:r>
          </w:p>
          <w:p w:rsidR="00160ECC" w:rsidRPr="0000217D" w:rsidRDefault="001E7F20" w:rsidP="00160ECC">
            <w:pPr>
              <w:tabs>
                <w:tab w:val="center" w:pos="4680"/>
                <w:tab w:val="right" w:pos="9360"/>
              </w:tabs>
              <w:rPr>
                <w:rFonts w:cs="Calibri"/>
                <w:highlight w:val="yellow"/>
                <w:rPrChange w:id="3225" w:author="Eddie Curtis" w:date="2012-08-10T14:37:00Z">
                  <w:rPr>
                    <w:rFonts w:cs="Calibri"/>
                  </w:rPr>
                </w:rPrChange>
              </w:rPr>
            </w:pPr>
            <w:r w:rsidRPr="001E7F20">
              <w:rPr>
                <w:rFonts w:cs="Calibri"/>
                <w:highlight w:val="yellow"/>
                <w:rPrChange w:id="3226" w:author="Eddie Curtis" w:date="2012-08-10T14:37:00Z">
                  <w:rPr>
                    <w:rFonts w:cs="Calibri"/>
                    <w:sz w:val="16"/>
                    <w:szCs w:val="16"/>
                  </w:rPr>
                </w:rPrChange>
              </w:rPr>
              <w:t>In the event of a detector failure, the ASCT shall issue an alarm to user-specified recipients.  (This 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highlight w:val="yellow"/>
                <w:rPrChange w:id="3227" w:author="Eddie Curtis" w:date="2012-08-10T14:37:00Z">
                  <w:rPr>
                    <w:rFonts w:cs="Calibri"/>
                  </w:rPr>
                </w:rPrChange>
              </w:rPr>
            </w:pPr>
            <w:r w:rsidRPr="001E7F20">
              <w:rPr>
                <w:rFonts w:cs="Calibri"/>
                <w:highlight w:val="yellow"/>
                <w:rPrChange w:id="3228" w:author="Eddie Curtis" w:date="2012-08-10T14:37:00Z">
                  <w:rPr>
                    <w:rFonts w:cs="Calibri"/>
                    <w:sz w:val="16"/>
                    <w:szCs w:val="16"/>
                  </w:rPr>
                </w:rPrChange>
              </w:rPr>
              <w:t>13.2-2</w:t>
            </w:r>
          </w:p>
          <w:p w:rsidR="00160ECC" w:rsidRPr="0000217D" w:rsidRDefault="001E7F20" w:rsidP="00160ECC">
            <w:pPr>
              <w:tabs>
                <w:tab w:val="center" w:pos="4680"/>
                <w:tab w:val="right" w:pos="9360"/>
              </w:tabs>
              <w:rPr>
                <w:rFonts w:cs="Calibri"/>
                <w:highlight w:val="yellow"/>
                <w:rPrChange w:id="3229" w:author="Eddie Curtis" w:date="2012-08-10T14:37:00Z">
                  <w:rPr>
                    <w:rFonts w:cs="Calibri"/>
                  </w:rPr>
                </w:rPrChange>
              </w:rPr>
            </w:pPr>
            <w:r w:rsidRPr="001E7F20">
              <w:rPr>
                <w:rFonts w:cs="Calibri"/>
                <w:highlight w:val="yellow"/>
                <w:rPrChange w:id="3230" w:author="Eddie Curtis" w:date="2012-08-10T14:37:00Z">
                  <w:rPr>
                    <w:rFonts w:cs="Calibri"/>
                    <w:sz w:val="16"/>
                    <w:szCs w:val="16"/>
                  </w:rPr>
                </w:rPrChange>
              </w:rPr>
              <w:t>In the event of communications failure, the ASCT shall issue an alarm to user-specified recipients.  (This 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highlight w:val="yellow"/>
                <w:rPrChange w:id="3231" w:author="Eddie Curtis" w:date="2012-08-10T14:37:00Z">
                  <w:rPr>
                    <w:rFonts w:cs="Calibri"/>
                  </w:rPr>
                </w:rPrChange>
              </w:rPr>
            </w:pPr>
            <w:r w:rsidRPr="001E7F20">
              <w:rPr>
                <w:rFonts w:cs="Calibri"/>
                <w:highlight w:val="yellow"/>
                <w:rPrChange w:id="3232" w:author="Eddie Curtis" w:date="2012-08-10T14:37:00Z">
                  <w:rPr>
                    <w:rFonts w:cs="Calibri"/>
                    <w:sz w:val="16"/>
                    <w:szCs w:val="16"/>
                  </w:rPr>
                </w:rPrChange>
              </w:rPr>
              <w:t>13.3-2</w:t>
            </w:r>
          </w:p>
          <w:p w:rsidR="00160ECC" w:rsidRPr="0000217D" w:rsidRDefault="001E7F20" w:rsidP="00160ECC">
            <w:pPr>
              <w:tabs>
                <w:tab w:val="center" w:pos="4680"/>
                <w:tab w:val="right" w:pos="9360"/>
              </w:tabs>
              <w:rPr>
                <w:rFonts w:cs="Calibri"/>
                <w:highlight w:val="yellow"/>
                <w:rPrChange w:id="3233" w:author="Eddie Curtis" w:date="2012-08-10T14:37:00Z">
                  <w:rPr>
                    <w:rFonts w:cs="Calibri"/>
                  </w:rPr>
                </w:rPrChange>
              </w:rPr>
            </w:pPr>
            <w:r w:rsidRPr="001E7F20">
              <w:rPr>
                <w:rFonts w:cs="Calibri"/>
                <w:highlight w:val="yellow"/>
                <w:rPrChange w:id="3234" w:author="Eddie Curtis" w:date="2012-08-10T14:37:00Z">
                  <w:rPr>
                    <w:rFonts w:cs="Calibri"/>
                    <w:sz w:val="16"/>
                    <w:szCs w:val="16"/>
                  </w:rPr>
                </w:rPrChange>
              </w:rPr>
              <w:t xml:space="preserve">In the event of adaptive processor failure, the ASCT shall issue an alarm to user-specified recipients.  (This </w:t>
            </w:r>
            <w:r w:rsidRPr="001E7F20">
              <w:rPr>
                <w:rFonts w:cs="Calibri"/>
                <w:highlight w:val="yellow"/>
                <w:rPrChange w:id="3235" w:author="Eddie Curtis" w:date="2012-08-10T14:37:00Z">
                  <w:rPr>
                    <w:rFonts w:cs="Calibri"/>
                    <w:sz w:val="16"/>
                    <w:szCs w:val="16"/>
                  </w:rPr>
                </w:rPrChange>
              </w:rPr>
              <w:lastRenderedPageBreak/>
              <w:t>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highlight w:val="yellow"/>
                <w:rPrChange w:id="3236" w:author="Eddie Curtis" w:date="2012-08-10T14:37:00Z">
                  <w:rPr>
                    <w:rFonts w:cs="Calibri"/>
                  </w:rPr>
                </w:rPrChange>
              </w:rPr>
            </w:pPr>
            <w:r w:rsidRPr="001E7F20">
              <w:rPr>
                <w:rFonts w:cs="Calibri"/>
                <w:highlight w:val="yellow"/>
                <w:rPrChange w:id="3237" w:author="Eddie Curtis" w:date="2012-08-10T14:37:00Z">
                  <w:rPr>
                    <w:rFonts w:cs="Calibri"/>
                    <w:sz w:val="16"/>
                    <w:szCs w:val="16"/>
                  </w:rPr>
                </w:rPrChange>
              </w:rPr>
              <w:t>13.2-3</w:t>
            </w:r>
          </w:p>
          <w:p w:rsidR="00160ECC" w:rsidRPr="0000217D" w:rsidRDefault="00971E89" w:rsidP="00160ECC">
            <w:pPr>
              <w:tabs>
                <w:tab w:val="center" w:pos="4680"/>
                <w:tab w:val="right" w:pos="9360"/>
              </w:tabs>
              <w:rPr>
                <w:rFonts w:cs="Calibri"/>
                <w:highlight w:val="yellow"/>
                <w:rPrChange w:id="3238" w:author="Eddie Curtis" w:date="2012-08-10T14:37:00Z">
                  <w:rPr>
                    <w:rFonts w:cs="Calibri"/>
                  </w:rPr>
                </w:rPrChange>
              </w:rPr>
            </w:pPr>
            <w:r w:rsidRPr="00971E89">
              <w:rPr>
                <w:rFonts w:cs="Calibri"/>
                <w:highlight w:val="yellow"/>
              </w:rPr>
              <w:t xml:space="preserve">The ASCT shall issue an alarm within </w:t>
            </w:r>
            <w:r w:rsidR="00C03518">
              <w:rPr>
                <w:rFonts w:cs="Calibri"/>
                <w:highlight w:val="yellow"/>
              </w:rPr>
              <w:t>2</w:t>
            </w:r>
            <w:r w:rsidRPr="00971E89">
              <w:rPr>
                <w:rFonts w:cs="Calibri"/>
                <w:highlight w:val="yellow"/>
              </w:rPr>
              <w:t xml:space="preserve"> minutes of</w:t>
            </w:r>
            <w:r w:rsidR="002D5CD6">
              <w:rPr>
                <w:rFonts w:cs="Calibri"/>
                <w:highlight w:val="yellow"/>
              </w:rPr>
              <w:t xml:space="preserve"> a</w:t>
            </w:r>
            <w:r w:rsidRPr="00971E89">
              <w:rPr>
                <w:rFonts w:cs="Calibri"/>
                <w:highlight w:val="yellow"/>
              </w:rPr>
              <w:t xml:space="preserve"> detection</w:t>
            </w:r>
            <w:ins w:id="3239" w:author="USER" w:date="2012-09-06T10:00:00Z">
              <w:r w:rsidR="002D5CD6">
                <w:rPr>
                  <w:rFonts w:cs="Calibri"/>
                  <w:highlight w:val="yellow"/>
                </w:rPr>
                <w:t xml:space="preserve"> </w:t>
              </w:r>
            </w:ins>
            <w:r w:rsidRPr="00971E89">
              <w:rPr>
                <w:rFonts w:cs="Calibri"/>
                <w:highlight w:val="yellow"/>
              </w:rPr>
              <w:t>failure.</w:t>
            </w:r>
          </w:p>
        </w:tc>
      </w:tr>
      <w:tr w:rsidR="00160ECC" w:rsidTr="00A535CF">
        <w:tc>
          <w:tcPr>
            <w:tcW w:w="2040" w:type="dxa"/>
            <w:shd w:val="clear" w:color="auto" w:fill="auto"/>
          </w:tcPr>
          <w:p w:rsidR="00160ECC" w:rsidRPr="0000217D" w:rsidRDefault="001E7F20" w:rsidP="00160ECC">
            <w:pPr>
              <w:tabs>
                <w:tab w:val="center" w:pos="4680"/>
                <w:tab w:val="right" w:pos="9360"/>
              </w:tabs>
              <w:rPr>
                <w:rFonts w:cs="Calibri"/>
                <w:strike/>
                <w:rPrChange w:id="3240" w:author="Eddie Curtis" w:date="2012-08-10T14:38:00Z">
                  <w:rPr>
                    <w:rFonts w:cs="Calibri"/>
                  </w:rPr>
                </w:rPrChange>
              </w:rPr>
            </w:pPr>
            <w:r w:rsidRPr="001E7F20">
              <w:rPr>
                <w:rFonts w:cs="Calibri"/>
                <w:strike/>
                <w:rPrChange w:id="3241" w:author="Eddie Curtis" w:date="2012-08-10T14:38:00Z">
                  <w:rPr>
                    <w:rFonts w:cs="Calibri"/>
                    <w:sz w:val="16"/>
                    <w:szCs w:val="16"/>
                  </w:rPr>
                </w:rPrChange>
              </w:rPr>
              <w:lastRenderedPageBreak/>
              <w:t>4.12.0-2</w:t>
            </w:r>
          </w:p>
        </w:tc>
        <w:tc>
          <w:tcPr>
            <w:tcW w:w="5268" w:type="dxa"/>
            <w:shd w:val="clear" w:color="auto" w:fill="auto"/>
          </w:tcPr>
          <w:p w:rsidR="00160ECC" w:rsidRPr="0000217D" w:rsidRDefault="001E7F20" w:rsidP="00160ECC">
            <w:pPr>
              <w:tabs>
                <w:tab w:val="center" w:pos="4680"/>
                <w:tab w:val="right" w:pos="9360"/>
              </w:tabs>
              <w:rPr>
                <w:rFonts w:cs="Calibri"/>
                <w:strike/>
                <w:rPrChange w:id="3242" w:author="Eddie Curtis" w:date="2012-08-10T14:38:00Z">
                  <w:rPr>
                    <w:rFonts w:cs="Calibri"/>
                  </w:rPr>
                </w:rPrChange>
              </w:rPr>
            </w:pPr>
            <w:r w:rsidRPr="001E7F20">
              <w:rPr>
                <w:rFonts w:cs="Calibri"/>
                <w:strike/>
                <w:rPrChange w:id="3243" w:author="Eddie Curtis" w:date="2012-08-10T14:38:00Z">
                  <w:rPr>
                    <w:rFonts w:cs="Calibri"/>
                    <w:sz w:val="16"/>
                    <w:szCs w:val="16"/>
                  </w:rPr>
                </w:rPrChange>
              </w:rPr>
              <w:t>The system operator needs to immediately and automatically pass alarms and alerts to the (specify external system).</w:t>
            </w:r>
          </w:p>
        </w:tc>
        <w:tc>
          <w:tcPr>
            <w:tcW w:w="5670" w:type="dxa"/>
            <w:shd w:val="clear" w:color="auto" w:fill="auto"/>
          </w:tcPr>
          <w:p w:rsidR="00160ECC" w:rsidRPr="0000217D" w:rsidRDefault="001E7F20" w:rsidP="00160ECC">
            <w:pPr>
              <w:tabs>
                <w:tab w:val="center" w:pos="4680"/>
                <w:tab w:val="right" w:pos="9360"/>
              </w:tabs>
              <w:rPr>
                <w:rFonts w:cs="Calibri"/>
                <w:strike/>
                <w:rPrChange w:id="3244" w:author="Eddie Curtis" w:date="2012-08-10T14:38:00Z">
                  <w:rPr>
                    <w:rFonts w:cs="Calibri"/>
                  </w:rPr>
                </w:rPrChange>
              </w:rPr>
            </w:pPr>
            <w:r w:rsidRPr="001E7F20">
              <w:rPr>
                <w:rFonts w:cs="Calibri"/>
                <w:strike/>
                <w:rPrChange w:id="3245" w:author="Eddie Curtis" w:date="2012-08-10T14:38:00Z">
                  <w:rPr>
                    <w:rFonts w:cs="Calibri"/>
                    <w:sz w:val="16"/>
                    <w:szCs w:val="16"/>
                  </w:rPr>
                </w:rPrChange>
              </w:rPr>
              <w:t>13.1.0-3</w:t>
            </w:r>
          </w:p>
          <w:p w:rsidR="00160ECC" w:rsidRPr="0000217D" w:rsidRDefault="001E7F20" w:rsidP="00160ECC">
            <w:pPr>
              <w:tabs>
                <w:tab w:val="center" w:pos="4680"/>
                <w:tab w:val="right" w:pos="9360"/>
              </w:tabs>
              <w:rPr>
                <w:rFonts w:cs="Calibri"/>
                <w:strike/>
                <w:rPrChange w:id="3246" w:author="Eddie Curtis" w:date="2012-08-10T14:38:00Z">
                  <w:rPr>
                    <w:rFonts w:cs="Calibri"/>
                  </w:rPr>
                </w:rPrChange>
              </w:rPr>
            </w:pPr>
            <w:r w:rsidRPr="001E7F20">
              <w:rPr>
                <w:rFonts w:cs="Calibri"/>
                <w:strike/>
                <w:rPrChange w:id="3247" w:author="Eddie Curtis" w:date="2012-08-10T14:38:00Z">
                  <w:rPr>
                    <w:rFonts w:cs="Calibri"/>
                    <w:sz w:val="16"/>
                    <w:szCs w:val="16"/>
                  </w:rPr>
                </w:rPrChange>
              </w:rPr>
              <w:t>In the event of a detector failure, the ASCT shall issue an alarm to user-specified recipients.  (This 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strike/>
                <w:rPrChange w:id="3248" w:author="Eddie Curtis" w:date="2012-08-10T14:38:00Z">
                  <w:rPr>
                    <w:rFonts w:cs="Calibri"/>
                  </w:rPr>
                </w:rPrChange>
              </w:rPr>
            </w:pPr>
            <w:r w:rsidRPr="001E7F20">
              <w:rPr>
                <w:rFonts w:cs="Calibri"/>
                <w:strike/>
                <w:rPrChange w:id="3249" w:author="Eddie Curtis" w:date="2012-08-10T14:38:00Z">
                  <w:rPr>
                    <w:rFonts w:cs="Calibri"/>
                    <w:sz w:val="16"/>
                    <w:szCs w:val="16"/>
                  </w:rPr>
                </w:rPrChange>
              </w:rPr>
              <w:t>13.2-2</w:t>
            </w:r>
          </w:p>
          <w:p w:rsidR="00160ECC" w:rsidRPr="0000217D" w:rsidRDefault="001E7F20" w:rsidP="00160ECC">
            <w:pPr>
              <w:tabs>
                <w:tab w:val="center" w:pos="4680"/>
                <w:tab w:val="right" w:pos="9360"/>
              </w:tabs>
              <w:rPr>
                <w:rFonts w:cs="Calibri"/>
                <w:strike/>
                <w:rPrChange w:id="3250" w:author="Eddie Curtis" w:date="2012-08-10T14:38:00Z">
                  <w:rPr>
                    <w:rFonts w:cs="Calibri"/>
                  </w:rPr>
                </w:rPrChange>
              </w:rPr>
            </w:pPr>
            <w:r w:rsidRPr="001E7F20">
              <w:rPr>
                <w:rFonts w:cs="Calibri"/>
                <w:strike/>
                <w:rPrChange w:id="3251" w:author="Eddie Curtis" w:date="2012-08-10T14:38:00Z">
                  <w:rPr>
                    <w:rFonts w:cs="Calibri"/>
                    <w:sz w:val="16"/>
                    <w:szCs w:val="16"/>
                  </w:rPr>
                </w:rPrChange>
              </w:rPr>
              <w:t>In the event of communications failure, the ASCT shall issue an alarm to user-specified recipients.  (This 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strike/>
                <w:rPrChange w:id="3252" w:author="Eddie Curtis" w:date="2012-08-10T14:38:00Z">
                  <w:rPr>
                    <w:rFonts w:cs="Calibri"/>
                  </w:rPr>
                </w:rPrChange>
              </w:rPr>
            </w:pPr>
            <w:r w:rsidRPr="001E7F20">
              <w:rPr>
                <w:rFonts w:cs="Calibri"/>
                <w:strike/>
                <w:rPrChange w:id="3253" w:author="Eddie Curtis" w:date="2012-08-10T14:38:00Z">
                  <w:rPr>
                    <w:rFonts w:cs="Calibri"/>
                    <w:sz w:val="16"/>
                    <w:szCs w:val="16"/>
                  </w:rPr>
                </w:rPrChange>
              </w:rPr>
              <w:t>13.3-2</w:t>
            </w:r>
          </w:p>
          <w:p w:rsidR="00160ECC" w:rsidRPr="0000217D" w:rsidRDefault="001E7F20" w:rsidP="00160ECC">
            <w:pPr>
              <w:tabs>
                <w:tab w:val="center" w:pos="4680"/>
                <w:tab w:val="right" w:pos="9360"/>
              </w:tabs>
              <w:rPr>
                <w:rFonts w:cs="Calibri"/>
                <w:strike/>
                <w:rPrChange w:id="3254" w:author="Eddie Curtis" w:date="2012-08-10T14:38:00Z">
                  <w:rPr>
                    <w:rFonts w:cs="Calibri"/>
                  </w:rPr>
                </w:rPrChange>
              </w:rPr>
            </w:pPr>
            <w:r w:rsidRPr="001E7F20">
              <w:rPr>
                <w:rFonts w:cs="Calibri"/>
                <w:strike/>
                <w:rPrChange w:id="3255" w:author="Eddie Curtis" w:date="2012-08-10T14:38:00Z">
                  <w:rPr>
                    <w:rFonts w:cs="Calibri"/>
                    <w:sz w:val="16"/>
                    <w:szCs w:val="16"/>
                  </w:rPr>
                </w:rPrChange>
              </w:rPr>
              <w:t>In the event of adaptive processor failure, the ASCT shall issue an alarm to user-specified recipients.  (This requirement may be fulfilled by sending the alarm to a designated list of recipients by a designated means, or by using an external maintenance management system.</w:t>
            </w:r>
          </w:p>
          <w:p w:rsidR="00160ECC" w:rsidRPr="0000217D" w:rsidRDefault="001E7F20" w:rsidP="00160ECC">
            <w:pPr>
              <w:tabs>
                <w:tab w:val="center" w:pos="4680"/>
                <w:tab w:val="right" w:pos="9360"/>
              </w:tabs>
              <w:rPr>
                <w:rFonts w:cs="Calibri"/>
                <w:strike/>
                <w:rPrChange w:id="3256" w:author="Eddie Curtis" w:date="2012-08-10T14:38:00Z">
                  <w:rPr>
                    <w:rFonts w:cs="Calibri"/>
                  </w:rPr>
                </w:rPrChange>
              </w:rPr>
            </w:pPr>
            <w:r w:rsidRPr="001E7F20">
              <w:rPr>
                <w:rFonts w:cs="Calibri"/>
                <w:strike/>
                <w:rPrChange w:id="3257" w:author="Eddie Curtis" w:date="2012-08-10T14:38:00Z">
                  <w:rPr>
                    <w:rFonts w:cs="Calibri"/>
                    <w:sz w:val="16"/>
                    <w:szCs w:val="16"/>
                  </w:rPr>
                </w:rPrChange>
              </w:rPr>
              <w:t>13.2-3</w:t>
            </w:r>
          </w:p>
          <w:p w:rsidR="00160ECC" w:rsidRPr="0000217D" w:rsidRDefault="001E7F20" w:rsidP="00160ECC">
            <w:pPr>
              <w:tabs>
                <w:tab w:val="center" w:pos="4680"/>
                <w:tab w:val="right" w:pos="9360"/>
              </w:tabs>
              <w:rPr>
                <w:rFonts w:cs="Calibri"/>
                <w:strike/>
                <w:rPrChange w:id="3258" w:author="Eddie Curtis" w:date="2012-08-10T14:38:00Z">
                  <w:rPr>
                    <w:rFonts w:cs="Calibri"/>
                  </w:rPr>
                </w:rPrChange>
              </w:rPr>
            </w:pPr>
            <w:r w:rsidRPr="001E7F20">
              <w:rPr>
                <w:rFonts w:cs="Calibri"/>
                <w:strike/>
                <w:rPrChange w:id="3259" w:author="Eddie Curtis" w:date="2012-08-10T14:38:00Z">
                  <w:rPr>
                    <w:rFonts w:cs="Calibri"/>
                    <w:sz w:val="16"/>
                    <w:szCs w:val="16"/>
                  </w:rPr>
                </w:rPrChange>
              </w:rPr>
              <w:t>The ASCT shall issue an alarm within XX minutes of detection of a failure.</w:t>
            </w:r>
          </w:p>
        </w:tc>
      </w:tr>
      <w:tr w:rsidR="00160ECC" w:rsidTr="00A535CF">
        <w:tc>
          <w:tcPr>
            <w:tcW w:w="2040" w:type="dxa"/>
            <w:shd w:val="clear" w:color="auto" w:fill="auto"/>
          </w:tcPr>
          <w:p w:rsidR="00160ECC" w:rsidRPr="0000217D" w:rsidRDefault="001E7F20" w:rsidP="00160ECC">
            <w:pPr>
              <w:tabs>
                <w:tab w:val="center" w:pos="4680"/>
                <w:tab w:val="right" w:pos="9360"/>
              </w:tabs>
              <w:rPr>
                <w:rFonts w:cs="Calibri"/>
                <w:highlight w:val="yellow"/>
                <w:rPrChange w:id="3260" w:author="Eddie Curtis" w:date="2012-08-10T14:38:00Z">
                  <w:rPr>
                    <w:rFonts w:cs="Calibri"/>
                  </w:rPr>
                </w:rPrChange>
              </w:rPr>
            </w:pPr>
            <w:r w:rsidRPr="001E7F20">
              <w:rPr>
                <w:rFonts w:cs="Calibri"/>
                <w:highlight w:val="yellow"/>
                <w:rPrChange w:id="3261" w:author="Eddie Curtis" w:date="2012-08-10T14:38:00Z">
                  <w:rPr>
                    <w:rFonts w:cs="Calibri"/>
                    <w:sz w:val="16"/>
                    <w:szCs w:val="16"/>
                  </w:rPr>
                </w:rPrChange>
              </w:rPr>
              <w:t>4.12.0-3</w:t>
            </w:r>
          </w:p>
        </w:tc>
        <w:tc>
          <w:tcPr>
            <w:tcW w:w="5268" w:type="dxa"/>
            <w:shd w:val="clear" w:color="auto" w:fill="auto"/>
          </w:tcPr>
          <w:p w:rsidR="00160ECC" w:rsidRPr="0000217D" w:rsidRDefault="001E7F20" w:rsidP="00160ECC">
            <w:pPr>
              <w:tabs>
                <w:tab w:val="center" w:pos="4680"/>
                <w:tab w:val="right" w:pos="9360"/>
              </w:tabs>
              <w:rPr>
                <w:rFonts w:cs="Calibri"/>
                <w:highlight w:val="yellow"/>
                <w:rPrChange w:id="3262" w:author="Eddie Curtis" w:date="2012-08-10T14:38:00Z">
                  <w:rPr>
                    <w:rFonts w:cs="Calibri"/>
                  </w:rPr>
                </w:rPrChange>
              </w:rPr>
            </w:pPr>
            <w:r w:rsidRPr="001E7F20">
              <w:rPr>
                <w:rFonts w:cs="Calibri"/>
                <w:highlight w:val="yellow"/>
                <w:rPrChange w:id="3263" w:author="Eddie Curtis" w:date="2012-08-10T14:38:00Z">
                  <w:rPr>
                    <w:rFonts w:cs="Calibri"/>
                    <w:sz w:val="16"/>
                    <w:szCs w:val="16"/>
                  </w:rPr>
                </w:rPrChange>
              </w:rPr>
              <w:t xml:space="preserve">The system operator needs to maintain a complete log </w:t>
            </w:r>
            <w:r w:rsidRPr="001E7F20">
              <w:rPr>
                <w:rFonts w:cs="Calibri"/>
                <w:highlight w:val="yellow"/>
                <w:rPrChange w:id="3264" w:author="Eddie Curtis" w:date="2012-08-10T14:38:00Z">
                  <w:rPr>
                    <w:rFonts w:cs="Calibri"/>
                    <w:sz w:val="16"/>
                    <w:szCs w:val="16"/>
                  </w:rPr>
                </w:rPrChange>
              </w:rPr>
              <w:lastRenderedPageBreak/>
              <w:t>of alarms and failure events.</w:t>
            </w:r>
          </w:p>
        </w:tc>
        <w:tc>
          <w:tcPr>
            <w:tcW w:w="5670" w:type="dxa"/>
            <w:shd w:val="clear" w:color="auto" w:fill="auto"/>
          </w:tcPr>
          <w:p w:rsidR="00160ECC" w:rsidRPr="0000217D" w:rsidRDefault="001E7F20" w:rsidP="00160ECC">
            <w:pPr>
              <w:tabs>
                <w:tab w:val="center" w:pos="4680"/>
                <w:tab w:val="right" w:pos="9360"/>
              </w:tabs>
              <w:rPr>
                <w:rFonts w:cs="Calibri"/>
                <w:highlight w:val="yellow"/>
                <w:rPrChange w:id="3265" w:author="Eddie Curtis" w:date="2012-08-10T14:38:00Z">
                  <w:rPr>
                    <w:rFonts w:cs="Calibri"/>
                  </w:rPr>
                </w:rPrChange>
              </w:rPr>
            </w:pPr>
            <w:r w:rsidRPr="001E7F20">
              <w:rPr>
                <w:rFonts w:cs="Calibri"/>
                <w:highlight w:val="yellow"/>
                <w:rPrChange w:id="3266" w:author="Eddie Curtis" w:date="2012-08-10T14:38:00Z">
                  <w:rPr>
                    <w:rFonts w:cs="Calibri"/>
                    <w:sz w:val="16"/>
                    <w:szCs w:val="16"/>
                  </w:rPr>
                </w:rPrChange>
              </w:rPr>
              <w:lastRenderedPageBreak/>
              <w:t>13.1.0-4</w:t>
            </w:r>
          </w:p>
          <w:p w:rsidR="00160ECC" w:rsidRPr="0000217D" w:rsidRDefault="001E7F20" w:rsidP="00160ECC">
            <w:pPr>
              <w:tabs>
                <w:tab w:val="center" w:pos="4680"/>
                <w:tab w:val="right" w:pos="9360"/>
              </w:tabs>
              <w:rPr>
                <w:rFonts w:cs="Calibri"/>
                <w:highlight w:val="yellow"/>
                <w:rPrChange w:id="3267" w:author="Eddie Curtis" w:date="2012-08-10T14:38:00Z">
                  <w:rPr>
                    <w:rFonts w:cs="Calibri"/>
                  </w:rPr>
                </w:rPrChange>
              </w:rPr>
            </w:pPr>
            <w:r w:rsidRPr="001E7F20">
              <w:rPr>
                <w:rFonts w:cs="Calibri"/>
                <w:highlight w:val="yellow"/>
                <w:rPrChange w:id="3268" w:author="Eddie Curtis" w:date="2012-08-10T14:38:00Z">
                  <w:rPr>
                    <w:rFonts w:cs="Calibri"/>
                    <w:sz w:val="16"/>
                    <w:szCs w:val="16"/>
                  </w:rPr>
                </w:rPrChange>
              </w:rPr>
              <w:lastRenderedPageBreak/>
              <w:t>In the event of a failure, the ASCT shall log details of the failure in a permanent log.</w:t>
            </w:r>
          </w:p>
          <w:p w:rsidR="00160ECC" w:rsidRPr="0000217D" w:rsidRDefault="001E7F20" w:rsidP="00160ECC">
            <w:pPr>
              <w:tabs>
                <w:tab w:val="center" w:pos="4680"/>
                <w:tab w:val="right" w:pos="9360"/>
              </w:tabs>
              <w:rPr>
                <w:rFonts w:cs="Calibri"/>
                <w:highlight w:val="yellow"/>
                <w:rPrChange w:id="3269" w:author="Eddie Curtis" w:date="2012-08-10T14:38:00Z">
                  <w:rPr>
                    <w:rFonts w:cs="Calibri"/>
                  </w:rPr>
                </w:rPrChange>
              </w:rPr>
            </w:pPr>
            <w:r w:rsidRPr="001E7F20">
              <w:rPr>
                <w:rFonts w:cs="Calibri"/>
                <w:highlight w:val="yellow"/>
                <w:rPrChange w:id="3270" w:author="Eddie Curtis" w:date="2012-08-10T14:38:00Z">
                  <w:rPr>
                    <w:rFonts w:cs="Calibri"/>
                    <w:sz w:val="16"/>
                    <w:szCs w:val="16"/>
                  </w:rPr>
                </w:rPrChange>
              </w:rPr>
              <w:t>13.1.0-5</w:t>
            </w:r>
          </w:p>
          <w:p w:rsidR="00160ECC" w:rsidRPr="0000217D" w:rsidRDefault="001E7F20" w:rsidP="00160ECC">
            <w:pPr>
              <w:tabs>
                <w:tab w:val="center" w:pos="4680"/>
                <w:tab w:val="right" w:pos="9360"/>
              </w:tabs>
              <w:rPr>
                <w:rFonts w:cs="Calibri"/>
                <w:highlight w:val="yellow"/>
                <w:rPrChange w:id="3271" w:author="Eddie Curtis" w:date="2012-08-10T14:38:00Z">
                  <w:rPr>
                    <w:rFonts w:cs="Calibri"/>
                  </w:rPr>
                </w:rPrChange>
              </w:rPr>
            </w:pPr>
            <w:r w:rsidRPr="001E7F20">
              <w:rPr>
                <w:rFonts w:cs="Calibri"/>
                <w:highlight w:val="yellow"/>
                <w:rPrChange w:id="3272" w:author="Eddie Curtis" w:date="2012-08-10T14:38:00Z">
                  <w:rPr>
                    <w:rFonts w:cs="Calibri"/>
                    <w:sz w:val="16"/>
                    <w:szCs w:val="16"/>
                  </w:rPr>
                </w:rPrChange>
              </w:rPr>
              <w:t xml:space="preserve">The permanent failure log shall be searchable, </w:t>
            </w:r>
            <w:proofErr w:type="spellStart"/>
            <w:r w:rsidRPr="001E7F20">
              <w:rPr>
                <w:rFonts w:cs="Calibri"/>
                <w:highlight w:val="yellow"/>
                <w:rPrChange w:id="3273" w:author="Eddie Curtis" w:date="2012-08-10T14:38:00Z">
                  <w:rPr>
                    <w:rFonts w:cs="Calibri"/>
                    <w:sz w:val="16"/>
                    <w:szCs w:val="16"/>
                  </w:rPr>
                </w:rPrChange>
              </w:rPr>
              <w:t>archivable</w:t>
            </w:r>
            <w:proofErr w:type="spellEnd"/>
            <w:r w:rsidRPr="001E7F20">
              <w:rPr>
                <w:rFonts w:cs="Calibri"/>
                <w:highlight w:val="yellow"/>
                <w:rPrChange w:id="3274" w:author="Eddie Curtis" w:date="2012-08-10T14:38:00Z">
                  <w:rPr>
                    <w:rFonts w:cs="Calibri"/>
                    <w:sz w:val="16"/>
                    <w:szCs w:val="16"/>
                  </w:rPr>
                </w:rPrChange>
              </w:rPr>
              <w:t xml:space="preserve"> and exportable. </w:t>
            </w:r>
          </w:p>
          <w:p w:rsidR="00160ECC" w:rsidRPr="0000217D" w:rsidRDefault="001E7F20" w:rsidP="00160ECC">
            <w:pPr>
              <w:tabs>
                <w:tab w:val="center" w:pos="4680"/>
                <w:tab w:val="right" w:pos="9360"/>
              </w:tabs>
              <w:rPr>
                <w:rFonts w:cs="Calibri"/>
                <w:highlight w:val="yellow"/>
                <w:rPrChange w:id="3275" w:author="Eddie Curtis" w:date="2012-08-10T14:38:00Z">
                  <w:rPr>
                    <w:rFonts w:cs="Calibri"/>
                  </w:rPr>
                </w:rPrChange>
              </w:rPr>
            </w:pPr>
            <w:r w:rsidRPr="001E7F20">
              <w:rPr>
                <w:rFonts w:cs="Calibri"/>
                <w:highlight w:val="yellow"/>
                <w:rPrChange w:id="3276" w:author="Eddie Curtis" w:date="2012-08-10T14:38:00Z">
                  <w:rPr>
                    <w:rFonts w:cs="Calibri"/>
                    <w:sz w:val="16"/>
                    <w:szCs w:val="16"/>
                  </w:rPr>
                </w:rPrChange>
              </w:rPr>
              <w:t>13.2-4</w:t>
            </w:r>
          </w:p>
          <w:p w:rsidR="00160ECC" w:rsidRPr="0000217D" w:rsidRDefault="001E7F20" w:rsidP="00160ECC">
            <w:pPr>
              <w:tabs>
                <w:tab w:val="center" w:pos="4680"/>
                <w:tab w:val="right" w:pos="9360"/>
              </w:tabs>
              <w:rPr>
                <w:rFonts w:cs="Calibri"/>
                <w:highlight w:val="yellow"/>
                <w:rPrChange w:id="3277" w:author="Eddie Curtis" w:date="2012-08-10T14:38:00Z">
                  <w:rPr>
                    <w:rFonts w:cs="Calibri"/>
                  </w:rPr>
                </w:rPrChange>
              </w:rPr>
            </w:pPr>
            <w:r w:rsidRPr="001E7F20">
              <w:rPr>
                <w:rFonts w:cs="Calibri"/>
                <w:highlight w:val="yellow"/>
                <w:rPrChange w:id="3278" w:author="Eddie Curtis" w:date="2012-08-10T14:38:00Z">
                  <w:rPr>
                    <w:rFonts w:cs="Calibri"/>
                    <w:sz w:val="16"/>
                    <w:szCs w:val="16"/>
                  </w:rPr>
                </w:rPrChange>
              </w:rPr>
              <w:t>In the event of a communications failure, the ASCT shall log details of the failure in a permanent log.</w:t>
            </w:r>
          </w:p>
          <w:p w:rsidR="00160ECC" w:rsidRPr="0000217D" w:rsidRDefault="001E7F20" w:rsidP="00160ECC">
            <w:pPr>
              <w:tabs>
                <w:tab w:val="center" w:pos="4680"/>
                <w:tab w:val="right" w:pos="9360"/>
              </w:tabs>
              <w:rPr>
                <w:rFonts w:cs="Calibri"/>
                <w:highlight w:val="yellow"/>
                <w:rPrChange w:id="3279" w:author="Eddie Curtis" w:date="2012-08-10T14:38:00Z">
                  <w:rPr>
                    <w:rFonts w:cs="Calibri"/>
                  </w:rPr>
                </w:rPrChange>
              </w:rPr>
            </w:pPr>
            <w:r w:rsidRPr="001E7F20">
              <w:rPr>
                <w:rFonts w:cs="Calibri"/>
                <w:highlight w:val="yellow"/>
                <w:rPrChange w:id="3280" w:author="Eddie Curtis" w:date="2012-08-10T14:38:00Z">
                  <w:rPr>
                    <w:rFonts w:cs="Calibri"/>
                    <w:sz w:val="16"/>
                    <w:szCs w:val="16"/>
                  </w:rPr>
                </w:rPrChange>
              </w:rPr>
              <w:t>13.2-5</w:t>
            </w:r>
          </w:p>
          <w:p w:rsidR="00160ECC" w:rsidRPr="0000217D" w:rsidRDefault="001E7F20" w:rsidP="00160ECC">
            <w:pPr>
              <w:tabs>
                <w:tab w:val="center" w:pos="4680"/>
                <w:tab w:val="right" w:pos="9360"/>
              </w:tabs>
              <w:rPr>
                <w:rFonts w:cs="Calibri"/>
                <w:highlight w:val="yellow"/>
                <w:rPrChange w:id="3281" w:author="Eddie Curtis" w:date="2012-08-10T14:38:00Z">
                  <w:rPr>
                    <w:rFonts w:cs="Calibri"/>
                  </w:rPr>
                </w:rPrChange>
              </w:rPr>
            </w:pPr>
            <w:r w:rsidRPr="001E7F20">
              <w:rPr>
                <w:rFonts w:cs="Calibri"/>
                <w:highlight w:val="yellow"/>
                <w:rPrChange w:id="3282" w:author="Eddie Curtis" w:date="2012-08-10T14:38:00Z">
                  <w:rPr>
                    <w:rFonts w:cs="Calibri"/>
                    <w:sz w:val="16"/>
                    <w:szCs w:val="16"/>
                  </w:rPr>
                </w:rPrChange>
              </w:rPr>
              <w:t xml:space="preserve">The permanent failure log shall be searchable, </w:t>
            </w:r>
            <w:proofErr w:type="spellStart"/>
            <w:r w:rsidRPr="001E7F20">
              <w:rPr>
                <w:rFonts w:cs="Calibri"/>
                <w:highlight w:val="yellow"/>
                <w:rPrChange w:id="3283" w:author="Eddie Curtis" w:date="2012-08-10T14:38:00Z">
                  <w:rPr>
                    <w:rFonts w:cs="Calibri"/>
                    <w:sz w:val="16"/>
                    <w:szCs w:val="16"/>
                  </w:rPr>
                </w:rPrChange>
              </w:rPr>
              <w:t>archivable</w:t>
            </w:r>
            <w:proofErr w:type="spellEnd"/>
            <w:r w:rsidRPr="001E7F20">
              <w:rPr>
                <w:rFonts w:cs="Calibri"/>
                <w:highlight w:val="yellow"/>
                <w:rPrChange w:id="3284" w:author="Eddie Curtis" w:date="2012-08-10T14:38:00Z">
                  <w:rPr>
                    <w:rFonts w:cs="Calibri"/>
                    <w:sz w:val="16"/>
                    <w:szCs w:val="16"/>
                  </w:rPr>
                </w:rPrChange>
              </w:rPr>
              <w:t xml:space="preserve"> and exportable.  </w:t>
            </w:r>
          </w:p>
        </w:tc>
      </w:tr>
      <w:tr w:rsidR="00160ECC" w:rsidTr="00A535CF">
        <w:tc>
          <w:tcPr>
            <w:tcW w:w="2040" w:type="dxa"/>
            <w:shd w:val="clear" w:color="auto" w:fill="auto"/>
          </w:tcPr>
          <w:p w:rsidR="00160ECC" w:rsidRPr="00AF3AF6" w:rsidRDefault="001E7F20" w:rsidP="00160ECC">
            <w:pPr>
              <w:rPr>
                <w:rFonts w:cs="Calibri"/>
                <w:highlight w:val="yellow"/>
                <w:rPrChange w:id="3285" w:author="USER" w:date="2012-09-07T15:59:00Z">
                  <w:rPr>
                    <w:rFonts w:cs="Calibri"/>
                  </w:rPr>
                </w:rPrChange>
              </w:rPr>
            </w:pPr>
            <w:r w:rsidRPr="001E7F20">
              <w:rPr>
                <w:rFonts w:cs="Calibri"/>
                <w:highlight w:val="yellow"/>
                <w:rPrChange w:id="3286" w:author="USER" w:date="2012-09-07T15:59:00Z">
                  <w:rPr>
                    <w:rFonts w:cs="Calibri"/>
                    <w:sz w:val="16"/>
                    <w:szCs w:val="16"/>
                  </w:rPr>
                </w:rPrChange>
              </w:rPr>
              <w:lastRenderedPageBreak/>
              <w:t>4.13</w:t>
            </w:r>
          </w:p>
        </w:tc>
        <w:tc>
          <w:tcPr>
            <w:tcW w:w="5268" w:type="dxa"/>
            <w:shd w:val="clear" w:color="auto" w:fill="auto"/>
          </w:tcPr>
          <w:p w:rsidR="00160ECC" w:rsidRPr="00AF3AF6" w:rsidRDefault="001E7F20" w:rsidP="00160ECC">
            <w:pPr>
              <w:pStyle w:val="Heading2"/>
              <w:rPr>
                <w:highlight w:val="yellow"/>
                <w:rPrChange w:id="3287" w:author="USER" w:date="2012-09-07T15:59:00Z">
                  <w:rPr/>
                </w:rPrChange>
              </w:rPr>
            </w:pPr>
            <w:r w:rsidRPr="001E7F20">
              <w:rPr>
                <w:highlight w:val="yellow"/>
                <w:rPrChange w:id="3288" w:author="USER" w:date="2012-09-07T15:59:00Z">
                  <w:rPr>
                    <w:sz w:val="16"/>
                    <w:szCs w:val="16"/>
                  </w:rPr>
                </w:rPrChange>
              </w:rPr>
              <w:t xml:space="preserve">4.13 </w:t>
            </w:r>
            <w:r w:rsidRPr="001E7F20">
              <w:rPr>
                <w:b w:val="0"/>
                <w:bCs w:val="0"/>
                <w:highlight w:val="yellow"/>
                <w:rPrChange w:id="3289" w:author="USER" w:date="2012-09-07T15:59:00Z">
                  <w:rPr>
                    <w:b w:val="0"/>
                    <w:bCs w:val="0"/>
                    <w:sz w:val="16"/>
                    <w:szCs w:val="16"/>
                  </w:rPr>
                </w:rPrChange>
              </w:rPr>
              <w:tab/>
              <w:t>Preemption and priority</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9B365B" w:rsidRDefault="001E7F20" w:rsidP="00160ECC">
            <w:pPr>
              <w:tabs>
                <w:tab w:val="center" w:pos="4680"/>
                <w:tab w:val="right" w:pos="9360"/>
              </w:tabs>
              <w:rPr>
                <w:rFonts w:cs="Calibri"/>
                <w:highlight w:val="yellow"/>
                <w:rPrChange w:id="3290" w:author="USER" w:date="2012-08-31T16:41:00Z">
                  <w:rPr>
                    <w:rFonts w:cs="Calibri"/>
                  </w:rPr>
                </w:rPrChange>
              </w:rPr>
            </w:pPr>
            <w:r w:rsidRPr="001E7F20">
              <w:rPr>
                <w:rFonts w:cs="Calibri"/>
                <w:highlight w:val="yellow"/>
                <w:rPrChange w:id="3291" w:author="USER" w:date="2012-08-31T16:41:00Z">
                  <w:rPr>
                    <w:rFonts w:cs="Calibri"/>
                    <w:sz w:val="16"/>
                    <w:szCs w:val="16"/>
                  </w:rPr>
                </w:rPrChange>
              </w:rPr>
              <w:t>4.13.0-1</w:t>
            </w:r>
          </w:p>
        </w:tc>
        <w:tc>
          <w:tcPr>
            <w:tcW w:w="5268" w:type="dxa"/>
            <w:shd w:val="clear" w:color="auto" w:fill="auto"/>
          </w:tcPr>
          <w:p w:rsidR="00160ECC" w:rsidRPr="009B365B" w:rsidRDefault="001E7F20" w:rsidP="00160ECC">
            <w:pPr>
              <w:tabs>
                <w:tab w:val="center" w:pos="4680"/>
                <w:tab w:val="right" w:pos="9360"/>
              </w:tabs>
              <w:rPr>
                <w:rFonts w:cs="Calibri"/>
                <w:highlight w:val="yellow"/>
                <w:rPrChange w:id="3292" w:author="USER" w:date="2012-08-31T16:41:00Z">
                  <w:rPr>
                    <w:rFonts w:cs="Calibri"/>
                  </w:rPr>
                </w:rPrChange>
              </w:rPr>
            </w:pPr>
            <w:r w:rsidRPr="001E7F20">
              <w:rPr>
                <w:rFonts w:cs="Calibri"/>
                <w:highlight w:val="yellow"/>
                <w:rPrChange w:id="3293" w:author="USER" w:date="2012-08-31T16:41:00Z">
                  <w:rPr>
                    <w:rFonts w:cs="Calibri"/>
                    <w:sz w:val="16"/>
                    <w:szCs w:val="16"/>
                  </w:rPr>
                </w:rPrChange>
              </w:rPr>
              <w:t>The system operator needs to accommodate railroad and light rail preemption (explain further)</w:t>
            </w:r>
          </w:p>
        </w:tc>
        <w:tc>
          <w:tcPr>
            <w:tcW w:w="5670" w:type="dxa"/>
            <w:shd w:val="clear" w:color="auto" w:fill="auto"/>
          </w:tcPr>
          <w:p w:rsidR="00160ECC" w:rsidRPr="0000217D" w:rsidRDefault="001E7F20" w:rsidP="00160ECC">
            <w:pPr>
              <w:tabs>
                <w:tab w:val="center" w:pos="4680"/>
                <w:tab w:val="right" w:pos="9360"/>
              </w:tabs>
              <w:rPr>
                <w:rFonts w:cs="Calibri"/>
                <w:highlight w:val="yellow"/>
                <w:rPrChange w:id="3294" w:author="Eddie Curtis" w:date="2012-08-10T14:41:00Z">
                  <w:rPr>
                    <w:rFonts w:cs="Calibri"/>
                  </w:rPr>
                </w:rPrChange>
              </w:rPr>
            </w:pPr>
            <w:r w:rsidRPr="001E7F20">
              <w:rPr>
                <w:rFonts w:cs="Calibri"/>
                <w:highlight w:val="yellow"/>
                <w:rPrChange w:id="3295" w:author="Eddie Curtis" w:date="2012-08-10T14:41:00Z">
                  <w:rPr>
                    <w:rFonts w:cs="Calibri"/>
                    <w:sz w:val="16"/>
                    <w:szCs w:val="16"/>
                  </w:rPr>
                </w:rPrChange>
              </w:rPr>
              <w:t>11.0-1</w:t>
            </w:r>
          </w:p>
          <w:p w:rsidR="00160ECC" w:rsidRPr="0000217D" w:rsidRDefault="001E7F20" w:rsidP="00160ECC">
            <w:pPr>
              <w:tabs>
                <w:tab w:val="center" w:pos="4680"/>
                <w:tab w:val="right" w:pos="9360"/>
              </w:tabs>
              <w:rPr>
                <w:rFonts w:cs="Calibri"/>
                <w:highlight w:val="yellow"/>
                <w:rPrChange w:id="3296" w:author="Eddie Curtis" w:date="2012-08-10T14:41:00Z">
                  <w:rPr>
                    <w:rFonts w:cs="Calibri"/>
                  </w:rPr>
                </w:rPrChange>
              </w:rPr>
            </w:pPr>
            <w:r w:rsidRPr="001E7F20">
              <w:rPr>
                <w:rFonts w:cs="Calibri"/>
                <w:highlight w:val="yellow"/>
                <w:rPrChange w:id="3297" w:author="Eddie Curtis" w:date="2012-08-10T14:41:00Z">
                  <w:rPr>
                    <w:rFonts w:cs="Calibri"/>
                    <w:sz w:val="16"/>
                    <w:szCs w:val="16"/>
                  </w:rPr>
                </w:rPrChange>
              </w:rPr>
              <w:t>The ASCT shall maintain adaptive operation at non-preempted intersections during railroad preemption.</w:t>
            </w:r>
          </w:p>
          <w:p w:rsidR="00160ECC" w:rsidRPr="0000217D" w:rsidRDefault="001E7F20" w:rsidP="00160ECC">
            <w:pPr>
              <w:tabs>
                <w:tab w:val="center" w:pos="4680"/>
                <w:tab w:val="right" w:pos="9360"/>
              </w:tabs>
              <w:rPr>
                <w:rFonts w:cs="Calibri"/>
                <w:highlight w:val="yellow"/>
                <w:rPrChange w:id="3298" w:author="Eddie Curtis" w:date="2012-08-10T14:41:00Z">
                  <w:rPr>
                    <w:rFonts w:cs="Calibri"/>
                  </w:rPr>
                </w:rPrChange>
              </w:rPr>
            </w:pPr>
            <w:r w:rsidRPr="001E7F20">
              <w:rPr>
                <w:rFonts w:cs="Calibri"/>
                <w:highlight w:val="yellow"/>
                <w:rPrChange w:id="3299" w:author="Eddie Curtis" w:date="2012-08-10T14:41:00Z">
                  <w:rPr>
                    <w:rFonts w:cs="Calibri"/>
                    <w:sz w:val="16"/>
                    <w:szCs w:val="16"/>
                  </w:rPr>
                </w:rPrChange>
              </w:rPr>
              <w:t>11.0-4</w:t>
            </w:r>
          </w:p>
          <w:p w:rsidR="00160ECC" w:rsidRDefault="001E7F20" w:rsidP="00160ECC">
            <w:pPr>
              <w:rPr>
                <w:rFonts w:cs="Calibri"/>
              </w:rPr>
            </w:pPr>
            <w:r w:rsidRPr="001E7F20">
              <w:rPr>
                <w:rFonts w:cs="Calibri"/>
                <w:highlight w:val="yellow"/>
                <w:rPrChange w:id="3300" w:author="Eddie Curtis" w:date="2012-08-10T14:41:00Z">
                  <w:rPr>
                    <w:rFonts w:cs="Calibri"/>
                    <w:sz w:val="16"/>
                    <w:szCs w:val="16"/>
                  </w:rPr>
                </w:rPrChange>
              </w:rPr>
              <w:t>The ASCT shall resume adaptive control of signal controllers when preemptions are released.</w:t>
            </w:r>
          </w:p>
          <w:p w:rsidR="00160ECC" w:rsidRPr="0000217D" w:rsidRDefault="001E7F20" w:rsidP="00160ECC">
            <w:pPr>
              <w:tabs>
                <w:tab w:val="center" w:pos="4680"/>
                <w:tab w:val="right" w:pos="9360"/>
              </w:tabs>
              <w:rPr>
                <w:rFonts w:cs="Calibri"/>
                <w:strike/>
                <w:rPrChange w:id="3301" w:author="Eddie Curtis" w:date="2012-08-10T14:42:00Z">
                  <w:rPr>
                    <w:rFonts w:cs="Calibri"/>
                  </w:rPr>
                </w:rPrChange>
              </w:rPr>
            </w:pPr>
            <w:r w:rsidRPr="001E7F20">
              <w:rPr>
                <w:rFonts w:cs="Calibri"/>
                <w:strike/>
                <w:rPrChange w:id="3302" w:author="Eddie Curtis" w:date="2012-08-10T14:42:00Z">
                  <w:rPr>
                    <w:rFonts w:cs="Calibri"/>
                    <w:sz w:val="16"/>
                    <w:szCs w:val="16"/>
                  </w:rPr>
                </w:rPrChange>
              </w:rPr>
              <w:t>11.0-5</w:t>
            </w:r>
          </w:p>
          <w:p w:rsidR="00160ECC" w:rsidRPr="0000217D" w:rsidRDefault="001E7F20" w:rsidP="00160ECC">
            <w:pPr>
              <w:tabs>
                <w:tab w:val="center" w:pos="4680"/>
                <w:tab w:val="right" w:pos="9360"/>
              </w:tabs>
              <w:rPr>
                <w:rFonts w:cs="Calibri"/>
                <w:strike/>
                <w:rPrChange w:id="3303" w:author="Eddie Curtis" w:date="2012-08-10T14:42:00Z">
                  <w:rPr>
                    <w:rFonts w:cs="Calibri"/>
                  </w:rPr>
                </w:rPrChange>
              </w:rPr>
            </w:pPr>
            <w:r w:rsidRPr="001E7F20">
              <w:rPr>
                <w:rFonts w:cs="Calibri"/>
                <w:strike/>
                <w:rPrChange w:id="3304" w:author="Eddie Curtis" w:date="2012-08-10T14:42:00Z">
                  <w:rPr>
                    <w:rFonts w:cs="Calibri"/>
                    <w:sz w:val="16"/>
                    <w:szCs w:val="16"/>
                  </w:rPr>
                </w:rPrChange>
              </w:rPr>
              <w:t xml:space="preserve">The ASCT shall execute user-specified actions at non-preempted signal controllers during </w:t>
            </w:r>
            <w:proofErr w:type="gramStart"/>
            <w:r w:rsidRPr="001E7F20">
              <w:rPr>
                <w:rFonts w:cs="Calibri"/>
                <w:strike/>
                <w:rPrChange w:id="3305" w:author="Eddie Curtis" w:date="2012-08-10T14:42:00Z">
                  <w:rPr>
                    <w:rFonts w:cs="Calibri"/>
                    <w:sz w:val="16"/>
                    <w:szCs w:val="16"/>
                  </w:rPr>
                </w:rPrChange>
              </w:rPr>
              <w:t>a preemption</w:t>
            </w:r>
            <w:proofErr w:type="gramEnd"/>
            <w:r w:rsidRPr="001E7F20">
              <w:rPr>
                <w:rFonts w:cs="Calibri"/>
                <w:strike/>
                <w:rPrChange w:id="3306" w:author="Eddie Curtis" w:date="2012-08-10T14:42:00Z">
                  <w:rPr>
                    <w:rFonts w:cs="Calibri"/>
                    <w:sz w:val="16"/>
                    <w:szCs w:val="16"/>
                  </w:rPr>
                </w:rPrChange>
              </w:rPr>
              <w:t>. (E.g., inhibit a phase, activate a sign, display a message on a DMS)</w:t>
            </w:r>
          </w:p>
          <w:p w:rsidR="00160ECC" w:rsidRPr="008A31FD" w:rsidRDefault="001E7F20" w:rsidP="00160ECC">
            <w:pPr>
              <w:tabs>
                <w:tab w:val="center" w:pos="4680"/>
                <w:tab w:val="right" w:pos="9360"/>
              </w:tabs>
              <w:rPr>
                <w:rFonts w:cs="Calibri"/>
                <w:highlight w:val="yellow"/>
                <w:rPrChange w:id="3307" w:author="Eddie Curtis" w:date="2012-08-10T14:43:00Z">
                  <w:rPr>
                    <w:rFonts w:cs="Calibri"/>
                  </w:rPr>
                </w:rPrChange>
              </w:rPr>
            </w:pPr>
            <w:r w:rsidRPr="001E7F20">
              <w:rPr>
                <w:rFonts w:cs="Calibri"/>
                <w:highlight w:val="yellow"/>
                <w:rPrChange w:id="3308" w:author="Eddie Curtis" w:date="2012-08-10T14:43:00Z">
                  <w:rPr>
                    <w:rFonts w:cs="Calibri"/>
                    <w:sz w:val="16"/>
                    <w:szCs w:val="16"/>
                  </w:rPr>
                </w:rPrChange>
              </w:rPr>
              <w:t>11.0-6</w:t>
            </w:r>
          </w:p>
          <w:p w:rsidR="00160ECC" w:rsidRDefault="001E7F20" w:rsidP="00160ECC">
            <w:pPr>
              <w:rPr>
                <w:rFonts w:cs="Calibri"/>
              </w:rPr>
            </w:pPr>
            <w:r w:rsidRPr="001E7F20">
              <w:rPr>
                <w:rFonts w:cs="Calibri"/>
                <w:highlight w:val="yellow"/>
                <w:rPrChange w:id="3309" w:author="Eddie Curtis" w:date="2012-08-10T14:43:00Z">
                  <w:rPr>
                    <w:rFonts w:cs="Calibri"/>
                    <w:sz w:val="16"/>
                    <w:szCs w:val="16"/>
                  </w:rPr>
                </w:rPrChange>
              </w:rPr>
              <w:t xml:space="preserve">The ASCT shall operate normally at non-preempted signal controllers when special functions are engaged by a preemption event. (Examples of such special functions are </w:t>
            </w:r>
            <w:proofErr w:type="gramStart"/>
            <w:r w:rsidRPr="001E7F20">
              <w:rPr>
                <w:rFonts w:cs="Calibri"/>
                <w:highlight w:val="yellow"/>
                <w:rPrChange w:id="3310" w:author="Eddie Curtis" w:date="2012-08-10T14:43:00Z">
                  <w:rPr>
                    <w:rFonts w:cs="Calibri"/>
                    <w:sz w:val="16"/>
                    <w:szCs w:val="16"/>
                  </w:rPr>
                </w:rPrChange>
              </w:rPr>
              <w:t>a phase omit</w:t>
            </w:r>
            <w:proofErr w:type="gramEnd"/>
            <w:r w:rsidRPr="001E7F20">
              <w:rPr>
                <w:rFonts w:cs="Calibri"/>
                <w:highlight w:val="yellow"/>
                <w:rPrChange w:id="3311" w:author="Eddie Curtis" w:date="2012-08-10T14:43:00Z">
                  <w:rPr>
                    <w:rFonts w:cs="Calibri"/>
                    <w:sz w:val="16"/>
                    <w:szCs w:val="16"/>
                  </w:rPr>
                </w:rPrChange>
              </w:rPr>
              <w:t>, a phase maximum recall or a fire route.)</w:t>
            </w:r>
          </w:p>
          <w:p w:rsidR="00160ECC" w:rsidRPr="008A31FD" w:rsidRDefault="001E7F20" w:rsidP="00160ECC">
            <w:pPr>
              <w:tabs>
                <w:tab w:val="center" w:pos="4680"/>
                <w:tab w:val="right" w:pos="9360"/>
              </w:tabs>
              <w:rPr>
                <w:rFonts w:cs="Calibri"/>
                <w:strike/>
                <w:rPrChange w:id="3312" w:author="Eddie Curtis" w:date="2012-08-10T14:43:00Z">
                  <w:rPr>
                    <w:rFonts w:cs="Calibri"/>
                  </w:rPr>
                </w:rPrChange>
              </w:rPr>
            </w:pPr>
            <w:r w:rsidRPr="001E7F20">
              <w:rPr>
                <w:rFonts w:cs="Calibri"/>
                <w:strike/>
                <w:rPrChange w:id="3313" w:author="Eddie Curtis" w:date="2012-08-10T14:43:00Z">
                  <w:rPr>
                    <w:rFonts w:cs="Calibri"/>
                    <w:sz w:val="16"/>
                    <w:szCs w:val="16"/>
                  </w:rPr>
                </w:rPrChange>
              </w:rPr>
              <w:lastRenderedPageBreak/>
              <w:t>11.0-7</w:t>
            </w:r>
          </w:p>
          <w:p w:rsidR="00160ECC" w:rsidRPr="008A31FD" w:rsidRDefault="001E7F20" w:rsidP="00160ECC">
            <w:pPr>
              <w:tabs>
                <w:tab w:val="center" w:pos="4680"/>
                <w:tab w:val="right" w:pos="9360"/>
              </w:tabs>
              <w:rPr>
                <w:rFonts w:cs="Calibri"/>
                <w:strike/>
                <w:rPrChange w:id="3314" w:author="Eddie Curtis" w:date="2012-08-10T14:43:00Z">
                  <w:rPr>
                    <w:rFonts w:cs="Calibri"/>
                  </w:rPr>
                </w:rPrChange>
              </w:rPr>
            </w:pPr>
            <w:r w:rsidRPr="001E7F20">
              <w:rPr>
                <w:rFonts w:cs="Calibri"/>
                <w:strike/>
                <w:rPrChange w:id="3315" w:author="Eddie Curtis" w:date="2012-08-10T14:43:00Z">
                  <w:rPr>
                    <w:rFonts w:cs="Calibri"/>
                    <w:sz w:val="16"/>
                    <w:szCs w:val="16"/>
                  </w:rPr>
                </w:rPrChange>
              </w:rPr>
              <w:t>The ASCT shall release user-specified signal controllers to local control when one signal in a group is preempted.</w:t>
            </w:r>
          </w:p>
          <w:p w:rsidR="00160ECC" w:rsidRPr="008A31FD" w:rsidRDefault="001E7F20" w:rsidP="00160ECC">
            <w:pPr>
              <w:tabs>
                <w:tab w:val="center" w:pos="4680"/>
                <w:tab w:val="right" w:pos="9360"/>
              </w:tabs>
              <w:rPr>
                <w:rFonts w:cs="Calibri"/>
                <w:highlight w:val="yellow"/>
                <w:rPrChange w:id="3316" w:author="Eddie Curtis" w:date="2012-08-10T14:43:00Z">
                  <w:rPr>
                    <w:rFonts w:cs="Calibri"/>
                  </w:rPr>
                </w:rPrChange>
              </w:rPr>
            </w:pPr>
            <w:r w:rsidRPr="001E7F20">
              <w:rPr>
                <w:rFonts w:cs="Calibri"/>
                <w:highlight w:val="yellow"/>
                <w:rPrChange w:id="3317" w:author="Eddie Curtis" w:date="2012-08-10T14:43:00Z">
                  <w:rPr>
                    <w:rFonts w:cs="Calibri"/>
                    <w:sz w:val="16"/>
                    <w:szCs w:val="16"/>
                  </w:rPr>
                </w:rPrChange>
              </w:rPr>
              <w:t>11.0-8</w:t>
            </w:r>
          </w:p>
          <w:p w:rsidR="00160ECC" w:rsidRDefault="001E7F20" w:rsidP="00160ECC">
            <w:pPr>
              <w:rPr>
                <w:rFonts w:cs="Calibri"/>
              </w:rPr>
            </w:pPr>
            <w:r w:rsidRPr="001E7F20">
              <w:rPr>
                <w:rFonts w:cs="Calibri"/>
                <w:highlight w:val="yellow"/>
                <w:rPrChange w:id="3318" w:author="Eddie Curtis" w:date="2012-08-10T14:43:00Z">
                  <w:rPr>
                    <w:rFonts w:cs="Calibri"/>
                    <w:sz w:val="16"/>
                    <w:szCs w:val="16"/>
                  </w:rPr>
                </w:rPrChange>
              </w:rPr>
              <w:t>The ASCT shall not prevent the local signal controller from operating in normally detected limited-service actuated mode during preemption.</w:t>
            </w:r>
          </w:p>
          <w:p w:rsidR="00160ECC" w:rsidRPr="008A31FD" w:rsidRDefault="001E7F20" w:rsidP="00160ECC">
            <w:pPr>
              <w:tabs>
                <w:tab w:val="center" w:pos="4680"/>
                <w:tab w:val="right" w:pos="9360"/>
              </w:tabs>
              <w:rPr>
                <w:rFonts w:cs="Calibri"/>
                <w:highlight w:val="yellow"/>
                <w:rPrChange w:id="3319" w:author="Eddie Curtis" w:date="2012-08-10T14:44:00Z">
                  <w:rPr>
                    <w:rFonts w:cs="Calibri"/>
                  </w:rPr>
                </w:rPrChange>
              </w:rPr>
            </w:pPr>
            <w:r w:rsidRPr="001E7F20">
              <w:rPr>
                <w:rFonts w:cs="Calibri"/>
                <w:highlight w:val="yellow"/>
                <w:rPrChange w:id="3320" w:author="Eddie Curtis" w:date="2012-08-10T14:44:00Z">
                  <w:rPr>
                    <w:rFonts w:cs="Calibri"/>
                    <w:sz w:val="16"/>
                    <w:szCs w:val="16"/>
                  </w:rPr>
                </w:rPrChange>
              </w:rPr>
              <w:t>11.0-3</w:t>
            </w:r>
          </w:p>
          <w:p w:rsidR="00160ECC" w:rsidRPr="00160ECC" w:rsidRDefault="001E7F20" w:rsidP="00160ECC">
            <w:pPr>
              <w:rPr>
                <w:rFonts w:cs="Calibri"/>
              </w:rPr>
            </w:pPr>
            <w:r w:rsidRPr="001E7F20">
              <w:rPr>
                <w:rFonts w:cs="Calibri"/>
                <w:highlight w:val="yellow"/>
                <w:rPrChange w:id="3321" w:author="Eddie Curtis" w:date="2012-08-10T14:44:00Z">
                  <w:rPr>
                    <w:rFonts w:cs="Calibri"/>
                    <w:sz w:val="16"/>
                    <w:szCs w:val="16"/>
                  </w:rPr>
                </w:rPrChange>
              </w:rPr>
              <w:t>The ASCT shall maintain adaptive operation at non-preempted intersections during Light Rail Transit preemption.</w:t>
            </w:r>
          </w:p>
        </w:tc>
      </w:tr>
      <w:tr w:rsidR="00160ECC" w:rsidTr="00A535CF">
        <w:tc>
          <w:tcPr>
            <w:tcW w:w="2040" w:type="dxa"/>
            <w:shd w:val="clear" w:color="auto" w:fill="auto"/>
          </w:tcPr>
          <w:p w:rsidR="00160ECC" w:rsidRPr="008A31FD" w:rsidRDefault="001E7F20" w:rsidP="00160ECC">
            <w:pPr>
              <w:tabs>
                <w:tab w:val="center" w:pos="4680"/>
                <w:tab w:val="right" w:pos="9360"/>
              </w:tabs>
              <w:rPr>
                <w:rFonts w:cs="Calibri"/>
                <w:highlight w:val="yellow"/>
                <w:rPrChange w:id="3322" w:author="Eddie Curtis" w:date="2012-08-10T14:44:00Z">
                  <w:rPr>
                    <w:rFonts w:cs="Calibri"/>
                  </w:rPr>
                </w:rPrChange>
              </w:rPr>
            </w:pPr>
            <w:r w:rsidRPr="001E7F20">
              <w:rPr>
                <w:rFonts w:cs="Calibri"/>
                <w:highlight w:val="yellow"/>
                <w:rPrChange w:id="3323" w:author="Eddie Curtis" w:date="2012-08-10T14:44:00Z">
                  <w:rPr>
                    <w:rFonts w:cs="Calibri"/>
                    <w:sz w:val="16"/>
                    <w:szCs w:val="16"/>
                  </w:rPr>
                </w:rPrChange>
              </w:rPr>
              <w:lastRenderedPageBreak/>
              <w:t>4.13.0-2</w:t>
            </w:r>
          </w:p>
        </w:tc>
        <w:tc>
          <w:tcPr>
            <w:tcW w:w="5268" w:type="dxa"/>
            <w:shd w:val="clear" w:color="auto" w:fill="auto"/>
          </w:tcPr>
          <w:p w:rsidR="00160ECC" w:rsidRPr="008A31FD" w:rsidRDefault="001E7F20" w:rsidP="00160ECC">
            <w:pPr>
              <w:tabs>
                <w:tab w:val="center" w:pos="4680"/>
                <w:tab w:val="right" w:pos="9360"/>
              </w:tabs>
              <w:rPr>
                <w:rFonts w:cs="Calibri"/>
                <w:highlight w:val="yellow"/>
                <w:rPrChange w:id="3324" w:author="Eddie Curtis" w:date="2012-08-10T14:44:00Z">
                  <w:rPr>
                    <w:rFonts w:cs="Calibri"/>
                  </w:rPr>
                </w:rPrChange>
              </w:rPr>
            </w:pPr>
            <w:r w:rsidRPr="001E7F20">
              <w:rPr>
                <w:rFonts w:cs="Calibri"/>
                <w:highlight w:val="yellow"/>
                <w:rPrChange w:id="3325" w:author="Eddie Curtis" w:date="2012-08-10T14:44:00Z">
                  <w:rPr>
                    <w:rFonts w:cs="Calibri"/>
                    <w:sz w:val="16"/>
                    <w:szCs w:val="16"/>
                  </w:rPr>
                </w:rPrChange>
              </w:rPr>
              <w:t>The system operator needs to accommodate emergency vehicle preemption (explain further)</w:t>
            </w:r>
          </w:p>
        </w:tc>
        <w:tc>
          <w:tcPr>
            <w:tcW w:w="5670" w:type="dxa"/>
            <w:shd w:val="clear" w:color="auto" w:fill="auto"/>
          </w:tcPr>
          <w:p w:rsidR="00160ECC" w:rsidRPr="008A31FD" w:rsidRDefault="001E7F20" w:rsidP="00160ECC">
            <w:pPr>
              <w:tabs>
                <w:tab w:val="center" w:pos="4680"/>
                <w:tab w:val="right" w:pos="9360"/>
              </w:tabs>
              <w:rPr>
                <w:rFonts w:cs="Calibri"/>
                <w:highlight w:val="yellow"/>
                <w:rPrChange w:id="3326" w:author="Eddie Curtis" w:date="2012-08-10T14:44:00Z">
                  <w:rPr>
                    <w:rFonts w:cs="Calibri"/>
                  </w:rPr>
                </w:rPrChange>
              </w:rPr>
            </w:pPr>
            <w:r w:rsidRPr="001E7F20">
              <w:rPr>
                <w:rFonts w:cs="Calibri"/>
                <w:highlight w:val="yellow"/>
                <w:rPrChange w:id="3327" w:author="Eddie Curtis" w:date="2012-08-10T14:44:00Z">
                  <w:rPr>
                    <w:rFonts w:cs="Calibri"/>
                    <w:sz w:val="16"/>
                    <w:szCs w:val="16"/>
                  </w:rPr>
                </w:rPrChange>
              </w:rPr>
              <w:t>11.0-4</w:t>
            </w:r>
          </w:p>
          <w:p w:rsidR="00160ECC" w:rsidRDefault="001E7F20" w:rsidP="00160ECC">
            <w:pPr>
              <w:rPr>
                <w:rFonts w:cs="Calibri"/>
              </w:rPr>
            </w:pPr>
            <w:r w:rsidRPr="001E7F20">
              <w:rPr>
                <w:rFonts w:cs="Calibri"/>
                <w:highlight w:val="yellow"/>
                <w:rPrChange w:id="3328" w:author="Eddie Curtis" w:date="2012-08-10T14:44:00Z">
                  <w:rPr>
                    <w:rFonts w:cs="Calibri"/>
                    <w:sz w:val="16"/>
                    <w:szCs w:val="16"/>
                  </w:rPr>
                </w:rPrChange>
              </w:rPr>
              <w:t>The ASCT shall resume adaptive control of signal controllers when preemptions are released.</w:t>
            </w:r>
          </w:p>
          <w:p w:rsidR="00160ECC" w:rsidRPr="008A31FD" w:rsidRDefault="001E7F20" w:rsidP="00160ECC">
            <w:pPr>
              <w:tabs>
                <w:tab w:val="center" w:pos="4680"/>
                <w:tab w:val="right" w:pos="9360"/>
              </w:tabs>
              <w:rPr>
                <w:rFonts w:cs="Calibri"/>
                <w:strike/>
                <w:rPrChange w:id="3329" w:author="Eddie Curtis" w:date="2012-08-10T14:45:00Z">
                  <w:rPr>
                    <w:rFonts w:cs="Calibri"/>
                  </w:rPr>
                </w:rPrChange>
              </w:rPr>
            </w:pPr>
            <w:r w:rsidRPr="001E7F20">
              <w:rPr>
                <w:rFonts w:cs="Calibri"/>
                <w:strike/>
                <w:rPrChange w:id="3330" w:author="Eddie Curtis" w:date="2012-08-10T14:45:00Z">
                  <w:rPr>
                    <w:rFonts w:cs="Calibri"/>
                    <w:sz w:val="16"/>
                    <w:szCs w:val="16"/>
                  </w:rPr>
                </w:rPrChange>
              </w:rPr>
              <w:t>11.0-5</w:t>
            </w:r>
          </w:p>
          <w:p w:rsidR="00160ECC" w:rsidRPr="008A31FD" w:rsidRDefault="001E7F20" w:rsidP="00160ECC">
            <w:pPr>
              <w:tabs>
                <w:tab w:val="center" w:pos="4680"/>
                <w:tab w:val="right" w:pos="9360"/>
              </w:tabs>
              <w:rPr>
                <w:rFonts w:cs="Calibri"/>
                <w:strike/>
                <w:rPrChange w:id="3331" w:author="Eddie Curtis" w:date="2012-08-10T14:45:00Z">
                  <w:rPr>
                    <w:rFonts w:cs="Calibri"/>
                  </w:rPr>
                </w:rPrChange>
              </w:rPr>
            </w:pPr>
            <w:r w:rsidRPr="001E7F20">
              <w:rPr>
                <w:rFonts w:cs="Calibri"/>
                <w:strike/>
                <w:rPrChange w:id="3332" w:author="Eddie Curtis" w:date="2012-08-10T14:45:00Z">
                  <w:rPr>
                    <w:rFonts w:cs="Calibri"/>
                    <w:sz w:val="16"/>
                    <w:szCs w:val="16"/>
                  </w:rPr>
                </w:rPrChange>
              </w:rPr>
              <w:t xml:space="preserve">The ASCT shall execute user-specified actions at non-preempted signal controllers during </w:t>
            </w:r>
            <w:proofErr w:type="gramStart"/>
            <w:r w:rsidRPr="001E7F20">
              <w:rPr>
                <w:rFonts w:cs="Calibri"/>
                <w:strike/>
                <w:rPrChange w:id="3333" w:author="Eddie Curtis" w:date="2012-08-10T14:45:00Z">
                  <w:rPr>
                    <w:rFonts w:cs="Calibri"/>
                    <w:sz w:val="16"/>
                    <w:szCs w:val="16"/>
                  </w:rPr>
                </w:rPrChange>
              </w:rPr>
              <w:t>a preemption</w:t>
            </w:r>
            <w:proofErr w:type="gramEnd"/>
            <w:r w:rsidRPr="001E7F20">
              <w:rPr>
                <w:rFonts w:cs="Calibri"/>
                <w:strike/>
                <w:rPrChange w:id="3334" w:author="Eddie Curtis" w:date="2012-08-10T14:45:00Z">
                  <w:rPr>
                    <w:rFonts w:cs="Calibri"/>
                    <w:sz w:val="16"/>
                    <w:szCs w:val="16"/>
                  </w:rPr>
                </w:rPrChange>
              </w:rPr>
              <w:t>. (E.g., inhibit a phase, activate a sign, display a message on a DMS)</w:t>
            </w:r>
          </w:p>
          <w:p w:rsidR="00160ECC" w:rsidRPr="008A31FD" w:rsidRDefault="001E7F20" w:rsidP="00160ECC">
            <w:pPr>
              <w:tabs>
                <w:tab w:val="center" w:pos="4680"/>
                <w:tab w:val="right" w:pos="9360"/>
              </w:tabs>
              <w:rPr>
                <w:rFonts w:cs="Calibri"/>
                <w:highlight w:val="yellow"/>
                <w:rPrChange w:id="3335" w:author="Eddie Curtis" w:date="2012-08-10T14:45:00Z">
                  <w:rPr>
                    <w:rFonts w:cs="Calibri"/>
                  </w:rPr>
                </w:rPrChange>
              </w:rPr>
            </w:pPr>
            <w:r w:rsidRPr="001E7F20">
              <w:rPr>
                <w:rFonts w:cs="Calibri"/>
                <w:highlight w:val="yellow"/>
                <w:rPrChange w:id="3336" w:author="Eddie Curtis" w:date="2012-08-10T14:45:00Z">
                  <w:rPr>
                    <w:rFonts w:cs="Calibri"/>
                    <w:sz w:val="16"/>
                    <w:szCs w:val="16"/>
                  </w:rPr>
                </w:rPrChange>
              </w:rPr>
              <w:t>11.0-6</w:t>
            </w:r>
          </w:p>
          <w:p w:rsidR="00160ECC" w:rsidRDefault="001E7F20" w:rsidP="00160ECC">
            <w:pPr>
              <w:rPr>
                <w:rFonts w:cs="Calibri"/>
              </w:rPr>
            </w:pPr>
            <w:r w:rsidRPr="001E7F20">
              <w:rPr>
                <w:rFonts w:cs="Calibri"/>
                <w:highlight w:val="yellow"/>
                <w:rPrChange w:id="3337" w:author="Eddie Curtis" w:date="2012-08-10T14:45:00Z">
                  <w:rPr>
                    <w:rFonts w:cs="Calibri"/>
                    <w:sz w:val="16"/>
                    <w:szCs w:val="16"/>
                  </w:rPr>
                </w:rPrChange>
              </w:rPr>
              <w:t xml:space="preserve">The ASCT shall operate normally at non-preempted signal controllers when special functions are engaged by a preemption event. (Examples of such special functions are </w:t>
            </w:r>
            <w:proofErr w:type="gramStart"/>
            <w:r w:rsidRPr="001E7F20">
              <w:rPr>
                <w:rFonts w:cs="Calibri"/>
                <w:highlight w:val="yellow"/>
                <w:rPrChange w:id="3338" w:author="Eddie Curtis" w:date="2012-08-10T14:45:00Z">
                  <w:rPr>
                    <w:rFonts w:cs="Calibri"/>
                    <w:sz w:val="16"/>
                    <w:szCs w:val="16"/>
                  </w:rPr>
                </w:rPrChange>
              </w:rPr>
              <w:t>a phase omit</w:t>
            </w:r>
            <w:proofErr w:type="gramEnd"/>
            <w:r w:rsidRPr="001E7F20">
              <w:rPr>
                <w:rFonts w:cs="Calibri"/>
                <w:highlight w:val="yellow"/>
                <w:rPrChange w:id="3339" w:author="Eddie Curtis" w:date="2012-08-10T14:45:00Z">
                  <w:rPr>
                    <w:rFonts w:cs="Calibri"/>
                    <w:sz w:val="16"/>
                    <w:szCs w:val="16"/>
                  </w:rPr>
                </w:rPrChange>
              </w:rPr>
              <w:t>, a phase maximum recall or a fire route.)</w:t>
            </w:r>
          </w:p>
          <w:p w:rsidR="00160ECC" w:rsidRPr="008A31FD" w:rsidRDefault="001E7F20" w:rsidP="00160ECC">
            <w:pPr>
              <w:tabs>
                <w:tab w:val="center" w:pos="4680"/>
                <w:tab w:val="right" w:pos="9360"/>
              </w:tabs>
              <w:rPr>
                <w:rFonts w:cs="Calibri"/>
                <w:strike/>
                <w:rPrChange w:id="3340" w:author="Eddie Curtis" w:date="2012-08-10T14:45:00Z">
                  <w:rPr>
                    <w:rFonts w:cs="Calibri"/>
                  </w:rPr>
                </w:rPrChange>
              </w:rPr>
            </w:pPr>
            <w:r w:rsidRPr="001E7F20">
              <w:rPr>
                <w:rFonts w:cs="Calibri"/>
                <w:strike/>
                <w:rPrChange w:id="3341" w:author="Eddie Curtis" w:date="2012-08-10T14:45:00Z">
                  <w:rPr>
                    <w:rFonts w:cs="Calibri"/>
                    <w:sz w:val="16"/>
                    <w:szCs w:val="16"/>
                  </w:rPr>
                </w:rPrChange>
              </w:rPr>
              <w:t>11.0-7</w:t>
            </w:r>
          </w:p>
          <w:p w:rsidR="00160ECC" w:rsidRPr="008A31FD" w:rsidRDefault="001E7F20" w:rsidP="00160ECC">
            <w:pPr>
              <w:tabs>
                <w:tab w:val="center" w:pos="4680"/>
                <w:tab w:val="right" w:pos="9360"/>
              </w:tabs>
              <w:rPr>
                <w:rFonts w:cs="Calibri"/>
                <w:strike/>
                <w:rPrChange w:id="3342" w:author="Eddie Curtis" w:date="2012-08-10T14:45:00Z">
                  <w:rPr>
                    <w:rFonts w:cs="Calibri"/>
                  </w:rPr>
                </w:rPrChange>
              </w:rPr>
            </w:pPr>
            <w:r w:rsidRPr="001E7F20">
              <w:rPr>
                <w:rFonts w:cs="Calibri"/>
                <w:strike/>
                <w:rPrChange w:id="3343" w:author="Eddie Curtis" w:date="2012-08-10T14:45:00Z">
                  <w:rPr>
                    <w:rFonts w:cs="Calibri"/>
                    <w:sz w:val="16"/>
                    <w:szCs w:val="16"/>
                  </w:rPr>
                </w:rPrChange>
              </w:rPr>
              <w:t>The ASCT shall release user-specified signal controllers to local control when one signal in a group is preempted.</w:t>
            </w:r>
          </w:p>
          <w:p w:rsidR="00160ECC" w:rsidRPr="008A31FD" w:rsidRDefault="001E7F20" w:rsidP="00160ECC">
            <w:pPr>
              <w:tabs>
                <w:tab w:val="center" w:pos="4680"/>
                <w:tab w:val="right" w:pos="9360"/>
              </w:tabs>
              <w:rPr>
                <w:rFonts w:cs="Calibri"/>
                <w:highlight w:val="yellow"/>
                <w:rPrChange w:id="3344" w:author="Eddie Curtis" w:date="2012-08-10T14:45:00Z">
                  <w:rPr>
                    <w:rFonts w:cs="Calibri"/>
                  </w:rPr>
                </w:rPrChange>
              </w:rPr>
            </w:pPr>
            <w:r w:rsidRPr="001E7F20">
              <w:rPr>
                <w:rFonts w:cs="Calibri"/>
                <w:highlight w:val="yellow"/>
                <w:rPrChange w:id="3345" w:author="Eddie Curtis" w:date="2012-08-10T14:45:00Z">
                  <w:rPr>
                    <w:rFonts w:cs="Calibri"/>
                    <w:sz w:val="16"/>
                    <w:szCs w:val="16"/>
                  </w:rPr>
                </w:rPrChange>
              </w:rPr>
              <w:t>11.0-8</w:t>
            </w:r>
          </w:p>
          <w:p w:rsidR="00160ECC" w:rsidRDefault="001E7F20" w:rsidP="00160ECC">
            <w:pPr>
              <w:rPr>
                <w:rFonts w:cs="Calibri"/>
              </w:rPr>
            </w:pPr>
            <w:r w:rsidRPr="001E7F20">
              <w:rPr>
                <w:rFonts w:cs="Calibri"/>
                <w:highlight w:val="yellow"/>
                <w:rPrChange w:id="3346" w:author="Eddie Curtis" w:date="2012-08-10T14:45:00Z">
                  <w:rPr>
                    <w:rFonts w:cs="Calibri"/>
                    <w:sz w:val="16"/>
                    <w:szCs w:val="16"/>
                  </w:rPr>
                </w:rPrChange>
              </w:rPr>
              <w:t xml:space="preserve">The ASCT shall not prevent the local signal controller from </w:t>
            </w:r>
            <w:r w:rsidRPr="001E7F20">
              <w:rPr>
                <w:rFonts w:cs="Calibri"/>
                <w:highlight w:val="yellow"/>
                <w:rPrChange w:id="3347" w:author="Eddie Curtis" w:date="2012-08-10T14:45:00Z">
                  <w:rPr>
                    <w:rFonts w:cs="Calibri"/>
                    <w:sz w:val="16"/>
                    <w:szCs w:val="16"/>
                  </w:rPr>
                </w:rPrChange>
              </w:rPr>
              <w:lastRenderedPageBreak/>
              <w:t>operating in normally detected limited-service actuated mode during preemption.</w:t>
            </w:r>
          </w:p>
          <w:p w:rsidR="00160ECC" w:rsidRPr="008A31FD" w:rsidRDefault="001E7F20" w:rsidP="00160ECC">
            <w:pPr>
              <w:tabs>
                <w:tab w:val="center" w:pos="4680"/>
                <w:tab w:val="right" w:pos="9360"/>
              </w:tabs>
              <w:rPr>
                <w:rFonts w:cs="Calibri"/>
                <w:highlight w:val="yellow"/>
                <w:rPrChange w:id="3348" w:author="Eddie Curtis" w:date="2012-08-10T14:46:00Z">
                  <w:rPr>
                    <w:rFonts w:cs="Calibri"/>
                  </w:rPr>
                </w:rPrChange>
              </w:rPr>
            </w:pPr>
            <w:r w:rsidRPr="001E7F20">
              <w:rPr>
                <w:rFonts w:cs="Calibri"/>
                <w:highlight w:val="yellow"/>
                <w:rPrChange w:id="3349" w:author="Eddie Curtis" w:date="2012-08-10T14:46:00Z">
                  <w:rPr>
                    <w:rFonts w:cs="Calibri"/>
                    <w:sz w:val="16"/>
                    <w:szCs w:val="16"/>
                  </w:rPr>
                </w:rPrChange>
              </w:rPr>
              <w:t>11.0-2</w:t>
            </w:r>
          </w:p>
          <w:p w:rsidR="00160ECC" w:rsidRPr="00160ECC" w:rsidRDefault="001E7F20" w:rsidP="00160ECC">
            <w:pPr>
              <w:rPr>
                <w:rFonts w:cs="Calibri"/>
              </w:rPr>
            </w:pPr>
            <w:r w:rsidRPr="001E7F20">
              <w:rPr>
                <w:rFonts w:cs="Calibri"/>
                <w:highlight w:val="yellow"/>
                <w:rPrChange w:id="3350" w:author="Eddie Curtis" w:date="2012-08-10T14:46:00Z">
                  <w:rPr>
                    <w:rFonts w:cs="Calibri"/>
                    <w:sz w:val="16"/>
                    <w:szCs w:val="16"/>
                  </w:rPr>
                </w:rPrChange>
              </w:rPr>
              <w:t>The ASCT shall maintain adaptive operation at non-preempted intersections during emergency vehicle preemption.</w:t>
            </w:r>
          </w:p>
        </w:tc>
      </w:tr>
      <w:tr w:rsidR="00160ECC" w:rsidTr="00A535CF">
        <w:tc>
          <w:tcPr>
            <w:tcW w:w="2040" w:type="dxa"/>
            <w:shd w:val="clear" w:color="auto" w:fill="auto"/>
          </w:tcPr>
          <w:p w:rsidR="00160ECC" w:rsidRPr="009B365B" w:rsidRDefault="001E7F20" w:rsidP="00160ECC">
            <w:pPr>
              <w:tabs>
                <w:tab w:val="center" w:pos="4680"/>
                <w:tab w:val="right" w:pos="9360"/>
              </w:tabs>
              <w:rPr>
                <w:rFonts w:cs="Calibri"/>
                <w:highlight w:val="yellow"/>
                <w:rPrChange w:id="3351" w:author="USER" w:date="2012-08-31T16:41:00Z">
                  <w:rPr>
                    <w:rFonts w:cs="Calibri"/>
                  </w:rPr>
                </w:rPrChange>
              </w:rPr>
            </w:pPr>
            <w:r w:rsidRPr="001E7F20">
              <w:rPr>
                <w:rFonts w:cs="Calibri"/>
                <w:highlight w:val="yellow"/>
                <w:rPrChange w:id="3352" w:author="USER" w:date="2012-08-31T16:41:00Z">
                  <w:rPr>
                    <w:rFonts w:cs="Calibri"/>
                    <w:sz w:val="16"/>
                    <w:szCs w:val="16"/>
                  </w:rPr>
                </w:rPrChange>
              </w:rPr>
              <w:lastRenderedPageBreak/>
              <w:t>4.13.0-3</w:t>
            </w:r>
          </w:p>
        </w:tc>
        <w:tc>
          <w:tcPr>
            <w:tcW w:w="5268" w:type="dxa"/>
            <w:shd w:val="clear" w:color="auto" w:fill="auto"/>
          </w:tcPr>
          <w:p w:rsidR="00160ECC" w:rsidRPr="009B365B" w:rsidRDefault="001E7F20" w:rsidP="00160ECC">
            <w:pPr>
              <w:tabs>
                <w:tab w:val="center" w:pos="4680"/>
                <w:tab w:val="right" w:pos="9360"/>
              </w:tabs>
              <w:rPr>
                <w:rFonts w:cs="Calibri"/>
                <w:highlight w:val="yellow"/>
                <w:rPrChange w:id="3353" w:author="USER" w:date="2012-08-31T16:41:00Z">
                  <w:rPr>
                    <w:rFonts w:cs="Calibri"/>
                  </w:rPr>
                </w:rPrChange>
              </w:rPr>
            </w:pPr>
            <w:r w:rsidRPr="001E7F20">
              <w:rPr>
                <w:rFonts w:cs="Calibri"/>
                <w:highlight w:val="yellow"/>
                <w:rPrChange w:id="3354" w:author="USER" w:date="2012-08-31T16:41:00Z">
                  <w:rPr>
                    <w:rFonts w:cs="Calibri"/>
                    <w:sz w:val="16"/>
                    <w:szCs w:val="16"/>
                  </w:rPr>
                </w:rPrChange>
              </w:rPr>
              <w:t>The system operator needs to accommodate bus and light rail transit signal priority (explain further)</w:t>
            </w:r>
          </w:p>
        </w:tc>
        <w:tc>
          <w:tcPr>
            <w:tcW w:w="5670" w:type="dxa"/>
            <w:shd w:val="clear" w:color="auto" w:fill="auto"/>
          </w:tcPr>
          <w:p w:rsidR="00160ECC" w:rsidRPr="008A31FD" w:rsidRDefault="001E7F20" w:rsidP="00160ECC">
            <w:pPr>
              <w:tabs>
                <w:tab w:val="center" w:pos="4680"/>
                <w:tab w:val="right" w:pos="9360"/>
              </w:tabs>
              <w:rPr>
                <w:rFonts w:cs="Calibri"/>
                <w:highlight w:val="yellow"/>
                <w:rPrChange w:id="3355" w:author="Eddie Curtis" w:date="2012-08-10T14:51:00Z">
                  <w:rPr>
                    <w:rFonts w:cs="Calibri"/>
                  </w:rPr>
                </w:rPrChange>
              </w:rPr>
            </w:pPr>
            <w:r w:rsidRPr="001E7F20">
              <w:rPr>
                <w:rFonts w:cs="Calibri"/>
                <w:highlight w:val="yellow"/>
                <w:rPrChange w:id="3356" w:author="Eddie Curtis" w:date="2012-08-10T14:51:00Z">
                  <w:rPr>
                    <w:rFonts w:cs="Calibri"/>
                    <w:sz w:val="16"/>
                    <w:szCs w:val="16"/>
                  </w:rPr>
                </w:rPrChange>
              </w:rPr>
              <w:t>12.0-1</w:t>
            </w:r>
          </w:p>
          <w:p w:rsidR="00160ECC" w:rsidRPr="008A31FD" w:rsidRDefault="001E7F20" w:rsidP="00160ECC">
            <w:pPr>
              <w:tabs>
                <w:tab w:val="center" w:pos="4680"/>
                <w:tab w:val="right" w:pos="9360"/>
              </w:tabs>
              <w:rPr>
                <w:rFonts w:cs="Calibri"/>
                <w:highlight w:val="yellow"/>
                <w:rPrChange w:id="3357" w:author="Eddie Curtis" w:date="2012-08-10T14:51:00Z">
                  <w:rPr>
                    <w:rFonts w:cs="Calibri"/>
                  </w:rPr>
                </w:rPrChange>
              </w:rPr>
            </w:pPr>
            <w:r w:rsidRPr="001E7F20">
              <w:rPr>
                <w:rFonts w:cs="Calibri"/>
                <w:highlight w:val="yellow"/>
                <w:rPrChange w:id="3358" w:author="Eddie Curtis" w:date="2012-08-10T14:51:00Z">
                  <w:rPr>
                    <w:rFonts w:cs="Calibri"/>
                    <w:sz w:val="16"/>
                    <w:szCs w:val="16"/>
                  </w:rPr>
                </w:rPrChange>
              </w:rPr>
              <w:t>The ASCT shall continue adaptive operations of a group when one of its signal controllers has a transit priority call.</w:t>
            </w:r>
          </w:p>
          <w:p w:rsidR="00160ECC" w:rsidRPr="008A31FD" w:rsidRDefault="001E7F20" w:rsidP="00160ECC">
            <w:pPr>
              <w:tabs>
                <w:tab w:val="center" w:pos="4680"/>
                <w:tab w:val="right" w:pos="9360"/>
              </w:tabs>
              <w:rPr>
                <w:rFonts w:cs="Calibri"/>
                <w:highlight w:val="yellow"/>
                <w:rPrChange w:id="3359" w:author="Eddie Curtis" w:date="2012-08-10T14:51:00Z">
                  <w:rPr>
                    <w:rFonts w:cs="Calibri"/>
                  </w:rPr>
                </w:rPrChange>
              </w:rPr>
            </w:pPr>
            <w:r w:rsidRPr="001E7F20">
              <w:rPr>
                <w:rFonts w:cs="Calibri"/>
                <w:highlight w:val="yellow"/>
                <w:rPrChange w:id="3360" w:author="Eddie Curtis" w:date="2012-08-10T14:51:00Z">
                  <w:rPr>
                    <w:rFonts w:cs="Calibri"/>
                    <w:sz w:val="16"/>
                    <w:szCs w:val="16"/>
                  </w:rPr>
                </w:rPrChange>
              </w:rPr>
              <w:t>12.0-2</w:t>
            </w:r>
          </w:p>
          <w:p w:rsidR="00160ECC" w:rsidRPr="008A31FD" w:rsidRDefault="001E7F20" w:rsidP="00160ECC">
            <w:pPr>
              <w:tabs>
                <w:tab w:val="center" w:pos="4680"/>
                <w:tab w:val="right" w:pos="9360"/>
              </w:tabs>
              <w:rPr>
                <w:rFonts w:cs="Calibri"/>
                <w:i/>
                <w:iCs/>
                <w:highlight w:val="yellow"/>
                <w:rPrChange w:id="3361" w:author="Eddie Curtis" w:date="2012-08-10T14:51:00Z">
                  <w:rPr>
                    <w:rFonts w:cs="Calibri"/>
                    <w:i/>
                    <w:iCs/>
                  </w:rPr>
                </w:rPrChange>
              </w:rPr>
            </w:pPr>
            <w:r w:rsidRPr="001E7F20">
              <w:rPr>
                <w:rFonts w:cs="Calibri"/>
                <w:i/>
                <w:iCs/>
                <w:highlight w:val="yellow"/>
                <w:rPrChange w:id="3362" w:author="Eddie Curtis" w:date="2012-08-10T14:51:00Z">
                  <w:rPr>
                    <w:rFonts w:cs="Calibri"/>
                    <w:i/>
                    <w:iCs/>
                    <w:sz w:val="16"/>
                    <w:szCs w:val="16"/>
                  </w:rPr>
                </w:rPrChange>
              </w:rPr>
              <w:t>The ASCT shall advance the start of a user-specified green phase in response to a transit priority call.</w:t>
            </w:r>
          </w:p>
          <w:p w:rsidR="00160ECC" w:rsidRPr="008A31FD" w:rsidRDefault="001E7F20" w:rsidP="00160ECC">
            <w:pPr>
              <w:tabs>
                <w:tab w:val="center" w:pos="4680"/>
                <w:tab w:val="right" w:pos="9360"/>
              </w:tabs>
              <w:rPr>
                <w:rFonts w:cs="Calibri"/>
                <w:highlight w:val="yellow"/>
                <w:rPrChange w:id="3363" w:author="Eddie Curtis" w:date="2012-08-10T14:51:00Z">
                  <w:rPr>
                    <w:rFonts w:cs="Calibri"/>
                  </w:rPr>
                </w:rPrChange>
              </w:rPr>
            </w:pPr>
            <w:r w:rsidRPr="001E7F20">
              <w:rPr>
                <w:rFonts w:cs="Calibri"/>
                <w:highlight w:val="yellow"/>
                <w:rPrChange w:id="3364" w:author="Eddie Curtis" w:date="2012-08-10T14:51:00Z">
                  <w:rPr>
                    <w:rFonts w:cs="Calibri"/>
                    <w:sz w:val="16"/>
                    <w:szCs w:val="16"/>
                  </w:rPr>
                </w:rPrChange>
              </w:rPr>
              <w:t>12.0-3</w:t>
            </w:r>
          </w:p>
          <w:p w:rsidR="00160ECC" w:rsidRDefault="001E7F20" w:rsidP="00160ECC">
            <w:pPr>
              <w:rPr>
                <w:rFonts w:cs="Calibri"/>
                <w:i/>
                <w:iCs/>
              </w:rPr>
            </w:pPr>
            <w:r w:rsidRPr="001E7F20">
              <w:rPr>
                <w:rFonts w:cs="Calibri"/>
                <w:i/>
                <w:iCs/>
                <w:highlight w:val="yellow"/>
                <w:rPrChange w:id="3365" w:author="Eddie Curtis" w:date="2012-08-10T14:51:00Z">
                  <w:rPr>
                    <w:rFonts w:cs="Calibri"/>
                    <w:i/>
                    <w:iCs/>
                    <w:sz w:val="16"/>
                    <w:szCs w:val="16"/>
                  </w:rPr>
                </w:rPrChange>
              </w:rPr>
              <w:t>The ASCT shall delay the end of a green phase, in response to a priority call.</w:t>
            </w:r>
          </w:p>
          <w:p w:rsidR="00160ECC" w:rsidRPr="008A31FD" w:rsidRDefault="001E7F20" w:rsidP="00160ECC">
            <w:pPr>
              <w:tabs>
                <w:tab w:val="center" w:pos="4680"/>
                <w:tab w:val="right" w:pos="9360"/>
              </w:tabs>
              <w:rPr>
                <w:rFonts w:cs="Calibri"/>
                <w:strike/>
                <w:rPrChange w:id="3366" w:author="Eddie Curtis" w:date="2012-08-10T14:50:00Z">
                  <w:rPr>
                    <w:rFonts w:cs="Calibri"/>
                  </w:rPr>
                </w:rPrChange>
              </w:rPr>
            </w:pPr>
            <w:r w:rsidRPr="001E7F20">
              <w:rPr>
                <w:rFonts w:cs="Calibri"/>
                <w:strike/>
                <w:rPrChange w:id="3367" w:author="Eddie Curtis" w:date="2012-08-10T14:50:00Z">
                  <w:rPr>
                    <w:rFonts w:cs="Calibri"/>
                    <w:sz w:val="16"/>
                    <w:szCs w:val="16"/>
                  </w:rPr>
                </w:rPrChange>
              </w:rPr>
              <w:t>12.0-4</w:t>
            </w:r>
          </w:p>
          <w:p w:rsidR="00160ECC" w:rsidRPr="008A31FD" w:rsidRDefault="001E7F20" w:rsidP="00160ECC">
            <w:pPr>
              <w:tabs>
                <w:tab w:val="center" w:pos="4680"/>
                <w:tab w:val="right" w:pos="9360"/>
              </w:tabs>
              <w:rPr>
                <w:rFonts w:cs="Calibri"/>
                <w:i/>
                <w:iCs/>
                <w:strike/>
                <w:rPrChange w:id="3368" w:author="Eddie Curtis" w:date="2012-08-10T14:50:00Z">
                  <w:rPr>
                    <w:rFonts w:cs="Calibri"/>
                    <w:i/>
                    <w:iCs/>
                  </w:rPr>
                </w:rPrChange>
              </w:rPr>
            </w:pPr>
            <w:r w:rsidRPr="001E7F20">
              <w:rPr>
                <w:rFonts w:cs="Calibri"/>
                <w:i/>
                <w:iCs/>
                <w:strike/>
                <w:rPrChange w:id="3369" w:author="Eddie Curtis" w:date="2012-08-10T14:50:00Z">
                  <w:rPr>
                    <w:rFonts w:cs="Calibri"/>
                    <w:i/>
                    <w:iCs/>
                    <w:sz w:val="16"/>
                    <w:szCs w:val="16"/>
                  </w:rPr>
                </w:rPrChange>
              </w:rPr>
              <w:t>The ASCT shall permit at least XX exclusive transit phases.</w:t>
            </w:r>
          </w:p>
          <w:p w:rsidR="00160ECC" w:rsidRPr="008A31FD" w:rsidRDefault="001E7F20" w:rsidP="00160ECC">
            <w:pPr>
              <w:tabs>
                <w:tab w:val="center" w:pos="4680"/>
                <w:tab w:val="right" w:pos="9360"/>
              </w:tabs>
              <w:rPr>
                <w:rFonts w:cs="Calibri"/>
                <w:strike/>
                <w:rPrChange w:id="3370" w:author="Eddie Curtis" w:date="2012-08-10T14:50:00Z">
                  <w:rPr>
                    <w:rFonts w:cs="Calibri"/>
                  </w:rPr>
                </w:rPrChange>
              </w:rPr>
            </w:pPr>
            <w:r w:rsidRPr="001E7F20">
              <w:rPr>
                <w:rFonts w:cs="Calibri"/>
                <w:strike/>
                <w:rPrChange w:id="3371" w:author="Eddie Curtis" w:date="2012-08-10T14:50:00Z">
                  <w:rPr>
                    <w:rFonts w:cs="Calibri"/>
                    <w:sz w:val="16"/>
                    <w:szCs w:val="16"/>
                  </w:rPr>
                </w:rPrChange>
              </w:rPr>
              <w:t>12.0-5</w:t>
            </w:r>
          </w:p>
          <w:p w:rsidR="00160ECC" w:rsidRPr="008A31FD" w:rsidRDefault="001E7F20" w:rsidP="00160ECC">
            <w:pPr>
              <w:tabs>
                <w:tab w:val="center" w:pos="4680"/>
                <w:tab w:val="right" w:pos="9360"/>
              </w:tabs>
              <w:rPr>
                <w:rFonts w:cs="Calibri"/>
                <w:i/>
                <w:iCs/>
                <w:strike/>
                <w:rPrChange w:id="3372" w:author="Eddie Curtis" w:date="2012-08-10T14:50:00Z">
                  <w:rPr>
                    <w:rFonts w:cs="Calibri"/>
                    <w:i/>
                    <w:iCs/>
                  </w:rPr>
                </w:rPrChange>
              </w:rPr>
            </w:pPr>
            <w:r w:rsidRPr="001E7F20">
              <w:rPr>
                <w:rFonts w:cs="Calibri"/>
                <w:i/>
                <w:iCs/>
                <w:strike/>
                <w:rPrChange w:id="3373" w:author="Eddie Curtis" w:date="2012-08-10T14:50:00Z">
                  <w:rPr>
                    <w:rFonts w:cs="Calibri"/>
                    <w:i/>
                    <w:iCs/>
                    <w:sz w:val="16"/>
                    <w:szCs w:val="16"/>
                  </w:rPr>
                </w:rPrChange>
              </w:rPr>
              <w:t>The ASCT shall control vehicle phases independently of the following:</w:t>
            </w:r>
          </w:p>
          <w:p w:rsidR="00160ECC" w:rsidRPr="008A31FD" w:rsidRDefault="001E7F20" w:rsidP="00160ECC">
            <w:pPr>
              <w:tabs>
                <w:tab w:val="center" w:pos="4680"/>
                <w:tab w:val="right" w:pos="9360"/>
              </w:tabs>
              <w:rPr>
                <w:rFonts w:cs="Calibri"/>
                <w:strike/>
                <w:rPrChange w:id="3374" w:author="Eddie Curtis" w:date="2012-08-10T14:50:00Z">
                  <w:rPr>
                    <w:rFonts w:cs="Calibri"/>
                  </w:rPr>
                </w:rPrChange>
              </w:rPr>
            </w:pPr>
            <w:r w:rsidRPr="001E7F20">
              <w:rPr>
                <w:rFonts w:cs="Calibri"/>
                <w:strike/>
                <w:rPrChange w:id="3375" w:author="Eddie Curtis" w:date="2012-08-10T14:50:00Z">
                  <w:rPr>
                    <w:rFonts w:cs="Calibri"/>
                    <w:sz w:val="16"/>
                    <w:szCs w:val="16"/>
                  </w:rPr>
                </w:rPrChange>
              </w:rPr>
              <w:t>12.0-6</w:t>
            </w:r>
          </w:p>
          <w:p w:rsidR="00160ECC" w:rsidRPr="008A31FD" w:rsidRDefault="001E7F20" w:rsidP="00160ECC">
            <w:pPr>
              <w:tabs>
                <w:tab w:val="center" w:pos="4680"/>
                <w:tab w:val="right" w:pos="9360"/>
              </w:tabs>
              <w:rPr>
                <w:rFonts w:cs="Calibri"/>
                <w:strike/>
                <w:rPrChange w:id="3376" w:author="Eddie Curtis" w:date="2012-08-10T14:50:00Z">
                  <w:rPr>
                    <w:rFonts w:cs="Calibri"/>
                  </w:rPr>
                </w:rPrChange>
              </w:rPr>
            </w:pPr>
            <w:r w:rsidRPr="001E7F20">
              <w:rPr>
                <w:rFonts w:cs="Calibri"/>
                <w:strike/>
                <w:rPrChange w:id="3377" w:author="Eddie Curtis" w:date="2012-08-10T14:50:00Z">
                  <w:rPr>
                    <w:rFonts w:cs="Calibri"/>
                    <w:sz w:val="16"/>
                    <w:szCs w:val="16"/>
                  </w:rPr>
                </w:rPrChange>
              </w:rPr>
              <w:t>The ASCT shall interface with external bus transit priority system in the following fashion….. (explain the external system and refer to other interfaces as appropriate)</w:t>
            </w:r>
          </w:p>
          <w:p w:rsidR="00160ECC" w:rsidRPr="008A31FD" w:rsidRDefault="001E7F20" w:rsidP="00160ECC">
            <w:pPr>
              <w:tabs>
                <w:tab w:val="center" w:pos="4680"/>
                <w:tab w:val="right" w:pos="9360"/>
              </w:tabs>
              <w:rPr>
                <w:rFonts w:cs="Calibri"/>
                <w:highlight w:val="yellow"/>
                <w:rPrChange w:id="3378" w:author="Eddie Curtis" w:date="2012-08-10T14:51:00Z">
                  <w:rPr>
                    <w:rFonts w:cs="Calibri"/>
                  </w:rPr>
                </w:rPrChange>
              </w:rPr>
            </w:pPr>
            <w:r w:rsidRPr="001E7F20">
              <w:rPr>
                <w:rFonts w:cs="Calibri"/>
                <w:highlight w:val="yellow"/>
                <w:rPrChange w:id="3379" w:author="Eddie Curtis" w:date="2012-08-10T14:51:00Z">
                  <w:rPr>
                    <w:rFonts w:cs="Calibri"/>
                    <w:sz w:val="16"/>
                    <w:szCs w:val="16"/>
                  </w:rPr>
                </w:rPrChange>
              </w:rPr>
              <w:t>12.0-2.0-1</w:t>
            </w:r>
          </w:p>
          <w:p w:rsidR="00160ECC" w:rsidRPr="008A31FD" w:rsidRDefault="001E7F20" w:rsidP="00160ECC">
            <w:pPr>
              <w:tabs>
                <w:tab w:val="center" w:pos="4680"/>
                <w:tab w:val="right" w:pos="9360"/>
              </w:tabs>
              <w:rPr>
                <w:rFonts w:cs="Calibri"/>
                <w:highlight w:val="yellow"/>
                <w:rPrChange w:id="3380" w:author="Eddie Curtis" w:date="2012-08-10T14:51:00Z">
                  <w:rPr>
                    <w:rFonts w:cs="Calibri"/>
                  </w:rPr>
                </w:rPrChange>
              </w:rPr>
            </w:pPr>
            <w:r w:rsidRPr="001E7F20">
              <w:rPr>
                <w:rFonts w:cs="Calibri"/>
                <w:highlight w:val="yellow"/>
                <w:rPrChange w:id="3381" w:author="Eddie Curtis" w:date="2012-08-10T14:51:00Z">
                  <w:rPr>
                    <w:rFonts w:cs="Calibri"/>
                    <w:sz w:val="16"/>
                    <w:szCs w:val="16"/>
                  </w:rPr>
                </w:rPrChange>
              </w:rPr>
              <w:t>The advance of start of green phase shall be user-defined.</w:t>
            </w:r>
          </w:p>
          <w:p w:rsidR="00160ECC" w:rsidRPr="008A31FD" w:rsidRDefault="001E7F20" w:rsidP="00160ECC">
            <w:pPr>
              <w:tabs>
                <w:tab w:val="center" w:pos="4680"/>
                <w:tab w:val="right" w:pos="9360"/>
              </w:tabs>
              <w:rPr>
                <w:rFonts w:cs="Calibri"/>
                <w:highlight w:val="yellow"/>
                <w:rPrChange w:id="3382" w:author="Eddie Curtis" w:date="2012-08-10T14:51:00Z">
                  <w:rPr>
                    <w:rFonts w:cs="Calibri"/>
                  </w:rPr>
                </w:rPrChange>
              </w:rPr>
            </w:pPr>
            <w:r w:rsidRPr="001E7F20">
              <w:rPr>
                <w:rFonts w:cs="Calibri"/>
                <w:highlight w:val="yellow"/>
                <w:rPrChange w:id="3383" w:author="Eddie Curtis" w:date="2012-08-10T14:51:00Z">
                  <w:rPr>
                    <w:rFonts w:cs="Calibri"/>
                    <w:sz w:val="16"/>
                    <w:szCs w:val="16"/>
                  </w:rPr>
                </w:rPrChange>
              </w:rPr>
              <w:t>12.0-2.0-2</w:t>
            </w:r>
          </w:p>
          <w:p w:rsidR="00160ECC" w:rsidRPr="008A31FD" w:rsidRDefault="001E7F20" w:rsidP="00160ECC">
            <w:pPr>
              <w:tabs>
                <w:tab w:val="center" w:pos="4680"/>
                <w:tab w:val="right" w:pos="9360"/>
              </w:tabs>
              <w:rPr>
                <w:rFonts w:cs="Calibri"/>
                <w:highlight w:val="yellow"/>
                <w:rPrChange w:id="3384" w:author="Eddie Curtis" w:date="2012-08-10T14:51:00Z">
                  <w:rPr>
                    <w:rFonts w:cs="Calibri"/>
                  </w:rPr>
                </w:rPrChange>
              </w:rPr>
            </w:pPr>
            <w:r w:rsidRPr="001E7F20">
              <w:rPr>
                <w:rFonts w:cs="Calibri"/>
                <w:highlight w:val="yellow"/>
                <w:rPrChange w:id="3385" w:author="Eddie Curtis" w:date="2012-08-10T14:51:00Z">
                  <w:rPr>
                    <w:rFonts w:cs="Calibri"/>
                    <w:sz w:val="16"/>
                    <w:szCs w:val="16"/>
                  </w:rPr>
                </w:rPrChange>
              </w:rPr>
              <w:lastRenderedPageBreak/>
              <w:t>Adaptive operations shall continue during the advance of the start of green phase.</w:t>
            </w:r>
          </w:p>
          <w:p w:rsidR="00160ECC" w:rsidRPr="008A31FD" w:rsidRDefault="001E7F20" w:rsidP="00160ECC">
            <w:pPr>
              <w:tabs>
                <w:tab w:val="center" w:pos="4680"/>
                <w:tab w:val="right" w:pos="9360"/>
              </w:tabs>
              <w:rPr>
                <w:rFonts w:cs="Calibri"/>
                <w:highlight w:val="yellow"/>
                <w:rPrChange w:id="3386" w:author="Eddie Curtis" w:date="2012-08-10T14:51:00Z">
                  <w:rPr>
                    <w:rFonts w:cs="Calibri"/>
                  </w:rPr>
                </w:rPrChange>
              </w:rPr>
            </w:pPr>
            <w:r w:rsidRPr="001E7F20">
              <w:rPr>
                <w:rFonts w:cs="Calibri"/>
                <w:highlight w:val="yellow"/>
                <w:rPrChange w:id="3387" w:author="Eddie Curtis" w:date="2012-08-10T14:51:00Z">
                  <w:rPr>
                    <w:rFonts w:cs="Calibri"/>
                    <w:sz w:val="16"/>
                    <w:szCs w:val="16"/>
                  </w:rPr>
                </w:rPrChange>
              </w:rPr>
              <w:t>12.0-3.0-1</w:t>
            </w:r>
          </w:p>
          <w:p w:rsidR="00160ECC" w:rsidRPr="008A31FD" w:rsidRDefault="001E7F20" w:rsidP="00160ECC">
            <w:pPr>
              <w:tabs>
                <w:tab w:val="center" w:pos="4680"/>
                <w:tab w:val="right" w:pos="9360"/>
              </w:tabs>
              <w:rPr>
                <w:rFonts w:cs="Calibri"/>
                <w:highlight w:val="yellow"/>
                <w:rPrChange w:id="3388" w:author="Eddie Curtis" w:date="2012-08-10T14:51:00Z">
                  <w:rPr>
                    <w:rFonts w:cs="Calibri"/>
                  </w:rPr>
                </w:rPrChange>
              </w:rPr>
            </w:pPr>
            <w:r w:rsidRPr="001E7F20">
              <w:rPr>
                <w:rFonts w:cs="Calibri"/>
                <w:highlight w:val="yellow"/>
                <w:rPrChange w:id="3389" w:author="Eddie Curtis" w:date="2012-08-10T14:51:00Z">
                  <w:rPr>
                    <w:rFonts w:cs="Calibri"/>
                    <w:sz w:val="16"/>
                    <w:szCs w:val="16"/>
                  </w:rPr>
                </w:rPrChange>
              </w:rPr>
              <w:t>The delay of end of green phase shall be user-defined.</w:t>
            </w:r>
          </w:p>
          <w:p w:rsidR="00160ECC" w:rsidRPr="008A31FD" w:rsidRDefault="001E7F20" w:rsidP="00160ECC">
            <w:pPr>
              <w:tabs>
                <w:tab w:val="center" w:pos="4680"/>
                <w:tab w:val="right" w:pos="9360"/>
              </w:tabs>
              <w:rPr>
                <w:rFonts w:cs="Calibri"/>
                <w:highlight w:val="yellow"/>
                <w:rPrChange w:id="3390" w:author="Eddie Curtis" w:date="2012-08-10T14:51:00Z">
                  <w:rPr>
                    <w:rFonts w:cs="Calibri"/>
                  </w:rPr>
                </w:rPrChange>
              </w:rPr>
            </w:pPr>
            <w:r w:rsidRPr="001E7F20">
              <w:rPr>
                <w:rFonts w:cs="Calibri"/>
                <w:highlight w:val="yellow"/>
                <w:rPrChange w:id="3391" w:author="Eddie Curtis" w:date="2012-08-10T14:51:00Z">
                  <w:rPr>
                    <w:rFonts w:cs="Calibri"/>
                    <w:sz w:val="16"/>
                    <w:szCs w:val="16"/>
                  </w:rPr>
                </w:rPrChange>
              </w:rPr>
              <w:t>12.0-3.0-2</w:t>
            </w:r>
          </w:p>
          <w:p w:rsidR="00160ECC" w:rsidRDefault="001E7F20" w:rsidP="00160ECC">
            <w:pPr>
              <w:rPr>
                <w:rFonts w:cs="Calibri"/>
              </w:rPr>
            </w:pPr>
            <w:r w:rsidRPr="001E7F20">
              <w:rPr>
                <w:rFonts w:cs="Calibri"/>
                <w:highlight w:val="yellow"/>
                <w:rPrChange w:id="3392" w:author="Eddie Curtis" w:date="2012-08-10T14:51:00Z">
                  <w:rPr>
                    <w:rFonts w:cs="Calibri"/>
                    <w:sz w:val="16"/>
                    <w:szCs w:val="16"/>
                  </w:rPr>
                </w:rPrChange>
              </w:rPr>
              <w:t>Adaptive operations shall continue during the delay of the end of green phase.</w:t>
            </w:r>
          </w:p>
          <w:p w:rsidR="00160ECC" w:rsidRPr="008A31FD" w:rsidRDefault="001E7F20" w:rsidP="00160ECC">
            <w:pPr>
              <w:tabs>
                <w:tab w:val="center" w:pos="4680"/>
                <w:tab w:val="right" w:pos="9360"/>
              </w:tabs>
              <w:rPr>
                <w:rFonts w:cs="Calibri"/>
                <w:strike/>
                <w:rPrChange w:id="3393" w:author="Eddie Curtis" w:date="2012-08-10T14:50:00Z">
                  <w:rPr>
                    <w:rFonts w:cs="Calibri"/>
                  </w:rPr>
                </w:rPrChange>
              </w:rPr>
            </w:pPr>
            <w:r w:rsidRPr="001E7F20">
              <w:rPr>
                <w:rFonts w:cs="Calibri"/>
                <w:strike/>
                <w:rPrChange w:id="3394" w:author="Eddie Curtis" w:date="2012-08-10T14:50:00Z">
                  <w:rPr>
                    <w:rFonts w:cs="Calibri"/>
                    <w:sz w:val="16"/>
                    <w:szCs w:val="16"/>
                  </w:rPr>
                </w:rPrChange>
              </w:rPr>
              <w:t>12.0-4.0-1</w:t>
            </w:r>
          </w:p>
          <w:p w:rsidR="00160ECC" w:rsidRDefault="001E7F20" w:rsidP="00160ECC">
            <w:pPr>
              <w:rPr>
                <w:rFonts w:cs="Calibri"/>
              </w:rPr>
            </w:pPr>
            <w:r w:rsidRPr="001E7F20">
              <w:rPr>
                <w:rFonts w:cs="Calibri"/>
                <w:strike/>
                <w:rPrChange w:id="3395" w:author="Eddie Curtis" w:date="2012-08-10T14:50:00Z">
                  <w:rPr>
                    <w:rFonts w:cs="Calibri"/>
                    <w:sz w:val="16"/>
                    <w:szCs w:val="16"/>
                  </w:rPr>
                </w:rPrChange>
              </w:rPr>
              <w:t>Adaptive operations shall continue when there is an exclusive transit phase call.</w:t>
            </w:r>
          </w:p>
          <w:p w:rsidR="00160ECC" w:rsidRPr="008A31FD" w:rsidRDefault="001E7F20" w:rsidP="00160ECC">
            <w:pPr>
              <w:tabs>
                <w:tab w:val="center" w:pos="4680"/>
                <w:tab w:val="right" w:pos="9360"/>
              </w:tabs>
              <w:rPr>
                <w:rFonts w:cs="Calibri"/>
                <w:strike/>
                <w:rPrChange w:id="3396" w:author="Eddie Curtis" w:date="2012-08-10T14:50:00Z">
                  <w:rPr>
                    <w:rFonts w:cs="Calibri"/>
                  </w:rPr>
                </w:rPrChange>
              </w:rPr>
            </w:pPr>
            <w:r w:rsidRPr="001E7F20">
              <w:rPr>
                <w:rFonts w:cs="Calibri"/>
                <w:strike/>
                <w:rPrChange w:id="3397" w:author="Eddie Curtis" w:date="2012-08-10T14:50:00Z">
                  <w:rPr>
                    <w:rFonts w:cs="Calibri"/>
                    <w:sz w:val="16"/>
                    <w:szCs w:val="16"/>
                  </w:rPr>
                </w:rPrChange>
              </w:rPr>
              <w:t>12.0-5.0-1</w:t>
            </w:r>
          </w:p>
          <w:p w:rsidR="00160ECC" w:rsidRPr="008A31FD" w:rsidRDefault="001E7F20" w:rsidP="00160ECC">
            <w:pPr>
              <w:numPr>
                <w:ilvl w:val="0"/>
                <w:numId w:val="11"/>
              </w:numPr>
              <w:tabs>
                <w:tab w:val="center" w:pos="4680"/>
                <w:tab w:val="right" w:pos="9360"/>
              </w:tabs>
              <w:rPr>
                <w:rFonts w:cs="Calibri"/>
                <w:strike/>
                <w:rPrChange w:id="3398" w:author="Eddie Curtis" w:date="2012-08-10T14:50:00Z">
                  <w:rPr>
                    <w:rFonts w:cs="Calibri"/>
                  </w:rPr>
                </w:rPrChange>
              </w:rPr>
            </w:pPr>
            <w:r w:rsidRPr="001E7F20">
              <w:rPr>
                <w:rFonts w:cs="Calibri"/>
                <w:strike/>
                <w:rPrChange w:id="3399" w:author="Eddie Curtis" w:date="2012-08-10T14:50:00Z">
                  <w:rPr>
                    <w:rFonts w:cs="Calibri"/>
                    <w:sz w:val="16"/>
                    <w:szCs w:val="16"/>
                  </w:rPr>
                </w:rPrChange>
              </w:rPr>
              <w:t>LRT only phases</w:t>
            </w:r>
          </w:p>
          <w:p w:rsidR="00160ECC" w:rsidRPr="008A31FD" w:rsidRDefault="001E7F20" w:rsidP="00160ECC">
            <w:pPr>
              <w:tabs>
                <w:tab w:val="center" w:pos="4680"/>
                <w:tab w:val="right" w:pos="9360"/>
              </w:tabs>
              <w:rPr>
                <w:rFonts w:cs="Calibri"/>
                <w:strike/>
                <w:rPrChange w:id="3400" w:author="Eddie Curtis" w:date="2012-08-10T14:50:00Z">
                  <w:rPr>
                    <w:rFonts w:cs="Calibri"/>
                  </w:rPr>
                </w:rPrChange>
              </w:rPr>
            </w:pPr>
            <w:r w:rsidRPr="001E7F20">
              <w:rPr>
                <w:rFonts w:cs="Calibri"/>
                <w:strike/>
                <w:rPrChange w:id="3401" w:author="Eddie Curtis" w:date="2012-08-10T14:50:00Z">
                  <w:rPr>
                    <w:rFonts w:cs="Calibri"/>
                    <w:sz w:val="16"/>
                    <w:szCs w:val="16"/>
                  </w:rPr>
                </w:rPrChange>
              </w:rPr>
              <w:t>12.0-5.0-2</w:t>
            </w:r>
          </w:p>
          <w:p w:rsidR="00160ECC" w:rsidRPr="008A31FD" w:rsidRDefault="001E7F20" w:rsidP="00160ECC">
            <w:pPr>
              <w:numPr>
                <w:ilvl w:val="0"/>
                <w:numId w:val="11"/>
              </w:numPr>
              <w:tabs>
                <w:tab w:val="center" w:pos="4680"/>
                <w:tab w:val="right" w:pos="9360"/>
              </w:tabs>
              <w:rPr>
                <w:rFonts w:cs="Calibri"/>
                <w:strike/>
                <w:rPrChange w:id="3402" w:author="Eddie Curtis" w:date="2012-08-10T14:50:00Z">
                  <w:rPr>
                    <w:rFonts w:cs="Calibri"/>
                  </w:rPr>
                </w:rPrChange>
              </w:rPr>
            </w:pPr>
            <w:r w:rsidRPr="001E7F20">
              <w:rPr>
                <w:rFonts w:cs="Calibri"/>
                <w:strike/>
                <w:rPrChange w:id="3403" w:author="Eddie Curtis" w:date="2012-08-10T14:50:00Z">
                  <w:rPr>
                    <w:rFonts w:cs="Calibri"/>
                    <w:sz w:val="16"/>
                    <w:szCs w:val="16"/>
                  </w:rPr>
                </w:rPrChange>
              </w:rPr>
              <w:t>Bus only phases</w:t>
            </w:r>
          </w:p>
          <w:p w:rsidR="00160ECC" w:rsidRPr="008A31FD" w:rsidRDefault="001E7F20" w:rsidP="00160ECC">
            <w:pPr>
              <w:tabs>
                <w:tab w:val="center" w:pos="4680"/>
                <w:tab w:val="right" w:pos="9360"/>
              </w:tabs>
              <w:rPr>
                <w:rFonts w:cs="Calibri"/>
                <w:highlight w:val="yellow"/>
                <w:rPrChange w:id="3404" w:author="Eddie Curtis" w:date="2012-08-10T14:50:00Z">
                  <w:rPr>
                    <w:rFonts w:cs="Calibri"/>
                  </w:rPr>
                </w:rPrChange>
              </w:rPr>
            </w:pPr>
            <w:r w:rsidRPr="001E7F20">
              <w:rPr>
                <w:rFonts w:cs="Calibri"/>
                <w:highlight w:val="yellow"/>
                <w:rPrChange w:id="3405" w:author="Eddie Curtis" w:date="2012-08-10T14:50:00Z">
                  <w:rPr>
                    <w:rFonts w:cs="Calibri"/>
                    <w:sz w:val="16"/>
                    <w:szCs w:val="16"/>
                  </w:rPr>
                </w:rPrChange>
              </w:rPr>
              <w:t>12.0-8</w:t>
            </w:r>
          </w:p>
          <w:p w:rsidR="00160ECC" w:rsidRPr="008A31FD" w:rsidRDefault="001E7F20" w:rsidP="00160ECC">
            <w:pPr>
              <w:tabs>
                <w:tab w:val="center" w:pos="4680"/>
                <w:tab w:val="right" w:pos="9360"/>
              </w:tabs>
              <w:rPr>
                <w:rFonts w:cs="Calibri"/>
                <w:highlight w:val="yellow"/>
                <w:rPrChange w:id="3406" w:author="Eddie Curtis" w:date="2012-08-10T14:50:00Z">
                  <w:rPr>
                    <w:rFonts w:cs="Calibri"/>
                  </w:rPr>
                </w:rPrChange>
              </w:rPr>
            </w:pPr>
            <w:r w:rsidRPr="001E7F20">
              <w:rPr>
                <w:rFonts w:cs="Calibri"/>
                <w:highlight w:val="yellow"/>
                <w:rPrChange w:id="3407" w:author="Eddie Curtis" w:date="2012-08-10T14:50:00Z">
                  <w:rPr>
                    <w:rFonts w:cs="Calibri"/>
                    <w:sz w:val="16"/>
                    <w:szCs w:val="16"/>
                  </w:rPr>
                </w:rPrChange>
              </w:rPr>
              <w:t>The ASCT shall accept a transit priority call from:</w:t>
            </w:r>
          </w:p>
          <w:p w:rsidR="00160ECC" w:rsidRPr="008A31FD" w:rsidRDefault="001E7F20" w:rsidP="00160ECC">
            <w:pPr>
              <w:numPr>
                <w:ilvl w:val="0"/>
                <w:numId w:val="11"/>
              </w:numPr>
              <w:tabs>
                <w:tab w:val="center" w:pos="4680"/>
                <w:tab w:val="right" w:pos="9360"/>
              </w:tabs>
              <w:rPr>
                <w:rFonts w:cs="Calibri"/>
                <w:highlight w:val="yellow"/>
                <w:rPrChange w:id="3408" w:author="Eddie Curtis" w:date="2012-08-10T14:50:00Z">
                  <w:rPr>
                    <w:rFonts w:cs="Calibri"/>
                  </w:rPr>
                </w:rPrChange>
              </w:rPr>
            </w:pPr>
            <w:r w:rsidRPr="001E7F20">
              <w:rPr>
                <w:rFonts w:cs="Calibri"/>
                <w:highlight w:val="yellow"/>
                <w:rPrChange w:id="3409" w:author="Eddie Curtis" w:date="2012-08-10T14:50:00Z">
                  <w:rPr>
                    <w:rFonts w:cs="Calibri"/>
                    <w:sz w:val="16"/>
                    <w:szCs w:val="16"/>
                  </w:rPr>
                </w:rPrChange>
              </w:rPr>
              <w:t>a signal controller/transit vehicle detector;</w:t>
            </w:r>
          </w:p>
          <w:p w:rsidR="00160ECC" w:rsidRPr="008A31FD" w:rsidRDefault="001E7F20" w:rsidP="00160ECC">
            <w:pPr>
              <w:numPr>
                <w:ilvl w:val="0"/>
                <w:numId w:val="11"/>
              </w:numPr>
              <w:tabs>
                <w:tab w:val="center" w:pos="4680"/>
                <w:tab w:val="right" w:pos="9360"/>
              </w:tabs>
              <w:rPr>
                <w:rFonts w:cs="Calibri"/>
                <w:highlight w:val="yellow"/>
                <w:rPrChange w:id="3410" w:author="Eddie Curtis" w:date="2012-08-10T14:50:00Z">
                  <w:rPr>
                    <w:rFonts w:cs="Calibri"/>
                  </w:rPr>
                </w:rPrChange>
              </w:rPr>
            </w:pPr>
            <w:proofErr w:type="gramStart"/>
            <w:r w:rsidRPr="001E7F20">
              <w:rPr>
                <w:rFonts w:cs="Calibri"/>
                <w:highlight w:val="yellow"/>
                <w:rPrChange w:id="3411" w:author="Eddie Curtis" w:date="2012-08-10T14:50:00Z">
                  <w:rPr>
                    <w:rFonts w:cs="Calibri"/>
                    <w:sz w:val="16"/>
                    <w:szCs w:val="16"/>
                  </w:rPr>
                </w:rPrChange>
              </w:rPr>
              <w:t>an</w:t>
            </w:r>
            <w:proofErr w:type="gramEnd"/>
            <w:r w:rsidRPr="001E7F20">
              <w:rPr>
                <w:rFonts w:cs="Calibri"/>
                <w:highlight w:val="yellow"/>
                <w:rPrChange w:id="3412" w:author="Eddie Curtis" w:date="2012-08-10T14:50:00Z">
                  <w:rPr>
                    <w:rFonts w:cs="Calibri"/>
                    <w:sz w:val="16"/>
                    <w:szCs w:val="16"/>
                  </w:rPr>
                </w:rPrChange>
              </w:rPr>
              <w:t xml:space="preserve"> external system.</w:t>
            </w:r>
          </w:p>
          <w:p w:rsidR="00160ECC" w:rsidRPr="008A31FD" w:rsidRDefault="001E7F20" w:rsidP="00160ECC">
            <w:pPr>
              <w:tabs>
                <w:tab w:val="center" w:pos="4680"/>
                <w:tab w:val="right" w:pos="9360"/>
              </w:tabs>
              <w:rPr>
                <w:rFonts w:cs="Calibri"/>
                <w:strike/>
                <w:rPrChange w:id="3413" w:author="Eddie Curtis" w:date="2012-08-10T14:50:00Z">
                  <w:rPr>
                    <w:rFonts w:cs="Calibri"/>
                  </w:rPr>
                </w:rPrChange>
              </w:rPr>
            </w:pPr>
            <w:r w:rsidRPr="001E7F20">
              <w:rPr>
                <w:rFonts w:cs="Calibri"/>
                <w:strike/>
                <w:rPrChange w:id="3414" w:author="Eddie Curtis" w:date="2012-08-10T14:50:00Z">
                  <w:rPr>
                    <w:rFonts w:cs="Calibri"/>
                    <w:sz w:val="16"/>
                    <w:szCs w:val="16"/>
                  </w:rPr>
                </w:rPrChange>
              </w:rPr>
              <w:t>12.0-7</w:t>
            </w:r>
          </w:p>
          <w:p w:rsidR="00160ECC" w:rsidRPr="00160ECC" w:rsidRDefault="001E7F20" w:rsidP="00160ECC">
            <w:pPr>
              <w:rPr>
                <w:rFonts w:cs="Calibri"/>
              </w:rPr>
            </w:pPr>
            <w:r w:rsidRPr="001E7F20">
              <w:rPr>
                <w:rFonts w:cs="Calibri"/>
                <w:strike/>
                <w:rPrChange w:id="3415" w:author="Eddie Curtis" w:date="2012-08-10T14:50:00Z">
                  <w:rPr>
                    <w:rFonts w:cs="Calibri"/>
                    <w:sz w:val="16"/>
                    <w:szCs w:val="16"/>
                  </w:rPr>
                </w:rPrChange>
              </w:rPr>
              <w:t>The ASCT shall interface with external light rail transit priority system in the following fashion….. (explain the external system and refer to other interfaces as appropriate)</w:t>
            </w:r>
          </w:p>
        </w:tc>
      </w:tr>
      <w:tr w:rsidR="00160ECC" w:rsidTr="00A535CF">
        <w:tc>
          <w:tcPr>
            <w:tcW w:w="2040" w:type="dxa"/>
            <w:shd w:val="clear" w:color="auto" w:fill="auto"/>
          </w:tcPr>
          <w:p w:rsidR="00160ECC" w:rsidRPr="008A31FD" w:rsidRDefault="001E7F20" w:rsidP="00160ECC">
            <w:pPr>
              <w:tabs>
                <w:tab w:val="center" w:pos="4680"/>
                <w:tab w:val="right" w:pos="9360"/>
              </w:tabs>
              <w:rPr>
                <w:rFonts w:cs="Calibri"/>
                <w:strike/>
                <w:rPrChange w:id="3416" w:author="Eddie Curtis" w:date="2012-08-10T14:51:00Z">
                  <w:rPr>
                    <w:rFonts w:cs="Calibri"/>
                  </w:rPr>
                </w:rPrChange>
              </w:rPr>
            </w:pPr>
            <w:r w:rsidRPr="001E7F20">
              <w:rPr>
                <w:rFonts w:cs="Calibri"/>
                <w:strike/>
                <w:rPrChange w:id="3417" w:author="Eddie Curtis" w:date="2012-08-10T14:51:00Z">
                  <w:rPr>
                    <w:rFonts w:cs="Calibri"/>
                    <w:sz w:val="16"/>
                    <w:szCs w:val="16"/>
                  </w:rPr>
                </w:rPrChange>
              </w:rPr>
              <w:lastRenderedPageBreak/>
              <w:t>4.13.0-4</w:t>
            </w:r>
          </w:p>
        </w:tc>
        <w:tc>
          <w:tcPr>
            <w:tcW w:w="5268" w:type="dxa"/>
            <w:shd w:val="clear" w:color="auto" w:fill="auto"/>
          </w:tcPr>
          <w:p w:rsidR="00160ECC" w:rsidRPr="008A31FD" w:rsidRDefault="001E7F20" w:rsidP="00160ECC">
            <w:pPr>
              <w:tabs>
                <w:tab w:val="center" w:pos="4680"/>
                <w:tab w:val="right" w:pos="9360"/>
              </w:tabs>
              <w:rPr>
                <w:rFonts w:cs="Calibri"/>
                <w:strike/>
                <w:rPrChange w:id="3418" w:author="Eddie Curtis" w:date="2012-08-10T14:51:00Z">
                  <w:rPr>
                    <w:rFonts w:cs="Calibri"/>
                  </w:rPr>
                </w:rPrChange>
              </w:rPr>
            </w:pPr>
            <w:r w:rsidRPr="001E7F20">
              <w:rPr>
                <w:rFonts w:cs="Calibri"/>
                <w:strike/>
                <w:rPrChange w:id="3419" w:author="Eddie Curtis" w:date="2012-08-10T14:51:00Z">
                  <w:rPr>
                    <w:rFonts w:cs="Calibri"/>
                    <w:sz w:val="16"/>
                    <w:szCs w:val="16"/>
                  </w:rPr>
                </w:rPrChange>
              </w:rPr>
              <w:t>The system operator needs to accommodate light rail priority (explain further)</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AF3AF6" w:rsidRDefault="001E7F20" w:rsidP="00160ECC">
            <w:pPr>
              <w:rPr>
                <w:rFonts w:cs="Calibri"/>
                <w:highlight w:val="yellow"/>
                <w:rPrChange w:id="3420" w:author="USER" w:date="2012-09-07T15:59:00Z">
                  <w:rPr>
                    <w:rFonts w:cs="Calibri"/>
                  </w:rPr>
                </w:rPrChange>
              </w:rPr>
            </w:pPr>
            <w:r w:rsidRPr="001E7F20">
              <w:rPr>
                <w:rFonts w:cs="Calibri"/>
                <w:highlight w:val="yellow"/>
                <w:rPrChange w:id="3421" w:author="USER" w:date="2012-09-07T15:59:00Z">
                  <w:rPr>
                    <w:rFonts w:cs="Calibri"/>
                    <w:sz w:val="16"/>
                    <w:szCs w:val="16"/>
                  </w:rPr>
                </w:rPrChange>
              </w:rPr>
              <w:t>4.14</w:t>
            </w:r>
          </w:p>
        </w:tc>
        <w:tc>
          <w:tcPr>
            <w:tcW w:w="5268" w:type="dxa"/>
            <w:shd w:val="clear" w:color="auto" w:fill="auto"/>
          </w:tcPr>
          <w:p w:rsidR="00160ECC" w:rsidRPr="00AF3AF6" w:rsidRDefault="001E7F20" w:rsidP="00160ECC">
            <w:pPr>
              <w:pStyle w:val="Heading2"/>
              <w:rPr>
                <w:highlight w:val="yellow"/>
                <w:rPrChange w:id="3422" w:author="USER" w:date="2012-09-07T15:59:00Z">
                  <w:rPr/>
                </w:rPrChange>
              </w:rPr>
            </w:pPr>
            <w:r w:rsidRPr="001E7F20">
              <w:rPr>
                <w:highlight w:val="yellow"/>
                <w:rPrChange w:id="3423" w:author="USER" w:date="2012-09-07T15:59:00Z">
                  <w:rPr>
                    <w:sz w:val="16"/>
                    <w:szCs w:val="16"/>
                  </w:rPr>
                </w:rPrChange>
              </w:rPr>
              <w:t xml:space="preserve">4.14 </w:t>
            </w:r>
            <w:r w:rsidRPr="001E7F20">
              <w:rPr>
                <w:b w:val="0"/>
                <w:bCs w:val="0"/>
                <w:highlight w:val="yellow"/>
                <w:rPrChange w:id="3424" w:author="USER" w:date="2012-09-07T15:59:00Z">
                  <w:rPr>
                    <w:b w:val="0"/>
                    <w:bCs w:val="0"/>
                    <w:sz w:val="16"/>
                    <w:szCs w:val="16"/>
                  </w:rPr>
                </w:rPrChange>
              </w:rPr>
              <w:tab/>
              <w:t>Failure and fallback</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9F31E2" w:rsidRDefault="001E7F20" w:rsidP="00160ECC">
            <w:pPr>
              <w:tabs>
                <w:tab w:val="center" w:pos="4680"/>
                <w:tab w:val="right" w:pos="9360"/>
              </w:tabs>
              <w:rPr>
                <w:rFonts w:cs="Calibri"/>
                <w:highlight w:val="yellow"/>
                <w:rPrChange w:id="3425" w:author="Eddie Curtis" w:date="2012-08-10T14:53:00Z">
                  <w:rPr>
                    <w:rFonts w:cs="Calibri"/>
                  </w:rPr>
                </w:rPrChange>
              </w:rPr>
            </w:pPr>
            <w:r w:rsidRPr="001E7F20">
              <w:rPr>
                <w:rFonts w:cs="Calibri"/>
                <w:highlight w:val="yellow"/>
                <w:rPrChange w:id="3426" w:author="Eddie Curtis" w:date="2012-08-10T14:53:00Z">
                  <w:rPr>
                    <w:rFonts w:cs="Calibri"/>
                    <w:sz w:val="16"/>
                    <w:szCs w:val="16"/>
                  </w:rPr>
                </w:rPrChange>
              </w:rPr>
              <w:t>4.14.0-1</w:t>
            </w:r>
          </w:p>
        </w:tc>
        <w:tc>
          <w:tcPr>
            <w:tcW w:w="5268" w:type="dxa"/>
            <w:shd w:val="clear" w:color="auto" w:fill="auto"/>
          </w:tcPr>
          <w:p w:rsidR="00160ECC" w:rsidRPr="009F31E2" w:rsidRDefault="001E7F20" w:rsidP="00160ECC">
            <w:pPr>
              <w:tabs>
                <w:tab w:val="center" w:pos="4680"/>
                <w:tab w:val="right" w:pos="9360"/>
              </w:tabs>
              <w:rPr>
                <w:rFonts w:cs="Calibri"/>
                <w:highlight w:val="yellow"/>
                <w:rPrChange w:id="3427" w:author="Eddie Curtis" w:date="2012-08-10T14:53:00Z">
                  <w:rPr>
                    <w:rFonts w:cs="Calibri"/>
                  </w:rPr>
                </w:rPrChange>
              </w:rPr>
            </w:pPr>
            <w:r w:rsidRPr="001E7F20">
              <w:rPr>
                <w:rFonts w:cs="Calibri"/>
                <w:highlight w:val="yellow"/>
                <w:rPrChange w:id="3428" w:author="Eddie Curtis" w:date="2012-08-10T14:53:00Z">
                  <w:rPr>
                    <w:rFonts w:cs="Calibri"/>
                    <w:sz w:val="16"/>
                    <w:szCs w:val="16"/>
                  </w:rPr>
                </w:rPrChange>
              </w:rPr>
              <w:t xml:space="preserve">The system operator needs to fall back to TOD or </w:t>
            </w:r>
            <w:r w:rsidRPr="001E7F20">
              <w:rPr>
                <w:rFonts w:cs="Calibri"/>
                <w:highlight w:val="yellow"/>
                <w:rPrChange w:id="3429" w:author="Eddie Curtis" w:date="2012-08-10T14:53:00Z">
                  <w:rPr>
                    <w:rFonts w:cs="Calibri"/>
                    <w:sz w:val="16"/>
                    <w:szCs w:val="16"/>
                  </w:rPr>
                </w:rPrChange>
              </w:rPr>
              <w:lastRenderedPageBreak/>
              <w:t>isolated free operation, as specified by the operator, without causing disruption to traffic flow, in the event of equipment, communications and software failure.</w:t>
            </w:r>
          </w:p>
        </w:tc>
        <w:tc>
          <w:tcPr>
            <w:tcW w:w="5670" w:type="dxa"/>
            <w:shd w:val="clear" w:color="auto" w:fill="auto"/>
          </w:tcPr>
          <w:p w:rsidR="00160ECC" w:rsidRPr="00C03518" w:rsidRDefault="001E7F20" w:rsidP="00160ECC">
            <w:pPr>
              <w:tabs>
                <w:tab w:val="center" w:pos="4680"/>
                <w:tab w:val="right" w:pos="9360"/>
              </w:tabs>
              <w:rPr>
                <w:rFonts w:cs="Calibri"/>
                <w:highlight w:val="yellow"/>
                <w:rPrChange w:id="3430" w:author="USER" w:date="2012-08-31T11:03:00Z">
                  <w:rPr>
                    <w:rFonts w:cs="Calibri"/>
                  </w:rPr>
                </w:rPrChange>
              </w:rPr>
            </w:pPr>
            <w:r w:rsidRPr="001E7F20">
              <w:rPr>
                <w:rFonts w:cs="Calibri"/>
                <w:highlight w:val="yellow"/>
                <w:rPrChange w:id="3431" w:author="USER" w:date="2012-08-31T11:03:00Z">
                  <w:rPr>
                    <w:rFonts w:cs="Calibri"/>
                    <w:sz w:val="16"/>
                    <w:szCs w:val="16"/>
                  </w:rPr>
                </w:rPrChange>
              </w:rPr>
              <w:lastRenderedPageBreak/>
              <w:t>13.1.0-2</w:t>
            </w:r>
          </w:p>
          <w:p w:rsidR="00160ECC" w:rsidRDefault="001E7F20" w:rsidP="00160ECC">
            <w:pPr>
              <w:rPr>
                <w:rFonts w:cs="Calibri"/>
                <w:i/>
                <w:iCs/>
              </w:rPr>
            </w:pPr>
            <w:r w:rsidRPr="001E7F20">
              <w:rPr>
                <w:rFonts w:cs="Calibri"/>
                <w:i/>
                <w:iCs/>
                <w:highlight w:val="yellow"/>
                <w:rPrChange w:id="3432" w:author="USER" w:date="2012-08-31T11:03:00Z">
                  <w:rPr>
                    <w:rFonts w:cs="Calibri"/>
                    <w:i/>
                    <w:iCs/>
                    <w:sz w:val="16"/>
                    <w:szCs w:val="16"/>
                  </w:rPr>
                </w:rPrChange>
              </w:rPr>
              <w:lastRenderedPageBreak/>
              <w:t>The ASCT shall use the following alternate data sources for op</w:t>
            </w:r>
            <w:r w:rsidRPr="000B37AB">
              <w:rPr>
                <w:rFonts w:cs="Calibri"/>
                <w:i/>
                <w:iCs/>
                <w:highlight w:val="yellow"/>
                <w:rPrChange w:id="3433" w:author="USER" w:date="2012-09-12T09:35:00Z">
                  <w:rPr>
                    <w:rFonts w:cs="Calibri"/>
                    <w:i/>
                    <w:iCs/>
                    <w:sz w:val="16"/>
                    <w:szCs w:val="16"/>
                  </w:rPr>
                </w:rPrChange>
              </w:rPr>
              <w:t>erations in the absence of the real-time data from a</w:t>
            </w:r>
            <w:r w:rsidR="00160ECC" w:rsidRPr="000B37AB">
              <w:rPr>
                <w:rFonts w:cs="Calibri"/>
                <w:i/>
                <w:iCs/>
                <w:highlight w:val="yellow"/>
                <w:rPrChange w:id="3434" w:author="USER" w:date="2012-09-12T09:35:00Z">
                  <w:rPr>
                    <w:rFonts w:cs="Calibri"/>
                    <w:i/>
                    <w:iCs/>
                  </w:rPr>
                </w:rPrChange>
              </w:rPr>
              <w:t xml:space="preserve"> </w:t>
            </w:r>
            <w:r w:rsidR="00160ECC" w:rsidRPr="000B37AB">
              <w:rPr>
                <w:rFonts w:cs="Calibri"/>
                <w:i/>
                <w:iCs/>
                <w:highlight w:val="yellow"/>
              </w:rPr>
              <w:t>detect</w:t>
            </w:r>
            <w:r w:rsidR="000B37AB">
              <w:rPr>
                <w:rFonts w:cs="Calibri"/>
                <w:i/>
                <w:iCs/>
                <w:highlight w:val="yellow"/>
              </w:rPr>
              <w:t>o</w:t>
            </w:r>
            <w:r w:rsidR="00160ECC" w:rsidRPr="000B37AB">
              <w:rPr>
                <w:rFonts w:cs="Calibri"/>
                <w:i/>
                <w:iCs/>
                <w:highlight w:val="yellow"/>
              </w:rPr>
              <w:t>r:</w:t>
            </w:r>
          </w:p>
          <w:p w:rsidR="00160ECC" w:rsidRPr="00C03518" w:rsidRDefault="001E7F20" w:rsidP="00160ECC">
            <w:pPr>
              <w:tabs>
                <w:tab w:val="center" w:pos="4680"/>
                <w:tab w:val="right" w:pos="9360"/>
              </w:tabs>
              <w:rPr>
                <w:rFonts w:cs="Calibri"/>
                <w:highlight w:val="yellow"/>
                <w:rPrChange w:id="3435" w:author="USER" w:date="2012-08-31T11:03:00Z">
                  <w:rPr>
                    <w:rFonts w:cs="Calibri"/>
                  </w:rPr>
                </w:rPrChange>
              </w:rPr>
            </w:pPr>
            <w:r w:rsidRPr="001E7F20">
              <w:rPr>
                <w:rFonts w:cs="Calibri"/>
                <w:highlight w:val="yellow"/>
                <w:rPrChange w:id="3436" w:author="USER" w:date="2012-08-31T11:03:00Z">
                  <w:rPr>
                    <w:rFonts w:cs="Calibri"/>
                    <w:sz w:val="16"/>
                    <w:szCs w:val="16"/>
                  </w:rPr>
                </w:rPrChange>
              </w:rPr>
              <w:t>13.1.0-2.0-3</w:t>
            </w:r>
          </w:p>
          <w:p w:rsidR="00160ECC" w:rsidRDefault="001E7F20" w:rsidP="00160ECC">
            <w:pPr>
              <w:rPr>
                <w:rFonts w:cs="Calibri"/>
              </w:rPr>
            </w:pPr>
            <w:r w:rsidRPr="001E7F20">
              <w:rPr>
                <w:rFonts w:cs="Calibri"/>
                <w:highlight w:val="yellow"/>
                <w:rPrChange w:id="3437" w:author="USER" w:date="2012-08-31T11:03:00Z">
                  <w:rPr>
                    <w:rFonts w:cs="Calibri"/>
                    <w:sz w:val="16"/>
                    <w:szCs w:val="16"/>
                  </w:rPr>
                </w:rPrChange>
              </w:rPr>
              <w:t>The ASCT shall switch to the alternate source in real time without operator intervention.</w:t>
            </w:r>
          </w:p>
          <w:p w:rsidR="00160ECC" w:rsidRPr="000B37AB" w:rsidRDefault="00160ECC" w:rsidP="00160ECC">
            <w:pPr>
              <w:rPr>
                <w:rFonts w:cs="Calibri"/>
                <w:highlight w:val="yellow"/>
                <w:rPrChange w:id="3438" w:author="USER" w:date="2012-09-12T09:35:00Z">
                  <w:rPr>
                    <w:rFonts w:cs="Calibri"/>
                  </w:rPr>
                </w:rPrChange>
              </w:rPr>
            </w:pPr>
            <w:r w:rsidRPr="000B37AB">
              <w:rPr>
                <w:rFonts w:cs="Calibri"/>
                <w:highlight w:val="yellow"/>
                <w:rPrChange w:id="3439" w:author="USER" w:date="2012-09-12T09:35:00Z">
                  <w:rPr>
                    <w:rFonts w:cs="Calibri"/>
                  </w:rPr>
                </w:rPrChange>
              </w:rPr>
              <w:t>13.1.0-1</w:t>
            </w:r>
          </w:p>
          <w:p w:rsidR="00160ECC" w:rsidRDefault="00160ECC" w:rsidP="00160ECC">
            <w:pPr>
              <w:rPr>
                <w:rFonts w:cs="Calibri"/>
                <w:i/>
                <w:iCs/>
              </w:rPr>
            </w:pPr>
            <w:r w:rsidRPr="000B37AB">
              <w:rPr>
                <w:rFonts w:cs="Calibri"/>
                <w:i/>
                <w:iCs/>
                <w:highlight w:val="yellow"/>
                <w:rPrChange w:id="3440" w:author="USER" w:date="2012-09-12T09:35:00Z">
                  <w:rPr>
                    <w:rFonts w:cs="Calibri"/>
                    <w:i/>
                    <w:iCs/>
                  </w:rPr>
                </w:rPrChange>
              </w:rPr>
              <w:t>The ASCT shall take user-specified action in the absence of valid detector data from XX vehicle detectors within a group. (SELECT THE APPROPRIATE ACTION.)</w:t>
            </w:r>
          </w:p>
          <w:p w:rsidR="00160ECC" w:rsidRPr="0037013E" w:rsidRDefault="001E7F20" w:rsidP="00160ECC">
            <w:pPr>
              <w:tabs>
                <w:tab w:val="center" w:pos="4680"/>
                <w:tab w:val="right" w:pos="9360"/>
              </w:tabs>
              <w:rPr>
                <w:rFonts w:cs="Calibri"/>
                <w:highlight w:val="yellow"/>
                <w:rPrChange w:id="3441" w:author="USER" w:date="2012-08-28T14:12:00Z">
                  <w:rPr>
                    <w:rFonts w:cs="Calibri"/>
                  </w:rPr>
                </w:rPrChange>
              </w:rPr>
            </w:pPr>
            <w:r w:rsidRPr="001E7F20">
              <w:rPr>
                <w:rFonts w:cs="Calibri"/>
                <w:highlight w:val="yellow"/>
                <w:rPrChange w:id="3442" w:author="USER" w:date="2012-08-28T14:12:00Z">
                  <w:rPr>
                    <w:rFonts w:cs="Calibri"/>
                    <w:sz w:val="16"/>
                    <w:szCs w:val="16"/>
                  </w:rPr>
                </w:rPrChange>
              </w:rPr>
              <w:t>13.1.0-1.0-1</w:t>
            </w:r>
          </w:p>
          <w:p w:rsidR="00160ECC" w:rsidRPr="0037013E" w:rsidRDefault="001E7F20" w:rsidP="00160ECC">
            <w:pPr>
              <w:tabs>
                <w:tab w:val="center" w:pos="4680"/>
                <w:tab w:val="right" w:pos="9360"/>
              </w:tabs>
              <w:rPr>
                <w:rFonts w:cs="Calibri"/>
                <w:highlight w:val="yellow"/>
                <w:rPrChange w:id="3443" w:author="USER" w:date="2012-08-28T14:12:00Z">
                  <w:rPr>
                    <w:rFonts w:cs="Calibri"/>
                  </w:rPr>
                </w:rPrChange>
              </w:rPr>
            </w:pPr>
            <w:r w:rsidRPr="001E7F20">
              <w:rPr>
                <w:rFonts w:cs="Calibri"/>
                <w:highlight w:val="yellow"/>
                <w:rPrChange w:id="3444" w:author="USER" w:date="2012-08-28T14:12:00Z">
                  <w:rPr>
                    <w:rFonts w:cs="Calibri"/>
                    <w:sz w:val="16"/>
                    <w:szCs w:val="16"/>
                  </w:rPr>
                </w:rPrChange>
              </w:rPr>
              <w:t>The ASCT shall release control to central system control.</w:t>
            </w:r>
          </w:p>
          <w:p w:rsidR="00160ECC" w:rsidRPr="0037013E" w:rsidRDefault="001E7F20" w:rsidP="00160ECC">
            <w:pPr>
              <w:tabs>
                <w:tab w:val="center" w:pos="4680"/>
                <w:tab w:val="right" w:pos="9360"/>
              </w:tabs>
              <w:rPr>
                <w:rFonts w:cs="Calibri"/>
                <w:highlight w:val="yellow"/>
                <w:rPrChange w:id="3445" w:author="USER" w:date="2012-08-28T14:12:00Z">
                  <w:rPr>
                    <w:rFonts w:cs="Calibri"/>
                  </w:rPr>
                </w:rPrChange>
              </w:rPr>
            </w:pPr>
            <w:r w:rsidRPr="001E7F20">
              <w:rPr>
                <w:rFonts w:cs="Calibri"/>
                <w:highlight w:val="yellow"/>
                <w:rPrChange w:id="3446" w:author="USER" w:date="2012-08-28T14:12:00Z">
                  <w:rPr>
                    <w:rFonts w:cs="Calibri"/>
                    <w:sz w:val="16"/>
                    <w:szCs w:val="16"/>
                  </w:rPr>
                </w:rPrChange>
              </w:rPr>
              <w:t>13.2-1</w:t>
            </w:r>
          </w:p>
          <w:p w:rsidR="00160ECC" w:rsidRDefault="001E7F20" w:rsidP="00160ECC">
            <w:pPr>
              <w:rPr>
                <w:rFonts w:cs="Calibri"/>
                <w:i/>
                <w:iCs/>
              </w:rPr>
            </w:pPr>
            <w:r w:rsidRPr="001E7F20">
              <w:rPr>
                <w:rFonts w:cs="Calibri"/>
                <w:i/>
                <w:iCs/>
                <w:highlight w:val="yellow"/>
                <w:rPrChange w:id="3447" w:author="USER" w:date="2012-08-28T14:12:00Z">
                  <w:rPr>
                    <w:rFonts w:cs="Calibri"/>
                    <w:i/>
                    <w:iCs/>
                    <w:sz w:val="16"/>
                    <w:szCs w:val="16"/>
                  </w:rPr>
                </w:rPrChange>
              </w:rPr>
              <w:t>The ASCT shall execute user-specified actions when communications to one or more signal controllers fails within a group. (SELECT THE APPROPRIATE ACTION)</w:t>
            </w:r>
          </w:p>
          <w:p w:rsidR="00160ECC" w:rsidRPr="0037013E" w:rsidRDefault="001E7F20" w:rsidP="00160ECC">
            <w:pPr>
              <w:tabs>
                <w:tab w:val="center" w:pos="4680"/>
                <w:tab w:val="right" w:pos="9360"/>
              </w:tabs>
              <w:rPr>
                <w:rFonts w:cs="Calibri"/>
                <w:highlight w:val="yellow"/>
                <w:rPrChange w:id="3448" w:author="USER" w:date="2012-08-28T14:12:00Z">
                  <w:rPr>
                    <w:rFonts w:cs="Calibri"/>
                  </w:rPr>
                </w:rPrChange>
              </w:rPr>
            </w:pPr>
            <w:r w:rsidRPr="001E7F20">
              <w:rPr>
                <w:rFonts w:cs="Calibri"/>
                <w:highlight w:val="yellow"/>
                <w:rPrChange w:id="3449" w:author="USER" w:date="2012-08-28T14:12:00Z">
                  <w:rPr>
                    <w:rFonts w:cs="Calibri"/>
                    <w:sz w:val="16"/>
                    <w:szCs w:val="16"/>
                  </w:rPr>
                </w:rPrChange>
              </w:rPr>
              <w:t>13.2-1.0-1</w:t>
            </w:r>
          </w:p>
          <w:p w:rsidR="00160ECC" w:rsidRDefault="001E7F20" w:rsidP="00160ECC">
            <w:pPr>
              <w:rPr>
                <w:rFonts w:cs="Calibri"/>
              </w:rPr>
            </w:pPr>
            <w:r w:rsidRPr="001E7F20">
              <w:rPr>
                <w:rFonts w:cs="Calibri"/>
                <w:highlight w:val="yellow"/>
                <w:rPrChange w:id="3450" w:author="USER" w:date="2012-08-28T14:12:00Z">
                  <w:rPr>
                    <w:rFonts w:cs="Calibri"/>
                    <w:sz w:val="16"/>
                    <w:szCs w:val="16"/>
                  </w:rPr>
                </w:rPrChange>
              </w:rPr>
              <w:t>In the event of loss of communication to a user-specified signal controller, the ASCT shall release control of all signal controllers within a user-specified group to local control.</w:t>
            </w:r>
          </w:p>
          <w:p w:rsidR="00160ECC" w:rsidRPr="00153580" w:rsidRDefault="001E7F20" w:rsidP="00160ECC">
            <w:pPr>
              <w:tabs>
                <w:tab w:val="center" w:pos="4680"/>
                <w:tab w:val="right" w:pos="9360"/>
              </w:tabs>
              <w:rPr>
                <w:rFonts w:cs="Calibri"/>
                <w:highlight w:val="yellow"/>
                <w:rPrChange w:id="3451" w:author="USER" w:date="2012-08-28T14:15:00Z">
                  <w:rPr>
                    <w:rFonts w:cs="Calibri"/>
                  </w:rPr>
                </w:rPrChange>
              </w:rPr>
            </w:pPr>
            <w:r w:rsidRPr="001E7F20">
              <w:rPr>
                <w:rFonts w:cs="Calibri"/>
                <w:highlight w:val="yellow"/>
                <w:rPrChange w:id="3452" w:author="USER" w:date="2012-08-28T14:15:00Z">
                  <w:rPr>
                    <w:rFonts w:cs="Calibri"/>
                    <w:sz w:val="16"/>
                    <w:szCs w:val="16"/>
                  </w:rPr>
                </w:rPrChange>
              </w:rPr>
              <w:t>13.3-1</w:t>
            </w:r>
          </w:p>
          <w:p w:rsidR="00160ECC" w:rsidRDefault="001E7F20" w:rsidP="00160ECC">
            <w:pPr>
              <w:rPr>
                <w:rFonts w:cs="Calibri"/>
                <w:i/>
                <w:iCs/>
              </w:rPr>
            </w:pPr>
            <w:r w:rsidRPr="001E7F20">
              <w:rPr>
                <w:rFonts w:cs="Calibri"/>
                <w:i/>
                <w:iCs/>
                <w:highlight w:val="yellow"/>
                <w:rPrChange w:id="3453" w:author="USER" w:date="2012-08-28T14:15:00Z">
                  <w:rPr>
                    <w:rFonts w:cs="Calibri"/>
                    <w:i/>
                    <w:iCs/>
                    <w:sz w:val="16"/>
                    <w:szCs w:val="16"/>
                  </w:rPr>
                </w:rPrChange>
              </w:rPr>
              <w:t>The ASCT shall execute user-specified actions when adaptive control fails:</w:t>
            </w:r>
          </w:p>
          <w:p w:rsidR="00160ECC" w:rsidRPr="00C03518" w:rsidRDefault="001E7F20" w:rsidP="00160ECC">
            <w:pPr>
              <w:tabs>
                <w:tab w:val="center" w:pos="4680"/>
                <w:tab w:val="right" w:pos="9360"/>
              </w:tabs>
              <w:rPr>
                <w:rFonts w:cs="Calibri"/>
                <w:highlight w:val="yellow"/>
                <w:rPrChange w:id="3454" w:author="USER" w:date="2012-08-31T11:04:00Z">
                  <w:rPr>
                    <w:rFonts w:cs="Calibri"/>
                  </w:rPr>
                </w:rPrChange>
              </w:rPr>
            </w:pPr>
            <w:r w:rsidRPr="001E7F20">
              <w:rPr>
                <w:rFonts w:cs="Calibri"/>
                <w:highlight w:val="yellow"/>
                <w:rPrChange w:id="3455" w:author="USER" w:date="2012-08-31T11:04:00Z">
                  <w:rPr>
                    <w:rFonts w:cs="Calibri"/>
                    <w:sz w:val="16"/>
                    <w:szCs w:val="16"/>
                  </w:rPr>
                </w:rPrChange>
              </w:rPr>
              <w:t>13.3-1.0-1</w:t>
            </w:r>
          </w:p>
          <w:p w:rsidR="00160ECC" w:rsidRPr="0037013E" w:rsidRDefault="001E7F20" w:rsidP="00160ECC">
            <w:pPr>
              <w:rPr>
                <w:rFonts w:cs="Calibri"/>
              </w:rPr>
            </w:pPr>
            <w:r w:rsidRPr="001E7F20">
              <w:rPr>
                <w:rFonts w:cs="Calibri"/>
                <w:highlight w:val="yellow"/>
                <w:rPrChange w:id="3456" w:author="USER" w:date="2012-08-31T11:04:00Z">
                  <w:rPr>
                    <w:rFonts w:cs="Calibri"/>
                    <w:sz w:val="16"/>
                    <w:szCs w:val="16"/>
                  </w:rPr>
                </w:rPrChange>
              </w:rPr>
              <w:t xml:space="preserve">The ASCT shall release control to </w:t>
            </w:r>
            <w:del w:id="3457" w:author="USER" w:date="2012-08-28T14:15:00Z">
              <w:r w:rsidRPr="001E7F20">
                <w:rPr>
                  <w:rFonts w:cs="Calibri"/>
                  <w:strike/>
                  <w:highlight w:val="yellow"/>
                  <w:rPrChange w:id="3458" w:author="USER" w:date="2012-08-31T11:04:00Z">
                    <w:rPr>
                      <w:rFonts w:cs="Calibri"/>
                      <w:sz w:val="16"/>
                      <w:szCs w:val="16"/>
                    </w:rPr>
                  </w:rPrChange>
                </w:rPr>
                <w:delText xml:space="preserve">central system </w:delText>
              </w:r>
              <w:r w:rsidRPr="001E7F20">
                <w:rPr>
                  <w:rFonts w:cs="Calibri"/>
                  <w:highlight w:val="yellow"/>
                  <w:rPrChange w:id="3459" w:author="USER" w:date="2012-08-31T11:04:00Z">
                    <w:rPr>
                      <w:rFonts w:cs="Calibri"/>
                      <w:sz w:val="16"/>
                      <w:szCs w:val="16"/>
                    </w:rPr>
                  </w:rPrChange>
                </w:rPr>
                <w:delText>control</w:delText>
              </w:r>
            </w:del>
            <w:ins w:id="3460" w:author="USER" w:date="2012-08-28T14:15:00Z">
              <w:r w:rsidRPr="001E7F20">
                <w:rPr>
                  <w:rFonts w:cs="Calibri"/>
                  <w:highlight w:val="yellow"/>
                  <w:rPrChange w:id="3461" w:author="USER" w:date="2012-08-31T11:04:00Z">
                    <w:rPr>
                      <w:rFonts w:cs="Calibri"/>
                      <w:strike/>
                      <w:sz w:val="16"/>
                      <w:szCs w:val="16"/>
                    </w:rPr>
                  </w:rPrChange>
                </w:rPr>
                <w:t xml:space="preserve"> local controller</w:t>
              </w:r>
            </w:ins>
            <w:r w:rsidRPr="001E7F20">
              <w:rPr>
                <w:rFonts w:cs="Calibri"/>
                <w:highlight w:val="yellow"/>
                <w:rPrChange w:id="3462" w:author="USER" w:date="2012-08-31T11:04:00Z">
                  <w:rPr>
                    <w:rFonts w:cs="Calibri"/>
                    <w:sz w:val="16"/>
                    <w:szCs w:val="16"/>
                  </w:rPr>
                </w:rPrChange>
              </w:rPr>
              <w:t>.</w:t>
            </w:r>
          </w:p>
          <w:p w:rsidR="00160ECC" w:rsidRPr="0037013E" w:rsidRDefault="001E7F20" w:rsidP="00160ECC">
            <w:pPr>
              <w:tabs>
                <w:tab w:val="center" w:pos="4680"/>
                <w:tab w:val="right" w:pos="9360"/>
              </w:tabs>
              <w:rPr>
                <w:rFonts w:cs="Calibri"/>
                <w:highlight w:val="yellow"/>
                <w:rPrChange w:id="3463" w:author="USER" w:date="2012-08-28T14:12:00Z">
                  <w:rPr>
                    <w:rFonts w:cs="Calibri"/>
                  </w:rPr>
                </w:rPrChange>
              </w:rPr>
            </w:pPr>
            <w:r w:rsidRPr="001E7F20">
              <w:rPr>
                <w:rFonts w:cs="Calibri"/>
                <w:highlight w:val="yellow"/>
                <w:rPrChange w:id="3464" w:author="USER" w:date="2012-08-28T14:12:00Z">
                  <w:rPr>
                    <w:rFonts w:cs="Calibri"/>
                    <w:sz w:val="16"/>
                    <w:szCs w:val="16"/>
                  </w:rPr>
                </w:rPrChange>
              </w:rPr>
              <w:t>2.1.1.0-2</w:t>
            </w:r>
          </w:p>
          <w:p w:rsidR="00160ECC" w:rsidRDefault="001E7F20" w:rsidP="00160ECC">
            <w:pPr>
              <w:rPr>
                <w:rFonts w:cs="Calibri"/>
                <w:i/>
                <w:iCs/>
              </w:rPr>
            </w:pPr>
            <w:r w:rsidRPr="001E7F20">
              <w:rPr>
                <w:rFonts w:cs="Calibri"/>
                <w:i/>
                <w:iCs/>
                <w:highlight w:val="yellow"/>
                <w:rPrChange w:id="3465" w:author="USER" w:date="2012-08-28T14:12:00Z">
                  <w:rPr>
                    <w:rFonts w:cs="Calibri"/>
                    <w:i/>
                    <w:iCs/>
                    <w:sz w:val="16"/>
                    <w:szCs w:val="16"/>
                  </w:rPr>
                </w:rPrChange>
              </w:rPr>
              <w:t xml:space="preserve">The ASCT shall operate non-adaptively when adaptive </w:t>
            </w:r>
            <w:r w:rsidRPr="001E7F20">
              <w:rPr>
                <w:rFonts w:cs="Calibri"/>
                <w:i/>
                <w:iCs/>
                <w:highlight w:val="yellow"/>
                <w:rPrChange w:id="3466" w:author="USER" w:date="2012-08-28T14:12:00Z">
                  <w:rPr>
                    <w:rFonts w:cs="Calibri"/>
                    <w:i/>
                    <w:iCs/>
                    <w:sz w:val="16"/>
                    <w:szCs w:val="16"/>
                  </w:rPr>
                </w:rPrChange>
              </w:rPr>
              <w:lastRenderedPageBreak/>
              <w:t>control equipment fails.</w:t>
            </w:r>
          </w:p>
          <w:p w:rsidR="00160ECC" w:rsidRPr="0037013E" w:rsidRDefault="001E7F20" w:rsidP="00160ECC">
            <w:pPr>
              <w:tabs>
                <w:tab w:val="center" w:pos="4680"/>
                <w:tab w:val="right" w:pos="9360"/>
              </w:tabs>
              <w:rPr>
                <w:rFonts w:cs="Calibri"/>
                <w:strike/>
                <w:rPrChange w:id="3467" w:author="USER" w:date="2012-08-28T14:14:00Z">
                  <w:rPr>
                    <w:rFonts w:cs="Calibri"/>
                  </w:rPr>
                </w:rPrChange>
              </w:rPr>
            </w:pPr>
            <w:r w:rsidRPr="001E7F20">
              <w:rPr>
                <w:rFonts w:cs="Calibri"/>
                <w:strike/>
                <w:rPrChange w:id="3468" w:author="USER" w:date="2012-08-28T14:14:00Z">
                  <w:rPr>
                    <w:rFonts w:cs="Calibri"/>
                    <w:sz w:val="16"/>
                    <w:szCs w:val="16"/>
                  </w:rPr>
                </w:rPrChange>
              </w:rPr>
              <w:t>2.1.1.0-2.0-1</w:t>
            </w:r>
          </w:p>
          <w:p w:rsidR="00160ECC" w:rsidRPr="0037013E" w:rsidRDefault="001E7F20" w:rsidP="00160ECC">
            <w:pPr>
              <w:tabs>
                <w:tab w:val="center" w:pos="4680"/>
                <w:tab w:val="right" w:pos="9360"/>
              </w:tabs>
              <w:rPr>
                <w:rFonts w:cs="Calibri"/>
                <w:strike/>
                <w:rPrChange w:id="3469" w:author="USER" w:date="2012-08-28T14:14:00Z">
                  <w:rPr>
                    <w:rFonts w:cs="Calibri"/>
                  </w:rPr>
                </w:rPrChange>
              </w:rPr>
            </w:pPr>
            <w:r w:rsidRPr="001E7F20">
              <w:rPr>
                <w:rFonts w:cs="Calibri"/>
                <w:strike/>
                <w:rPrChange w:id="3470" w:author="USER" w:date="2012-08-28T14:14:00Z">
                  <w:rPr>
                    <w:rFonts w:cs="Calibri"/>
                    <w:sz w:val="16"/>
                    <w:szCs w:val="16"/>
                  </w:rPr>
                </w:rPrChange>
              </w:rPr>
              <w:t>The ASCT shall operate non-adaptively when a user-specified detector fails.</w:t>
            </w:r>
          </w:p>
          <w:p w:rsidR="00160ECC" w:rsidRPr="0037013E" w:rsidRDefault="001E7F20" w:rsidP="00160ECC">
            <w:pPr>
              <w:tabs>
                <w:tab w:val="center" w:pos="4680"/>
                <w:tab w:val="right" w:pos="9360"/>
              </w:tabs>
              <w:rPr>
                <w:rFonts w:cs="Calibri"/>
                <w:strike/>
                <w:rPrChange w:id="3471" w:author="USER" w:date="2012-08-28T14:14:00Z">
                  <w:rPr>
                    <w:rFonts w:cs="Calibri"/>
                  </w:rPr>
                </w:rPrChange>
              </w:rPr>
            </w:pPr>
            <w:r w:rsidRPr="001E7F20">
              <w:rPr>
                <w:rFonts w:cs="Calibri"/>
                <w:strike/>
                <w:rPrChange w:id="3472" w:author="USER" w:date="2012-08-28T14:14:00Z">
                  <w:rPr>
                    <w:rFonts w:cs="Calibri"/>
                    <w:sz w:val="16"/>
                    <w:szCs w:val="16"/>
                  </w:rPr>
                </w:rPrChange>
              </w:rPr>
              <w:t>2.1.1.0-2.0-2</w:t>
            </w:r>
          </w:p>
          <w:p w:rsidR="00160ECC" w:rsidRPr="0037013E" w:rsidRDefault="001E7F20" w:rsidP="00160ECC">
            <w:pPr>
              <w:tabs>
                <w:tab w:val="center" w:pos="4680"/>
                <w:tab w:val="right" w:pos="9360"/>
              </w:tabs>
              <w:rPr>
                <w:rFonts w:cs="Calibri"/>
                <w:strike/>
                <w:rPrChange w:id="3473" w:author="USER" w:date="2012-08-28T14:14:00Z">
                  <w:rPr>
                    <w:rFonts w:cs="Calibri"/>
                  </w:rPr>
                </w:rPrChange>
              </w:rPr>
            </w:pPr>
            <w:r w:rsidRPr="001E7F20">
              <w:rPr>
                <w:rFonts w:cs="Calibri"/>
                <w:strike/>
                <w:rPrChange w:id="3474" w:author="USER" w:date="2012-08-28T14:14:00Z">
                  <w:rPr>
                    <w:rFonts w:cs="Calibri"/>
                    <w:sz w:val="16"/>
                    <w:szCs w:val="16"/>
                  </w:rPr>
                </w:rPrChange>
              </w:rPr>
              <w:t>The ASCT shall operate non-adaptively when the number of failed detectors connected to a signal controller exceeds a user-defined value.</w:t>
            </w:r>
          </w:p>
          <w:p w:rsidR="00160ECC" w:rsidRPr="0037013E" w:rsidRDefault="001E7F20" w:rsidP="00160ECC">
            <w:pPr>
              <w:tabs>
                <w:tab w:val="center" w:pos="4680"/>
                <w:tab w:val="right" w:pos="9360"/>
              </w:tabs>
              <w:rPr>
                <w:rFonts w:cs="Calibri"/>
                <w:strike/>
                <w:rPrChange w:id="3475" w:author="USER" w:date="2012-08-28T14:14:00Z">
                  <w:rPr>
                    <w:rFonts w:cs="Calibri"/>
                  </w:rPr>
                </w:rPrChange>
              </w:rPr>
            </w:pPr>
            <w:r w:rsidRPr="001E7F20">
              <w:rPr>
                <w:rFonts w:cs="Calibri"/>
                <w:strike/>
                <w:rPrChange w:id="3476" w:author="USER" w:date="2012-08-28T14:14:00Z">
                  <w:rPr>
                    <w:rFonts w:cs="Calibri"/>
                    <w:sz w:val="16"/>
                    <w:szCs w:val="16"/>
                  </w:rPr>
                </w:rPrChange>
              </w:rPr>
              <w:t>2.1.1.0-2.0-3</w:t>
            </w:r>
          </w:p>
          <w:p w:rsidR="00160ECC" w:rsidRPr="0037013E" w:rsidRDefault="001E7F20" w:rsidP="00160ECC">
            <w:pPr>
              <w:tabs>
                <w:tab w:val="center" w:pos="4680"/>
                <w:tab w:val="right" w:pos="9360"/>
              </w:tabs>
              <w:rPr>
                <w:rFonts w:cs="Calibri"/>
                <w:strike/>
                <w:rPrChange w:id="3477" w:author="USER" w:date="2012-08-28T14:14:00Z">
                  <w:rPr>
                    <w:rFonts w:cs="Calibri"/>
                  </w:rPr>
                </w:rPrChange>
              </w:rPr>
            </w:pPr>
            <w:r w:rsidRPr="001E7F20">
              <w:rPr>
                <w:rFonts w:cs="Calibri"/>
                <w:strike/>
                <w:rPrChange w:id="3478" w:author="USER" w:date="2012-08-28T14:14:00Z">
                  <w:rPr>
                    <w:rFonts w:cs="Calibri"/>
                    <w:sz w:val="16"/>
                    <w:szCs w:val="16"/>
                  </w:rPr>
                </w:rPrChange>
              </w:rPr>
              <w:t>The ASCT shall operate non-adaptively when the number of failed detectors in a group exceeds a user-defined value.</w:t>
            </w:r>
          </w:p>
          <w:p w:rsidR="00160ECC" w:rsidRPr="0037013E" w:rsidRDefault="001E7F20" w:rsidP="00160ECC">
            <w:pPr>
              <w:tabs>
                <w:tab w:val="center" w:pos="4680"/>
                <w:tab w:val="right" w:pos="9360"/>
              </w:tabs>
              <w:rPr>
                <w:rFonts w:cs="Calibri"/>
                <w:highlight w:val="yellow"/>
                <w:rPrChange w:id="3479" w:author="USER" w:date="2012-08-28T14:14:00Z">
                  <w:rPr>
                    <w:rFonts w:cs="Calibri"/>
                  </w:rPr>
                </w:rPrChange>
              </w:rPr>
            </w:pPr>
            <w:r w:rsidRPr="001E7F20">
              <w:rPr>
                <w:rFonts w:cs="Calibri"/>
                <w:highlight w:val="yellow"/>
                <w:rPrChange w:id="3480" w:author="USER" w:date="2012-08-28T14:14:00Z">
                  <w:rPr>
                    <w:rFonts w:cs="Calibri"/>
                    <w:sz w:val="16"/>
                    <w:szCs w:val="16"/>
                  </w:rPr>
                </w:rPrChange>
              </w:rPr>
              <w:t>2.1.1.0-2.0-4</w:t>
            </w:r>
          </w:p>
          <w:p w:rsidR="00160ECC" w:rsidRDefault="001E7F20" w:rsidP="00160ECC">
            <w:pPr>
              <w:rPr>
                <w:rFonts w:cs="Calibri"/>
              </w:rPr>
            </w:pPr>
            <w:r w:rsidRPr="001E7F20">
              <w:rPr>
                <w:rFonts w:cs="Calibri"/>
                <w:highlight w:val="yellow"/>
                <w:rPrChange w:id="3481" w:author="USER" w:date="2012-08-28T14:14:00Z">
                  <w:rPr>
                    <w:rFonts w:cs="Calibri"/>
                    <w:sz w:val="16"/>
                    <w:szCs w:val="16"/>
                  </w:rPr>
                </w:rPrChange>
              </w:rPr>
              <w:t>The ASCT shall operate non-adaptively when a user-defined communications link fails.</w:t>
            </w:r>
          </w:p>
          <w:p w:rsidR="00160ECC" w:rsidRPr="0037013E" w:rsidRDefault="001E7F20" w:rsidP="00160ECC">
            <w:pPr>
              <w:tabs>
                <w:tab w:val="center" w:pos="4680"/>
                <w:tab w:val="right" w:pos="9360"/>
              </w:tabs>
              <w:rPr>
                <w:rFonts w:cs="Calibri"/>
                <w:strike/>
                <w:rPrChange w:id="3482" w:author="USER" w:date="2012-08-28T14:14:00Z">
                  <w:rPr>
                    <w:rFonts w:cs="Calibri"/>
                  </w:rPr>
                </w:rPrChange>
              </w:rPr>
            </w:pPr>
            <w:r w:rsidRPr="001E7F20">
              <w:rPr>
                <w:rFonts w:cs="Calibri"/>
                <w:strike/>
                <w:rPrChange w:id="3483" w:author="USER" w:date="2012-08-28T14:14:00Z">
                  <w:rPr>
                    <w:rFonts w:cs="Calibri"/>
                    <w:sz w:val="16"/>
                    <w:szCs w:val="16"/>
                  </w:rPr>
                </w:rPrChange>
              </w:rPr>
              <w:t>13.1.0-2.0-1</w:t>
            </w:r>
          </w:p>
          <w:p w:rsidR="00160ECC" w:rsidRPr="0037013E" w:rsidRDefault="001E7F20" w:rsidP="00160ECC">
            <w:pPr>
              <w:numPr>
                <w:ilvl w:val="0"/>
                <w:numId w:val="11"/>
              </w:numPr>
              <w:tabs>
                <w:tab w:val="center" w:pos="4680"/>
                <w:tab w:val="right" w:pos="9360"/>
              </w:tabs>
              <w:rPr>
                <w:rFonts w:cs="Calibri"/>
                <w:strike/>
                <w:rPrChange w:id="3484" w:author="USER" w:date="2012-08-28T14:14:00Z">
                  <w:rPr>
                    <w:rFonts w:cs="Calibri"/>
                  </w:rPr>
                </w:rPrChange>
              </w:rPr>
            </w:pPr>
            <w:r w:rsidRPr="001E7F20">
              <w:rPr>
                <w:rFonts w:cs="Calibri"/>
                <w:strike/>
                <w:rPrChange w:id="3485" w:author="USER" w:date="2012-08-28T14:14:00Z">
                  <w:rPr>
                    <w:rFonts w:cs="Calibri"/>
                    <w:sz w:val="16"/>
                    <w:szCs w:val="16"/>
                  </w:rPr>
                </w:rPrChange>
              </w:rPr>
              <w:t>Data from a user-specified alternate detector.</w:t>
            </w:r>
          </w:p>
          <w:p w:rsidR="00160ECC" w:rsidRPr="0037013E" w:rsidRDefault="001E7F20" w:rsidP="00160ECC">
            <w:pPr>
              <w:tabs>
                <w:tab w:val="center" w:pos="4680"/>
                <w:tab w:val="right" w:pos="9360"/>
              </w:tabs>
              <w:rPr>
                <w:rFonts w:cs="Calibri"/>
                <w:strike/>
                <w:rPrChange w:id="3486" w:author="USER" w:date="2012-08-28T14:14:00Z">
                  <w:rPr>
                    <w:rFonts w:cs="Calibri"/>
                  </w:rPr>
                </w:rPrChange>
              </w:rPr>
            </w:pPr>
            <w:r w:rsidRPr="001E7F20">
              <w:rPr>
                <w:rFonts w:cs="Calibri"/>
                <w:strike/>
                <w:rPrChange w:id="3487" w:author="USER" w:date="2012-08-28T14:14:00Z">
                  <w:rPr>
                    <w:rFonts w:cs="Calibri"/>
                    <w:sz w:val="16"/>
                    <w:szCs w:val="16"/>
                  </w:rPr>
                </w:rPrChange>
              </w:rPr>
              <w:t>13.1.0-2.0-2</w:t>
            </w:r>
          </w:p>
          <w:p w:rsidR="00160ECC" w:rsidRPr="0037013E" w:rsidRDefault="001E7F20" w:rsidP="00160ECC">
            <w:pPr>
              <w:numPr>
                <w:ilvl w:val="0"/>
                <w:numId w:val="11"/>
              </w:numPr>
              <w:tabs>
                <w:tab w:val="center" w:pos="4680"/>
                <w:tab w:val="right" w:pos="9360"/>
              </w:tabs>
              <w:rPr>
                <w:rFonts w:cs="Calibri"/>
                <w:strike/>
                <w:rPrChange w:id="3488" w:author="USER" w:date="2012-08-28T14:14:00Z">
                  <w:rPr>
                    <w:rFonts w:cs="Calibri"/>
                  </w:rPr>
                </w:rPrChange>
              </w:rPr>
            </w:pPr>
            <w:r w:rsidRPr="001E7F20">
              <w:rPr>
                <w:rFonts w:cs="Calibri"/>
                <w:strike/>
                <w:rPrChange w:id="3489" w:author="USER" w:date="2012-08-28T14:14:00Z">
                  <w:rPr>
                    <w:rFonts w:cs="Calibri"/>
                    <w:sz w:val="16"/>
                    <w:szCs w:val="16"/>
                  </w:rPr>
                </w:rPrChange>
              </w:rPr>
              <w:t>Stored historical data from the failed detector.</w:t>
            </w:r>
          </w:p>
          <w:p w:rsidR="00160ECC" w:rsidRPr="0037013E" w:rsidRDefault="001E7F20" w:rsidP="00160ECC">
            <w:pPr>
              <w:tabs>
                <w:tab w:val="center" w:pos="4680"/>
                <w:tab w:val="right" w:pos="9360"/>
              </w:tabs>
              <w:rPr>
                <w:rFonts w:cs="Calibri"/>
                <w:highlight w:val="yellow"/>
                <w:rPrChange w:id="3490" w:author="USER" w:date="2012-08-28T14:14:00Z">
                  <w:rPr>
                    <w:rFonts w:cs="Calibri"/>
                  </w:rPr>
                </w:rPrChange>
              </w:rPr>
            </w:pPr>
            <w:r w:rsidRPr="001E7F20">
              <w:rPr>
                <w:rFonts w:cs="Calibri"/>
                <w:highlight w:val="yellow"/>
                <w:rPrChange w:id="3491" w:author="USER" w:date="2012-08-28T14:14:00Z">
                  <w:rPr>
                    <w:rFonts w:cs="Calibri"/>
                    <w:sz w:val="16"/>
                    <w:szCs w:val="16"/>
                  </w:rPr>
                </w:rPrChange>
              </w:rPr>
              <w:t>13.1.0-1.0-2</w:t>
            </w:r>
          </w:p>
          <w:p w:rsidR="00160ECC" w:rsidRDefault="001E7F20" w:rsidP="00160ECC">
            <w:pPr>
              <w:rPr>
                <w:rFonts w:cs="Calibri"/>
              </w:rPr>
            </w:pPr>
            <w:r w:rsidRPr="001E7F20">
              <w:rPr>
                <w:rFonts w:cs="Calibri"/>
                <w:highlight w:val="yellow"/>
                <w:rPrChange w:id="3492" w:author="USER" w:date="2012-08-28T14:14:00Z">
                  <w:rPr>
                    <w:rFonts w:cs="Calibri"/>
                    <w:sz w:val="16"/>
                    <w:szCs w:val="16"/>
                  </w:rPr>
                </w:rPrChange>
              </w:rPr>
              <w:t>The ASCT shall release control to local operations to operate under its own time-of-day schedule.</w:t>
            </w:r>
          </w:p>
          <w:p w:rsidR="00160ECC" w:rsidRPr="0037013E" w:rsidRDefault="001E7F20" w:rsidP="00160ECC">
            <w:pPr>
              <w:tabs>
                <w:tab w:val="center" w:pos="4680"/>
                <w:tab w:val="right" w:pos="9360"/>
              </w:tabs>
              <w:rPr>
                <w:rFonts w:cs="Calibri"/>
                <w:highlight w:val="yellow"/>
                <w:rPrChange w:id="3493" w:author="USER" w:date="2012-08-28T14:14:00Z">
                  <w:rPr>
                    <w:rFonts w:cs="Calibri"/>
                  </w:rPr>
                </w:rPrChange>
              </w:rPr>
            </w:pPr>
            <w:r w:rsidRPr="001E7F20">
              <w:rPr>
                <w:rFonts w:cs="Calibri"/>
                <w:highlight w:val="yellow"/>
                <w:rPrChange w:id="3494" w:author="USER" w:date="2012-08-28T14:14:00Z">
                  <w:rPr>
                    <w:rFonts w:cs="Calibri"/>
                    <w:sz w:val="16"/>
                    <w:szCs w:val="16"/>
                  </w:rPr>
                </w:rPrChange>
              </w:rPr>
              <w:t>13.2-1.0-2</w:t>
            </w:r>
          </w:p>
          <w:p w:rsidR="00160ECC" w:rsidRDefault="001E7F20" w:rsidP="00160ECC">
            <w:pPr>
              <w:rPr>
                <w:rFonts w:cs="Calibri"/>
              </w:rPr>
            </w:pPr>
            <w:r w:rsidRPr="001E7F20">
              <w:rPr>
                <w:rFonts w:cs="Calibri"/>
                <w:highlight w:val="yellow"/>
                <w:rPrChange w:id="3495" w:author="USER" w:date="2012-08-28T14:14:00Z">
                  <w:rPr>
                    <w:rFonts w:cs="Calibri"/>
                    <w:sz w:val="16"/>
                    <w:szCs w:val="16"/>
                  </w:rPr>
                </w:rPrChange>
              </w:rPr>
              <w:t>The ASCT shall switch to the alternate operation in real time without operator intervention.</w:t>
            </w:r>
          </w:p>
          <w:p w:rsidR="00160ECC" w:rsidRPr="0037013E" w:rsidRDefault="001E7F20" w:rsidP="00160ECC">
            <w:pPr>
              <w:tabs>
                <w:tab w:val="center" w:pos="4680"/>
                <w:tab w:val="right" w:pos="9360"/>
              </w:tabs>
              <w:rPr>
                <w:rFonts w:cs="Calibri"/>
                <w:highlight w:val="yellow"/>
                <w:rPrChange w:id="3496" w:author="USER" w:date="2012-08-28T14:13:00Z">
                  <w:rPr>
                    <w:rFonts w:cs="Calibri"/>
                  </w:rPr>
                </w:rPrChange>
              </w:rPr>
            </w:pPr>
            <w:r w:rsidRPr="001E7F20">
              <w:rPr>
                <w:rFonts w:cs="Calibri"/>
                <w:highlight w:val="yellow"/>
                <w:rPrChange w:id="3497" w:author="USER" w:date="2012-08-28T14:13:00Z">
                  <w:rPr>
                    <w:rFonts w:cs="Calibri"/>
                    <w:sz w:val="16"/>
                    <w:szCs w:val="16"/>
                  </w:rPr>
                </w:rPrChange>
              </w:rPr>
              <w:t>13.3-1.0-2</w:t>
            </w:r>
          </w:p>
          <w:p w:rsidR="00160ECC" w:rsidRDefault="001E7F20" w:rsidP="00160ECC">
            <w:pPr>
              <w:rPr>
                <w:rFonts w:cs="Calibri"/>
              </w:rPr>
            </w:pPr>
            <w:r w:rsidRPr="001E7F20">
              <w:rPr>
                <w:rFonts w:cs="Calibri"/>
                <w:highlight w:val="yellow"/>
                <w:rPrChange w:id="3498" w:author="USER" w:date="2012-08-28T14:13:00Z">
                  <w:rPr>
                    <w:rFonts w:cs="Calibri"/>
                    <w:sz w:val="16"/>
                    <w:szCs w:val="16"/>
                  </w:rPr>
                </w:rPrChange>
              </w:rPr>
              <w:t>The ASCT shall release control to local operations to operate under its own time-of-day schedule.</w:t>
            </w:r>
          </w:p>
          <w:p w:rsidR="00160ECC" w:rsidRPr="0037013E" w:rsidRDefault="001E7F20" w:rsidP="00160ECC">
            <w:pPr>
              <w:tabs>
                <w:tab w:val="center" w:pos="4680"/>
                <w:tab w:val="right" w:pos="9360"/>
              </w:tabs>
              <w:rPr>
                <w:rFonts w:cs="Calibri"/>
                <w:strike/>
                <w:rPrChange w:id="3499" w:author="USER" w:date="2012-08-28T14:13:00Z">
                  <w:rPr>
                    <w:rFonts w:cs="Calibri"/>
                  </w:rPr>
                </w:rPrChange>
              </w:rPr>
            </w:pPr>
            <w:r w:rsidRPr="001E7F20">
              <w:rPr>
                <w:rFonts w:cs="Calibri"/>
                <w:strike/>
                <w:rPrChange w:id="3500" w:author="USER" w:date="2012-08-28T14:13:00Z">
                  <w:rPr>
                    <w:rFonts w:cs="Calibri"/>
                    <w:sz w:val="16"/>
                    <w:szCs w:val="16"/>
                  </w:rPr>
                </w:rPrChange>
              </w:rPr>
              <w:lastRenderedPageBreak/>
              <w:t>13.3-4</w:t>
            </w:r>
          </w:p>
          <w:p w:rsidR="00160ECC" w:rsidRPr="00160ECC" w:rsidRDefault="001E7F20" w:rsidP="00160ECC">
            <w:pPr>
              <w:rPr>
                <w:rFonts w:cs="Calibri"/>
              </w:rPr>
            </w:pPr>
            <w:r w:rsidRPr="001E7F20">
              <w:rPr>
                <w:rFonts w:cs="Calibri"/>
                <w:strike/>
                <w:rPrChange w:id="3501" w:author="USER" w:date="2012-08-28T14:13:00Z">
                  <w:rPr>
                    <w:rFonts w:cs="Calibri"/>
                    <w:sz w:val="16"/>
                    <w:szCs w:val="16"/>
                  </w:rPr>
                </w:rPrChange>
              </w:rPr>
              <w:t>During adaptive processor failure, the ASCT shall provide all local detector inputs to the local controller.</w:t>
            </w:r>
            <w:ins w:id="3502" w:author="USER" w:date="2012-08-28T14:13:00Z">
              <w:r w:rsidR="0037013E">
                <w:rPr>
                  <w:rFonts w:cs="Calibri"/>
                </w:rPr>
                <w:t xml:space="preserve">  </w:t>
              </w:r>
            </w:ins>
          </w:p>
        </w:tc>
      </w:tr>
      <w:tr w:rsidR="00160ECC" w:rsidTr="00A535CF">
        <w:tc>
          <w:tcPr>
            <w:tcW w:w="2040" w:type="dxa"/>
            <w:shd w:val="clear" w:color="auto" w:fill="auto"/>
          </w:tcPr>
          <w:p w:rsidR="00160ECC" w:rsidRPr="00AF3AF6" w:rsidRDefault="001E7F20" w:rsidP="00160ECC">
            <w:pPr>
              <w:rPr>
                <w:rFonts w:cs="Calibri"/>
                <w:highlight w:val="yellow"/>
                <w:rPrChange w:id="3503" w:author="USER" w:date="2012-09-07T15:59:00Z">
                  <w:rPr>
                    <w:rFonts w:cs="Calibri"/>
                  </w:rPr>
                </w:rPrChange>
              </w:rPr>
            </w:pPr>
            <w:r w:rsidRPr="001E7F20">
              <w:rPr>
                <w:rFonts w:cs="Calibri"/>
                <w:highlight w:val="yellow"/>
                <w:rPrChange w:id="3504" w:author="USER" w:date="2012-09-07T15:59:00Z">
                  <w:rPr>
                    <w:rFonts w:cs="Calibri"/>
                    <w:sz w:val="16"/>
                    <w:szCs w:val="16"/>
                  </w:rPr>
                </w:rPrChange>
              </w:rPr>
              <w:lastRenderedPageBreak/>
              <w:t>4.15</w:t>
            </w:r>
          </w:p>
        </w:tc>
        <w:tc>
          <w:tcPr>
            <w:tcW w:w="5268" w:type="dxa"/>
            <w:shd w:val="clear" w:color="auto" w:fill="auto"/>
          </w:tcPr>
          <w:p w:rsidR="00160ECC" w:rsidRPr="00AF3AF6" w:rsidRDefault="001E7F20" w:rsidP="00160ECC">
            <w:pPr>
              <w:pStyle w:val="Heading2"/>
              <w:rPr>
                <w:highlight w:val="yellow"/>
                <w:rPrChange w:id="3505" w:author="USER" w:date="2012-09-07T15:59:00Z">
                  <w:rPr/>
                </w:rPrChange>
              </w:rPr>
            </w:pPr>
            <w:r w:rsidRPr="001E7F20">
              <w:rPr>
                <w:highlight w:val="yellow"/>
                <w:rPrChange w:id="3506" w:author="USER" w:date="2012-09-07T15:59:00Z">
                  <w:rPr>
                    <w:sz w:val="16"/>
                    <w:szCs w:val="16"/>
                  </w:rPr>
                </w:rPrChange>
              </w:rPr>
              <w:t xml:space="preserve">4.15 </w:t>
            </w:r>
            <w:r w:rsidRPr="001E7F20">
              <w:rPr>
                <w:b w:val="0"/>
                <w:bCs w:val="0"/>
                <w:highlight w:val="yellow"/>
                <w:rPrChange w:id="3507" w:author="USER" w:date="2012-09-07T15:59:00Z">
                  <w:rPr>
                    <w:b w:val="0"/>
                    <w:bCs w:val="0"/>
                    <w:sz w:val="16"/>
                    <w:szCs w:val="16"/>
                  </w:rPr>
                </w:rPrChange>
              </w:rPr>
              <w:tab/>
              <w:t>Constraints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0B37AB" w:rsidRDefault="00160ECC" w:rsidP="00160ECC">
            <w:pPr>
              <w:rPr>
                <w:rFonts w:cs="Calibri"/>
                <w:highlight w:val="yellow"/>
                <w:rPrChange w:id="3508" w:author="USER" w:date="2012-09-12T09:36:00Z">
                  <w:rPr>
                    <w:rFonts w:cs="Calibri"/>
                  </w:rPr>
                </w:rPrChange>
              </w:rPr>
            </w:pPr>
            <w:r w:rsidRPr="000B37AB">
              <w:rPr>
                <w:rFonts w:cs="Calibri"/>
                <w:highlight w:val="yellow"/>
                <w:rPrChange w:id="3509" w:author="USER" w:date="2012-09-12T09:36:00Z">
                  <w:rPr>
                    <w:rFonts w:cs="Calibri"/>
                  </w:rPr>
                </w:rPrChange>
              </w:rPr>
              <w:t>4.15.0-1</w:t>
            </w:r>
          </w:p>
        </w:tc>
        <w:tc>
          <w:tcPr>
            <w:tcW w:w="5268" w:type="dxa"/>
            <w:shd w:val="clear" w:color="auto" w:fill="auto"/>
          </w:tcPr>
          <w:p w:rsidR="00160ECC" w:rsidRPr="000B37AB" w:rsidRDefault="00160ECC" w:rsidP="00160ECC">
            <w:pPr>
              <w:rPr>
                <w:rFonts w:cs="Calibri"/>
                <w:highlight w:val="yellow"/>
                <w:rPrChange w:id="3510" w:author="USER" w:date="2012-09-12T09:36:00Z">
                  <w:rPr>
                    <w:rFonts w:cs="Calibri"/>
                  </w:rPr>
                </w:rPrChange>
              </w:rPr>
            </w:pPr>
            <w:r w:rsidRPr="000B37AB">
              <w:rPr>
                <w:rFonts w:cs="Calibri"/>
                <w:i/>
                <w:iCs/>
                <w:highlight w:val="yellow"/>
                <w:rPrChange w:id="3511" w:author="USER" w:date="2012-09-12T09:36:00Z">
                  <w:rPr>
                    <w:rFonts w:cs="Calibri"/>
                    <w:i/>
                    <w:iCs/>
                  </w:rPr>
                </w:rPrChange>
              </w:rPr>
              <w:t>The system operator is constrained to use the following equipment:</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9F31E2" w:rsidRDefault="001E7F20" w:rsidP="00160ECC">
            <w:pPr>
              <w:tabs>
                <w:tab w:val="center" w:pos="4680"/>
                <w:tab w:val="right" w:pos="9360"/>
              </w:tabs>
              <w:rPr>
                <w:rFonts w:cs="Calibri"/>
                <w:highlight w:val="yellow"/>
                <w:rPrChange w:id="3512" w:author="Eddie Curtis" w:date="2012-08-10T14:59:00Z">
                  <w:rPr>
                    <w:rFonts w:cs="Calibri"/>
                  </w:rPr>
                </w:rPrChange>
              </w:rPr>
            </w:pPr>
            <w:r w:rsidRPr="001E7F20">
              <w:rPr>
                <w:rFonts w:cs="Calibri"/>
                <w:highlight w:val="yellow"/>
                <w:rPrChange w:id="3513" w:author="Eddie Curtis" w:date="2012-08-10T14:59:00Z">
                  <w:rPr>
                    <w:rFonts w:cs="Calibri"/>
                    <w:sz w:val="16"/>
                    <w:szCs w:val="16"/>
                  </w:rPr>
                </w:rPrChange>
              </w:rPr>
              <w:t>4.15.0-1.0-1</w:t>
            </w:r>
          </w:p>
        </w:tc>
        <w:tc>
          <w:tcPr>
            <w:tcW w:w="5268" w:type="dxa"/>
            <w:shd w:val="clear" w:color="auto" w:fill="auto"/>
          </w:tcPr>
          <w:p w:rsidR="00160ECC" w:rsidRPr="009F31E2"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3514" w:author="Eddie Curtis" w:date="2012-08-10T14:59:00Z">
                  <w:rPr>
                    <w:rFonts w:cs="Calibri"/>
                  </w:rPr>
                </w:rPrChange>
              </w:rPr>
            </w:pPr>
            <w:r w:rsidRPr="001E7F20">
              <w:rPr>
                <w:rFonts w:cs="Calibri"/>
                <w:highlight w:val="yellow"/>
                <w:rPrChange w:id="3515" w:author="Eddie Curtis" w:date="2012-08-10T14:59:00Z">
                  <w:rPr>
                    <w:rFonts w:cs="Calibri"/>
                    <w:sz w:val="16"/>
                    <w:szCs w:val="16"/>
                  </w:rPr>
                </w:rPrChange>
              </w:rPr>
              <w:t>Controller type (list acceptable equipment)</w:t>
            </w:r>
          </w:p>
        </w:tc>
        <w:tc>
          <w:tcPr>
            <w:tcW w:w="5670" w:type="dxa"/>
            <w:shd w:val="clear" w:color="auto" w:fill="auto"/>
          </w:tcPr>
          <w:p w:rsidR="00160ECC" w:rsidRPr="009F31E2" w:rsidRDefault="001E7F20" w:rsidP="00160ECC">
            <w:pPr>
              <w:tabs>
                <w:tab w:val="center" w:pos="4680"/>
                <w:tab w:val="right" w:pos="9360"/>
              </w:tabs>
              <w:rPr>
                <w:rFonts w:cs="Calibri"/>
                <w:highlight w:val="yellow"/>
                <w:rPrChange w:id="3516" w:author="Eddie Curtis" w:date="2012-08-10T14:59:00Z">
                  <w:rPr>
                    <w:rFonts w:cs="Calibri"/>
                  </w:rPr>
                </w:rPrChange>
              </w:rPr>
            </w:pPr>
            <w:r w:rsidRPr="001E7F20">
              <w:rPr>
                <w:rFonts w:cs="Calibri"/>
                <w:highlight w:val="yellow"/>
                <w:rPrChange w:id="3517" w:author="Eddie Curtis" w:date="2012-08-10T14:59:00Z">
                  <w:rPr>
                    <w:rFonts w:cs="Calibri"/>
                    <w:sz w:val="16"/>
                    <w:szCs w:val="16"/>
                  </w:rPr>
                </w:rPrChange>
              </w:rPr>
              <w:t>14.0-3</w:t>
            </w:r>
          </w:p>
          <w:p w:rsidR="00160ECC" w:rsidRPr="009F31E2" w:rsidRDefault="001E7F20" w:rsidP="00160ECC">
            <w:pPr>
              <w:tabs>
                <w:tab w:val="center" w:pos="4680"/>
                <w:tab w:val="right" w:pos="9360"/>
              </w:tabs>
              <w:rPr>
                <w:rFonts w:cs="Calibri"/>
                <w:highlight w:val="yellow"/>
                <w:rPrChange w:id="3518" w:author="Eddie Curtis" w:date="2012-08-10T14:59:00Z">
                  <w:rPr>
                    <w:rFonts w:cs="Calibri"/>
                  </w:rPr>
                </w:rPrChange>
              </w:rPr>
            </w:pPr>
            <w:r w:rsidRPr="001E7F20">
              <w:rPr>
                <w:rFonts w:cs="Calibri"/>
                <w:highlight w:val="yellow"/>
                <w:rPrChange w:id="3519" w:author="Eddie Curtis" w:date="2012-08-10T14:59:00Z">
                  <w:rPr>
                    <w:rFonts w:cs="Calibri"/>
                    <w:sz w:val="16"/>
                    <w:szCs w:val="16"/>
                  </w:rPr>
                </w:rPrChange>
              </w:rPr>
              <w:t xml:space="preserve">The ASCT shall fully satisfy all requirements when connected with </w:t>
            </w:r>
            <w:del w:id="3520" w:author="USER" w:date="2012-09-06T10:01:00Z">
              <w:r w:rsidRPr="001E7F20">
                <w:rPr>
                  <w:rFonts w:cs="Calibri"/>
                  <w:highlight w:val="yellow"/>
                  <w:rPrChange w:id="3521" w:author="Eddie Curtis" w:date="2012-08-10T14:59:00Z">
                    <w:rPr>
                      <w:rFonts w:cs="Calibri"/>
                      <w:sz w:val="16"/>
                      <w:szCs w:val="16"/>
                    </w:rPr>
                  </w:rPrChange>
                </w:rPr>
                <w:delText>XX</w:delText>
              </w:r>
            </w:del>
            <w:ins w:id="3522" w:author="USER" w:date="2012-08-31T11:05:00Z">
              <w:r w:rsidR="00C03518">
                <w:rPr>
                  <w:rFonts w:cs="Calibri"/>
                  <w:highlight w:val="yellow"/>
                </w:rPr>
                <w:t>Naztec ATC</w:t>
              </w:r>
            </w:ins>
            <w:r w:rsidRPr="001E7F20">
              <w:rPr>
                <w:rFonts w:cs="Calibri"/>
                <w:highlight w:val="yellow"/>
                <w:rPrChange w:id="3523" w:author="Eddie Curtis" w:date="2012-08-10T14:59:00Z">
                  <w:rPr>
                    <w:rFonts w:cs="Calibri"/>
                    <w:sz w:val="16"/>
                    <w:szCs w:val="16"/>
                  </w:rPr>
                </w:rPrChange>
              </w:rPr>
              <w:t xml:space="preserve"> controllers (specify controller types).</w:t>
            </w:r>
          </w:p>
        </w:tc>
      </w:tr>
      <w:tr w:rsidR="00160ECC" w:rsidTr="00A535CF">
        <w:tc>
          <w:tcPr>
            <w:tcW w:w="2040" w:type="dxa"/>
            <w:shd w:val="clear" w:color="auto" w:fill="auto"/>
          </w:tcPr>
          <w:p w:rsidR="00160ECC" w:rsidRPr="009F31E2" w:rsidRDefault="001E7F20" w:rsidP="00160ECC">
            <w:pPr>
              <w:tabs>
                <w:tab w:val="center" w:pos="4680"/>
                <w:tab w:val="right" w:pos="9360"/>
              </w:tabs>
              <w:rPr>
                <w:rFonts w:cs="Calibri"/>
                <w:highlight w:val="yellow"/>
                <w:rPrChange w:id="3524" w:author="Eddie Curtis" w:date="2012-08-10T14:59:00Z">
                  <w:rPr>
                    <w:rFonts w:cs="Calibri"/>
                  </w:rPr>
                </w:rPrChange>
              </w:rPr>
            </w:pPr>
            <w:r w:rsidRPr="001E7F20">
              <w:rPr>
                <w:rFonts w:cs="Calibri"/>
                <w:highlight w:val="yellow"/>
                <w:rPrChange w:id="3525" w:author="Eddie Curtis" w:date="2012-08-10T14:59:00Z">
                  <w:rPr>
                    <w:rFonts w:cs="Calibri"/>
                    <w:sz w:val="16"/>
                    <w:szCs w:val="16"/>
                  </w:rPr>
                </w:rPrChange>
              </w:rPr>
              <w:t>4.15.0-1.0-2</w:t>
            </w:r>
          </w:p>
        </w:tc>
        <w:tc>
          <w:tcPr>
            <w:tcW w:w="5268" w:type="dxa"/>
            <w:shd w:val="clear" w:color="auto" w:fill="auto"/>
          </w:tcPr>
          <w:p w:rsidR="00160ECC" w:rsidRPr="009F31E2"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3526" w:author="Eddie Curtis" w:date="2012-08-10T14:59:00Z">
                  <w:rPr>
                    <w:rFonts w:cs="Calibri"/>
                  </w:rPr>
                </w:rPrChange>
              </w:rPr>
            </w:pPr>
            <w:r w:rsidRPr="001E7F20">
              <w:rPr>
                <w:rFonts w:cs="Calibri"/>
                <w:highlight w:val="yellow"/>
                <w:rPrChange w:id="3527" w:author="Eddie Curtis" w:date="2012-08-10T14:59:00Z">
                  <w:rPr>
                    <w:rFonts w:cs="Calibri"/>
                    <w:sz w:val="16"/>
                    <w:szCs w:val="16"/>
                  </w:rPr>
                </w:rPrChange>
              </w:rPr>
              <w:t>Detector type (list acceptable equipment)</w:t>
            </w:r>
          </w:p>
        </w:tc>
        <w:tc>
          <w:tcPr>
            <w:tcW w:w="5670" w:type="dxa"/>
            <w:shd w:val="clear" w:color="auto" w:fill="auto"/>
          </w:tcPr>
          <w:p w:rsidR="00160ECC" w:rsidRPr="009F31E2" w:rsidRDefault="001E7F20" w:rsidP="00160ECC">
            <w:pPr>
              <w:tabs>
                <w:tab w:val="center" w:pos="4680"/>
                <w:tab w:val="right" w:pos="9360"/>
              </w:tabs>
              <w:rPr>
                <w:rFonts w:cs="Calibri"/>
                <w:highlight w:val="yellow"/>
                <w:rPrChange w:id="3528" w:author="Eddie Curtis" w:date="2012-08-10T14:59:00Z">
                  <w:rPr>
                    <w:rFonts w:cs="Calibri"/>
                  </w:rPr>
                </w:rPrChange>
              </w:rPr>
            </w:pPr>
            <w:r w:rsidRPr="001E7F20">
              <w:rPr>
                <w:rFonts w:cs="Calibri"/>
                <w:highlight w:val="yellow"/>
                <w:rPrChange w:id="3529" w:author="Eddie Curtis" w:date="2012-08-10T14:59:00Z">
                  <w:rPr>
                    <w:rFonts w:cs="Calibri"/>
                    <w:sz w:val="16"/>
                    <w:szCs w:val="16"/>
                  </w:rPr>
                </w:rPrChange>
              </w:rPr>
              <w:t>14.0-2</w:t>
            </w:r>
          </w:p>
          <w:p w:rsidR="00160ECC" w:rsidRPr="009F31E2" w:rsidRDefault="001E7F20" w:rsidP="00160ECC">
            <w:pPr>
              <w:tabs>
                <w:tab w:val="center" w:pos="4680"/>
                <w:tab w:val="right" w:pos="9360"/>
              </w:tabs>
              <w:rPr>
                <w:rFonts w:cs="Calibri"/>
                <w:highlight w:val="yellow"/>
                <w:rPrChange w:id="3530" w:author="Eddie Curtis" w:date="2012-08-10T14:59:00Z">
                  <w:rPr>
                    <w:rFonts w:cs="Calibri"/>
                  </w:rPr>
                </w:rPrChange>
              </w:rPr>
            </w:pPr>
            <w:r w:rsidRPr="001E7F20">
              <w:rPr>
                <w:rFonts w:cs="Calibri"/>
                <w:highlight w:val="yellow"/>
                <w:rPrChange w:id="3531" w:author="Eddie Curtis" w:date="2012-08-10T14:59:00Z">
                  <w:rPr>
                    <w:rFonts w:cs="Calibri"/>
                    <w:sz w:val="16"/>
                    <w:szCs w:val="16"/>
                  </w:rPr>
                </w:rPrChange>
              </w:rPr>
              <w:t>The ASCT shall fully satisfy all requirements when connected with detectors from manufacturer</w:t>
            </w:r>
            <w:del w:id="3532" w:author="USER" w:date="2012-09-06T10:02:00Z">
              <w:r w:rsidRPr="001E7F20">
                <w:rPr>
                  <w:rFonts w:cs="Calibri"/>
                  <w:highlight w:val="yellow"/>
                  <w:rPrChange w:id="3533" w:author="Eddie Curtis" w:date="2012-08-10T14:59:00Z">
                    <w:rPr>
                      <w:rFonts w:cs="Calibri"/>
                      <w:sz w:val="16"/>
                      <w:szCs w:val="16"/>
                    </w:rPr>
                  </w:rPrChange>
                </w:rPr>
                <w:delText xml:space="preserve"> XX</w:delText>
              </w:r>
            </w:del>
            <w:r w:rsidRPr="001E7F20">
              <w:rPr>
                <w:rFonts w:cs="Calibri"/>
                <w:highlight w:val="yellow"/>
                <w:rPrChange w:id="3534" w:author="Eddie Curtis" w:date="2012-08-10T14:59:00Z">
                  <w:rPr>
                    <w:rFonts w:cs="Calibri"/>
                    <w:sz w:val="16"/>
                    <w:szCs w:val="16"/>
                  </w:rPr>
                </w:rPrChange>
              </w:rPr>
              <w:t xml:space="preserve"> (specify required detector types)</w:t>
            </w:r>
            <w:proofErr w:type="gramStart"/>
            <w:r w:rsidRPr="001E7F20">
              <w:rPr>
                <w:rFonts w:cs="Calibri"/>
                <w:highlight w:val="yellow"/>
                <w:rPrChange w:id="3535" w:author="Eddie Curtis" w:date="2012-08-10T14:59:00Z">
                  <w:rPr>
                    <w:rFonts w:cs="Calibri"/>
                    <w:sz w:val="16"/>
                    <w:szCs w:val="16"/>
                  </w:rPr>
                </w:rPrChange>
              </w:rPr>
              <w:t>.</w:t>
            </w:r>
            <w:ins w:id="3536" w:author="USER" w:date="2012-09-06T10:02:00Z">
              <w:r w:rsidR="001B09BA">
                <w:rPr>
                  <w:rFonts w:cs="Calibri"/>
                  <w:highlight w:val="yellow"/>
                </w:rPr>
                <w:t>(</w:t>
              </w:r>
              <w:proofErr w:type="gramEnd"/>
              <w:r w:rsidR="001B09BA">
                <w:rPr>
                  <w:rFonts w:cs="Calibri"/>
                  <w:highlight w:val="yellow"/>
                </w:rPr>
                <w:t xml:space="preserve">i.e. </w:t>
              </w:r>
            </w:ins>
            <w:proofErr w:type="spellStart"/>
            <w:ins w:id="3537" w:author="USER" w:date="2012-08-31T11:06:00Z">
              <w:r w:rsidR="00A179DD">
                <w:rPr>
                  <w:rFonts w:cs="Calibri"/>
                  <w:highlight w:val="yellow"/>
                </w:rPr>
                <w:t>Traficon</w:t>
              </w:r>
              <w:proofErr w:type="spellEnd"/>
              <w:r w:rsidR="00A179DD">
                <w:rPr>
                  <w:rFonts w:cs="Calibri"/>
                  <w:highlight w:val="yellow"/>
                </w:rPr>
                <w:t xml:space="preserve"> with IR cameras, inductive loops, and </w:t>
              </w:r>
            </w:ins>
            <w:ins w:id="3538" w:author="USER" w:date="2012-09-06T04:15:00Z">
              <w:r w:rsidR="00D70716">
                <w:rPr>
                  <w:rFonts w:cs="Calibri"/>
                  <w:highlight w:val="yellow"/>
                </w:rPr>
                <w:t xml:space="preserve">Wavetronix </w:t>
              </w:r>
            </w:ins>
            <w:ins w:id="3539" w:author="USER" w:date="2012-08-31T11:06:00Z">
              <w:r w:rsidR="00A179DD">
                <w:rPr>
                  <w:rFonts w:cs="Calibri"/>
                  <w:highlight w:val="yellow"/>
                </w:rPr>
                <w:t>Radar</w:t>
              </w:r>
            </w:ins>
            <w:ins w:id="3540" w:author="USER" w:date="2012-09-06T10:02:00Z">
              <w:r w:rsidR="001B09BA">
                <w:rPr>
                  <w:rFonts w:cs="Calibri"/>
                  <w:highlight w:val="yellow"/>
                </w:rPr>
                <w:t>)</w:t>
              </w:r>
            </w:ins>
            <w:ins w:id="3541" w:author="USER" w:date="2012-08-31T11:06:00Z">
              <w:r w:rsidR="00A179DD">
                <w:rPr>
                  <w:rFonts w:cs="Calibri"/>
                  <w:highlight w:val="yellow"/>
                </w:rPr>
                <w:t>.</w:t>
              </w:r>
            </w:ins>
          </w:p>
        </w:tc>
      </w:tr>
      <w:tr w:rsidR="00160ECC" w:rsidTr="00A535CF">
        <w:tc>
          <w:tcPr>
            <w:tcW w:w="2040" w:type="dxa"/>
            <w:shd w:val="clear" w:color="auto" w:fill="auto"/>
          </w:tcPr>
          <w:p w:rsidR="00160ECC" w:rsidRPr="009F31E2" w:rsidRDefault="001E7F20" w:rsidP="00160ECC">
            <w:pPr>
              <w:tabs>
                <w:tab w:val="center" w:pos="4680"/>
                <w:tab w:val="right" w:pos="9360"/>
              </w:tabs>
              <w:rPr>
                <w:rFonts w:cs="Calibri"/>
                <w:highlight w:val="yellow"/>
                <w:rPrChange w:id="3542" w:author="Eddie Curtis" w:date="2012-08-10T14:59:00Z">
                  <w:rPr>
                    <w:rFonts w:cs="Calibri"/>
                  </w:rPr>
                </w:rPrChange>
              </w:rPr>
            </w:pPr>
            <w:r w:rsidRPr="001E7F20">
              <w:rPr>
                <w:rFonts w:cs="Calibri"/>
                <w:highlight w:val="yellow"/>
                <w:rPrChange w:id="3543" w:author="Eddie Curtis" w:date="2012-08-10T14:59:00Z">
                  <w:rPr>
                    <w:rFonts w:cs="Calibri"/>
                    <w:sz w:val="16"/>
                    <w:szCs w:val="16"/>
                  </w:rPr>
                </w:rPrChange>
              </w:rPr>
              <w:t>4.15.0-1.0-3</w:t>
            </w:r>
          </w:p>
        </w:tc>
        <w:tc>
          <w:tcPr>
            <w:tcW w:w="5268" w:type="dxa"/>
            <w:shd w:val="clear" w:color="auto" w:fill="auto"/>
          </w:tcPr>
          <w:p w:rsidR="00160ECC" w:rsidRPr="009F31E2" w:rsidRDefault="001E7F20" w:rsidP="00160ECC">
            <w:pPr>
              <w:numPr>
                <w:ilvl w:val="0"/>
                <w:numId w:val="11"/>
              </w:numPr>
              <w:tabs>
                <w:tab w:val="center" w:pos="4680"/>
                <w:tab w:val="right" w:pos="9360"/>
              </w:tabs>
              <w:autoSpaceDE w:val="0"/>
              <w:autoSpaceDN w:val="0"/>
              <w:adjustRightInd w:val="0"/>
              <w:spacing w:after="0"/>
              <w:rPr>
                <w:rFonts w:cs="Calibri"/>
                <w:highlight w:val="yellow"/>
                <w:rPrChange w:id="3544" w:author="Eddie Curtis" w:date="2012-08-10T14:59:00Z">
                  <w:rPr>
                    <w:rFonts w:cs="Calibri"/>
                  </w:rPr>
                </w:rPrChange>
              </w:rPr>
            </w:pPr>
            <w:r w:rsidRPr="001E7F20">
              <w:rPr>
                <w:rFonts w:cs="Calibri"/>
                <w:highlight w:val="yellow"/>
                <w:rPrChange w:id="3545" w:author="Eddie Curtis" w:date="2012-08-10T14:59:00Z">
                  <w:rPr>
                    <w:rFonts w:cs="Calibri"/>
                    <w:sz w:val="16"/>
                    <w:szCs w:val="16"/>
                  </w:rPr>
                </w:rPrChange>
              </w:rPr>
              <w:t>Communication system (list acceptable equipment)</w:t>
            </w:r>
          </w:p>
        </w:tc>
        <w:tc>
          <w:tcPr>
            <w:tcW w:w="5670" w:type="dxa"/>
            <w:shd w:val="clear" w:color="auto" w:fill="auto"/>
          </w:tcPr>
          <w:p w:rsidR="00160ECC" w:rsidRPr="009F31E2" w:rsidRDefault="00A179DD" w:rsidP="00160ECC">
            <w:pPr>
              <w:rPr>
                <w:highlight w:val="yellow"/>
                <w:rPrChange w:id="3546" w:author="Eddie Curtis" w:date="2012-08-10T14:59:00Z">
                  <w:rPr/>
                </w:rPrChange>
              </w:rPr>
            </w:pPr>
            <w:ins w:id="3547" w:author="USER" w:date="2012-08-31T11:06:00Z">
              <w:r>
                <w:rPr>
                  <w:highlight w:val="yellow"/>
                </w:rPr>
                <w:t>Ethernet</w:t>
              </w:r>
            </w:ins>
          </w:p>
        </w:tc>
      </w:tr>
      <w:tr w:rsidR="00160ECC" w:rsidTr="00A535CF">
        <w:tc>
          <w:tcPr>
            <w:tcW w:w="2040" w:type="dxa"/>
            <w:shd w:val="clear" w:color="auto" w:fill="auto"/>
          </w:tcPr>
          <w:p w:rsidR="00160ECC" w:rsidRPr="009F31E2" w:rsidRDefault="001E7F20" w:rsidP="00160ECC">
            <w:pPr>
              <w:rPr>
                <w:rFonts w:cs="Calibri"/>
                <w:highlight w:val="yellow"/>
                <w:rPrChange w:id="3548" w:author="Eddie Curtis" w:date="2012-08-10T14:59:00Z">
                  <w:rPr>
                    <w:rFonts w:cs="Calibri"/>
                  </w:rPr>
                </w:rPrChange>
              </w:rPr>
            </w:pPr>
            <w:r w:rsidRPr="001E7F20">
              <w:rPr>
                <w:rFonts w:cs="Calibri"/>
                <w:highlight w:val="yellow"/>
                <w:rPrChange w:id="3549" w:author="Eddie Curtis" w:date="2012-08-10T14:59:00Z">
                  <w:rPr>
                    <w:rFonts w:cs="Calibri"/>
                    <w:sz w:val="16"/>
                    <w:szCs w:val="16"/>
                  </w:rPr>
                </w:rPrChange>
              </w:rPr>
              <w:t>4.15.0-1.0-4</w:t>
            </w:r>
          </w:p>
        </w:tc>
        <w:tc>
          <w:tcPr>
            <w:tcW w:w="5268" w:type="dxa"/>
            <w:shd w:val="clear" w:color="auto" w:fill="auto"/>
          </w:tcPr>
          <w:p w:rsidR="00160ECC" w:rsidRPr="009F31E2" w:rsidRDefault="001E7F20" w:rsidP="00160ECC">
            <w:pPr>
              <w:numPr>
                <w:ilvl w:val="0"/>
                <w:numId w:val="11"/>
              </w:numPr>
              <w:autoSpaceDE w:val="0"/>
              <w:autoSpaceDN w:val="0"/>
              <w:adjustRightInd w:val="0"/>
              <w:spacing w:after="0"/>
              <w:rPr>
                <w:rFonts w:cs="Calibri"/>
                <w:highlight w:val="yellow"/>
                <w:rPrChange w:id="3550" w:author="Eddie Curtis" w:date="2012-08-10T14:59:00Z">
                  <w:rPr>
                    <w:rFonts w:cs="Calibri"/>
                  </w:rPr>
                </w:rPrChange>
              </w:rPr>
            </w:pPr>
            <w:r w:rsidRPr="001E7F20">
              <w:rPr>
                <w:rFonts w:cs="Calibri"/>
                <w:highlight w:val="yellow"/>
                <w:rPrChange w:id="3551" w:author="Eddie Curtis" w:date="2012-08-10T14:59:00Z">
                  <w:rPr>
                    <w:rFonts w:cs="Calibri"/>
                    <w:sz w:val="16"/>
                    <w:szCs w:val="16"/>
                  </w:rPr>
                </w:rPrChange>
              </w:rPr>
              <w:t>Cabinet type and size (list acceptable equipment)</w:t>
            </w:r>
          </w:p>
        </w:tc>
        <w:tc>
          <w:tcPr>
            <w:tcW w:w="5670" w:type="dxa"/>
            <w:shd w:val="clear" w:color="auto" w:fill="auto"/>
          </w:tcPr>
          <w:p w:rsidR="00160ECC" w:rsidRPr="009F31E2" w:rsidRDefault="001B09BA" w:rsidP="00160ECC">
            <w:pPr>
              <w:rPr>
                <w:highlight w:val="yellow"/>
                <w:rPrChange w:id="3552" w:author="Eddie Curtis" w:date="2012-08-10T14:59:00Z">
                  <w:rPr/>
                </w:rPrChange>
              </w:rPr>
            </w:pPr>
            <w:ins w:id="3553" w:author="USER" w:date="2012-09-06T10:02:00Z">
              <w:r>
                <w:rPr>
                  <w:highlight w:val="yellow"/>
                </w:rPr>
                <w:t xml:space="preserve">Naztec ts2 </w:t>
              </w:r>
            </w:ins>
            <w:ins w:id="3554" w:author="USER" w:date="2012-08-31T11:06:00Z">
              <w:r>
                <w:rPr>
                  <w:highlight w:val="yellow"/>
                </w:rPr>
                <w:t xml:space="preserve">68 inch </w:t>
              </w:r>
            </w:ins>
            <w:ins w:id="3555" w:author="USER" w:date="2012-09-06T10:03:00Z">
              <w:r>
                <w:rPr>
                  <w:highlight w:val="yellow"/>
                </w:rPr>
                <w:t>t</w:t>
              </w:r>
            </w:ins>
            <w:ins w:id="3556" w:author="USER" w:date="2012-08-31T11:06:00Z">
              <w:r w:rsidR="00A179DD">
                <w:rPr>
                  <w:highlight w:val="yellow"/>
                </w:rPr>
                <w:t>ype 6 cabinet</w:t>
              </w:r>
            </w:ins>
          </w:p>
        </w:tc>
      </w:tr>
      <w:tr w:rsidR="00160ECC" w:rsidTr="00A535CF">
        <w:tc>
          <w:tcPr>
            <w:tcW w:w="2040" w:type="dxa"/>
            <w:shd w:val="clear" w:color="auto" w:fill="auto"/>
          </w:tcPr>
          <w:p w:rsidR="00160ECC" w:rsidRPr="009F31E2" w:rsidRDefault="001E7F20" w:rsidP="00160ECC">
            <w:pPr>
              <w:rPr>
                <w:rFonts w:cs="Calibri"/>
                <w:highlight w:val="yellow"/>
                <w:rPrChange w:id="3557" w:author="Eddie Curtis" w:date="2012-08-10T14:59:00Z">
                  <w:rPr>
                    <w:rFonts w:cs="Calibri"/>
                  </w:rPr>
                </w:rPrChange>
              </w:rPr>
            </w:pPr>
            <w:r w:rsidRPr="001E7F20">
              <w:rPr>
                <w:rFonts w:cs="Calibri"/>
                <w:highlight w:val="yellow"/>
                <w:rPrChange w:id="3558" w:author="Eddie Curtis" w:date="2012-08-10T14:59:00Z">
                  <w:rPr>
                    <w:rFonts w:cs="Calibri"/>
                    <w:sz w:val="16"/>
                    <w:szCs w:val="16"/>
                  </w:rPr>
                </w:rPrChange>
              </w:rPr>
              <w:t>4.15.0-1.0-5</w:t>
            </w:r>
          </w:p>
        </w:tc>
        <w:tc>
          <w:tcPr>
            <w:tcW w:w="5268" w:type="dxa"/>
            <w:shd w:val="clear" w:color="auto" w:fill="auto"/>
          </w:tcPr>
          <w:p w:rsidR="00160ECC" w:rsidRPr="009F31E2" w:rsidRDefault="001E7F20" w:rsidP="00160ECC">
            <w:pPr>
              <w:numPr>
                <w:ilvl w:val="0"/>
                <w:numId w:val="11"/>
              </w:numPr>
              <w:autoSpaceDE w:val="0"/>
              <w:autoSpaceDN w:val="0"/>
              <w:adjustRightInd w:val="0"/>
              <w:spacing w:after="0"/>
              <w:rPr>
                <w:rFonts w:cs="Calibri"/>
                <w:highlight w:val="yellow"/>
                <w:rPrChange w:id="3559" w:author="Eddie Curtis" w:date="2012-08-10T14:59:00Z">
                  <w:rPr>
                    <w:rFonts w:cs="Calibri"/>
                  </w:rPr>
                </w:rPrChange>
              </w:rPr>
            </w:pPr>
            <w:r w:rsidRPr="001E7F20">
              <w:rPr>
                <w:rFonts w:cs="Calibri"/>
                <w:highlight w:val="yellow"/>
                <w:rPrChange w:id="3560" w:author="Eddie Curtis" w:date="2012-08-10T14:59:00Z">
                  <w:rPr>
                    <w:rFonts w:cs="Calibri"/>
                    <w:sz w:val="16"/>
                    <w:szCs w:val="16"/>
                  </w:rPr>
                </w:rPrChange>
              </w:rPr>
              <w:t>Signal management system (list acceptable systems)</w:t>
            </w:r>
          </w:p>
        </w:tc>
        <w:tc>
          <w:tcPr>
            <w:tcW w:w="5670" w:type="dxa"/>
            <w:shd w:val="clear" w:color="auto" w:fill="auto"/>
          </w:tcPr>
          <w:p w:rsidR="00160ECC" w:rsidRPr="009F31E2" w:rsidRDefault="00A179DD" w:rsidP="00160ECC">
            <w:pPr>
              <w:rPr>
                <w:highlight w:val="yellow"/>
                <w:rPrChange w:id="3561" w:author="Eddie Curtis" w:date="2012-08-10T14:59:00Z">
                  <w:rPr/>
                </w:rPrChange>
              </w:rPr>
            </w:pPr>
            <w:ins w:id="3562" w:author="USER" w:date="2012-08-31T11:07:00Z">
              <w:r>
                <w:rPr>
                  <w:highlight w:val="yellow"/>
                </w:rPr>
                <w:t>Naztec’s ATMS.now</w:t>
              </w:r>
            </w:ins>
          </w:p>
        </w:tc>
      </w:tr>
      <w:tr w:rsidR="00160ECC" w:rsidTr="00A535CF">
        <w:tc>
          <w:tcPr>
            <w:tcW w:w="2040" w:type="dxa"/>
            <w:shd w:val="clear" w:color="auto" w:fill="auto"/>
          </w:tcPr>
          <w:p w:rsidR="00160ECC" w:rsidRPr="00160ECC" w:rsidRDefault="00160ECC" w:rsidP="00160ECC">
            <w:pPr>
              <w:rPr>
                <w:rFonts w:cs="Calibri"/>
              </w:rPr>
            </w:pPr>
            <w:r>
              <w:rPr>
                <w:rFonts w:cs="Calibri"/>
              </w:rPr>
              <w:t>4.15.0-2</w:t>
            </w:r>
          </w:p>
        </w:tc>
        <w:tc>
          <w:tcPr>
            <w:tcW w:w="5268" w:type="dxa"/>
            <w:shd w:val="clear" w:color="auto" w:fill="auto"/>
          </w:tcPr>
          <w:p w:rsidR="00160ECC" w:rsidRPr="00160ECC" w:rsidRDefault="00160ECC" w:rsidP="00160ECC">
            <w:pPr>
              <w:rPr>
                <w:rFonts w:cs="Calibri"/>
              </w:rPr>
            </w:pPr>
            <w:r>
              <w:rPr>
                <w:rFonts w:cs="Calibri"/>
              </w:rPr>
              <w:t>Not used</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9F31E2" w:rsidRDefault="001E7F20" w:rsidP="00160ECC">
            <w:pPr>
              <w:rPr>
                <w:rFonts w:cs="Calibri"/>
                <w:strike/>
                <w:rPrChange w:id="3563" w:author="Eddie Curtis" w:date="2012-08-10T15:00:00Z">
                  <w:rPr>
                    <w:rFonts w:cs="Calibri"/>
                  </w:rPr>
                </w:rPrChange>
              </w:rPr>
            </w:pPr>
            <w:r w:rsidRPr="001E7F20">
              <w:rPr>
                <w:rFonts w:cs="Calibri"/>
                <w:strike/>
                <w:rPrChange w:id="3564" w:author="Eddie Curtis" w:date="2012-08-10T15:00:00Z">
                  <w:rPr>
                    <w:rFonts w:cs="Calibri"/>
                    <w:sz w:val="16"/>
                    <w:szCs w:val="16"/>
                  </w:rPr>
                </w:rPrChange>
              </w:rPr>
              <w:t>4.15.0-3</w:t>
            </w:r>
          </w:p>
        </w:tc>
        <w:tc>
          <w:tcPr>
            <w:tcW w:w="5268" w:type="dxa"/>
            <w:shd w:val="clear" w:color="auto" w:fill="auto"/>
          </w:tcPr>
          <w:p w:rsidR="00160ECC" w:rsidRPr="009F31E2" w:rsidRDefault="001E7F20" w:rsidP="00160ECC">
            <w:pPr>
              <w:rPr>
                <w:rFonts w:cs="Calibri"/>
                <w:strike/>
                <w:rPrChange w:id="3565" w:author="Eddie Curtis" w:date="2012-08-10T15:00:00Z">
                  <w:rPr>
                    <w:rFonts w:cs="Calibri"/>
                  </w:rPr>
                </w:rPrChange>
              </w:rPr>
            </w:pPr>
            <w:r w:rsidRPr="001E7F20">
              <w:rPr>
                <w:rFonts w:cs="Calibri"/>
                <w:strike/>
                <w:rPrChange w:id="3566" w:author="Eddie Curtis" w:date="2012-08-10T15:00:00Z">
                  <w:rPr>
                    <w:rFonts w:cs="Calibri"/>
                    <w:sz w:val="16"/>
                    <w:szCs w:val="16"/>
                  </w:rPr>
                </w:rPrChange>
              </w:rPr>
              <w:t>The system operator needs to use equipment and software acceptable under current agency IT policies and procedures.</w:t>
            </w:r>
          </w:p>
        </w:tc>
        <w:tc>
          <w:tcPr>
            <w:tcW w:w="5670" w:type="dxa"/>
            <w:shd w:val="clear" w:color="auto" w:fill="auto"/>
          </w:tcPr>
          <w:p w:rsidR="00160ECC" w:rsidRPr="009F31E2" w:rsidRDefault="001E7F20" w:rsidP="00160ECC">
            <w:pPr>
              <w:rPr>
                <w:rFonts w:cs="Calibri"/>
                <w:strike/>
                <w:rPrChange w:id="3567" w:author="Eddie Curtis" w:date="2012-08-10T15:00:00Z">
                  <w:rPr>
                    <w:rFonts w:cs="Calibri"/>
                  </w:rPr>
                </w:rPrChange>
              </w:rPr>
            </w:pPr>
            <w:r w:rsidRPr="001E7F20">
              <w:rPr>
                <w:rFonts w:cs="Calibri"/>
                <w:strike/>
                <w:rPrChange w:id="3568" w:author="Eddie Curtis" w:date="2012-08-10T15:00:00Z">
                  <w:rPr>
                    <w:rFonts w:cs="Calibri"/>
                    <w:sz w:val="16"/>
                    <w:szCs w:val="16"/>
                  </w:rPr>
                </w:rPrChange>
              </w:rPr>
              <w:t>14.0-1</w:t>
            </w:r>
          </w:p>
          <w:p w:rsidR="00160ECC" w:rsidRPr="009F31E2" w:rsidRDefault="001E7F20" w:rsidP="00160ECC">
            <w:pPr>
              <w:rPr>
                <w:rFonts w:cs="Calibri"/>
                <w:strike/>
                <w:rPrChange w:id="3569" w:author="Eddie Curtis" w:date="2012-08-10T15:00:00Z">
                  <w:rPr>
                    <w:rFonts w:cs="Calibri"/>
                  </w:rPr>
                </w:rPrChange>
              </w:rPr>
            </w:pPr>
            <w:r w:rsidRPr="001E7F20">
              <w:rPr>
                <w:rFonts w:cs="Calibri"/>
                <w:strike/>
                <w:rPrChange w:id="3570" w:author="Eddie Curtis" w:date="2012-08-10T15:00:00Z">
                  <w:rPr>
                    <w:rFonts w:cs="Calibri"/>
                    <w:sz w:val="16"/>
                    <w:szCs w:val="16"/>
                  </w:rPr>
                </w:rPrChange>
              </w:rPr>
              <w:t>The vendor's adaptive software shall be fully operational within the following platform: (edit as appropriate)</w:t>
            </w:r>
          </w:p>
          <w:p w:rsidR="00160ECC" w:rsidRPr="009F31E2" w:rsidRDefault="001E7F20" w:rsidP="00160ECC">
            <w:pPr>
              <w:numPr>
                <w:ilvl w:val="0"/>
                <w:numId w:val="11"/>
              </w:numPr>
              <w:rPr>
                <w:rFonts w:cs="Calibri"/>
                <w:strike/>
                <w:rPrChange w:id="3571" w:author="Eddie Curtis" w:date="2012-08-10T15:00:00Z">
                  <w:rPr>
                    <w:rFonts w:cs="Calibri"/>
                  </w:rPr>
                </w:rPrChange>
              </w:rPr>
            </w:pPr>
            <w:r w:rsidRPr="001E7F20">
              <w:rPr>
                <w:rFonts w:cs="Calibri"/>
                <w:strike/>
                <w:rPrChange w:id="3572" w:author="Eddie Curtis" w:date="2012-08-10T15:00:00Z">
                  <w:rPr>
                    <w:rFonts w:cs="Calibri"/>
                    <w:sz w:val="16"/>
                    <w:szCs w:val="16"/>
                  </w:rPr>
                </w:rPrChange>
              </w:rPr>
              <w:t>Windows-PC,</w:t>
            </w:r>
          </w:p>
          <w:p w:rsidR="00160ECC" w:rsidRPr="009F31E2" w:rsidRDefault="001E7F20" w:rsidP="00160ECC">
            <w:pPr>
              <w:numPr>
                <w:ilvl w:val="0"/>
                <w:numId w:val="11"/>
              </w:numPr>
              <w:rPr>
                <w:rFonts w:cs="Calibri"/>
                <w:strike/>
                <w:rPrChange w:id="3573" w:author="Eddie Curtis" w:date="2012-08-10T15:00:00Z">
                  <w:rPr>
                    <w:rFonts w:cs="Calibri"/>
                  </w:rPr>
                </w:rPrChange>
              </w:rPr>
            </w:pPr>
            <w:r w:rsidRPr="001E7F20">
              <w:rPr>
                <w:rFonts w:cs="Calibri"/>
                <w:strike/>
                <w:rPrChange w:id="3574" w:author="Eddie Curtis" w:date="2012-08-10T15:00:00Z">
                  <w:rPr>
                    <w:rFonts w:cs="Calibri"/>
                    <w:sz w:val="16"/>
                    <w:szCs w:val="16"/>
                  </w:rPr>
                </w:rPrChange>
              </w:rPr>
              <w:t xml:space="preserve">Linux, </w:t>
            </w:r>
          </w:p>
          <w:p w:rsidR="00160ECC" w:rsidRPr="009F31E2" w:rsidRDefault="001E7F20" w:rsidP="00160ECC">
            <w:pPr>
              <w:numPr>
                <w:ilvl w:val="0"/>
                <w:numId w:val="11"/>
              </w:numPr>
              <w:rPr>
                <w:rFonts w:cs="Calibri"/>
                <w:strike/>
                <w:rPrChange w:id="3575" w:author="Eddie Curtis" w:date="2012-08-10T15:00:00Z">
                  <w:rPr>
                    <w:rFonts w:cs="Calibri"/>
                  </w:rPr>
                </w:rPrChange>
              </w:rPr>
            </w:pPr>
            <w:r w:rsidRPr="001E7F20">
              <w:rPr>
                <w:rFonts w:cs="Calibri"/>
                <w:strike/>
                <w:rPrChange w:id="3576" w:author="Eddie Curtis" w:date="2012-08-10T15:00:00Z">
                  <w:rPr>
                    <w:rFonts w:cs="Calibri"/>
                    <w:sz w:val="16"/>
                    <w:szCs w:val="16"/>
                  </w:rPr>
                </w:rPrChange>
              </w:rPr>
              <w:t xml:space="preserve">Mac-OS, </w:t>
            </w:r>
          </w:p>
          <w:p w:rsidR="00160ECC" w:rsidRPr="009F31E2" w:rsidRDefault="001E7F20" w:rsidP="00160ECC">
            <w:pPr>
              <w:numPr>
                <w:ilvl w:val="0"/>
                <w:numId w:val="11"/>
              </w:numPr>
              <w:rPr>
                <w:rFonts w:cs="Calibri"/>
                <w:strike/>
                <w:rPrChange w:id="3577" w:author="Eddie Curtis" w:date="2012-08-10T15:00:00Z">
                  <w:rPr>
                    <w:rFonts w:cs="Calibri"/>
                  </w:rPr>
                </w:rPrChange>
              </w:rPr>
            </w:pPr>
            <w:proofErr w:type="gramStart"/>
            <w:r w:rsidRPr="001E7F20">
              <w:rPr>
                <w:rFonts w:cs="Calibri"/>
                <w:strike/>
                <w:rPrChange w:id="3578" w:author="Eddie Curtis" w:date="2012-08-10T15:00:00Z">
                  <w:rPr>
                    <w:rFonts w:cs="Calibri"/>
                    <w:sz w:val="16"/>
                    <w:szCs w:val="16"/>
                  </w:rPr>
                </w:rPrChange>
              </w:rPr>
              <w:t>Unix</w:t>
            </w:r>
            <w:proofErr w:type="gramEnd"/>
            <w:r w:rsidRPr="001E7F20">
              <w:rPr>
                <w:rFonts w:cs="Calibri"/>
                <w:strike/>
                <w:rPrChange w:id="3579" w:author="Eddie Curtis" w:date="2012-08-10T15:00:00Z">
                  <w:rPr>
                    <w:rFonts w:cs="Calibri"/>
                    <w:sz w:val="16"/>
                    <w:szCs w:val="16"/>
                  </w:rPr>
                </w:rPrChange>
              </w:rPr>
              <w:t xml:space="preserve">.  </w:t>
            </w:r>
          </w:p>
        </w:tc>
      </w:tr>
      <w:tr w:rsidR="00160ECC" w:rsidTr="00A535CF">
        <w:tc>
          <w:tcPr>
            <w:tcW w:w="2040" w:type="dxa"/>
            <w:shd w:val="clear" w:color="auto" w:fill="auto"/>
          </w:tcPr>
          <w:p w:rsidR="00160ECC" w:rsidRPr="00160ECC" w:rsidRDefault="00160ECC" w:rsidP="00160ECC">
            <w:pPr>
              <w:rPr>
                <w:rFonts w:cs="Calibri"/>
              </w:rPr>
            </w:pPr>
            <w:r>
              <w:rPr>
                <w:rFonts w:cs="Calibri"/>
              </w:rPr>
              <w:lastRenderedPageBreak/>
              <w:t>4.15.0-4</w:t>
            </w:r>
          </w:p>
        </w:tc>
        <w:tc>
          <w:tcPr>
            <w:tcW w:w="5268" w:type="dxa"/>
            <w:shd w:val="clear" w:color="auto" w:fill="auto"/>
          </w:tcPr>
          <w:p w:rsidR="00160ECC" w:rsidRPr="00160ECC" w:rsidRDefault="00160ECC" w:rsidP="00160ECC">
            <w:pPr>
              <w:rPr>
                <w:rFonts w:cs="Calibri"/>
              </w:rPr>
            </w:pPr>
            <w:r>
              <w:rPr>
                <w:rFonts w:cs="Calibri"/>
              </w:rPr>
              <w:t>Not used</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A179DD" w:rsidRDefault="001E7F20" w:rsidP="00160ECC">
            <w:pPr>
              <w:rPr>
                <w:rFonts w:cs="Calibri"/>
                <w:highlight w:val="yellow"/>
                <w:rPrChange w:id="3580" w:author="USER" w:date="2012-08-31T11:08:00Z">
                  <w:rPr>
                    <w:rFonts w:cs="Calibri"/>
                  </w:rPr>
                </w:rPrChange>
              </w:rPr>
            </w:pPr>
            <w:r w:rsidRPr="001E7F20">
              <w:rPr>
                <w:rFonts w:cs="Calibri"/>
                <w:highlight w:val="yellow"/>
                <w:rPrChange w:id="3581" w:author="USER" w:date="2012-08-31T11:08:00Z">
                  <w:rPr>
                    <w:rFonts w:cs="Calibri"/>
                    <w:sz w:val="16"/>
                    <w:szCs w:val="16"/>
                  </w:rPr>
                </w:rPrChange>
              </w:rPr>
              <w:t>4.16</w:t>
            </w:r>
          </w:p>
        </w:tc>
        <w:tc>
          <w:tcPr>
            <w:tcW w:w="5268" w:type="dxa"/>
            <w:shd w:val="clear" w:color="auto" w:fill="auto"/>
          </w:tcPr>
          <w:p w:rsidR="00160ECC" w:rsidRPr="00A179DD" w:rsidRDefault="001E7F20" w:rsidP="00160ECC">
            <w:pPr>
              <w:pStyle w:val="Heading2"/>
              <w:tabs>
                <w:tab w:val="center" w:pos="4680"/>
                <w:tab w:val="right" w:pos="9360"/>
              </w:tabs>
              <w:rPr>
                <w:highlight w:val="yellow"/>
                <w:rPrChange w:id="3582" w:author="USER" w:date="2012-08-31T11:08:00Z">
                  <w:rPr/>
                </w:rPrChange>
              </w:rPr>
            </w:pPr>
            <w:r w:rsidRPr="001E7F20">
              <w:rPr>
                <w:highlight w:val="yellow"/>
                <w:rPrChange w:id="3583" w:author="USER" w:date="2012-08-31T11:08:00Z">
                  <w:rPr>
                    <w:sz w:val="16"/>
                    <w:szCs w:val="16"/>
                  </w:rPr>
                </w:rPrChange>
              </w:rPr>
              <w:t xml:space="preserve">4.16 </w:t>
            </w:r>
            <w:r w:rsidRPr="001E7F20">
              <w:rPr>
                <w:b w:val="0"/>
                <w:bCs w:val="0"/>
                <w:highlight w:val="yellow"/>
                <w:rPrChange w:id="3584" w:author="USER" w:date="2012-08-31T11:08:00Z">
                  <w:rPr>
                    <w:b w:val="0"/>
                    <w:bCs w:val="0"/>
                    <w:sz w:val="16"/>
                    <w:szCs w:val="16"/>
                  </w:rPr>
                </w:rPrChange>
              </w:rPr>
              <w:tab/>
              <w:t>Training and support</w:t>
            </w:r>
          </w:p>
        </w:tc>
        <w:tc>
          <w:tcPr>
            <w:tcW w:w="5670" w:type="dxa"/>
            <w:shd w:val="clear" w:color="auto" w:fill="auto"/>
          </w:tcPr>
          <w:p w:rsidR="00160ECC" w:rsidRPr="00A179DD" w:rsidRDefault="00160ECC" w:rsidP="00160ECC">
            <w:pPr>
              <w:rPr>
                <w:highlight w:val="yellow"/>
                <w:rPrChange w:id="3585" w:author="USER" w:date="2012-08-31T11:08:00Z">
                  <w:rPr/>
                </w:rPrChange>
              </w:rPr>
            </w:pPr>
          </w:p>
        </w:tc>
      </w:tr>
      <w:tr w:rsidR="00160ECC" w:rsidTr="00A535CF">
        <w:tc>
          <w:tcPr>
            <w:tcW w:w="2040" w:type="dxa"/>
            <w:shd w:val="clear" w:color="auto" w:fill="auto"/>
          </w:tcPr>
          <w:p w:rsidR="00160ECC" w:rsidRPr="00A179DD" w:rsidRDefault="001E7F20" w:rsidP="00160ECC">
            <w:pPr>
              <w:rPr>
                <w:rFonts w:cs="Calibri"/>
                <w:highlight w:val="yellow"/>
                <w:rPrChange w:id="3586" w:author="USER" w:date="2012-08-31T11:08:00Z">
                  <w:rPr>
                    <w:rFonts w:cs="Calibri"/>
                  </w:rPr>
                </w:rPrChange>
              </w:rPr>
            </w:pPr>
            <w:r w:rsidRPr="001E7F20">
              <w:rPr>
                <w:rFonts w:cs="Calibri"/>
                <w:highlight w:val="yellow"/>
                <w:rPrChange w:id="3587" w:author="USER" w:date="2012-08-31T11:08:00Z">
                  <w:rPr>
                    <w:rFonts w:cs="Calibri"/>
                    <w:sz w:val="16"/>
                    <w:szCs w:val="16"/>
                  </w:rPr>
                </w:rPrChange>
              </w:rPr>
              <w:t>4.16.0-1</w:t>
            </w:r>
          </w:p>
        </w:tc>
        <w:tc>
          <w:tcPr>
            <w:tcW w:w="5268" w:type="dxa"/>
            <w:shd w:val="clear" w:color="auto" w:fill="auto"/>
          </w:tcPr>
          <w:p w:rsidR="00160ECC" w:rsidRPr="00A179DD" w:rsidRDefault="001E7F20" w:rsidP="00160ECC">
            <w:pPr>
              <w:rPr>
                <w:rFonts w:cs="Calibri"/>
                <w:highlight w:val="yellow"/>
                <w:rPrChange w:id="3588" w:author="USER" w:date="2012-08-31T11:08:00Z">
                  <w:rPr>
                    <w:rFonts w:cs="Calibri"/>
                  </w:rPr>
                </w:rPrChange>
              </w:rPr>
            </w:pPr>
            <w:r w:rsidRPr="001E7F20">
              <w:rPr>
                <w:rFonts w:cs="Calibri"/>
                <w:highlight w:val="yellow"/>
                <w:rPrChange w:id="3589" w:author="USER" w:date="2012-08-31T11:08:00Z">
                  <w:rPr>
                    <w:rFonts w:cs="Calibri"/>
                    <w:sz w:val="16"/>
                    <w:szCs w:val="16"/>
                  </w:rPr>
                </w:rPrChange>
              </w:rPr>
              <w:t>The agency needs all staff involved in operation and maintenance to receive appropriate training.</w:t>
            </w:r>
          </w:p>
        </w:tc>
        <w:tc>
          <w:tcPr>
            <w:tcW w:w="5670" w:type="dxa"/>
            <w:shd w:val="clear" w:color="auto" w:fill="auto"/>
          </w:tcPr>
          <w:p w:rsidR="00160ECC" w:rsidRPr="00A179DD" w:rsidRDefault="001E7F20" w:rsidP="00160ECC">
            <w:pPr>
              <w:tabs>
                <w:tab w:val="center" w:pos="4680"/>
                <w:tab w:val="right" w:pos="9360"/>
              </w:tabs>
              <w:rPr>
                <w:rFonts w:cs="Calibri"/>
                <w:highlight w:val="yellow"/>
                <w:rPrChange w:id="3590" w:author="USER" w:date="2012-08-31T11:08:00Z">
                  <w:rPr>
                    <w:rFonts w:cs="Calibri"/>
                  </w:rPr>
                </w:rPrChange>
              </w:rPr>
            </w:pPr>
            <w:r w:rsidRPr="001E7F20">
              <w:rPr>
                <w:rFonts w:cs="Calibri"/>
                <w:highlight w:val="yellow"/>
                <w:rPrChange w:id="3591" w:author="USER" w:date="2012-08-31T11:08:00Z">
                  <w:rPr>
                    <w:rFonts w:cs="Calibri"/>
                    <w:sz w:val="16"/>
                    <w:szCs w:val="16"/>
                  </w:rPr>
                </w:rPrChange>
              </w:rPr>
              <w:t>15.0-1.0-1</w:t>
            </w:r>
          </w:p>
          <w:p w:rsidR="00160ECC" w:rsidRPr="00A179DD" w:rsidRDefault="001E7F20" w:rsidP="00160ECC">
            <w:pPr>
              <w:rPr>
                <w:rFonts w:cs="Calibri"/>
                <w:highlight w:val="yellow"/>
                <w:rPrChange w:id="3592" w:author="USER" w:date="2012-08-31T11:08:00Z">
                  <w:rPr>
                    <w:rFonts w:cs="Calibri"/>
                  </w:rPr>
                </w:rPrChange>
              </w:rPr>
            </w:pPr>
            <w:r w:rsidRPr="001E7F20">
              <w:rPr>
                <w:rFonts w:cs="Calibri"/>
                <w:highlight w:val="yellow"/>
                <w:rPrChange w:id="3593" w:author="USER" w:date="2012-08-31T11:08:00Z">
                  <w:rPr>
                    <w:rFonts w:cs="Calibri"/>
                    <w:sz w:val="16"/>
                    <w:szCs w:val="16"/>
                  </w:rPr>
                </w:rPrChange>
              </w:rPr>
              <w:t>The vendor shall provide training on the operations of the adaptive system.</w:t>
            </w:r>
          </w:p>
          <w:p w:rsidR="00160ECC" w:rsidRPr="00A179DD" w:rsidRDefault="001E7F20" w:rsidP="00160ECC">
            <w:pPr>
              <w:rPr>
                <w:rFonts w:cs="Calibri"/>
                <w:highlight w:val="yellow"/>
                <w:rPrChange w:id="3594" w:author="USER" w:date="2012-08-31T11:08:00Z">
                  <w:rPr>
                    <w:rFonts w:cs="Calibri"/>
                  </w:rPr>
                </w:rPrChange>
              </w:rPr>
            </w:pPr>
            <w:r w:rsidRPr="001E7F20">
              <w:rPr>
                <w:rFonts w:cs="Calibri"/>
                <w:highlight w:val="yellow"/>
                <w:rPrChange w:id="3595" w:author="USER" w:date="2012-08-31T11:08:00Z">
                  <w:rPr>
                    <w:rFonts w:cs="Calibri"/>
                    <w:sz w:val="16"/>
                    <w:szCs w:val="16"/>
                  </w:rPr>
                </w:rPrChange>
              </w:rPr>
              <w:t>15.0-1.0-9</w:t>
            </w:r>
          </w:p>
          <w:p w:rsidR="00160ECC" w:rsidRPr="00A179DD" w:rsidRDefault="001E7F20" w:rsidP="00160ECC">
            <w:pPr>
              <w:rPr>
                <w:rFonts w:cs="Calibri"/>
                <w:highlight w:val="yellow"/>
                <w:rPrChange w:id="3596" w:author="USER" w:date="2012-08-31T11:08:00Z">
                  <w:rPr>
                    <w:rFonts w:cs="Calibri"/>
                  </w:rPr>
                </w:rPrChange>
              </w:rPr>
            </w:pPr>
            <w:r w:rsidRPr="001E7F20">
              <w:rPr>
                <w:rFonts w:cs="Calibri"/>
                <w:highlight w:val="yellow"/>
                <w:rPrChange w:id="3597" w:author="USER" w:date="2012-08-31T11:08:00Z">
                  <w:rPr>
                    <w:rFonts w:cs="Calibri"/>
                    <w:sz w:val="16"/>
                    <w:szCs w:val="16"/>
                  </w:rPr>
                </w:rPrChange>
              </w:rPr>
              <w:t xml:space="preserve">The vendor shall provide a minimum of </w:t>
            </w:r>
            <w:del w:id="3598" w:author="USER" w:date="2012-09-06T10:03:00Z">
              <w:r w:rsidRPr="001E7F20">
                <w:rPr>
                  <w:rFonts w:cs="Calibri"/>
                  <w:highlight w:val="yellow"/>
                  <w:rPrChange w:id="3599" w:author="USER" w:date="2012-08-31T11:08:00Z">
                    <w:rPr>
                      <w:rFonts w:cs="Calibri"/>
                      <w:sz w:val="16"/>
                      <w:szCs w:val="16"/>
                    </w:rPr>
                  </w:rPrChange>
                </w:rPr>
                <w:delText>XX</w:delText>
              </w:r>
            </w:del>
            <w:ins w:id="3600" w:author="USER" w:date="2012-08-31T11:07:00Z">
              <w:r w:rsidRPr="001E7F20">
                <w:rPr>
                  <w:rFonts w:cs="Calibri"/>
                  <w:highlight w:val="yellow"/>
                  <w:rPrChange w:id="3601" w:author="USER" w:date="2012-08-31T11:08:00Z">
                    <w:rPr>
                      <w:rFonts w:cs="Calibri"/>
                      <w:sz w:val="16"/>
                      <w:szCs w:val="16"/>
                    </w:rPr>
                  </w:rPrChange>
                </w:rPr>
                <w:t>16</w:t>
              </w:r>
            </w:ins>
            <w:r w:rsidRPr="001E7F20">
              <w:rPr>
                <w:rFonts w:cs="Calibri"/>
                <w:highlight w:val="yellow"/>
                <w:rPrChange w:id="3602" w:author="USER" w:date="2012-08-31T11:08:00Z">
                  <w:rPr>
                    <w:rFonts w:cs="Calibri"/>
                    <w:sz w:val="16"/>
                    <w:szCs w:val="16"/>
                  </w:rPr>
                </w:rPrChange>
              </w:rPr>
              <w:t xml:space="preserve"> hours</w:t>
            </w:r>
            <w:ins w:id="3603" w:author="USER" w:date="2012-08-31T11:08:00Z">
              <w:r w:rsidRPr="001E7F20">
                <w:rPr>
                  <w:rFonts w:cs="Calibri"/>
                  <w:highlight w:val="yellow"/>
                  <w:rPrChange w:id="3604" w:author="USER" w:date="2012-08-31T11:08:00Z">
                    <w:rPr>
                      <w:rFonts w:cs="Calibri"/>
                      <w:sz w:val="16"/>
                      <w:szCs w:val="16"/>
                    </w:rPr>
                  </w:rPrChange>
                </w:rPr>
                <w:t xml:space="preserve"> of</w:t>
              </w:r>
            </w:ins>
            <w:r w:rsidRPr="001E7F20">
              <w:rPr>
                <w:rFonts w:cs="Calibri"/>
                <w:highlight w:val="yellow"/>
                <w:rPrChange w:id="3605" w:author="USER" w:date="2012-08-31T11:08:00Z">
                  <w:rPr>
                    <w:rFonts w:cs="Calibri"/>
                    <w:sz w:val="16"/>
                    <w:szCs w:val="16"/>
                  </w:rPr>
                </w:rPrChange>
              </w:rPr>
              <w:t xml:space="preserve"> training to a minimum of </w:t>
            </w:r>
            <w:del w:id="3606" w:author="USER" w:date="2012-09-06T10:03:00Z">
              <w:r w:rsidRPr="001E7F20">
                <w:rPr>
                  <w:rFonts w:cs="Calibri"/>
                  <w:highlight w:val="yellow"/>
                  <w:rPrChange w:id="3607" w:author="USER" w:date="2012-08-31T11:08:00Z">
                    <w:rPr>
                      <w:rFonts w:cs="Calibri"/>
                      <w:sz w:val="16"/>
                      <w:szCs w:val="16"/>
                    </w:rPr>
                  </w:rPrChange>
                </w:rPr>
                <w:delText>XX</w:delText>
              </w:r>
            </w:del>
            <w:ins w:id="3608" w:author="USER" w:date="2012-08-31T11:08:00Z">
              <w:r w:rsidRPr="001E7F20">
                <w:rPr>
                  <w:rFonts w:cs="Calibri"/>
                  <w:highlight w:val="yellow"/>
                  <w:rPrChange w:id="3609" w:author="USER" w:date="2012-08-31T11:08:00Z">
                    <w:rPr>
                      <w:rFonts w:cs="Calibri"/>
                      <w:sz w:val="16"/>
                      <w:szCs w:val="16"/>
                    </w:rPr>
                  </w:rPrChange>
                </w:rPr>
                <w:t>10</w:t>
              </w:r>
            </w:ins>
            <w:r w:rsidRPr="001E7F20">
              <w:rPr>
                <w:rFonts w:cs="Calibri"/>
                <w:highlight w:val="yellow"/>
                <w:rPrChange w:id="3610" w:author="USER" w:date="2012-08-31T11:08:00Z">
                  <w:rPr>
                    <w:rFonts w:cs="Calibri"/>
                    <w:sz w:val="16"/>
                    <w:szCs w:val="16"/>
                  </w:rPr>
                </w:rPrChange>
              </w:rPr>
              <w:t xml:space="preserve"> staff</w:t>
            </w:r>
            <w:ins w:id="3611" w:author="USER" w:date="2012-08-31T11:08:00Z">
              <w:r w:rsidRPr="001E7F20">
                <w:rPr>
                  <w:rFonts w:cs="Calibri"/>
                  <w:highlight w:val="yellow"/>
                  <w:rPrChange w:id="3612" w:author="USER" w:date="2012-08-31T11:08:00Z">
                    <w:rPr>
                      <w:rFonts w:cs="Calibri"/>
                      <w:sz w:val="16"/>
                      <w:szCs w:val="16"/>
                    </w:rPr>
                  </w:rPrChange>
                </w:rPr>
                <w:t xml:space="preserve"> members</w:t>
              </w:r>
            </w:ins>
            <w:r w:rsidRPr="001E7F20">
              <w:rPr>
                <w:rFonts w:cs="Calibri"/>
                <w:highlight w:val="yellow"/>
                <w:rPrChange w:id="3613" w:author="USER" w:date="2012-08-31T11:08:00Z">
                  <w:rPr>
                    <w:rFonts w:cs="Calibri"/>
                    <w:sz w:val="16"/>
                    <w:szCs w:val="16"/>
                  </w:rPr>
                </w:rPrChange>
              </w:rPr>
              <w:t>.  (specify how much training will be required)</w:t>
            </w:r>
          </w:p>
          <w:p w:rsidR="00160ECC" w:rsidRPr="00A179DD" w:rsidRDefault="001E7F20" w:rsidP="00160ECC">
            <w:pPr>
              <w:rPr>
                <w:rFonts w:cs="Calibri"/>
                <w:highlight w:val="yellow"/>
                <w:rPrChange w:id="3614" w:author="USER" w:date="2012-08-31T11:08:00Z">
                  <w:rPr>
                    <w:rFonts w:cs="Calibri"/>
                  </w:rPr>
                </w:rPrChange>
              </w:rPr>
            </w:pPr>
            <w:r w:rsidRPr="001E7F20">
              <w:rPr>
                <w:rFonts w:cs="Calibri"/>
                <w:highlight w:val="yellow"/>
                <w:rPrChange w:id="3615" w:author="USER" w:date="2012-08-31T11:08:00Z">
                  <w:rPr>
                    <w:rFonts w:cs="Calibri"/>
                    <w:sz w:val="16"/>
                    <w:szCs w:val="16"/>
                  </w:rPr>
                </w:rPrChange>
              </w:rPr>
              <w:t>15.0-1</w:t>
            </w:r>
          </w:p>
          <w:p w:rsidR="00160ECC" w:rsidRPr="00A179DD" w:rsidRDefault="001E7F20" w:rsidP="00160ECC">
            <w:pPr>
              <w:rPr>
                <w:rFonts w:cs="Calibri"/>
                <w:i/>
                <w:iCs/>
                <w:highlight w:val="yellow"/>
                <w:rPrChange w:id="3616" w:author="USER" w:date="2012-08-31T11:08:00Z">
                  <w:rPr>
                    <w:rFonts w:cs="Calibri"/>
                    <w:i/>
                    <w:iCs/>
                  </w:rPr>
                </w:rPrChange>
              </w:rPr>
            </w:pPr>
            <w:r w:rsidRPr="001E7F20">
              <w:rPr>
                <w:rFonts w:cs="Calibri"/>
                <w:i/>
                <w:iCs/>
                <w:highlight w:val="yellow"/>
                <w:rPrChange w:id="3617" w:author="USER" w:date="2012-08-31T11:08:00Z">
                  <w:rPr>
                    <w:rFonts w:cs="Calibri"/>
                    <w:i/>
                    <w:iCs/>
                    <w:sz w:val="16"/>
                    <w:szCs w:val="16"/>
                  </w:rPr>
                </w:rPrChange>
              </w:rPr>
              <w:t>The vendor shall provide the following training. (Edit as appropriate.)</w:t>
            </w:r>
          </w:p>
          <w:p w:rsidR="00160ECC" w:rsidRPr="00A179DD" w:rsidRDefault="001E7F20" w:rsidP="00160ECC">
            <w:pPr>
              <w:rPr>
                <w:rFonts w:cs="Calibri"/>
                <w:highlight w:val="yellow"/>
                <w:rPrChange w:id="3618" w:author="USER" w:date="2012-08-31T11:08:00Z">
                  <w:rPr>
                    <w:rFonts w:cs="Calibri"/>
                  </w:rPr>
                </w:rPrChange>
              </w:rPr>
            </w:pPr>
            <w:r w:rsidRPr="001E7F20">
              <w:rPr>
                <w:rFonts w:cs="Calibri"/>
                <w:highlight w:val="yellow"/>
                <w:rPrChange w:id="3619" w:author="USER" w:date="2012-08-31T11:08:00Z">
                  <w:rPr>
                    <w:rFonts w:cs="Calibri"/>
                    <w:sz w:val="16"/>
                    <w:szCs w:val="16"/>
                  </w:rPr>
                </w:rPrChange>
              </w:rPr>
              <w:t>15.0-1.0-2</w:t>
            </w:r>
          </w:p>
          <w:p w:rsidR="00160ECC" w:rsidRPr="00A179DD" w:rsidRDefault="001E7F20" w:rsidP="00160ECC">
            <w:pPr>
              <w:rPr>
                <w:rFonts w:cs="Calibri"/>
                <w:highlight w:val="yellow"/>
                <w:rPrChange w:id="3620" w:author="USER" w:date="2012-08-31T11:08:00Z">
                  <w:rPr>
                    <w:rFonts w:cs="Calibri"/>
                  </w:rPr>
                </w:rPrChange>
              </w:rPr>
            </w:pPr>
            <w:r w:rsidRPr="001E7F20">
              <w:rPr>
                <w:rFonts w:cs="Calibri"/>
                <w:highlight w:val="yellow"/>
                <w:rPrChange w:id="3621" w:author="USER" w:date="2012-08-31T11:08:00Z">
                  <w:rPr>
                    <w:rFonts w:cs="Calibri"/>
                    <w:sz w:val="16"/>
                    <w:szCs w:val="16"/>
                  </w:rPr>
                </w:rPrChange>
              </w:rPr>
              <w:t>The vendor shall provide training on trouble-shooting the system.</w:t>
            </w:r>
          </w:p>
          <w:p w:rsidR="00160ECC" w:rsidRPr="00A179DD" w:rsidRDefault="001E7F20" w:rsidP="00160ECC">
            <w:pPr>
              <w:rPr>
                <w:rFonts w:cs="Calibri"/>
                <w:highlight w:val="yellow"/>
                <w:rPrChange w:id="3622" w:author="USER" w:date="2012-08-31T11:08:00Z">
                  <w:rPr>
                    <w:rFonts w:cs="Calibri"/>
                  </w:rPr>
                </w:rPrChange>
              </w:rPr>
            </w:pPr>
            <w:r w:rsidRPr="001E7F20">
              <w:rPr>
                <w:rFonts w:cs="Calibri"/>
                <w:highlight w:val="yellow"/>
                <w:rPrChange w:id="3623" w:author="USER" w:date="2012-08-31T11:08:00Z">
                  <w:rPr>
                    <w:rFonts w:cs="Calibri"/>
                    <w:sz w:val="16"/>
                    <w:szCs w:val="16"/>
                  </w:rPr>
                </w:rPrChange>
              </w:rPr>
              <w:t>15.0-1.0-3</w:t>
            </w:r>
          </w:p>
          <w:p w:rsidR="00160ECC" w:rsidRPr="00A179DD" w:rsidRDefault="001E7F20" w:rsidP="00160ECC">
            <w:pPr>
              <w:rPr>
                <w:rFonts w:cs="Calibri"/>
                <w:highlight w:val="yellow"/>
                <w:rPrChange w:id="3624" w:author="USER" w:date="2012-08-31T11:08:00Z">
                  <w:rPr>
                    <w:rFonts w:cs="Calibri"/>
                  </w:rPr>
                </w:rPrChange>
              </w:rPr>
            </w:pPr>
            <w:r w:rsidRPr="001E7F20">
              <w:rPr>
                <w:rFonts w:cs="Calibri"/>
                <w:highlight w:val="yellow"/>
                <w:rPrChange w:id="3625" w:author="USER" w:date="2012-08-31T11:08:00Z">
                  <w:rPr>
                    <w:rFonts w:cs="Calibri"/>
                    <w:sz w:val="16"/>
                    <w:szCs w:val="16"/>
                  </w:rPr>
                </w:rPrChange>
              </w:rPr>
              <w:t>The vendor shall provide training on preventive maintenance and repair of equipment.</w:t>
            </w:r>
          </w:p>
          <w:p w:rsidR="00160ECC" w:rsidRPr="00A179DD" w:rsidRDefault="001E7F20" w:rsidP="00160ECC">
            <w:pPr>
              <w:rPr>
                <w:rFonts w:cs="Calibri"/>
                <w:highlight w:val="yellow"/>
                <w:rPrChange w:id="3626" w:author="USER" w:date="2012-08-31T11:08:00Z">
                  <w:rPr>
                    <w:rFonts w:cs="Calibri"/>
                  </w:rPr>
                </w:rPrChange>
              </w:rPr>
            </w:pPr>
            <w:r w:rsidRPr="001E7F20">
              <w:rPr>
                <w:rFonts w:cs="Calibri"/>
                <w:highlight w:val="yellow"/>
                <w:rPrChange w:id="3627" w:author="USER" w:date="2012-08-31T11:08:00Z">
                  <w:rPr>
                    <w:rFonts w:cs="Calibri"/>
                    <w:sz w:val="16"/>
                    <w:szCs w:val="16"/>
                  </w:rPr>
                </w:rPrChange>
              </w:rPr>
              <w:t>15.0-1.0-4</w:t>
            </w:r>
          </w:p>
          <w:p w:rsidR="00160ECC" w:rsidRPr="00A179DD" w:rsidRDefault="001E7F20" w:rsidP="00160ECC">
            <w:pPr>
              <w:rPr>
                <w:rFonts w:cs="Calibri"/>
                <w:highlight w:val="yellow"/>
                <w:rPrChange w:id="3628" w:author="USER" w:date="2012-08-31T11:08:00Z">
                  <w:rPr>
                    <w:rFonts w:cs="Calibri"/>
                  </w:rPr>
                </w:rPrChange>
              </w:rPr>
            </w:pPr>
            <w:r w:rsidRPr="001E7F20">
              <w:rPr>
                <w:rFonts w:cs="Calibri"/>
                <w:highlight w:val="yellow"/>
                <w:rPrChange w:id="3629" w:author="USER" w:date="2012-08-31T11:08:00Z">
                  <w:rPr>
                    <w:rFonts w:cs="Calibri"/>
                    <w:sz w:val="16"/>
                    <w:szCs w:val="16"/>
                  </w:rPr>
                </w:rPrChange>
              </w:rPr>
              <w:t>The vendor shall provide training on system configuration.</w:t>
            </w:r>
          </w:p>
          <w:p w:rsidR="00160ECC" w:rsidRPr="00A179DD" w:rsidRDefault="001E7F20" w:rsidP="00160ECC">
            <w:pPr>
              <w:rPr>
                <w:rFonts w:cs="Calibri"/>
                <w:highlight w:val="yellow"/>
                <w:rPrChange w:id="3630" w:author="USER" w:date="2012-08-31T11:08:00Z">
                  <w:rPr>
                    <w:rFonts w:cs="Calibri"/>
                  </w:rPr>
                </w:rPrChange>
              </w:rPr>
            </w:pPr>
            <w:r w:rsidRPr="001E7F20">
              <w:rPr>
                <w:rFonts w:cs="Calibri"/>
                <w:highlight w:val="yellow"/>
                <w:rPrChange w:id="3631" w:author="USER" w:date="2012-08-31T11:08:00Z">
                  <w:rPr>
                    <w:rFonts w:cs="Calibri"/>
                    <w:sz w:val="16"/>
                    <w:szCs w:val="16"/>
                  </w:rPr>
                </w:rPrChange>
              </w:rPr>
              <w:t>15.0-1.0-5</w:t>
            </w:r>
          </w:p>
          <w:p w:rsidR="00160ECC" w:rsidRPr="00A179DD" w:rsidRDefault="001E7F20" w:rsidP="00160ECC">
            <w:pPr>
              <w:rPr>
                <w:rFonts w:cs="Calibri"/>
                <w:highlight w:val="yellow"/>
                <w:rPrChange w:id="3632" w:author="USER" w:date="2012-08-31T11:08:00Z">
                  <w:rPr>
                    <w:rFonts w:cs="Calibri"/>
                  </w:rPr>
                </w:rPrChange>
              </w:rPr>
            </w:pPr>
            <w:r w:rsidRPr="001E7F20">
              <w:rPr>
                <w:rFonts w:cs="Calibri"/>
                <w:highlight w:val="yellow"/>
                <w:rPrChange w:id="3633" w:author="USER" w:date="2012-08-31T11:08:00Z">
                  <w:rPr>
                    <w:rFonts w:cs="Calibri"/>
                    <w:sz w:val="16"/>
                    <w:szCs w:val="16"/>
                  </w:rPr>
                </w:rPrChange>
              </w:rPr>
              <w:t>The vendor shall provide training on administration of the system.</w:t>
            </w:r>
          </w:p>
          <w:p w:rsidR="00160ECC" w:rsidRPr="00A179DD" w:rsidRDefault="001E7F20" w:rsidP="00160ECC">
            <w:pPr>
              <w:rPr>
                <w:rFonts w:cs="Calibri"/>
                <w:highlight w:val="yellow"/>
                <w:rPrChange w:id="3634" w:author="USER" w:date="2012-08-31T11:08:00Z">
                  <w:rPr>
                    <w:rFonts w:cs="Calibri"/>
                  </w:rPr>
                </w:rPrChange>
              </w:rPr>
            </w:pPr>
            <w:r w:rsidRPr="001E7F20">
              <w:rPr>
                <w:rFonts w:cs="Calibri"/>
                <w:highlight w:val="yellow"/>
                <w:rPrChange w:id="3635" w:author="USER" w:date="2012-08-31T11:08:00Z">
                  <w:rPr>
                    <w:rFonts w:cs="Calibri"/>
                    <w:sz w:val="16"/>
                    <w:szCs w:val="16"/>
                  </w:rPr>
                </w:rPrChange>
              </w:rPr>
              <w:t>15.0-1.0-6</w:t>
            </w:r>
          </w:p>
          <w:p w:rsidR="00160ECC" w:rsidRPr="00A179DD" w:rsidRDefault="001E7F20" w:rsidP="00160ECC">
            <w:pPr>
              <w:rPr>
                <w:rFonts w:cs="Calibri"/>
                <w:highlight w:val="yellow"/>
                <w:rPrChange w:id="3636" w:author="USER" w:date="2012-08-31T11:08:00Z">
                  <w:rPr>
                    <w:rFonts w:cs="Calibri"/>
                  </w:rPr>
                </w:rPrChange>
              </w:rPr>
            </w:pPr>
            <w:r w:rsidRPr="001E7F20">
              <w:rPr>
                <w:rFonts w:cs="Calibri"/>
                <w:highlight w:val="yellow"/>
                <w:rPrChange w:id="3637" w:author="USER" w:date="2012-08-31T11:08:00Z">
                  <w:rPr>
                    <w:rFonts w:cs="Calibri"/>
                    <w:sz w:val="16"/>
                    <w:szCs w:val="16"/>
                  </w:rPr>
                </w:rPrChange>
              </w:rPr>
              <w:t>The vendor shall provide training on system calibration.</w:t>
            </w:r>
          </w:p>
          <w:p w:rsidR="00160ECC" w:rsidRPr="00A179DD" w:rsidRDefault="001E7F20" w:rsidP="00160ECC">
            <w:pPr>
              <w:rPr>
                <w:rFonts w:cs="Calibri"/>
                <w:highlight w:val="yellow"/>
                <w:rPrChange w:id="3638" w:author="USER" w:date="2012-08-31T11:08:00Z">
                  <w:rPr>
                    <w:rFonts w:cs="Calibri"/>
                  </w:rPr>
                </w:rPrChange>
              </w:rPr>
            </w:pPr>
            <w:r w:rsidRPr="001E7F20">
              <w:rPr>
                <w:rFonts w:cs="Calibri"/>
                <w:highlight w:val="yellow"/>
                <w:rPrChange w:id="3639" w:author="USER" w:date="2012-08-31T11:08:00Z">
                  <w:rPr>
                    <w:rFonts w:cs="Calibri"/>
                    <w:sz w:val="16"/>
                    <w:szCs w:val="16"/>
                  </w:rPr>
                </w:rPrChange>
              </w:rPr>
              <w:t>15.0-1.0-7</w:t>
            </w:r>
          </w:p>
          <w:p w:rsidR="00160ECC" w:rsidRPr="00A179DD" w:rsidRDefault="001E7F20" w:rsidP="00160ECC">
            <w:pPr>
              <w:rPr>
                <w:rFonts w:cs="Calibri"/>
                <w:highlight w:val="yellow"/>
                <w:rPrChange w:id="3640" w:author="USER" w:date="2012-08-31T11:08:00Z">
                  <w:rPr>
                    <w:rFonts w:cs="Calibri"/>
                  </w:rPr>
                </w:rPrChange>
              </w:rPr>
            </w:pPr>
            <w:r w:rsidRPr="001E7F20">
              <w:rPr>
                <w:rFonts w:cs="Calibri"/>
                <w:highlight w:val="yellow"/>
                <w:rPrChange w:id="3641" w:author="USER" w:date="2012-08-31T11:08:00Z">
                  <w:rPr>
                    <w:rFonts w:cs="Calibri"/>
                    <w:sz w:val="16"/>
                    <w:szCs w:val="16"/>
                  </w:rPr>
                </w:rPrChange>
              </w:rPr>
              <w:lastRenderedPageBreak/>
              <w:t>The vendor's training delivery shall include: printed course materials and references, electronic copies of presentations and references.</w:t>
            </w:r>
          </w:p>
          <w:p w:rsidR="00160ECC" w:rsidRPr="00A179DD" w:rsidRDefault="001E7F20" w:rsidP="00160ECC">
            <w:pPr>
              <w:rPr>
                <w:rFonts w:cs="Calibri"/>
                <w:highlight w:val="yellow"/>
                <w:rPrChange w:id="3642" w:author="USER" w:date="2012-08-31T11:08:00Z">
                  <w:rPr>
                    <w:rFonts w:cs="Calibri"/>
                  </w:rPr>
                </w:rPrChange>
              </w:rPr>
            </w:pPr>
            <w:r w:rsidRPr="001E7F20">
              <w:rPr>
                <w:rFonts w:cs="Calibri"/>
                <w:highlight w:val="yellow"/>
                <w:rPrChange w:id="3643" w:author="USER" w:date="2012-08-31T11:08:00Z">
                  <w:rPr>
                    <w:rFonts w:cs="Calibri"/>
                    <w:sz w:val="16"/>
                    <w:szCs w:val="16"/>
                  </w:rPr>
                </w:rPrChange>
              </w:rPr>
              <w:t>15.0-1.0-8</w:t>
            </w:r>
          </w:p>
          <w:p w:rsidR="00160ECC" w:rsidRPr="00A179DD" w:rsidRDefault="001E7F20" w:rsidP="00160ECC">
            <w:pPr>
              <w:rPr>
                <w:rFonts w:cs="Calibri"/>
                <w:highlight w:val="yellow"/>
                <w:rPrChange w:id="3644" w:author="USER" w:date="2012-08-31T11:08:00Z">
                  <w:rPr>
                    <w:rFonts w:cs="Calibri"/>
                  </w:rPr>
                </w:rPrChange>
              </w:rPr>
            </w:pPr>
            <w:r w:rsidRPr="001E7F20">
              <w:rPr>
                <w:rFonts w:cs="Calibri"/>
                <w:highlight w:val="yellow"/>
                <w:rPrChange w:id="3645" w:author="USER" w:date="2012-08-31T11:08:00Z">
                  <w:rPr>
                    <w:rFonts w:cs="Calibri"/>
                    <w:sz w:val="16"/>
                    <w:szCs w:val="16"/>
                  </w:rPr>
                </w:rPrChange>
              </w:rPr>
              <w:t>The vendor's training shall be delivered at (specify locations for training).</w:t>
            </w:r>
          </w:p>
          <w:p w:rsidR="00160ECC" w:rsidRPr="00A179DD" w:rsidRDefault="001E7F20" w:rsidP="00160ECC">
            <w:pPr>
              <w:rPr>
                <w:rFonts w:cs="Calibri"/>
                <w:highlight w:val="yellow"/>
                <w:rPrChange w:id="3646" w:author="USER" w:date="2012-08-31T11:08:00Z">
                  <w:rPr>
                    <w:rFonts w:cs="Calibri"/>
                  </w:rPr>
                </w:rPrChange>
              </w:rPr>
            </w:pPr>
            <w:r w:rsidRPr="001E7F20">
              <w:rPr>
                <w:rFonts w:cs="Calibri"/>
                <w:highlight w:val="yellow"/>
                <w:rPrChange w:id="3647" w:author="USER" w:date="2012-08-31T11:08:00Z">
                  <w:rPr>
                    <w:rFonts w:cs="Calibri"/>
                    <w:sz w:val="16"/>
                    <w:szCs w:val="16"/>
                  </w:rPr>
                </w:rPrChange>
              </w:rPr>
              <w:t>15.0-1.0-10</w:t>
            </w:r>
          </w:p>
          <w:p w:rsidR="00160ECC" w:rsidRPr="00A179DD" w:rsidRDefault="001E7F20" w:rsidP="00160ECC">
            <w:pPr>
              <w:rPr>
                <w:rFonts w:cs="Calibri"/>
                <w:highlight w:val="yellow"/>
                <w:rPrChange w:id="3648" w:author="USER" w:date="2012-08-31T11:08:00Z">
                  <w:rPr>
                    <w:rFonts w:cs="Calibri"/>
                  </w:rPr>
                </w:rPrChange>
              </w:rPr>
            </w:pPr>
            <w:r w:rsidRPr="001E7F20">
              <w:rPr>
                <w:rFonts w:cs="Calibri"/>
                <w:highlight w:val="yellow"/>
                <w:rPrChange w:id="3649" w:author="USER" w:date="2012-08-31T11:08:00Z">
                  <w:rPr>
                    <w:rFonts w:cs="Calibri"/>
                    <w:sz w:val="16"/>
                    <w:szCs w:val="16"/>
                  </w:rPr>
                </w:rPrChange>
              </w:rPr>
              <w:t>The vendor shall provide a minimum of XX training sessions (specify how many sessions over what period).</w:t>
            </w:r>
          </w:p>
        </w:tc>
      </w:tr>
      <w:tr w:rsidR="00160ECC" w:rsidTr="00A535CF">
        <w:tc>
          <w:tcPr>
            <w:tcW w:w="2040" w:type="dxa"/>
            <w:shd w:val="clear" w:color="auto" w:fill="auto"/>
          </w:tcPr>
          <w:p w:rsidR="00160ECC" w:rsidRPr="00A179DD" w:rsidRDefault="001E7F20" w:rsidP="00160ECC">
            <w:pPr>
              <w:rPr>
                <w:rFonts w:cs="Calibri"/>
                <w:highlight w:val="yellow"/>
                <w:rPrChange w:id="3650" w:author="USER" w:date="2012-08-31T11:09:00Z">
                  <w:rPr>
                    <w:rFonts w:cs="Calibri"/>
                  </w:rPr>
                </w:rPrChange>
              </w:rPr>
            </w:pPr>
            <w:r w:rsidRPr="001E7F20">
              <w:rPr>
                <w:rFonts w:cs="Calibri"/>
                <w:highlight w:val="yellow"/>
                <w:rPrChange w:id="3651" w:author="USER" w:date="2012-08-31T11:09:00Z">
                  <w:rPr>
                    <w:rFonts w:cs="Calibri"/>
                    <w:sz w:val="16"/>
                    <w:szCs w:val="16"/>
                  </w:rPr>
                </w:rPrChange>
              </w:rPr>
              <w:lastRenderedPageBreak/>
              <w:t>4.16.0-2</w:t>
            </w:r>
          </w:p>
        </w:tc>
        <w:tc>
          <w:tcPr>
            <w:tcW w:w="5268" w:type="dxa"/>
            <w:shd w:val="clear" w:color="auto" w:fill="auto"/>
          </w:tcPr>
          <w:p w:rsidR="00160ECC" w:rsidRPr="00A179DD" w:rsidRDefault="001E7F20" w:rsidP="00160ECC">
            <w:pPr>
              <w:rPr>
                <w:rFonts w:cs="Calibri"/>
                <w:highlight w:val="yellow"/>
                <w:rPrChange w:id="3652" w:author="USER" w:date="2012-08-31T11:09:00Z">
                  <w:rPr>
                    <w:rFonts w:cs="Calibri"/>
                  </w:rPr>
                </w:rPrChange>
              </w:rPr>
            </w:pPr>
            <w:r w:rsidRPr="001E7F20">
              <w:rPr>
                <w:rFonts w:cs="Calibri"/>
                <w:highlight w:val="yellow"/>
                <w:rPrChange w:id="3653" w:author="USER" w:date="2012-08-31T11:09:00Z">
                  <w:rPr>
                    <w:rFonts w:cs="Calibri"/>
                    <w:sz w:val="16"/>
                    <w:szCs w:val="16"/>
                  </w:rPr>
                </w:rPrChange>
              </w:rPr>
              <w:t>The agency needs the system to fulfill all requirements for the life of the system. The agency therefore needs the system to be maintained to repair faults that are not defects in</w:t>
            </w:r>
            <w:del w:id="3654" w:author="USER" w:date="2012-08-28T14:23:00Z">
              <w:r w:rsidRPr="001E7F20">
                <w:rPr>
                  <w:rFonts w:cs="Calibri"/>
                  <w:highlight w:val="yellow"/>
                  <w:rPrChange w:id="3655" w:author="USER" w:date="2012-08-31T11:09:00Z">
                    <w:rPr>
                      <w:rFonts w:cs="Calibri"/>
                      <w:sz w:val="16"/>
                      <w:szCs w:val="16"/>
                    </w:rPr>
                  </w:rPrChange>
                </w:rPr>
                <w:delText xml:space="preserve"> </w:delText>
              </w:r>
            </w:del>
            <w:r w:rsidRPr="001E7F20">
              <w:rPr>
                <w:rFonts w:cs="Calibri"/>
                <w:highlight w:val="yellow"/>
                <w:rPrChange w:id="3656" w:author="USER" w:date="2012-08-31T11:09:00Z">
                  <w:rPr>
                    <w:rFonts w:cs="Calibri"/>
                    <w:sz w:val="16"/>
                    <w:szCs w:val="16"/>
                  </w:rPr>
                </w:rPrChange>
              </w:rPr>
              <w:t xml:space="preserve"> materials and workmanship.</w:t>
            </w:r>
          </w:p>
        </w:tc>
        <w:tc>
          <w:tcPr>
            <w:tcW w:w="5670" w:type="dxa"/>
            <w:shd w:val="clear" w:color="auto" w:fill="auto"/>
          </w:tcPr>
          <w:p w:rsidR="00160ECC" w:rsidRPr="00A179DD" w:rsidRDefault="001E7F20" w:rsidP="00160ECC">
            <w:pPr>
              <w:rPr>
                <w:rFonts w:cs="Calibri"/>
                <w:highlight w:val="yellow"/>
                <w:rPrChange w:id="3657" w:author="USER" w:date="2012-08-31T11:09:00Z">
                  <w:rPr>
                    <w:rFonts w:cs="Calibri"/>
                  </w:rPr>
                </w:rPrChange>
              </w:rPr>
            </w:pPr>
            <w:r w:rsidRPr="001E7F20">
              <w:rPr>
                <w:rFonts w:cs="Calibri"/>
                <w:highlight w:val="yellow"/>
                <w:rPrChange w:id="3658" w:author="USER" w:date="2012-08-31T11:09:00Z">
                  <w:rPr>
                    <w:rFonts w:cs="Calibri"/>
                    <w:sz w:val="16"/>
                    <w:szCs w:val="16"/>
                  </w:rPr>
                </w:rPrChange>
              </w:rPr>
              <w:t>16.0-1</w:t>
            </w:r>
          </w:p>
          <w:p w:rsidR="00160ECC" w:rsidRPr="00A179DD" w:rsidRDefault="001E7F20" w:rsidP="00160ECC">
            <w:pPr>
              <w:rPr>
                <w:rFonts w:cs="Calibri"/>
                <w:highlight w:val="yellow"/>
                <w:rPrChange w:id="3659" w:author="USER" w:date="2012-08-31T11:09:00Z">
                  <w:rPr>
                    <w:rFonts w:cs="Calibri"/>
                  </w:rPr>
                </w:rPrChange>
              </w:rPr>
            </w:pPr>
            <w:r w:rsidRPr="001E7F20">
              <w:rPr>
                <w:rFonts w:cs="Calibri"/>
                <w:highlight w:val="yellow"/>
                <w:rPrChange w:id="3660" w:author="USER" w:date="2012-08-31T11:09:00Z">
                  <w:rPr>
                    <w:rFonts w:cs="Calibri"/>
                    <w:sz w:val="16"/>
                    <w:szCs w:val="16"/>
                  </w:rPr>
                </w:rPrChange>
              </w:rPr>
              <w:t>The Maintenance Vendor shall provide maintenance according to a separate maintenance contract. That contract should identify repairs necessary to preserve requirements fulfillment, responsiveness in effecting those repairs, and all requirements on the maintenance provider while performing the repairs.</w:t>
            </w:r>
          </w:p>
        </w:tc>
      </w:tr>
      <w:tr w:rsidR="00160ECC" w:rsidTr="00A535CF">
        <w:tc>
          <w:tcPr>
            <w:tcW w:w="2040" w:type="dxa"/>
            <w:shd w:val="clear" w:color="auto" w:fill="auto"/>
          </w:tcPr>
          <w:p w:rsidR="00160ECC" w:rsidRPr="00A179DD" w:rsidRDefault="001E7F20" w:rsidP="00160ECC">
            <w:pPr>
              <w:rPr>
                <w:rFonts w:cs="Calibri"/>
                <w:highlight w:val="yellow"/>
                <w:rPrChange w:id="3661" w:author="USER" w:date="2012-08-31T11:09:00Z">
                  <w:rPr>
                    <w:rFonts w:cs="Calibri"/>
                  </w:rPr>
                </w:rPrChange>
              </w:rPr>
            </w:pPr>
            <w:r w:rsidRPr="001E7F20">
              <w:rPr>
                <w:rFonts w:cs="Calibri"/>
                <w:highlight w:val="yellow"/>
                <w:rPrChange w:id="3662" w:author="USER" w:date="2012-08-31T11:09:00Z">
                  <w:rPr>
                    <w:rFonts w:cs="Calibri"/>
                    <w:sz w:val="16"/>
                    <w:szCs w:val="16"/>
                  </w:rPr>
                </w:rPrChange>
              </w:rPr>
              <w:t>4.16.0-3</w:t>
            </w:r>
          </w:p>
        </w:tc>
        <w:tc>
          <w:tcPr>
            <w:tcW w:w="5268" w:type="dxa"/>
            <w:shd w:val="clear" w:color="auto" w:fill="auto"/>
          </w:tcPr>
          <w:p w:rsidR="00160ECC" w:rsidRPr="00A179DD" w:rsidRDefault="001E7F20" w:rsidP="00160ECC">
            <w:pPr>
              <w:rPr>
                <w:rFonts w:cs="Calibri"/>
                <w:highlight w:val="yellow"/>
                <w:rPrChange w:id="3663" w:author="USER" w:date="2012-08-31T11:09:00Z">
                  <w:rPr>
                    <w:rFonts w:cs="Calibri"/>
                  </w:rPr>
                </w:rPrChange>
              </w:rPr>
            </w:pPr>
            <w:r w:rsidRPr="001E7F20">
              <w:rPr>
                <w:rFonts w:cs="Calibri"/>
                <w:highlight w:val="yellow"/>
                <w:rPrChange w:id="3664" w:author="USER" w:date="2012-08-31T11:09:00Z">
                  <w:rPr>
                    <w:rFonts w:cs="Calibri"/>
                    <w:sz w:val="16"/>
                    <w:szCs w:val="16"/>
                  </w:rPr>
                </w:rPrChange>
              </w:rPr>
              <w:t>The agency needs the system to fulfill all requirements for the life of the system. The agency therefore needs the system to remain free of defects in materials and workmanship that result in requirements no longer being fulfilled.</w:t>
            </w:r>
          </w:p>
        </w:tc>
        <w:tc>
          <w:tcPr>
            <w:tcW w:w="5670" w:type="dxa"/>
            <w:shd w:val="clear" w:color="auto" w:fill="auto"/>
          </w:tcPr>
          <w:p w:rsidR="00160ECC" w:rsidRPr="00A179DD" w:rsidRDefault="001E7F20" w:rsidP="00160ECC">
            <w:pPr>
              <w:rPr>
                <w:rFonts w:cs="Calibri"/>
                <w:highlight w:val="yellow"/>
                <w:rPrChange w:id="3665" w:author="USER" w:date="2012-08-31T11:09:00Z">
                  <w:rPr>
                    <w:rFonts w:cs="Calibri"/>
                  </w:rPr>
                </w:rPrChange>
              </w:rPr>
            </w:pPr>
            <w:r w:rsidRPr="001E7F20">
              <w:rPr>
                <w:rFonts w:cs="Calibri"/>
                <w:highlight w:val="yellow"/>
                <w:rPrChange w:id="3666" w:author="USER" w:date="2012-08-31T11:09:00Z">
                  <w:rPr>
                    <w:rFonts w:cs="Calibri"/>
                    <w:sz w:val="16"/>
                    <w:szCs w:val="16"/>
                  </w:rPr>
                </w:rPrChange>
              </w:rPr>
              <w:t>16.0-3</w:t>
            </w:r>
          </w:p>
          <w:p w:rsidR="00160ECC" w:rsidRPr="00A179DD" w:rsidRDefault="001E7F20" w:rsidP="00160ECC">
            <w:pPr>
              <w:rPr>
                <w:rFonts w:cs="Calibri"/>
                <w:highlight w:val="yellow"/>
                <w:rPrChange w:id="3667" w:author="USER" w:date="2012-08-31T11:09:00Z">
                  <w:rPr>
                    <w:rFonts w:cs="Calibri"/>
                  </w:rPr>
                </w:rPrChange>
              </w:rPr>
            </w:pPr>
            <w:r w:rsidRPr="001E7F20">
              <w:rPr>
                <w:rFonts w:cs="Calibri"/>
                <w:highlight w:val="yellow"/>
                <w:rPrChange w:id="3668" w:author="USER" w:date="2012-08-31T11:09:00Z">
                  <w:rPr>
                    <w:rFonts w:cs="Calibri"/>
                    <w:sz w:val="16"/>
                    <w:szCs w:val="16"/>
                  </w:rPr>
                </w:rPrChange>
              </w:rPr>
              <w:t xml:space="preserve">The Vendor shall warrant the system to be free of defects in materials and workmanship for a period of </w:t>
            </w:r>
            <w:del w:id="3669" w:author="USER" w:date="2012-09-06T10:03:00Z">
              <w:r w:rsidRPr="001E7F20">
                <w:rPr>
                  <w:rFonts w:cs="Calibri"/>
                  <w:highlight w:val="yellow"/>
                  <w:rPrChange w:id="3670" w:author="USER" w:date="2012-08-31T11:09:00Z">
                    <w:rPr>
                      <w:rFonts w:cs="Calibri"/>
                      <w:sz w:val="16"/>
                      <w:szCs w:val="16"/>
                    </w:rPr>
                  </w:rPrChange>
                </w:rPr>
                <w:delText>XX</w:delText>
              </w:r>
            </w:del>
            <w:ins w:id="3671" w:author="USER" w:date="2012-08-31T11:09:00Z">
              <w:r w:rsidRPr="001E7F20">
                <w:rPr>
                  <w:rFonts w:cs="Calibri"/>
                  <w:highlight w:val="yellow"/>
                  <w:rPrChange w:id="3672" w:author="USER" w:date="2012-08-31T11:09:00Z">
                    <w:rPr>
                      <w:rFonts w:cs="Calibri"/>
                      <w:sz w:val="16"/>
                      <w:szCs w:val="16"/>
                    </w:rPr>
                  </w:rPrChange>
                </w:rPr>
                <w:t>2</w:t>
              </w:r>
            </w:ins>
            <w:r w:rsidRPr="001E7F20">
              <w:rPr>
                <w:rFonts w:cs="Calibri"/>
                <w:highlight w:val="yellow"/>
                <w:rPrChange w:id="3673" w:author="USER" w:date="2012-08-31T11:09:00Z">
                  <w:rPr>
                    <w:rFonts w:cs="Calibri"/>
                    <w:sz w:val="16"/>
                    <w:szCs w:val="16"/>
                  </w:rPr>
                </w:rPrChange>
              </w:rPr>
              <w:t xml:space="preserve"> years. Warranty is defined as correcting defects in materials and workmanship (subject to other language included in the purchase documents).  Defect is defined as any circumstance in which the material does not perform according to its specification.</w:t>
            </w:r>
          </w:p>
        </w:tc>
      </w:tr>
      <w:tr w:rsidR="00160ECC" w:rsidTr="00A535CF">
        <w:tc>
          <w:tcPr>
            <w:tcW w:w="2040" w:type="dxa"/>
            <w:shd w:val="clear" w:color="auto" w:fill="auto"/>
          </w:tcPr>
          <w:p w:rsidR="00160ECC" w:rsidRPr="00A179DD" w:rsidRDefault="001E7F20" w:rsidP="00160ECC">
            <w:pPr>
              <w:rPr>
                <w:rFonts w:cs="Calibri"/>
                <w:highlight w:val="yellow"/>
                <w:rPrChange w:id="3674" w:author="USER" w:date="2012-08-31T11:09:00Z">
                  <w:rPr>
                    <w:rFonts w:cs="Calibri"/>
                  </w:rPr>
                </w:rPrChange>
              </w:rPr>
            </w:pPr>
            <w:r w:rsidRPr="001E7F20">
              <w:rPr>
                <w:rFonts w:cs="Calibri"/>
                <w:highlight w:val="yellow"/>
                <w:rPrChange w:id="3675" w:author="USER" w:date="2012-08-31T11:09:00Z">
                  <w:rPr>
                    <w:rFonts w:cs="Calibri"/>
                    <w:sz w:val="16"/>
                    <w:szCs w:val="16"/>
                  </w:rPr>
                </w:rPrChange>
              </w:rPr>
              <w:t>4.16.0-4</w:t>
            </w:r>
          </w:p>
        </w:tc>
        <w:tc>
          <w:tcPr>
            <w:tcW w:w="5268" w:type="dxa"/>
            <w:shd w:val="clear" w:color="auto" w:fill="auto"/>
          </w:tcPr>
          <w:p w:rsidR="00160ECC" w:rsidRPr="00A179DD" w:rsidRDefault="001E7F20" w:rsidP="00160ECC">
            <w:pPr>
              <w:rPr>
                <w:rFonts w:cs="Calibri"/>
                <w:highlight w:val="yellow"/>
                <w:rPrChange w:id="3676" w:author="USER" w:date="2012-08-31T11:09:00Z">
                  <w:rPr>
                    <w:rFonts w:cs="Calibri"/>
                  </w:rPr>
                </w:rPrChange>
              </w:rPr>
            </w:pPr>
            <w:r w:rsidRPr="001E7F20">
              <w:rPr>
                <w:rFonts w:cs="Calibri"/>
                <w:highlight w:val="yellow"/>
                <w:rPrChange w:id="3677" w:author="USER" w:date="2012-08-31T11:09:00Z">
                  <w:rPr>
                    <w:rFonts w:cs="Calibri"/>
                    <w:sz w:val="16"/>
                    <w:szCs w:val="16"/>
                  </w:rPr>
                </w:rPrChange>
              </w:rPr>
              <w:t>The agency needs the system to fulfill all requirements for the life of the system. The agency therefore needs support to keep software and software environment updated as necessary to prevent requirements no longer being fulfilled.</w:t>
            </w:r>
          </w:p>
        </w:tc>
        <w:tc>
          <w:tcPr>
            <w:tcW w:w="5670" w:type="dxa"/>
            <w:shd w:val="clear" w:color="auto" w:fill="auto"/>
          </w:tcPr>
          <w:p w:rsidR="00160ECC" w:rsidRPr="00A179DD" w:rsidRDefault="001E7F20" w:rsidP="00160ECC">
            <w:pPr>
              <w:rPr>
                <w:rFonts w:cs="Calibri"/>
                <w:highlight w:val="yellow"/>
                <w:rPrChange w:id="3678" w:author="USER" w:date="2012-08-31T11:09:00Z">
                  <w:rPr>
                    <w:rFonts w:cs="Calibri"/>
                  </w:rPr>
                </w:rPrChange>
              </w:rPr>
            </w:pPr>
            <w:r w:rsidRPr="001E7F20">
              <w:rPr>
                <w:rFonts w:cs="Calibri"/>
                <w:highlight w:val="yellow"/>
                <w:rPrChange w:id="3679" w:author="USER" w:date="2012-08-31T11:09:00Z">
                  <w:rPr>
                    <w:rFonts w:cs="Calibri"/>
                    <w:sz w:val="16"/>
                    <w:szCs w:val="16"/>
                  </w:rPr>
                </w:rPrChange>
              </w:rPr>
              <w:t>16.0-2</w:t>
            </w:r>
          </w:p>
          <w:p w:rsidR="00160ECC" w:rsidRPr="00A179DD" w:rsidRDefault="001E7F20" w:rsidP="00160ECC">
            <w:pPr>
              <w:rPr>
                <w:rFonts w:cs="Calibri"/>
                <w:highlight w:val="yellow"/>
                <w:rPrChange w:id="3680" w:author="USER" w:date="2012-08-31T11:09:00Z">
                  <w:rPr>
                    <w:rFonts w:cs="Calibri"/>
                  </w:rPr>
                </w:rPrChange>
              </w:rPr>
            </w:pPr>
            <w:r w:rsidRPr="001E7F20">
              <w:rPr>
                <w:rFonts w:cs="Calibri"/>
                <w:highlight w:val="yellow"/>
                <w:rPrChange w:id="3681" w:author="USER" w:date="2012-08-31T11:09:00Z">
                  <w:rPr>
                    <w:rFonts w:cs="Calibri"/>
                    <w:sz w:val="16"/>
                    <w:szCs w:val="16"/>
                  </w:rPr>
                </w:rPrChange>
              </w:rPr>
              <w:t xml:space="preserve">The Vendor shall provide routine updates to the software and software environment necessary to preserve the fulfillment of requirements for a period of </w:t>
            </w:r>
            <w:del w:id="3682" w:author="USER" w:date="2012-09-06T10:03:00Z">
              <w:r w:rsidRPr="001E7F20">
                <w:rPr>
                  <w:rFonts w:cs="Calibri"/>
                  <w:highlight w:val="yellow"/>
                  <w:rPrChange w:id="3683" w:author="USER" w:date="2012-08-31T11:09:00Z">
                    <w:rPr>
                      <w:rFonts w:cs="Calibri"/>
                      <w:sz w:val="16"/>
                      <w:szCs w:val="16"/>
                    </w:rPr>
                  </w:rPrChange>
                </w:rPr>
                <w:delText>XX</w:delText>
              </w:r>
            </w:del>
            <w:ins w:id="3684" w:author="USER" w:date="2012-08-31T11:09:00Z">
              <w:r w:rsidRPr="001E7F20">
                <w:rPr>
                  <w:rFonts w:cs="Calibri"/>
                  <w:highlight w:val="yellow"/>
                  <w:rPrChange w:id="3685" w:author="USER" w:date="2012-08-31T11:09:00Z">
                    <w:rPr>
                      <w:rFonts w:cs="Calibri"/>
                      <w:sz w:val="16"/>
                      <w:szCs w:val="16"/>
                    </w:rPr>
                  </w:rPrChange>
                </w:rPr>
                <w:t>2</w:t>
              </w:r>
            </w:ins>
            <w:r w:rsidRPr="001E7F20">
              <w:rPr>
                <w:rFonts w:cs="Calibri"/>
                <w:highlight w:val="yellow"/>
                <w:rPrChange w:id="3686" w:author="USER" w:date="2012-08-31T11:09:00Z">
                  <w:rPr>
                    <w:rFonts w:cs="Calibri"/>
                    <w:sz w:val="16"/>
                    <w:szCs w:val="16"/>
                  </w:rPr>
                </w:rPrChange>
              </w:rPr>
              <w:t xml:space="preserve"> years. Preservation of requirements fulfillment especially includes </w:t>
            </w:r>
            <w:r w:rsidRPr="001E7F20">
              <w:rPr>
                <w:rFonts w:cs="Calibri"/>
                <w:highlight w:val="yellow"/>
                <w:rPrChange w:id="3687" w:author="USER" w:date="2012-08-31T11:09:00Z">
                  <w:rPr>
                    <w:rFonts w:cs="Calibri"/>
                    <w:sz w:val="16"/>
                    <w:szCs w:val="16"/>
                  </w:rPr>
                </w:rPrChange>
              </w:rPr>
              <w:lastRenderedPageBreak/>
              <w:t>all IT management requirements as previously identified.</w:t>
            </w:r>
          </w:p>
        </w:tc>
      </w:tr>
      <w:tr w:rsidR="00160ECC" w:rsidTr="00A535CF">
        <w:tc>
          <w:tcPr>
            <w:tcW w:w="2040" w:type="dxa"/>
            <w:shd w:val="clear" w:color="auto" w:fill="auto"/>
          </w:tcPr>
          <w:p w:rsidR="00160ECC" w:rsidRPr="00160ECC" w:rsidRDefault="00160ECC" w:rsidP="00160ECC">
            <w:pPr>
              <w:rPr>
                <w:rFonts w:cs="Calibri"/>
              </w:rPr>
            </w:pPr>
            <w:r>
              <w:rPr>
                <w:rFonts w:cs="Calibri"/>
              </w:rPr>
              <w:lastRenderedPageBreak/>
              <w:t>4.17</w:t>
            </w:r>
          </w:p>
        </w:tc>
        <w:tc>
          <w:tcPr>
            <w:tcW w:w="5268" w:type="dxa"/>
            <w:shd w:val="clear" w:color="auto" w:fill="auto"/>
          </w:tcPr>
          <w:p w:rsidR="00160ECC" w:rsidRDefault="00160ECC" w:rsidP="00160ECC">
            <w:pPr>
              <w:pStyle w:val="Heading2"/>
            </w:pPr>
            <w:r>
              <w:t xml:space="preserve">4.17 </w:t>
            </w:r>
            <w:r>
              <w:rPr>
                <w:b w:val="0"/>
                <w:bCs w:val="0"/>
              </w:rPr>
              <w:tab/>
              <w:t>External interfaces</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A179DD" w:rsidRDefault="001E7F20" w:rsidP="00160ECC">
            <w:pPr>
              <w:rPr>
                <w:rFonts w:cs="Calibri"/>
                <w:strike/>
                <w:rPrChange w:id="3688" w:author="USER" w:date="2012-08-31T11:10:00Z">
                  <w:rPr>
                    <w:rFonts w:cs="Calibri"/>
                  </w:rPr>
                </w:rPrChange>
              </w:rPr>
            </w:pPr>
            <w:r w:rsidRPr="001E7F20">
              <w:rPr>
                <w:rFonts w:cs="Calibri"/>
                <w:strike/>
                <w:rPrChange w:id="3689" w:author="USER" w:date="2012-08-31T11:10:00Z">
                  <w:rPr>
                    <w:rFonts w:cs="Calibri"/>
                    <w:sz w:val="16"/>
                    <w:szCs w:val="16"/>
                  </w:rPr>
                </w:rPrChange>
              </w:rPr>
              <w:t>4.17.0-1</w:t>
            </w:r>
          </w:p>
        </w:tc>
        <w:tc>
          <w:tcPr>
            <w:tcW w:w="5268" w:type="dxa"/>
            <w:shd w:val="clear" w:color="auto" w:fill="auto"/>
          </w:tcPr>
          <w:p w:rsidR="00160ECC" w:rsidRPr="00A179DD" w:rsidRDefault="001E7F20" w:rsidP="00160ECC">
            <w:pPr>
              <w:rPr>
                <w:rFonts w:cs="Calibri"/>
                <w:strike/>
                <w:rPrChange w:id="3690" w:author="USER" w:date="2012-08-31T11:10:00Z">
                  <w:rPr>
                    <w:rFonts w:cs="Calibri"/>
                  </w:rPr>
                </w:rPrChange>
              </w:rPr>
            </w:pPr>
            <w:r w:rsidRPr="001E7F20">
              <w:rPr>
                <w:rFonts w:cs="Calibri"/>
                <w:strike/>
                <w:rPrChange w:id="3691" w:author="USER" w:date="2012-08-31T11:10:00Z">
                  <w:rPr>
                    <w:rFonts w:cs="Calibri"/>
                    <w:sz w:val="16"/>
                    <w:szCs w:val="16"/>
                  </w:rPr>
                </w:rPrChange>
              </w:rPr>
              <w:t>The system operator needs to be able to turn on signs that control traffic or provide driver information when specific traffic conditions occur, when needed to support the adaptive operation, when congestion is detected at critical locations or according to a time-of-day schedule</w:t>
            </w:r>
          </w:p>
        </w:tc>
        <w:tc>
          <w:tcPr>
            <w:tcW w:w="5670" w:type="dxa"/>
            <w:shd w:val="clear" w:color="auto" w:fill="auto"/>
          </w:tcPr>
          <w:p w:rsidR="00160ECC" w:rsidRPr="00A179DD" w:rsidRDefault="001E7F20" w:rsidP="00160ECC">
            <w:pPr>
              <w:rPr>
                <w:rFonts w:cs="Calibri"/>
                <w:strike/>
                <w:rPrChange w:id="3692" w:author="USER" w:date="2012-08-31T11:10:00Z">
                  <w:rPr>
                    <w:rFonts w:cs="Calibri"/>
                  </w:rPr>
                </w:rPrChange>
              </w:rPr>
            </w:pPr>
            <w:r w:rsidRPr="001E7F20">
              <w:rPr>
                <w:rFonts w:cs="Calibri"/>
                <w:strike/>
                <w:rPrChange w:id="3693" w:author="USER" w:date="2012-08-31T11:10:00Z">
                  <w:rPr>
                    <w:rFonts w:cs="Calibri"/>
                    <w:sz w:val="16"/>
                    <w:szCs w:val="16"/>
                  </w:rPr>
                </w:rPrChange>
              </w:rPr>
              <w:t>17.0-1</w:t>
            </w:r>
          </w:p>
          <w:p w:rsidR="00160ECC" w:rsidRPr="00A179DD" w:rsidRDefault="001E7F20" w:rsidP="00160ECC">
            <w:pPr>
              <w:rPr>
                <w:rFonts w:cs="Calibri"/>
                <w:strike/>
                <w:rPrChange w:id="3694" w:author="USER" w:date="2012-08-31T11:10:00Z">
                  <w:rPr>
                    <w:rFonts w:cs="Calibri"/>
                  </w:rPr>
                </w:rPrChange>
              </w:rPr>
            </w:pPr>
            <w:r w:rsidRPr="001E7F20">
              <w:rPr>
                <w:rFonts w:cs="Calibri"/>
                <w:strike/>
                <w:rPrChange w:id="3695" w:author="USER" w:date="2012-08-31T11:10:00Z">
                  <w:rPr>
                    <w:rFonts w:cs="Calibri"/>
                    <w:sz w:val="16"/>
                    <w:szCs w:val="16"/>
                  </w:rPr>
                </w:rPrChange>
              </w:rPr>
              <w:t>The ASCT shall set the state of external input/output states according to a time-of-day schedule.</w:t>
            </w:r>
          </w:p>
          <w:p w:rsidR="00160ECC" w:rsidRPr="00A179DD" w:rsidRDefault="001E7F20" w:rsidP="00160ECC">
            <w:pPr>
              <w:rPr>
                <w:rFonts w:cs="Calibri"/>
                <w:strike/>
                <w:rPrChange w:id="3696" w:author="USER" w:date="2012-08-31T11:10:00Z">
                  <w:rPr>
                    <w:rFonts w:cs="Calibri"/>
                  </w:rPr>
                </w:rPrChange>
              </w:rPr>
            </w:pPr>
            <w:r w:rsidRPr="001E7F20">
              <w:rPr>
                <w:rFonts w:cs="Calibri"/>
                <w:strike/>
                <w:rPrChange w:id="3697" w:author="USER" w:date="2012-08-31T11:10:00Z">
                  <w:rPr>
                    <w:rFonts w:cs="Calibri"/>
                    <w:sz w:val="16"/>
                    <w:szCs w:val="16"/>
                  </w:rPr>
                </w:rPrChange>
              </w:rPr>
              <w:t>17.0-2</w:t>
            </w:r>
          </w:p>
          <w:p w:rsidR="00160ECC" w:rsidRPr="00A179DD" w:rsidRDefault="001E7F20" w:rsidP="00160ECC">
            <w:pPr>
              <w:rPr>
                <w:rFonts w:cs="Calibri"/>
                <w:strike/>
                <w:rPrChange w:id="3698" w:author="USER" w:date="2012-08-31T11:10:00Z">
                  <w:rPr>
                    <w:rFonts w:cs="Calibri"/>
                  </w:rPr>
                </w:rPrChange>
              </w:rPr>
            </w:pPr>
            <w:r w:rsidRPr="001E7F20">
              <w:rPr>
                <w:rFonts w:cs="Calibri"/>
                <w:strike/>
                <w:rPrChange w:id="3699" w:author="USER" w:date="2012-08-31T11:10:00Z">
                  <w:rPr>
                    <w:rFonts w:cs="Calibri"/>
                    <w:sz w:val="16"/>
                    <w:szCs w:val="16"/>
                  </w:rPr>
                </w:rPrChange>
              </w:rPr>
              <w:t>The ASCT output states shall be settable according to a time-of-day schedule</w:t>
            </w:r>
          </w:p>
          <w:p w:rsidR="00160ECC" w:rsidRPr="00A179DD" w:rsidRDefault="001E7F20" w:rsidP="00160ECC">
            <w:pPr>
              <w:rPr>
                <w:rFonts w:cs="Calibri"/>
                <w:strike/>
                <w:rPrChange w:id="3700" w:author="USER" w:date="2012-08-31T11:10:00Z">
                  <w:rPr>
                    <w:rFonts w:cs="Calibri"/>
                  </w:rPr>
                </w:rPrChange>
              </w:rPr>
            </w:pPr>
            <w:r w:rsidRPr="001E7F20">
              <w:rPr>
                <w:rFonts w:cs="Calibri"/>
                <w:strike/>
                <w:rPrChange w:id="3701" w:author="USER" w:date="2012-08-31T11:10:00Z">
                  <w:rPr>
                    <w:rFonts w:cs="Calibri"/>
                    <w:sz w:val="16"/>
                    <w:szCs w:val="16"/>
                  </w:rPr>
                </w:rPrChange>
              </w:rPr>
              <w:t>9.0-1</w:t>
            </w:r>
          </w:p>
          <w:p w:rsidR="00160ECC" w:rsidRPr="00A179DD" w:rsidRDefault="001E7F20" w:rsidP="00160ECC">
            <w:pPr>
              <w:rPr>
                <w:rFonts w:cs="Calibri"/>
                <w:strike/>
                <w:rPrChange w:id="3702" w:author="USER" w:date="2012-08-31T11:10:00Z">
                  <w:rPr>
                    <w:rFonts w:cs="Calibri"/>
                  </w:rPr>
                </w:rPrChange>
              </w:rPr>
            </w:pPr>
            <w:r w:rsidRPr="001E7F20">
              <w:rPr>
                <w:rFonts w:cs="Calibri"/>
                <w:strike/>
                <w:rPrChange w:id="3703" w:author="USER" w:date="2012-08-31T11:10:00Z">
                  <w:rPr>
                    <w:rFonts w:cs="Calibri"/>
                    <w:sz w:val="16"/>
                    <w:szCs w:val="16"/>
                  </w:rPr>
                </w:rPrChange>
              </w:rPr>
              <w:t>The ASCT shall set a specific state for each special function output based on the occupancy on a user-specified detector.</w:t>
            </w:r>
          </w:p>
          <w:p w:rsidR="00160ECC" w:rsidRPr="00A179DD" w:rsidRDefault="001E7F20" w:rsidP="00160ECC">
            <w:pPr>
              <w:rPr>
                <w:rFonts w:cs="Calibri"/>
                <w:strike/>
                <w:rPrChange w:id="3704" w:author="USER" w:date="2012-08-31T11:10:00Z">
                  <w:rPr>
                    <w:rFonts w:cs="Calibri"/>
                  </w:rPr>
                </w:rPrChange>
              </w:rPr>
            </w:pPr>
            <w:r w:rsidRPr="001E7F20">
              <w:rPr>
                <w:rFonts w:cs="Calibri"/>
                <w:strike/>
                <w:rPrChange w:id="3705" w:author="USER" w:date="2012-08-31T11:10:00Z">
                  <w:rPr>
                    <w:rFonts w:cs="Calibri"/>
                    <w:sz w:val="16"/>
                    <w:szCs w:val="16"/>
                  </w:rPr>
                </w:rPrChange>
              </w:rPr>
              <w:t>9.0-2</w:t>
            </w:r>
          </w:p>
          <w:p w:rsidR="00160ECC" w:rsidRPr="00A179DD" w:rsidRDefault="001E7F20" w:rsidP="00160ECC">
            <w:pPr>
              <w:rPr>
                <w:rFonts w:cs="Calibri"/>
                <w:strike/>
                <w:rPrChange w:id="3706" w:author="USER" w:date="2012-08-31T11:10:00Z">
                  <w:rPr>
                    <w:rFonts w:cs="Calibri"/>
                  </w:rPr>
                </w:rPrChange>
              </w:rPr>
            </w:pPr>
            <w:r w:rsidRPr="001E7F20">
              <w:rPr>
                <w:rFonts w:cs="Calibri"/>
                <w:strike/>
                <w:rPrChange w:id="3707" w:author="USER" w:date="2012-08-31T11:10:00Z">
                  <w:rPr>
                    <w:rFonts w:cs="Calibri"/>
                    <w:sz w:val="16"/>
                    <w:szCs w:val="16"/>
                  </w:rPr>
                </w:rPrChange>
              </w:rPr>
              <w:t>The ASCT shall set a specific state for each special function output based on the current cycle length.</w:t>
            </w:r>
          </w:p>
          <w:p w:rsidR="00160ECC" w:rsidRPr="00A179DD" w:rsidRDefault="001E7F20" w:rsidP="00160ECC">
            <w:pPr>
              <w:rPr>
                <w:rFonts w:cs="Calibri"/>
                <w:strike/>
                <w:rPrChange w:id="3708" w:author="USER" w:date="2012-08-31T11:10:00Z">
                  <w:rPr>
                    <w:rFonts w:cs="Calibri"/>
                  </w:rPr>
                </w:rPrChange>
              </w:rPr>
            </w:pPr>
            <w:r w:rsidRPr="001E7F20">
              <w:rPr>
                <w:rFonts w:cs="Calibri"/>
                <w:strike/>
                <w:rPrChange w:id="3709" w:author="USER" w:date="2012-08-31T11:10:00Z">
                  <w:rPr>
                    <w:rFonts w:cs="Calibri"/>
                    <w:sz w:val="16"/>
                    <w:szCs w:val="16"/>
                  </w:rPr>
                </w:rPrChange>
              </w:rPr>
              <w:t>9.0-3</w:t>
            </w:r>
          </w:p>
          <w:p w:rsidR="00160ECC" w:rsidRPr="00A179DD" w:rsidRDefault="001E7F20" w:rsidP="00160ECC">
            <w:pPr>
              <w:rPr>
                <w:rFonts w:cs="Calibri"/>
                <w:strike/>
                <w:rPrChange w:id="3710" w:author="USER" w:date="2012-08-31T11:10:00Z">
                  <w:rPr>
                    <w:rFonts w:cs="Calibri"/>
                  </w:rPr>
                </w:rPrChange>
              </w:rPr>
            </w:pPr>
            <w:r w:rsidRPr="001E7F20">
              <w:rPr>
                <w:rFonts w:cs="Calibri"/>
                <w:strike/>
                <w:rPrChange w:id="3711" w:author="USER" w:date="2012-08-31T11:10:00Z">
                  <w:rPr>
                    <w:rFonts w:cs="Calibri"/>
                    <w:sz w:val="16"/>
                    <w:szCs w:val="16"/>
                  </w:rPr>
                </w:rPrChange>
              </w:rPr>
              <w:t>The ASCT shall set a specific state for each special function output based on a time-of-day schedule.</w:t>
            </w:r>
          </w:p>
        </w:tc>
      </w:tr>
      <w:tr w:rsidR="00160ECC" w:rsidTr="00A535CF">
        <w:tc>
          <w:tcPr>
            <w:tcW w:w="2040" w:type="dxa"/>
            <w:shd w:val="clear" w:color="auto" w:fill="auto"/>
          </w:tcPr>
          <w:p w:rsidR="00160ECC" w:rsidRPr="00A179DD" w:rsidRDefault="001E7F20" w:rsidP="00160ECC">
            <w:pPr>
              <w:rPr>
                <w:rFonts w:cs="Calibri"/>
                <w:strike/>
                <w:rPrChange w:id="3712" w:author="USER" w:date="2012-08-31T11:10:00Z">
                  <w:rPr>
                    <w:rFonts w:cs="Calibri"/>
                  </w:rPr>
                </w:rPrChange>
              </w:rPr>
            </w:pPr>
            <w:r w:rsidRPr="001E7F20">
              <w:rPr>
                <w:rFonts w:cs="Calibri"/>
                <w:strike/>
                <w:rPrChange w:id="3713" w:author="USER" w:date="2012-08-31T11:10:00Z">
                  <w:rPr>
                    <w:rFonts w:cs="Calibri"/>
                    <w:sz w:val="16"/>
                    <w:szCs w:val="16"/>
                  </w:rPr>
                </w:rPrChange>
              </w:rPr>
              <w:t>4.17.0-2</w:t>
            </w:r>
          </w:p>
        </w:tc>
        <w:tc>
          <w:tcPr>
            <w:tcW w:w="5268" w:type="dxa"/>
            <w:shd w:val="clear" w:color="auto" w:fill="auto"/>
          </w:tcPr>
          <w:p w:rsidR="00160ECC" w:rsidRPr="00A179DD" w:rsidRDefault="001E7F20" w:rsidP="00160ECC">
            <w:pPr>
              <w:rPr>
                <w:rFonts w:cs="Calibri"/>
                <w:strike/>
                <w:rPrChange w:id="3714" w:author="USER" w:date="2012-08-31T11:10:00Z">
                  <w:rPr>
                    <w:rFonts w:cs="Calibri"/>
                  </w:rPr>
                </w:rPrChange>
              </w:rPr>
            </w:pPr>
            <w:r w:rsidRPr="001E7F20">
              <w:rPr>
                <w:rFonts w:cs="Calibri"/>
                <w:strike/>
                <w:rPrChange w:id="3715" w:author="USER" w:date="2012-08-31T11:10:00Z">
                  <w:rPr>
                    <w:rFonts w:cs="Calibri"/>
                    <w:sz w:val="16"/>
                    <w:szCs w:val="16"/>
                  </w:rPr>
                </w:rPrChange>
              </w:rPr>
              <w:t>The system operator needs to react to commands issued by (specify an external control or decision support system, such as an ICM system or another signal system).</w:t>
            </w:r>
          </w:p>
        </w:tc>
        <w:tc>
          <w:tcPr>
            <w:tcW w:w="5670" w:type="dxa"/>
            <w:shd w:val="clear" w:color="auto" w:fill="auto"/>
          </w:tcPr>
          <w:p w:rsidR="00160ECC" w:rsidRPr="00A179DD" w:rsidRDefault="001E7F20" w:rsidP="00160ECC">
            <w:pPr>
              <w:rPr>
                <w:rFonts w:cs="Calibri"/>
                <w:strike/>
                <w:rPrChange w:id="3716" w:author="USER" w:date="2012-08-31T11:10:00Z">
                  <w:rPr>
                    <w:rFonts w:cs="Calibri"/>
                  </w:rPr>
                </w:rPrChange>
              </w:rPr>
            </w:pPr>
            <w:r w:rsidRPr="001E7F20">
              <w:rPr>
                <w:rFonts w:cs="Calibri"/>
                <w:strike/>
                <w:rPrChange w:id="3717" w:author="USER" w:date="2012-08-31T11:10:00Z">
                  <w:rPr>
                    <w:rFonts w:cs="Calibri"/>
                    <w:sz w:val="16"/>
                    <w:szCs w:val="16"/>
                  </w:rPr>
                </w:rPrChange>
              </w:rPr>
              <w:t>3.0-1</w:t>
            </w:r>
          </w:p>
          <w:p w:rsidR="00160ECC" w:rsidRPr="00A179DD" w:rsidRDefault="001E7F20" w:rsidP="00160ECC">
            <w:pPr>
              <w:rPr>
                <w:rFonts w:cs="Calibri"/>
                <w:i/>
                <w:iCs/>
                <w:strike/>
                <w:rPrChange w:id="3718" w:author="USER" w:date="2012-08-31T11:10:00Z">
                  <w:rPr>
                    <w:rFonts w:cs="Calibri"/>
                    <w:i/>
                    <w:iCs/>
                  </w:rPr>
                </w:rPrChange>
              </w:rPr>
            </w:pPr>
            <w:r w:rsidRPr="001E7F20">
              <w:rPr>
                <w:rFonts w:cs="Calibri"/>
                <w:i/>
                <w:iCs/>
                <w:strike/>
                <w:rPrChange w:id="3719" w:author="USER" w:date="2012-08-31T11:10:00Z">
                  <w:rPr>
                    <w:rFonts w:cs="Calibri"/>
                    <w:i/>
                    <w:iCs/>
                    <w:sz w:val="16"/>
                    <w:szCs w:val="16"/>
                  </w:rPr>
                </w:rPrChange>
              </w:rPr>
              <w:t>The ASCT shall support external interfaces according to the following detailed requirements. (Insert appropriate requirements that suit your needs. Interface data flows should be documented in your ITS architecture.  Interface requirements include:</w:t>
            </w:r>
          </w:p>
          <w:p w:rsidR="00160ECC" w:rsidRPr="00A179DD" w:rsidRDefault="001E7F20" w:rsidP="00160ECC">
            <w:pPr>
              <w:numPr>
                <w:ilvl w:val="0"/>
                <w:numId w:val="11"/>
              </w:numPr>
              <w:rPr>
                <w:rFonts w:cs="Calibri"/>
                <w:i/>
                <w:iCs/>
                <w:strike/>
                <w:rPrChange w:id="3720" w:author="USER" w:date="2012-08-31T11:10:00Z">
                  <w:rPr>
                    <w:rFonts w:cs="Calibri"/>
                    <w:i/>
                    <w:iCs/>
                  </w:rPr>
                </w:rPrChange>
              </w:rPr>
            </w:pPr>
            <w:r w:rsidRPr="001E7F20">
              <w:rPr>
                <w:rFonts w:cs="Calibri"/>
                <w:i/>
                <w:iCs/>
                <w:strike/>
                <w:rPrChange w:id="3721" w:author="USER" w:date="2012-08-31T11:10:00Z">
                  <w:rPr>
                    <w:rFonts w:cs="Calibri"/>
                    <w:i/>
                    <w:iCs/>
                    <w:sz w:val="16"/>
                    <w:szCs w:val="16"/>
                  </w:rPr>
                </w:rPrChange>
              </w:rPr>
              <w:t>Information layer protocol</w:t>
            </w:r>
          </w:p>
          <w:p w:rsidR="00160ECC" w:rsidRPr="00A179DD" w:rsidRDefault="001E7F20" w:rsidP="00160ECC">
            <w:pPr>
              <w:numPr>
                <w:ilvl w:val="0"/>
                <w:numId w:val="11"/>
              </w:numPr>
              <w:rPr>
                <w:rFonts w:cs="Calibri"/>
                <w:i/>
                <w:iCs/>
                <w:strike/>
                <w:rPrChange w:id="3722" w:author="USER" w:date="2012-08-31T11:10:00Z">
                  <w:rPr>
                    <w:rFonts w:cs="Calibri"/>
                    <w:i/>
                    <w:iCs/>
                  </w:rPr>
                </w:rPrChange>
              </w:rPr>
            </w:pPr>
            <w:r w:rsidRPr="001E7F20">
              <w:rPr>
                <w:rFonts w:cs="Calibri"/>
                <w:i/>
                <w:iCs/>
                <w:strike/>
                <w:rPrChange w:id="3723" w:author="USER" w:date="2012-08-31T11:10:00Z">
                  <w:rPr>
                    <w:rFonts w:cs="Calibri"/>
                    <w:i/>
                    <w:iCs/>
                    <w:sz w:val="16"/>
                    <w:szCs w:val="16"/>
                  </w:rPr>
                </w:rPrChange>
              </w:rPr>
              <w:t>Application layer protocol</w:t>
            </w:r>
          </w:p>
          <w:p w:rsidR="00160ECC" w:rsidRPr="00A179DD" w:rsidRDefault="001E7F20" w:rsidP="00160ECC">
            <w:pPr>
              <w:numPr>
                <w:ilvl w:val="0"/>
                <w:numId w:val="11"/>
              </w:numPr>
              <w:rPr>
                <w:rFonts w:cs="Calibri"/>
                <w:i/>
                <w:iCs/>
                <w:strike/>
                <w:rPrChange w:id="3724" w:author="USER" w:date="2012-08-31T11:10:00Z">
                  <w:rPr>
                    <w:rFonts w:cs="Calibri"/>
                    <w:i/>
                    <w:iCs/>
                  </w:rPr>
                </w:rPrChange>
              </w:rPr>
            </w:pPr>
            <w:r w:rsidRPr="001E7F20">
              <w:rPr>
                <w:rFonts w:cs="Calibri"/>
                <w:i/>
                <w:iCs/>
                <w:strike/>
                <w:rPrChange w:id="3725" w:author="USER" w:date="2012-08-31T11:10:00Z">
                  <w:rPr>
                    <w:rFonts w:cs="Calibri"/>
                    <w:i/>
                    <w:iCs/>
                    <w:sz w:val="16"/>
                    <w:szCs w:val="16"/>
                  </w:rPr>
                </w:rPrChange>
              </w:rPr>
              <w:t>Lower layer protocol</w:t>
            </w:r>
          </w:p>
          <w:p w:rsidR="00160ECC" w:rsidRPr="00A179DD" w:rsidRDefault="001E7F20" w:rsidP="00160ECC">
            <w:pPr>
              <w:numPr>
                <w:ilvl w:val="0"/>
                <w:numId w:val="11"/>
              </w:numPr>
              <w:rPr>
                <w:rFonts w:cs="Calibri"/>
                <w:i/>
                <w:iCs/>
                <w:strike/>
                <w:rPrChange w:id="3726" w:author="USER" w:date="2012-08-31T11:10:00Z">
                  <w:rPr>
                    <w:rFonts w:cs="Calibri"/>
                    <w:i/>
                    <w:iCs/>
                  </w:rPr>
                </w:rPrChange>
              </w:rPr>
            </w:pPr>
            <w:r w:rsidRPr="001E7F20">
              <w:rPr>
                <w:rFonts w:cs="Calibri"/>
                <w:i/>
                <w:iCs/>
                <w:strike/>
                <w:rPrChange w:id="3727" w:author="USER" w:date="2012-08-31T11:10:00Z">
                  <w:rPr>
                    <w:rFonts w:cs="Calibri"/>
                    <w:i/>
                    <w:iCs/>
                    <w:sz w:val="16"/>
                    <w:szCs w:val="16"/>
                  </w:rPr>
                </w:rPrChange>
              </w:rPr>
              <w:lastRenderedPageBreak/>
              <w:t>Data aggregation</w:t>
            </w:r>
          </w:p>
          <w:p w:rsidR="00160ECC" w:rsidRPr="00A179DD" w:rsidRDefault="001E7F20" w:rsidP="00160ECC">
            <w:pPr>
              <w:numPr>
                <w:ilvl w:val="0"/>
                <w:numId w:val="11"/>
              </w:numPr>
              <w:rPr>
                <w:rFonts w:cs="Calibri"/>
                <w:i/>
                <w:iCs/>
                <w:strike/>
                <w:rPrChange w:id="3728" w:author="USER" w:date="2012-08-31T11:10:00Z">
                  <w:rPr>
                    <w:rFonts w:cs="Calibri"/>
                    <w:i/>
                    <w:iCs/>
                  </w:rPr>
                </w:rPrChange>
              </w:rPr>
            </w:pPr>
            <w:r w:rsidRPr="001E7F20">
              <w:rPr>
                <w:rFonts w:cs="Calibri"/>
                <w:i/>
                <w:iCs/>
                <w:strike/>
                <w:rPrChange w:id="3729" w:author="USER" w:date="2012-08-31T11:10:00Z">
                  <w:rPr>
                    <w:rFonts w:cs="Calibri"/>
                    <w:i/>
                    <w:iCs/>
                    <w:sz w:val="16"/>
                    <w:szCs w:val="16"/>
                  </w:rPr>
                </w:rPrChange>
              </w:rPr>
              <w:t>Frequency of storage</w:t>
            </w:r>
          </w:p>
          <w:p w:rsidR="00160ECC" w:rsidRPr="00A179DD" w:rsidRDefault="001E7F20" w:rsidP="00160ECC">
            <w:pPr>
              <w:numPr>
                <w:ilvl w:val="0"/>
                <w:numId w:val="11"/>
              </w:numPr>
              <w:rPr>
                <w:rFonts w:cs="Calibri"/>
                <w:i/>
                <w:iCs/>
                <w:strike/>
                <w:rPrChange w:id="3730" w:author="USER" w:date="2012-08-31T11:10:00Z">
                  <w:rPr>
                    <w:rFonts w:cs="Calibri"/>
                    <w:i/>
                    <w:iCs/>
                  </w:rPr>
                </w:rPrChange>
              </w:rPr>
            </w:pPr>
            <w:r w:rsidRPr="001E7F20">
              <w:rPr>
                <w:rFonts w:cs="Calibri"/>
                <w:i/>
                <w:iCs/>
                <w:strike/>
                <w:rPrChange w:id="3731" w:author="USER" w:date="2012-08-31T11:10:00Z">
                  <w:rPr>
                    <w:rFonts w:cs="Calibri"/>
                    <w:i/>
                    <w:iCs/>
                    <w:sz w:val="16"/>
                    <w:szCs w:val="16"/>
                  </w:rPr>
                </w:rPrChange>
              </w:rPr>
              <w:t>Frequency of reporting</w:t>
            </w:r>
          </w:p>
          <w:p w:rsidR="00160ECC" w:rsidRPr="00A179DD" w:rsidRDefault="001E7F20" w:rsidP="00160ECC">
            <w:pPr>
              <w:numPr>
                <w:ilvl w:val="0"/>
                <w:numId w:val="11"/>
              </w:numPr>
              <w:rPr>
                <w:rFonts w:cs="Calibri"/>
                <w:i/>
                <w:iCs/>
                <w:strike/>
                <w:rPrChange w:id="3732" w:author="USER" w:date="2012-08-31T11:10:00Z">
                  <w:rPr>
                    <w:rFonts w:cs="Calibri"/>
                    <w:i/>
                    <w:iCs/>
                  </w:rPr>
                </w:rPrChange>
              </w:rPr>
            </w:pPr>
            <w:r w:rsidRPr="001E7F20">
              <w:rPr>
                <w:rFonts w:cs="Calibri"/>
                <w:i/>
                <w:iCs/>
                <w:strike/>
                <w:rPrChange w:id="3733" w:author="USER" w:date="2012-08-31T11:10:00Z">
                  <w:rPr>
                    <w:rFonts w:cs="Calibri"/>
                    <w:i/>
                    <w:iCs/>
                    <w:sz w:val="16"/>
                    <w:szCs w:val="16"/>
                  </w:rPr>
                </w:rPrChange>
              </w:rPr>
              <w:t>Duration of storage)</w:t>
            </w:r>
          </w:p>
          <w:p w:rsidR="00160ECC" w:rsidRPr="00A179DD" w:rsidRDefault="001E7F20" w:rsidP="00160ECC">
            <w:pPr>
              <w:rPr>
                <w:rFonts w:cs="Calibri"/>
                <w:strike/>
                <w:rPrChange w:id="3734" w:author="USER" w:date="2012-08-31T11:10:00Z">
                  <w:rPr>
                    <w:rFonts w:cs="Calibri"/>
                  </w:rPr>
                </w:rPrChange>
              </w:rPr>
            </w:pPr>
            <w:r w:rsidRPr="001E7F20">
              <w:rPr>
                <w:rFonts w:cs="Calibri"/>
                <w:strike/>
                <w:rPrChange w:id="3735" w:author="USER" w:date="2012-08-31T11:10:00Z">
                  <w:rPr>
                    <w:rFonts w:cs="Calibri"/>
                    <w:sz w:val="16"/>
                    <w:szCs w:val="16"/>
                  </w:rPr>
                </w:rPrChange>
              </w:rPr>
              <w:t>7.0-8</w:t>
            </w:r>
          </w:p>
          <w:p w:rsidR="00160ECC" w:rsidRPr="00A179DD" w:rsidRDefault="001E7F20" w:rsidP="00160ECC">
            <w:pPr>
              <w:rPr>
                <w:rFonts w:cs="Calibri"/>
                <w:strike/>
                <w:rPrChange w:id="3736" w:author="USER" w:date="2012-08-31T11:10:00Z">
                  <w:rPr>
                    <w:rFonts w:cs="Calibri"/>
                  </w:rPr>
                </w:rPrChange>
              </w:rPr>
            </w:pPr>
            <w:r w:rsidRPr="001E7F20">
              <w:rPr>
                <w:rFonts w:cs="Calibri"/>
                <w:strike/>
                <w:rPrChange w:id="3737" w:author="USER" w:date="2012-08-31T11:10:00Z">
                  <w:rPr>
                    <w:rFonts w:cs="Calibri"/>
                    <w:sz w:val="16"/>
                    <w:szCs w:val="16"/>
                  </w:rPr>
                </w:rPrChange>
              </w:rPr>
              <w:t>The ASCT shall not prevent a phase/overlap output based on an external input.</w:t>
            </w:r>
          </w:p>
          <w:p w:rsidR="00160ECC" w:rsidRPr="00A179DD" w:rsidRDefault="001E7F20" w:rsidP="00160ECC">
            <w:pPr>
              <w:rPr>
                <w:rFonts w:cs="Calibri"/>
                <w:strike/>
                <w:rPrChange w:id="3738" w:author="USER" w:date="2012-08-31T11:10:00Z">
                  <w:rPr>
                    <w:rFonts w:cs="Calibri"/>
                  </w:rPr>
                </w:rPrChange>
              </w:rPr>
            </w:pPr>
            <w:r w:rsidRPr="001E7F20">
              <w:rPr>
                <w:rFonts w:cs="Calibri"/>
                <w:strike/>
                <w:rPrChange w:id="3739" w:author="USER" w:date="2012-08-31T11:10:00Z">
                  <w:rPr>
                    <w:rFonts w:cs="Calibri"/>
                    <w:sz w:val="16"/>
                    <w:szCs w:val="16"/>
                  </w:rPr>
                </w:rPrChange>
              </w:rPr>
              <w:t>2.1.1.0-6</w:t>
            </w:r>
          </w:p>
          <w:p w:rsidR="00160ECC" w:rsidRPr="00A179DD" w:rsidRDefault="001E7F20" w:rsidP="00160ECC">
            <w:pPr>
              <w:rPr>
                <w:rFonts w:cs="Calibri"/>
                <w:strike/>
                <w:rPrChange w:id="3740" w:author="USER" w:date="2012-08-31T11:10:00Z">
                  <w:rPr>
                    <w:rFonts w:cs="Calibri"/>
                  </w:rPr>
                </w:rPrChange>
              </w:rPr>
            </w:pPr>
            <w:r w:rsidRPr="001E7F20">
              <w:rPr>
                <w:rFonts w:cs="Calibri"/>
                <w:strike/>
                <w:rPrChange w:id="3741" w:author="USER" w:date="2012-08-31T11:10:00Z">
                  <w:rPr>
                    <w:rFonts w:cs="Calibri"/>
                    <w:sz w:val="16"/>
                    <w:szCs w:val="16"/>
                  </w:rPr>
                </w:rPrChange>
              </w:rPr>
              <w:t>The ASCT shall operate non-adaptively when commanded by an external system process.</w:t>
            </w:r>
          </w:p>
          <w:p w:rsidR="00160ECC" w:rsidRPr="00A179DD" w:rsidRDefault="001E7F20" w:rsidP="00160ECC">
            <w:pPr>
              <w:rPr>
                <w:rFonts w:cs="Calibri"/>
                <w:strike/>
                <w:rPrChange w:id="3742" w:author="USER" w:date="2012-08-31T11:10:00Z">
                  <w:rPr>
                    <w:rFonts w:cs="Calibri"/>
                  </w:rPr>
                </w:rPrChange>
              </w:rPr>
            </w:pPr>
            <w:r w:rsidRPr="001E7F20">
              <w:rPr>
                <w:rFonts w:cs="Calibri"/>
                <w:strike/>
                <w:rPrChange w:id="3743" w:author="USER" w:date="2012-08-31T11:10:00Z">
                  <w:rPr>
                    <w:rFonts w:cs="Calibri"/>
                    <w:sz w:val="16"/>
                    <w:szCs w:val="16"/>
                  </w:rPr>
                </w:rPrChange>
              </w:rPr>
              <w:t>4.0-1</w:t>
            </w:r>
          </w:p>
          <w:p w:rsidR="00160ECC" w:rsidRPr="00A179DD" w:rsidRDefault="001E7F20" w:rsidP="00160ECC">
            <w:pPr>
              <w:rPr>
                <w:rFonts w:cs="Calibri"/>
                <w:i/>
                <w:iCs/>
                <w:strike/>
                <w:rPrChange w:id="3744" w:author="USER" w:date="2012-08-31T11:10:00Z">
                  <w:rPr>
                    <w:rFonts w:cs="Calibri"/>
                    <w:i/>
                    <w:iCs/>
                  </w:rPr>
                </w:rPrChange>
              </w:rPr>
            </w:pPr>
            <w:r w:rsidRPr="001E7F20">
              <w:rPr>
                <w:rFonts w:cs="Calibri"/>
                <w:i/>
                <w:iCs/>
                <w:strike/>
                <w:rPrChange w:id="3745" w:author="USER" w:date="2012-08-31T11:10:00Z">
                  <w:rPr>
                    <w:rFonts w:cs="Calibri"/>
                    <w:i/>
                    <w:iCs/>
                    <w:sz w:val="16"/>
                    <w:szCs w:val="16"/>
                  </w:rPr>
                </w:rPrChange>
              </w:rPr>
              <w:t xml:space="preserve">The ASCT shall </w:t>
            </w:r>
            <w:proofErr w:type="gramStart"/>
            <w:r w:rsidRPr="001E7F20">
              <w:rPr>
                <w:rFonts w:cs="Calibri"/>
                <w:i/>
                <w:iCs/>
                <w:strike/>
                <w:rPrChange w:id="3746" w:author="USER" w:date="2012-08-31T11:10:00Z">
                  <w:rPr>
                    <w:rFonts w:cs="Calibri"/>
                    <w:i/>
                    <w:iCs/>
                    <w:sz w:val="16"/>
                    <w:szCs w:val="16"/>
                  </w:rPr>
                </w:rPrChange>
              </w:rPr>
              <w:t>conform</w:t>
            </w:r>
            <w:proofErr w:type="gramEnd"/>
            <w:r w:rsidRPr="001E7F20">
              <w:rPr>
                <w:rFonts w:cs="Calibri"/>
                <w:i/>
                <w:iCs/>
                <w:strike/>
                <w:rPrChange w:id="3747" w:author="USER" w:date="2012-08-31T11:10:00Z">
                  <w:rPr>
                    <w:rFonts w:cs="Calibri"/>
                    <w:i/>
                    <w:iCs/>
                    <w:sz w:val="16"/>
                    <w:szCs w:val="16"/>
                  </w:rPr>
                </w:rPrChange>
              </w:rPr>
              <w:t xml:space="preserve"> its operation to an external system's operation.</w:t>
            </w:r>
          </w:p>
          <w:p w:rsidR="00160ECC" w:rsidRPr="00A179DD" w:rsidRDefault="001E7F20" w:rsidP="00160ECC">
            <w:pPr>
              <w:rPr>
                <w:rFonts w:cs="Calibri"/>
                <w:strike/>
                <w:rPrChange w:id="3748" w:author="USER" w:date="2012-08-31T11:10:00Z">
                  <w:rPr>
                    <w:rFonts w:cs="Calibri"/>
                  </w:rPr>
                </w:rPrChange>
              </w:rPr>
            </w:pPr>
            <w:r w:rsidRPr="001E7F20">
              <w:rPr>
                <w:rFonts w:cs="Calibri"/>
                <w:strike/>
                <w:rPrChange w:id="3749" w:author="USER" w:date="2012-08-31T11:10:00Z">
                  <w:rPr>
                    <w:rFonts w:cs="Calibri"/>
                    <w:sz w:val="16"/>
                    <w:szCs w:val="16"/>
                  </w:rPr>
                </w:rPrChange>
              </w:rPr>
              <w:t>2.1.2.0-4</w:t>
            </w:r>
          </w:p>
          <w:p w:rsidR="00160ECC" w:rsidRPr="00A179DD" w:rsidRDefault="001E7F20" w:rsidP="00160ECC">
            <w:pPr>
              <w:rPr>
                <w:rFonts w:cs="Calibri"/>
                <w:strike/>
                <w:rPrChange w:id="3750" w:author="USER" w:date="2012-08-31T11:10:00Z">
                  <w:rPr>
                    <w:rFonts w:cs="Calibri"/>
                  </w:rPr>
                </w:rPrChange>
              </w:rPr>
            </w:pPr>
            <w:r w:rsidRPr="001E7F20">
              <w:rPr>
                <w:rFonts w:cs="Calibri"/>
                <w:strike/>
                <w:rPrChange w:id="3751" w:author="USER" w:date="2012-08-31T11:10:00Z">
                  <w:rPr>
                    <w:rFonts w:cs="Calibri"/>
                    <w:sz w:val="16"/>
                    <w:szCs w:val="16"/>
                  </w:rPr>
                </w:rPrChange>
              </w:rPr>
              <w:t>The ASCT shall prevent skipping a user-specified phase based on the state of a user-specified external input.</w:t>
            </w:r>
          </w:p>
          <w:p w:rsidR="00160ECC" w:rsidRPr="00A179DD" w:rsidRDefault="001E7F20" w:rsidP="00160ECC">
            <w:pPr>
              <w:rPr>
                <w:rFonts w:cs="Calibri"/>
                <w:strike/>
                <w:rPrChange w:id="3752" w:author="USER" w:date="2012-08-31T11:10:00Z">
                  <w:rPr>
                    <w:rFonts w:cs="Calibri"/>
                  </w:rPr>
                </w:rPrChange>
              </w:rPr>
            </w:pPr>
            <w:r w:rsidRPr="001E7F20">
              <w:rPr>
                <w:rFonts w:cs="Calibri"/>
                <w:strike/>
                <w:rPrChange w:id="3753" w:author="USER" w:date="2012-08-31T11:10:00Z">
                  <w:rPr>
                    <w:rFonts w:cs="Calibri"/>
                    <w:sz w:val="16"/>
                    <w:szCs w:val="16"/>
                  </w:rPr>
                </w:rPrChange>
              </w:rPr>
              <w:t>2.1.2.0-8</w:t>
            </w:r>
          </w:p>
          <w:p w:rsidR="00160ECC" w:rsidRPr="00A179DD" w:rsidRDefault="001E7F20" w:rsidP="00160ECC">
            <w:pPr>
              <w:rPr>
                <w:rFonts w:cs="Calibri"/>
                <w:strike/>
                <w:rPrChange w:id="3754" w:author="USER" w:date="2012-08-31T11:10:00Z">
                  <w:rPr>
                    <w:rFonts w:cs="Calibri"/>
                  </w:rPr>
                </w:rPrChange>
              </w:rPr>
            </w:pPr>
            <w:r w:rsidRPr="001E7F20">
              <w:rPr>
                <w:rFonts w:cs="Calibri"/>
                <w:strike/>
                <w:rPrChange w:id="3755" w:author="USER" w:date="2012-08-31T11:10:00Z">
                  <w:rPr>
                    <w:rFonts w:cs="Calibri"/>
                    <w:sz w:val="16"/>
                    <w:szCs w:val="16"/>
                  </w:rPr>
                </w:rPrChange>
              </w:rPr>
              <w:t>The ASCT shall omit a user-specified phase based on the state of a user-specified external input.</w:t>
            </w:r>
          </w:p>
          <w:p w:rsidR="00160ECC" w:rsidRPr="00A179DD" w:rsidRDefault="001E7F20" w:rsidP="00160ECC">
            <w:pPr>
              <w:rPr>
                <w:rFonts w:cs="Calibri"/>
                <w:strike/>
                <w:rPrChange w:id="3756" w:author="USER" w:date="2012-08-31T11:10:00Z">
                  <w:rPr>
                    <w:rFonts w:cs="Calibri"/>
                  </w:rPr>
                </w:rPrChange>
              </w:rPr>
            </w:pPr>
            <w:r w:rsidRPr="001E7F20">
              <w:rPr>
                <w:rFonts w:cs="Calibri"/>
                <w:strike/>
                <w:rPrChange w:id="3757" w:author="USER" w:date="2012-08-31T11:10:00Z">
                  <w:rPr>
                    <w:rFonts w:cs="Calibri"/>
                    <w:sz w:val="16"/>
                    <w:szCs w:val="16"/>
                  </w:rPr>
                </w:rPrChange>
              </w:rPr>
              <w:t>3.0-1.0-6</w:t>
            </w:r>
          </w:p>
          <w:p w:rsidR="00160ECC" w:rsidRPr="00A179DD" w:rsidRDefault="001E7F20" w:rsidP="00160ECC">
            <w:pPr>
              <w:rPr>
                <w:rFonts w:cs="Calibri"/>
                <w:strike/>
                <w:rPrChange w:id="3758" w:author="USER" w:date="2012-08-31T11:10:00Z">
                  <w:rPr>
                    <w:rFonts w:cs="Calibri"/>
                  </w:rPr>
                </w:rPrChange>
              </w:rPr>
            </w:pPr>
            <w:r w:rsidRPr="001E7F20">
              <w:rPr>
                <w:rFonts w:cs="Calibri"/>
                <w:strike/>
                <w:rPrChange w:id="3759" w:author="USER" w:date="2012-08-31T11:10:00Z">
                  <w:rPr>
                    <w:rFonts w:cs="Calibri"/>
                    <w:sz w:val="16"/>
                    <w:szCs w:val="16"/>
                  </w:rPr>
                </w:rPrChange>
              </w:rPr>
              <w:t>The ASCT shall receive commands from the XX external system.</w:t>
            </w:r>
          </w:p>
          <w:p w:rsidR="00160ECC" w:rsidRPr="00A179DD" w:rsidRDefault="001E7F20" w:rsidP="00160ECC">
            <w:pPr>
              <w:rPr>
                <w:rFonts w:cs="Calibri"/>
                <w:strike/>
                <w:rPrChange w:id="3760" w:author="USER" w:date="2012-08-31T11:10:00Z">
                  <w:rPr>
                    <w:rFonts w:cs="Calibri"/>
                  </w:rPr>
                </w:rPrChange>
              </w:rPr>
            </w:pPr>
            <w:r w:rsidRPr="001E7F20">
              <w:rPr>
                <w:rFonts w:cs="Calibri"/>
                <w:strike/>
                <w:rPrChange w:id="3761" w:author="USER" w:date="2012-08-31T11:10:00Z">
                  <w:rPr>
                    <w:rFonts w:cs="Calibri"/>
                    <w:sz w:val="16"/>
                    <w:szCs w:val="16"/>
                  </w:rPr>
                </w:rPrChange>
              </w:rPr>
              <w:t>3.0-1.0-7</w:t>
            </w:r>
          </w:p>
          <w:p w:rsidR="00160ECC" w:rsidRPr="00A179DD" w:rsidRDefault="001E7F20" w:rsidP="00160ECC">
            <w:pPr>
              <w:rPr>
                <w:rFonts w:cs="Calibri"/>
                <w:strike/>
                <w:rPrChange w:id="3762" w:author="USER" w:date="2012-08-31T11:10:00Z">
                  <w:rPr>
                    <w:rFonts w:cs="Calibri"/>
                  </w:rPr>
                </w:rPrChange>
              </w:rPr>
            </w:pPr>
            <w:r w:rsidRPr="001E7F20">
              <w:rPr>
                <w:rFonts w:cs="Calibri"/>
                <w:strike/>
                <w:rPrChange w:id="3763" w:author="USER" w:date="2012-08-31T11:10:00Z">
                  <w:rPr>
                    <w:rFonts w:cs="Calibri"/>
                    <w:sz w:val="16"/>
                    <w:szCs w:val="16"/>
                  </w:rPr>
                </w:rPrChange>
              </w:rPr>
              <w:t>The ASCT shall implement the following commands from the XX external system when commanded: (Edit as appropriate for your situation)</w:t>
            </w:r>
          </w:p>
          <w:p w:rsidR="00160ECC" w:rsidRPr="00A179DD" w:rsidRDefault="001E7F20" w:rsidP="00160ECC">
            <w:pPr>
              <w:numPr>
                <w:ilvl w:val="0"/>
                <w:numId w:val="11"/>
              </w:numPr>
              <w:rPr>
                <w:rFonts w:cs="Calibri"/>
                <w:strike/>
                <w:rPrChange w:id="3764" w:author="USER" w:date="2012-08-31T11:10:00Z">
                  <w:rPr>
                    <w:rFonts w:cs="Calibri"/>
                  </w:rPr>
                </w:rPrChange>
              </w:rPr>
            </w:pPr>
            <w:r w:rsidRPr="001E7F20">
              <w:rPr>
                <w:rFonts w:cs="Calibri"/>
                <w:strike/>
                <w:rPrChange w:id="3765" w:author="USER" w:date="2012-08-31T11:10:00Z">
                  <w:rPr>
                    <w:rFonts w:cs="Calibri"/>
                    <w:sz w:val="16"/>
                    <w:szCs w:val="16"/>
                  </w:rPr>
                </w:rPrChange>
              </w:rPr>
              <w:t>Specified cycle length</w:t>
            </w:r>
          </w:p>
          <w:p w:rsidR="00160ECC" w:rsidRPr="00A179DD" w:rsidRDefault="001E7F20" w:rsidP="00160ECC">
            <w:pPr>
              <w:numPr>
                <w:ilvl w:val="0"/>
                <w:numId w:val="11"/>
              </w:numPr>
              <w:rPr>
                <w:rFonts w:cs="Calibri"/>
                <w:strike/>
                <w:rPrChange w:id="3766" w:author="USER" w:date="2012-08-31T11:10:00Z">
                  <w:rPr>
                    <w:rFonts w:cs="Calibri"/>
                  </w:rPr>
                </w:rPrChange>
              </w:rPr>
            </w:pPr>
            <w:r w:rsidRPr="001E7F20">
              <w:rPr>
                <w:rFonts w:cs="Calibri"/>
                <w:strike/>
                <w:rPrChange w:id="3767" w:author="USER" w:date="2012-08-31T11:10:00Z">
                  <w:rPr>
                    <w:rFonts w:cs="Calibri"/>
                    <w:sz w:val="16"/>
                    <w:szCs w:val="16"/>
                  </w:rPr>
                </w:rPrChange>
              </w:rPr>
              <w:lastRenderedPageBreak/>
              <w:t>Specified direction of progression</w:t>
            </w:r>
          </w:p>
          <w:p w:rsidR="00160ECC" w:rsidRPr="00A179DD" w:rsidRDefault="001E7F20" w:rsidP="00160ECC">
            <w:pPr>
              <w:numPr>
                <w:ilvl w:val="0"/>
                <w:numId w:val="11"/>
              </w:numPr>
              <w:rPr>
                <w:rFonts w:cs="Calibri"/>
                <w:strike/>
                <w:rPrChange w:id="3768" w:author="USER" w:date="2012-08-31T11:10:00Z">
                  <w:rPr>
                    <w:rFonts w:cs="Calibri"/>
                  </w:rPr>
                </w:rPrChange>
              </w:rPr>
            </w:pPr>
            <w:r w:rsidRPr="001E7F20">
              <w:rPr>
                <w:rFonts w:cs="Calibri"/>
                <w:strike/>
                <w:rPrChange w:id="3769" w:author="USER" w:date="2012-08-31T11:10:00Z">
                  <w:rPr>
                    <w:rFonts w:cs="Calibri"/>
                    <w:sz w:val="16"/>
                    <w:szCs w:val="16"/>
                  </w:rPr>
                </w:rPrChange>
              </w:rPr>
              <w:t>Specified adaptive strategy</w:t>
            </w:r>
          </w:p>
        </w:tc>
      </w:tr>
      <w:tr w:rsidR="00160ECC" w:rsidTr="00A535CF">
        <w:tc>
          <w:tcPr>
            <w:tcW w:w="2040" w:type="dxa"/>
            <w:shd w:val="clear" w:color="auto" w:fill="auto"/>
          </w:tcPr>
          <w:p w:rsidR="00160ECC" w:rsidRPr="00207C04" w:rsidRDefault="001E7F20" w:rsidP="00160ECC">
            <w:pPr>
              <w:rPr>
                <w:rFonts w:cs="Calibri"/>
                <w:highlight w:val="yellow"/>
                <w:rPrChange w:id="3770" w:author="USER" w:date="2012-08-31T11:10:00Z">
                  <w:rPr>
                    <w:rFonts w:cs="Calibri"/>
                  </w:rPr>
                </w:rPrChange>
              </w:rPr>
            </w:pPr>
            <w:r w:rsidRPr="001E7F20">
              <w:rPr>
                <w:rFonts w:cs="Calibri"/>
                <w:highlight w:val="yellow"/>
                <w:rPrChange w:id="3771" w:author="USER" w:date="2012-08-31T11:10:00Z">
                  <w:rPr>
                    <w:rFonts w:cs="Calibri"/>
                    <w:sz w:val="16"/>
                    <w:szCs w:val="16"/>
                  </w:rPr>
                </w:rPrChange>
              </w:rPr>
              <w:lastRenderedPageBreak/>
              <w:t>4.18</w:t>
            </w:r>
          </w:p>
        </w:tc>
        <w:tc>
          <w:tcPr>
            <w:tcW w:w="5268" w:type="dxa"/>
            <w:shd w:val="clear" w:color="auto" w:fill="auto"/>
          </w:tcPr>
          <w:p w:rsidR="00160ECC" w:rsidRPr="00207C04" w:rsidRDefault="001E7F20" w:rsidP="00160ECC">
            <w:pPr>
              <w:pStyle w:val="Heading2"/>
              <w:rPr>
                <w:highlight w:val="yellow"/>
                <w:rPrChange w:id="3772" w:author="USER" w:date="2012-08-31T11:10:00Z">
                  <w:rPr/>
                </w:rPrChange>
              </w:rPr>
            </w:pPr>
            <w:r w:rsidRPr="001E7F20">
              <w:rPr>
                <w:highlight w:val="yellow"/>
                <w:rPrChange w:id="3773" w:author="USER" w:date="2012-08-31T11:10:00Z">
                  <w:rPr>
                    <w:sz w:val="16"/>
                    <w:szCs w:val="16"/>
                  </w:rPr>
                </w:rPrChange>
              </w:rPr>
              <w:t>4.18 Maintenance</w:t>
            </w:r>
          </w:p>
        </w:tc>
        <w:tc>
          <w:tcPr>
            <w:tcW w:w="5670" w:type="dxa"/>
            <w:shd w:val="clear" w:color="auto" w:fill="auto"/>
          </w:tcPr>
          <w:p w:rsidR="00160ECC" w:rsidRDefault="00160ECC" w:rsidP="00160ECC"/>
        </w:tc>
      </w:tr>
      <w:tr w:rsidR="00160ECC" w:rsidTr="00A535CF">
        <w:tc>
          <w:tcPr>
            <w:tcW w:w="2040" w:type="dxa"/>
            <w:shd w:val="clear" w:color="auto" w:fill="auto"/>
          </w:tcPr>
          <w:p w:rsidR="00160ECC" w:rsidRPr="00207C04" w:rsidRDefault="001E7F20" w:rsidP="00160ECC">
            <w:pPr>
              <w:rPr>
                <w:rFonts w:cs="Calibri"/>
                <w:highlight w:val="yellow"/>
                <w:rPrChange w:id="3774" w:author="USER" w:date="2012-08-31T11:10:00Z">
                  <w:rPr>
                    <w:rFonts w:cs="Calibri"/>
                  </w:rPr>
                </w:rPrChange>
              </w:rPr>
            </w:pPr>
            <w:r w:rsidRPr="001E7F20">
              <w:rPr>
                <w:rFonts w:cs="Calibri"/>
                <w:highlight w:val="yellow"/>
                <w:rPrChange w:id="3775" w:author="USER" w:date="2012-08-31T11:10:00Z">
                  <w:rPr>
                    <w:rFonts w:cs="Calibri"/>
                    <w:sz w:val="16"/>
                    <w:szCs w:val="16"/>
                  </w:rPr>
                </w:rPrChange>
              </w:rPr>
              <w:t>4.18.0-1</w:t>
            </w:r>
          </w:p>
        </w:tc>
        <w:tc>
          <w:tcPr>
            <w:tcW w:w="5268" w:type="dxa"/>
            <w:shd w:val="clear" w:color="auto" w:fill="auto"/>
          </w:tcPr>
          <w:p w:rsidR="00160ECC" w:rsidRPr="00207C04" w:rsidRDefault="001E7F20" w:rsidP="00160ECC">
            <w:pPr>
              <w:rPr>
                <w:rFonts w:cs="Calibri"/>
                <w:highlight w:val="yellow"/>
                <w:rPrChange w:id="3776" w:author="USER" w:date="2012-08-31T11:10:00Z">
                  <w:rPr>
                    <w:rFonts w:cs="Calibri"/>
                  </w:rPr>
                </w:rPrChange>
              </w:rPr>
            </w:pPr>
            <w:r w:rsidRPr="001E7F20">
              <w:rPr>
                <w:rFonts w:cs="Calibri"/>
                <w:highlight w:val="yellow"/>
                <w:rPrChange w:id="3777" w:author="USER" w:date="2012-08-31T11:10:00Z">
                  <w:rPr>
                    <w:rFonts w:cs="Calibri"/>
                    <w:sz w:val="16"/>
                    <w:szCs w:val="16"/>
                  </w:rPr>
                </w:rPrChange>
              </w:rPr>
              <w:t>Each maintaining agency needs all applicable equipment to be readily accessible.</w:t>
            </w:r>
          </w:p>
        </w:tc>
        <w:tc>
          <w:tcPr>
            <w:tcW w:w="5670" w:type="dxa"/>
            <w:shd w:val="clear" w:color="auto" w:fill="auto"/>
          </w:tcPr>
          <w:p w:rsidR="00160ECC" w:rsidRDefault="00160ECC" w:rsidP="00160ECC"/>
        </w:tc>
      </w:tr>
    </w:tbl>
    <w:p w:rsidR="0023556C" w:rsidRDefault="0023556C">
      <w:r>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B84E48" w:rsidRDefault="001E7F20" w:rsidP="00160ECC">
            <w:pPr>
              <w:rPr>
                <w:rFonts w:cs="Calibri"/>
                <w:highlight w:val="yellow"/>
                <w:rPrChange w:id="3778" w:author="USER" w:date="2012-09-05T10:13:00Z">
                  <w:rPr>
                    <w:rFonts w:cs="Calibri"/>
                  </w:rPr>
                </w:rPrChange>
              </w:rPr>
            </w:pPr>
            <w:r w:rsidRPr="001E7F20">
              <w:rPr>
                <w:rFonts w:cs="Calibri"/>
                <w:highlight w:val="yellow"/>
                <w:rPrChange w:id="3779" w:author="USER" w:date="2012-09-05T10:13:00Z">
                  <w:rPr>
                    <w:rFonts w:cs="Calibri"/>
                    <w:sz w:val="16"/>
                    <w:szCs w:val="16"/>
                  </w:rPr>
                </w:rPrChange>
              </w:rPr>
              <w:t>5</w:t>
            </w:r>
          </w:p>
        </w:tc>
        <w:tc>
          <w:tcPr>
            <w:tcW w:w="10938" w:type="dxa"/>
            <w:shd w:val="clear" w:color="auto" w:fill="auto"/>
          </w:tcPr>
          <w:p w:rsidR="00A535CF" w:rsidRPr="00B84E48" w:rsidRDefault="001E7F20" w:rsidP="00160ECC">
            <w:pPr>
              <w:pStyle w:val="Heading1"/>
              <w:rPr>
                <w:highlight w:val="yellow"/>
                <w:rPrChange w:id="3780" w:author="USER" w:date="2012-09-05T10:13:00Z">
                  <w:rPr/>
                </w:rPrChange>
              </w:rPr>
            </w:pPr>
            <w:r w:rsidRPr="001E7F20">
              <w:rPr>
                <w:highlight w:val="yellow"/>
                <w:rPrChange w:id="3781" w:author="USER" w:date="2012-09-05T10:13:00Z">
                  <w:rPr>
                    <w:sz w:val="16"/>
                    <w:szCs w:val="16"/>
                  </w:rPr>
                </w:rPrChange>
              </w:rPr>
              <w:t>5 Chapter 5: Envisioned Adaptive System Overview</w:t>
            </w:r>
          </w:p>
        </w:tc>
      </w:tr>
      <w:tr w:rsidR="00A535CF" w:rsidTr="00A535CF">
        <w:tc>
          <w:tcPr>
            <w:tcW w:w="2040" w:type="dxa"/>
            <w:shd w:val="clear" w:color="auto" w:fill="auto"/>
          </w:tcPr>
          <w:p w:rsidR="00A535CF" w:rsidRPr="00B84E48" w:rsidRDefault="001E7F20" w:rsidP="00160ECC">
            <w:pPr>
              <w:rPr>
                <w:rFonts w:cs="Calibri"/>
                <w:highlight w:val="yellow"/>
                <w:rPrChange w:id="3782" w:author="USER" w:date="2012-09-05T10:13:00Z">
                  <w:rPr>
                    <w:rFonts w:cs="Calibri"/>
                  </w:rPr>
                </w:rPrChange>
              </w:rPr>
            </w:pPr>
            <w:r w:rsidRPr="001E7F20">
              <w:rPr>
                <w:rFonts w:cs="Calibri"/>
                <w:highlight w:val="yellow"/>
                <w:rPrChange w:id="3783" w:author="USER" w:date="2012-09-05T10:13:00Z">
                  <w:rPr>
                    <w:rFonts w:cs="Calibri"/>
                    <w:sz w:val="16"/>
                    <w:szCs w:val="16"/>
                  </w:rPr>
                </w:rPrChange>
              </w:rPr>
              <w:t>5.1</w:t>
            </w:r>
          </w:p>
        </w:tc>
        <w:tc>
          <w:tcPr>
            <w:tcW w:w="10938" w:type="dxa"/>
            <w:shd w:val="clear" w:color="auto" w:fill="auto"/>
          </w:tcPr>
          <w:p w:rsidR="00A535CF" w:rsidRPr="00B84E48" w:rsidRDefault="001E7F20" w:rsidP="00160ECC">
            <w:pPr>
              <w:pStyle w:val="Heading2"/>
              <w:rPr>
                <w:highlight w:val="yellow"/>
                <w:rPrChange w:id="3784" w:author="USER" w:date="2012-09-05T10:13:00Z">
                  <w:rPr/>
                </w:rPrChange>
              </w:rPr>
            </w:pPr>
            <w:r w:rsidRPr="001E7F20">
              <w:rPr>
                <w:highlight w:val="yellow"/>
                <w:rPrChange w:id="3785" w:author="USER" w:date="2012-09-05T10:13:00Z">
                  <w:rPr>
                    <w:sz w:val="16"/>
                    <w:szCs w:val="16"/>
                  </w:rPr>
                </w:rPrChange>
              </w:rPr>
              <w:t>5.1 Size and grouping</w:t>
            </w:r>
          </w:p>
        </w:tc>
      </w:tr>
      <w:tr w:rsidR="00A535CF" w:rsidTr="00A535CF">
        <w:tc>
          <w:tcPr>
            <w:tcW w:w="2040" w:type="dxa"/>
            <w:shd w:val="clear" w:color="auto" w:fill="auto"/>
          </w:tcPr>
          <w:p w:rsidR="00A535CF" w:rsidRPr="00B84E48" w:rsidRDefault="001E7F20" w:rsidP="00160ECC">
            <w:pPr>
              <w:rPr>
                <w:rFonts w:cs="Calibri"/>
                <w:highlight w:val="yellow"/>
                <w:rPrChange w:id="3786" w:author="USER" w:date="2012-09-05T10:13:00Z">
                  <w:rPr>
                    <w:rFonts w:cs="Calibri"/>
                  </w:rPr>
                </w:rPrChange>
              </w:rPr>
            </w:pPr>
            <w:r w:rsidRPr="001E7F20">
              <w:rPr>
                <w:rFonts w:cs="Calibri"/>
                <w:highlight w:val="yellow"/>
                <w:rPrChange w:id="3787" w:author="USER" w:date="2012-09-05T10:13:00Z">
                  <w:rPr>
                    <w:rFonts w:cs="Calibri"/>
                    <w:sz w:val="16"/>
                    <w:szCs w:val="16"/>
                  </w:rPr>
                </w:rPrChange>
              </w:rPr>
              <w:t>5.1.0-1</w:t>
            </w:r>
          </w:p>
        </w:tc>
        <w:tc>
          <w:tcPr>
            <w:tcW w:w="10938" w:type="dxa"/>
            <w:shd w:val="clear" w:color="auto" w:fill="auto"/>
          </w:tcPr>
          <w:p w:rsidR="00A535CF" w:rsidRPr="00B84E48" w:rsidRDefault="001E7F20" w:rsidP="00F750B8">
            <w:pPr>
              <w:rPr>
                <w:rFonts w:cs="Calibri"/>
                <w:highlight w:val="yellow"/>
                <w:rPrChange w:id="3788" w:author="USER" w:date="2012-09-05T10:13:00Z">
                  <w:rPr>
                    <w:rFonts w:cs="Calibri"/>
                  </w:rPr>
                </w:rPrChange>
              </w:rPr>
            </w:pPr>
            <w:del w:id="3789" w:author="USER" w:date="2012-09-06T08:24:00Z">
              <w:r w:rsidRPr="001E7F20">
                <w:rPr>
                  <w:rFonts w:cs="Calibri"/>
                  <w:highlight w:val="yellow"/>
                  <w:rPrChange w:id="3790" w:author="USER" w:date="2012-09-05T10:13:00Z">
                    <w:rPr>
                      <w:rFonts w:cs="Calibri"/>
                      <w:sz w:val="16"/>
                      <w:szCs w:val="16"/>
                    </w:rPr>
                  </w:rPrChange>
                </w:rPr>
                <w:delText xml:space="preserve">The </w:delText>
              </w:r>
            </w:del>
            <w:del w:id="3791" w:author="USER" w:date="2012-09-06T07:30:00Z">
              <w:r w:rsidRPr="001E7F20">
                <w:rPr>
                  <w:rFonts w:cs="Calibri"/>
                  <w:highlight w:val="yellow"/>
                  <w:rPrChange w:id="3792" w:author="USER" w:date="2012-09-05T10:13:00Z">
                    <w:rPr>
                      <w:rFonts w:cs="Calibri"/>
                      <w:sz w:val="16"/>
                      <w:szCs w:val="16"/>
                    </w:rPr>
                  </w:rPrChange>
                </w:rPr>
                <w:delText>agency</w:delText>
              </w:r>
            </w:del>
            <w:ins w:id="3793" w:author="USER" w:date="2012-09-06T07:30:00Z">
              <w:r w:rsidR="0050062B">
                <w:rPr>
                  <w:rFonts w:cs="Calibri"/>
                  <w:highlight w:val="yellow"/>
                </w:rPr>
                <w:t xml:space="preserve"> </w:t>
              </w:r>
            </w:ins>
            <w:ins w:id="3794" w:author="cwetzel" w:date="2012-09-06T13:43:00Z">
              <w:r w:rsidR="00104132">
                <w:rPr>
                  <w:rFonts w:cs="Calibri"/>
                  <w:highlight w:val="yellow"/>
                </w:rPr>
                <w:t>Seminole County Traffic Engineering (</w:t>
              </w:r>
            </w:ins>
            <w:ins w:id="3795" w:author="USER" w:date="2012-09-06T07:30:00Z">
              <w:r w:rsidR="0050062B">
                <w:rPr>
                  <w:rFonts w:cs="Calibri"/>
                  <w:highlight w:val="yellow"/>
                </w:rPr>
                <w:t>SCTE</w:t>
              </w:r>
            </w:ins>
            <w:ins w:id="3796" w:author="cwetzel" w:date="2012-09-06T13:43:00Z">
              <w:r w:rsidR="00104132">
                <w:rPr>
                  <w:rFonts w:cs="Calibri"/>
                  <w:highlight w:val="yellow"/>
                </w:rPr>
                <w:t>)</w:t>
              </w:r>
            </w:ins>
            <w:r w:rsidRPr="001E7F20">
              <w:rPr>
                <w:rFonts w:cs="Calibri"/>
                <w:highlight w:val="yellow"/>
                <w:rPrChange w:id="3797" w:author="USER" w:date="2012-09-05T10:13:00Z">
                  <w:rPr>
                    <w:rFonts w:cs="Calibri"/>
                    <w:sz w:val="16"/>
                    <w:szCs w:val="16"/>
                  </w:rPr>
                </w:rPrChange>
              </w:rPr>
              <w:t xml:space="preserve"> has plans to adaptively control a total of </w:t>
            </w:r>
            <w:del w:id="3798" w:author="cwetzel" w:date="2012-09-05T16:33:00Z">
              <w:r w:rsidRPr="001E7F20">
                <w:rPr>
                  <w:rFonts w:cs="Calibri"/>
                  <w:highlight w:val="yellow"/>
                  <w:rPrChange w:id="3799" w:author="USER" w:date="2012-09-05T10:13:00Z">
                    <w:rPr>
                      <w:rFonts w:cs="Calibri"/>
                      <w:sz w:val="16"/>
                      <w:szCs w:val="16"/>
                    </w:rPr>
                  </w:rPrChange>
                </w:rPr>
                <w:delText>XX</w:delText>
              </w:r>
            </w:del>
            <w:ins w:id="3800" w:author="USER" w:date="2012-08-31T16:42:00Z">
              <w:r w:rsidRPr="001E7F20">
                <w:rPr>
                  <w:rFonts w:cs="Calibri"/>
                  <w:highlight w:val="yellow"/>
                  <w:rPrChange w:id="3801" w:author="USER" w:date="2012-09-05T10:13:00Z">
                    <w:rPr>
                      <w:rFonts w:cs="Calibri"/>
                      <w:sz w:val="16"/>
                      <w:szCs w:val="16"/>
                    </w:rPr>
                  </w:rPrChange>
                </w:rPr>
                <w:t>54</w:t>
              </w:r>
            </w:ins>
            <w:r w:rsidRPr="001E7F20">
              <w:rPr>
                <w:rFonts w:cs="Calibri"/>
                <w:highlight w:val="yellow"/>
                <w:rPrChange w:id="3802" w:author="USER" w:date="2012-09-05T10:13:00Z">
                  <w:rPr>
                    <w:rFonts w:cs="Calibri"/>
                    <w:sz w:val="16"/>
                    <w:szCs w:val="16"/>
                  </w:rPr>
                </w:rPrChange>
              </w:rPr>
              <w:t xml:space="preserve"> intersections</w:t>
            </w:r>
            <w:ins w:id="3803" w:author="cwetzel" w:date="2012-09-06T13:43:00Z">
              <w:r w:rsidR="00104132">
                <w:rPr>
                  <w:rFonts w:cs="Calibri"/>
                  <w:highlight w:val="yellow"/>
                </w:rPr>
                <w:t>,</w:t>
              </w:r>
            </w:ins>
            <w:ins w:id="3804" w:author="USER" w:date="2012-08-31T16:42:00Z">
              <w:r w:rsidRPr="001E7F20">
                <w:rPr>
                  <w:rFonts w:cs="Calibri"/>
                  <w:highlight w:val="yellow"/>
                  <w:rPrChange w:id="3805" w:author="USER" w:date="2012-09-05T10:13:00Z">
                    <w:rPr>
                      <w:rFonts w:cs="Calibri"/>
                      <w:sz w:val="16"/>
                      <w:szCs w:val="16"/>
                    </w:rPr>
                  </w:rPrChange>
                </w:rPr>
                <w:t xml:space="preserve"> </w:t>
              </w:r>
            </w:ins>
            <w:ins w:id="3806" w:author="USER" w:date="2012-09-06T07:29:00Z">
              <w:r w:rsidR="0050062B">
                <w:rPr>
                  <w:rFonts w:cs="Calibri"/>
                  <w:highlight w:val="yellow"/>
                </w:rPr>
                <w:t>with plans for more in the future</w:t>
              </w:r>
            </w:ins>
            <w:r w:rsidRPr="001E7F20">
              <w:rPr>
                <w:rFonts w:cs="Calibri"/>
                <w:highlight w:val="yellow"/>
                <w:rPrChange w:id="3807" w:author="USER" w:date="2012-09-05T10:13:00Z">
                  <w:rPr>
                    <w:rFonts w:cs="Calibri"/>
                    <w:sz w:val="16"/>
                    <w:szCs w:val="16"/>
                  </w:rPr>
                </w:rPrChange>
              </w:rPr>
              <w:t>.</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08" w:author="USER" w:date="2012-09-05T10:13:00Z">
                  <w:rPr>
                    <w:rFonts w:cs="Calibri"/>
                    <w:sz w:val="16"/>
                    <w:szCs w:val="16"/>
                  </w:rPr>
                </w:rPrChange>
              </w:rPr>
              <w:t>5.1.0-2</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09" w:author="USER" w:date="2012-08-27T08:42:00Z">
                  <w:rPr>
                    <w:rFonts w:cs="Calibri"/>
                    <w:sz w:val="16"/>
                    <w:szCs w:val="16"/>
                  </w:rPr>
                </w:rPrChange>
              </w:rPr>
              <w:t>The system will control intersections in groups that are defined by the operator.</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10" w:author="USER" w:date="2012-09-05T10:13:00Z">
                  <w:rPr>
                    <w:rFonts w:cs="Calibri"/>
                    <w:sz w:val="16"/>
                    <w:szCs w:val="16"/>
                  </w:rPr>
                </w:rPrChange>
              </w:rPr>
              <w:t>5.1.0-3</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11" w:author="USER" w:date="2012-08-27T08:43:00Z">
                  <w:rPr>
                    <w:rFonts w:cs="Calibri"/>
                    <w:sz w:val="16"/>
                    <w:szCs w:val="16"/>
                  </w:rPr>
                </w:rPrChange>
              </w:rPr>
              <w:t>A group of intersections may be comprised of simply one intersection, or up to the total number of intersections that are sufficiently close to warrant coordination under the prevailing traffic conditions.</w:t>
            </w:r>
          </w:p>
        </w:tc>
      </w:tr>
      <w:tr w:rsidR="00A535CF" w:rsidTr="00A535CF">
        <w:tc>
          <w:tcPr>
            <w:tcW w:w="2040" w:type="dxa"/>
            <w:shd w:val="clear" w:color="auto" w:fill="auto"/>
          </w:tcPr>
          <w:p w:rsidR="00A535CF" w:rsidRPr="00207C04" w:rsidRDefault="001E7F20" w:rsidP="00160ECC">
            <w:pPr>
              <w:rPr>
                <w:rFonts w:cs="Calibri"/>
                <w:strike/>
                <w:rPrChange w:id="3812" w:author="USER" w:date="2012-08-31T11:11:00Z">
                  <w:rPr>
                    <w:rFonts w:cs="Calibri"/>
                  </w:rPr>
                </w:rPrChange>
              </w:rPr>
            </w:pPr>
            <w:r w:rsidRPr="001E7F20">
              <w:rPr>
                <w:rFonts w:cs="Calibri"/>
                <w:strike/>
                <w:rPrChange w:id="3813" w:author="USER" w:date="2012-08-31T11:11:00Z">
                  <w:rPr>
                    <w:rFonts w:cs="Calibri"/>
                    <w:sz w:val="16"/>
                    <w:szCs w:val="16"/>
                  </w:rPr>
                </w:rPrChange>
              </w:rPr>
              <w:t>5.1.0-4</w:t>
            </w:r>
          </w:p>
        </w:tc>
        <w:tc>
          <w:tcPr>
            <w:tcW w:w="10938" w:type="dxa"/>
            <w:shd w:val="clear" w:color="auto" w:fill="auto"/>
          </w:tcPr>
          <w:p w:rsidR="00A535CF" w:rsidRPr="00207C04" w:rsidRDefault="001E7F20" w:rsidP="00160ECC">
            <w:pPr>
              <w:rPr>
                <w:rFonts w:cs="Calibri"/>
                <w:strike/>
                <w:rPrChange w:id="3814" w:author="USER" w:date="2012-08-31T11:11:00Z">
                  <w:rPr>
                    <w:rFonts w:cs="Calibri"/>
                  </w:rPr>
                </w:rPrChange>
              </w:rPr>
            </w:pPr>
            <w:r w:rsidRPr="001E7F20">
              <w:rPr>
                <w:rFonts w:cs="Calibri"/>
                <w:strike/>
                <w:rPrChange w:id="3815" w:author="USER" w:date="2012-08-31T11:11:00Z">
                  <w:rPr>
                    <w:rFonts w:cs="Calibri"/>
                    <w:sz w:val="16"/>
                    <w:szCs w:val="16"/>
                  </w:rPr>
                </w:rPrChange>
              </w:rPr>
              <w:t xml:space="preserve">During some traffic conditions, there may be separate groups of intersections operating with different characteristics (e.g., different cycle </w:t>
            </w:r>
            <w:proofErr w:type="gramStart"/>
            <w:r w:rsidRPr="001E7F20">
              <w:rPr>
                <w:rFonts w:cs="Calibri"/>
                <w:strike/>
                <w:rPrChange w:id="3816" w:author="USER" w:date="2012-08-31T11:11:00Z">
                  <w:rPr>
                    <w:rFonts w:cs="Calibri"/>
                    <w:sz w:val="16"/>
                    <w:szCs w:val="16"/>
                  </w:rPr>
                </w:rPrChange>
              </w:rPr>
              <w:t>lengths, some coordinated some not, offsets</w:t>
            </w:r>
            <w:proofErr w:type="gramEnd"/>
            <w:r w:rsidRPr="001E7F20">
              <w:rPr>
                <w:rFonts w:cs="Calibri"/>
                <w:strike/>
                <w:rPrChange w:id="3817" w:author="USER" w:date="2012-08-31T11:11:00Z">
                  <w:rPr>
                    <w:rFonts w:cs="Calibri"/>
                    <w:sz w:val="16"/>
                    <w:szCs w:val="16"/>
                  </w:rPr>
                </w:rPrChange>
              </w:rPr>
              <w:t xml:space="preserve"> in different directions).</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18" w:author="USER" w:date="2012-09-05T10:13:00Z">
                  <w:rPr>
                    <w:rFonts w:cs="Calibri"/>
                    <w:sz w:val="16"/>
                    <w:szCs w:val="16"/>
                  </w:rPr>
                </w:rPrChange>
              </w:rPr>
              <w:t>5.1.0-5</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19" w:author="USER" w:date="2012-08-30T08:47:00Z">
                  <w:rPr>
                    <w:rFonts w:cs="Calibri"/>
                    <w:sz w:val="16"/>
                    <w:szCs w:val="16"/>
                  </w:rPr>
                </w:rPrChange>
              </w:rPr>
              <w:t>During periods when traffic conditions are similar or operating characteristics (such as cycle length) are similar, or traffic volumes on the coordinated route are heavier, different groups may be formed or specified by the operator.</w:t>
            </w:r>
          </w:p>
        </w:tc>
      </w:tr>
      <w:tr w:rsidR="00A535CF" w:rsidTr="00A535CF">
        <w:tc>
          <w:tcPr>
            <w:tcW w:w="2040" w:type="dxa"/>
            <w:shd w:val="clear" w:color="auto" w:fill="auto"/>
          </w:tcPr>
          <w:p w:rsidR="00A535CF" w:rsidRPr="00160ECC" w:rsidRDefault="00A535CF" w:rsidP="00160ECC">
            <w:pPr>
              <w:rPr>
                <w:rFonts w:cs="Calibri"/>
              </w:rPr>
            </w:pPr>
            <w:r>
              <w:rPr>
                <w:rFonts w:cs="Calibri"/>
              </w:rPr>
              <w:t>5.1.0-6</w:t>
            </w:r>
          </w:p>
        </w:tc>
        <w:tc>
          <w:tcPr>
            <w:tcW w:w="10938" w:type="dxa"/>
            <w:shd w:val="clear" w:color="auto" w:fill="auto"/>
          </w:tcPr>
          <w:p w:rsidR="00A535CF" w:rsidRPr="00F97617" w:rsidRDefault="001E7F20" w:rsidP="00160ECC">
            <w:pPr>
              <w:tabs>
                <w:tab w:val="center" w:pos="4680"/>
                <w:tab w:val="right" w:pos="9360"/>
              </w:tabs>
              <w:rPr>
                <w:rFonts w:cs="Calibri"/>
                <w:strike/>
                <w:rPrChange w:id="3820" w:author="USER" w:date="2012-08-30T08:47:00Z">
                  <w:rPr>
                    <w:rFonts w:cs="Calibri"/>
                  </w:rPr>
                </w:rPrChange>
              </w:rPr>
            </w:pPr>
            <w:r w:rsidRPr="001E7F20">
              <w:rPr>
                <w:rFonts w:cs="Calibri"/>
                <w:strike/>
                <w:rPrChange w:id="3821" w:author="USER" w:date="2012-08-30T08:47:00Z">
                  <w:rPr>
                    <w:rFonts w:cs="Calibri"/>
                    <w:sz w:val="16"/>
                    <w:szCs w:val="16"/>
                  </w:rPr>
                </w:rPrChange>
              </w:rPr>
              <w:t>The group of intersections at XX is XX miles away from the group of intersections at XX.  These two groups of intersections will always operate entirely independently.</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highlight w:val="yellow"/>
                <w:rPrChange w:id="3822" w:author="USER" w:date="2012-08-31T11:20:00Z">
                  <w:rPr>
                    <w:rFonts w:cs="Calibri"/>
                  </w:rPr>
                </w:rPrChange>
              </w:rPr>
            </w:pPr>
            <w:r w:rsidRPr="001E7F20">
              <w:rPr>
                <w:rFonts w:cs="Calibri"/>
                <w:highlight w:val="yellow"/>
                <w:rPrChange w:id="3823" w:author="USER" w:date="2012-08-31T11:20:00Z">
                  <w:rPr>
                    <w:rFonts w:cs="Calibri"/>
                    <w:sz w:val="16"/>
                    <w:szCs w:val="16"/>
                  </w:rPr>
                </w:rPrChange>
              </w:rPr>
              <w:t>5.2</w:t>
            </w:r>
          </w:p>
        </w:tc>
        <w:tc>
          <w:tcPr>
            <w:tcW w:w="10938" w:type="dxa"/>
            <w:shd w:val="clear" w:color="auto" w:fill="auto"/>
          </w:tcPr>
          <w:p w:rsidR="00A535CF" w:rsidRDefault="00A535CF" w:rsidP="00160ECC">
            <w:pPr>
              <w:pStyle w:val="Heading2"/>
            </w:pPr>
            <w:r w:rsidRPr="000B37AB">
              <w:rPr>
                <w:highlight w:val="yellow"/>
                <w:rPrChange w:id="3824" w:author="USER" w:date="2012-09-12T09:36:00Z">
                  <w:rPr/>
                </w:rPrChange>
              </w:rPr>
              <w:t>5.2 Operational objectives</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highlight w:val="yellow"/>
                <w:rPrChange w:id="3825" w:author="USER" w:date="2012-08-31T11:20:00Z">
                  <w:rPr>
                    <w:rFonts w:cs="Calibri"/>
                  </w:rPr>
                </w:rPrChange>
              </w:rPr>
            </w:pPr>
            <w:r w:rsidRPr="001E7F20">
              <w:rPr>
                <w:rFonts w:cs="Calibri"/>
                <w:highlight w:val="yellow"/>
                <w:rPrChange w:id="3826" w:author="USER" w:date="2012-08-31T11:20:00Z">
                  <w:rPr>
                    <w:rFonts w:cs="Calibri"/>
                    <w:sz w:val="16"/>
                    <w:szCs w:val="16"/>
                  </w:rPr>
                </w:rPrChange>
              </w:rPr>
              <w:t>5.2.0-1</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27" w:author="USER" w:date="2012-08-30T08:48:00Z">
                  <w:rPr>
                    <w:rFonts w:cs="Calibri"/>
                    <w:sz w:val="16"/>
                    <w:szCs w:val="16"/>
                  </w:rPr>
                </w:rPrChange>
              </w:rPr>
              <w:t xml:space="preserve">The objective of the coordination will be to provide for smooth flow along the arterial road, minimizing the number of stops experienced by vehicles traveling along the road.  Where "natural" cycle lengths </w:t>
            </w:r>
            <w:proofErr w:type="gramStart"/>
            <w:r w:rsidRPr="001E7F20">
              <w:rPr>
                <w:rFonts w:cs="Calibri"/>
                <w:highlight w:val="yellow"/>
                <w:rPrChange w:id="3828" w:author="USER" w:date="2012-08-30T08:48:00Z">
                  <w:rPr>
                    <w:rFonts w:cs="Calibri"/>
                    <w:sz w:val="16"/>
                    <w:szCs w:val="16"/>
                  </w:rPr>
                </w:rPrChange>
              </w:rPr>
              <w:t>exist</w:t>
            </w:r>
            <w:proofErr w:type="gramEnd"/>
            <w:r w:rsidRPr="001E7F20">
              <w:rPr>
                <w:rFonts w:cs="Calibri"/>
                <w:highlight w:val="yellow"/>
                <w:rPrChange w:id="3829" w:author="USER" w:date="2012-08-30T08:48:00Z">
                  <w:rPr>
                    <w:rFonts w:cs="Calibri"/>
                    <w:sz w:val="16"/>
                    <w:szCs w:val="16"/>
                  </w:rPr>
                </w:rPrChange>
              </w:rPr>
              <w:t xml:space="preserve"> that permit two-way progression, the system will generally operate at one of those cycle lengths unless longer phase lengths are required to accommodate the demand.</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highlight w:val="yellow"/>
                <w:rPrChange w:id="3830" w:author="USER" w:date="2012-08-31T11:20:00Z">
                  <w:rPr>
                    <w:rFonts w:cs="Calibri"/>
                  </w:rPr>
                </w:rPrChange>
              </w:rPr>
            </w:pPr>
            <w:r w:rsidRPr="001E7F20">
              <w:rPr>
                <w:rFonts w:cs="Calibri"/>
                <w:highlight w:val="yellow"/>
                <w:rPrChange w:id="3831" w:author="USER" w:date="2012-08-31T11:20:00Z">
                  <w:rPr>
                    <w:rFonts w:cs="Calibri"/>
                    <w:sz w:val="16"/>
                    <w:szCs w:val="16"/>
                  </w:rPr>
                </w:rPrChange>
              </w:rPr>
              <w:t>5.2.0-2</w:t>
            </w:r>
          </w:p>
        </w:tc>
        <w:tc>
          <w:tcPr>
            <w:tcW w:w="10938" w:type="dxa"/>
            <w:shd w:val="clear" w:color="auto" w:fill="auto"/>
          </w:tcPr>
          <w:p w:rsidR="00A535CF" w:rsidRPr="00F97617" w:rsidRDefault="001E7F20" w:rsidP="00160ECC">
            <w:pPr>
              <w:tabs>
                <w:tab w:val="center" w:pos="4680"/>
                <w:tab w:val="right" w:pos="9360"/>
              </w:tabs>
              <w:rPr>
                <w:rFonts w:cs="Calibri"/>
                <w:highlight w:val="yellow"/>
                <w:rPrChange w:id="3832" w:author="USER" w:date="2012-08-30T08:49:00Z">
                  <w:rPr>
                    <w:rFonts w:cs="Calibri"/>
                  </w:rPr>
                </w:rPrChange>
              </w:rPr>
            </w:pPr>
            <w:r w:rsidRPr="001E7F20">
              <w:rPr>
                <w:rFonts w:cs="Calibri"/>
                <w:highlight w:val="yellow"/>
                <w:rPrChange w:id="3833" w:author="USER" w:date="2012-08-30T08:49:00Z">
                  <w:rPr>
                    <w:rFonts w:cs="Calibri"/>
                    <w:sz w:val="16"/>
                    <w:szCs w:val="16"/>
                  </w:rPr>
                </w:rPrChange>
              </w:rPr>
              <w:t>The objective of the coordination will be to maximize the throughput along the coordinated route</w:t>
            </w:r>
            <w:ins w:id="3834" w:author="USER" w:date="2012-08-30T08:48:00Z">
              <w:r w:rsidRPr="001E7F20">
                <w:rPr>
                  <w:rFonts w:cs="Calibri"/>
                  <w:highlight w:val="yellow"/>
                  <w:rPrChange w:id="3835" w:author="USER" w:date="2012-08-30T08:49:00Z">
                    <w:rPr>
                      <w:rFonts w:cs="Calibri"/>
                      <w:sz w:val="16"/>
                      <w:szCs w:val="16"/>
                    </w:rPr>
                  </w:rPrChange>
                </w:rPr>
                <w:t xml:space="preserve"> during progression mode only</w:t>
              </w:r>
            </w:ins>
            <w:r w:rsidRPr="001E7F20">
              <w:rPr>
                <w:rFonts w:cs="Calibri"/>
                <w:highlight w:val="yellow"/>
                <w:rPrChange w:id="3836" w:author="USER" w:date="2012-08-30T08:49:00Z">
                  <w:rPr>
                    <w:rFonts w:cs="Calibri"/>
                    <w:sz w:val="16"/>
                    <w:szCs w:val="16"/>
                  </w:rPr>
                </w:rPrChange>
              </w:rPr>
              <w:t>. This may involve a tradeoff that increases delay to cross streets and turning movements in order to maximize the green time provided to coordinated traffic flows.</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highlight w:val="yellow"/>
                <w:rPrChange w:id="3837" w:author="USER" w:date="2012-08-31T11:20:00Z">
                  <w:rPr>
                    <w:rFonts w:cs="Calibri"/>
                  </w:rPr>
                </w:rPrChange>
              </w:rPr>
            </w:pPr>
            <w:r w:rsidRPr="001E7F20">
              <w:rPr>
                <w:rFonts w:cs="Calibri"/>
                <w:highlight w:val="yellow"/>
                <w:rPrChange w:id="3838" w:author="USER" w:date="2012-08-31T11:20:00Z">
                  <w:rPr>
                    <w:rFonts w:cs="Calibri"/>
                    <w:sz w:val="16"/>
                    <w:szCs w:val="16"/>
                  </w:rPr>
                </w:rPrChange>
              </w:rPr>
              <w:t>5.2.0-3</w:t>
            </w:r>
          </w:p>
        </w:tc>
        <w:tc>
          <w:tcPr>
            <w:tcW w:w="10938" w:type="dxa"/>
            <w:shd w:val="clear" w:color="auto" w:fill="auto"/>
          </w:tcPr>
          <w:p w:rsidR="00A535CF" w:rsidRPr="00F97617" w:rsidRDefault="001E7F20" w:rsidP="00160ECC">
            <w:pPr>
              <w:tabs>
                <w:tab w:val="center" w:pos="4680"/>
                <w:tab w:val="right" w:pos="9360"/>
              </w:tabs>
              <w:rPr>
                <w:rFonts w:cs="Calibri"/>
                <w:highlight w:val="yellow"/>
                <w:rPrChange w:id="3839" w:author="USER" w:date="2012-08-30T08:49:00Z">
                  <w:rPr>
                    <w:rFonts w:cs="Calibri"/>
                  </w:rPr>
                </w:rPrChange>
              </w:rPr>
            </w:pPr>
            <w:r w:rsidRPr="001E7F20">
              <w:rPr>
                <w:rFonts w:cs="Calibri"/>
                <w:highlight w:val="yellow"/>
                <w:rPrChange w:id="3840" w:author="USER" w:date="2012-08-30T08:49:00Z">
                  <w:rPr>
                    <w:rFonts w:cs="Calibri"/>
                    <w:sz w:val="16"/>
                    <w:szCs w:val="16"/>
                  </w:rPr>
                </w:rPrChange>
              </w:rPr>
              <w:t>The objective of the coordination will be to control traffic in a manner that equitably serves the adjacent land uses. The delays experienced by the traffic entering and leaving the coordinated route will be balanced with the delays and stops experienced by other traffic traveling along the route.</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strike/>
                <w:rPrChange w:id="3841" w:author="USER" w:date="2012-08-31T11:19:00Z">
                  <w:rPr>
                    <w:rFonts w:cs="Calibri"/>
                  </w:rPr>
                </w:rPrChange>
              </w:rPr>
            </w:pPr>
            <w:r w:rsidRPr="001E7F20">
              <w:rPr>
                <w:rFonts w:cs="Calibri"/>
                <w:strike/>
                <w:rPrChange w:id="3842" w:author="USER" w:date="2012-08-31T11:19:00Z">
                  <w:rPr>
                    <w:rFonts w:cs="Calibri"/>
                    <w:sz w:val="16"/>
                    <w:szCs w:val="16"/>
                  </w:rPr>
                </w:rPrChange>
              </w:rPr>
              <w:lastRenderedPageBreak/>
              <w:t>5.2.0-4</w:t>
            </w:r>
          </w:p>
        </w:tc>
        <w:tc>
          <w:tcPr>
            <w:tcW w:w="10938" w:type="dxa"/>
            <w:shd w:val="clear" w:color="auto" w:fill="auto"/>
          </w:tcPr>
          <w:p w:rsidR="00A535CF" w:rsidRPr="0037214D" w:rsidRDefault="001E7F20" w:rsidP="00160ECC">
            <w:pPr>
              <w:tabs>
                <w:tab w:val="center" w:pos="4680"/>
                <w:tab w:val="right" w:pos="9360"/>
              </w:tabs>
              <w:rPr>
                <w:rFonts w:cs="Calibri"/>
                <w:strike/>
                <w:rPrChange w:id="3843" w:author="USER" w:date="2012-08-31T11:19:00Z">
                  <w:rPr>
                    <w:rFonts w:cs="Calibri"/>
                  </w:rPr>
                </w:rPrChange>
              </w:rPr>
            </w:pPr>
            <w:r w:rsidRPr="001E7F20">
              <w:rPr>
                <w:rFonts w:cs="Calibri"/>
                <w:strike/>
                <w:rPrChange w:id="3844" w:author="USER" w:date="2012-08-31T11:19:00Z">
                  <w:rPr>
                    <w:rFonts w:cs="Calibri"/>
                    <w:sz w:val="16"/>
                    <w:szCs w:val="16"/>
                  </w:rPr>
                </w:rPrChange>
              </w:rPr>
              <w:t xml:space="preserve">The objective of the coordination will be to manage the lengths of queues stored at critical locations within the coordinated group so that long queues do not block upstream intersections or otherwise reduce the capacity available during the green phases. This will involve controlling phase lengths so that the </w:t>
            </w:r>
            <w:proofErr w:type="gramStart"/>
            <w:r w:rsidRPr="001E7F20">
              <w:rPr>
                <w:rFonts w:cs="Calibri"/>
                <w:strike/>
                <w:rPrChange w:id="3845" w:author="USER" w:date="2012-08-31T11:19:00Z">
                  <w:rPr>
                    <w:rFonts w:cs="Calibri"/>
                    <w:sz w:val="16"/>
                    <w:szCs w:val="16"/>
                  </w:rPr>
                </w:rPrChange>
              </w:rPr>
              <w:t>size of platoons entering a downstream block do</w:t>
            </w:r>
            <w:proofErr w:type="gramEnd"/>
            <w:r w:rsidRPr="001E7F20">
              <w:rPr>
                <w:rFonts w:cs="Calibri"/>
                <w:strike/>
                <w:rPrChange w:id="3846" w:author="USER" w:date="2012-08-31T11:19:00Z">
                  <w:rPr>
                    <w:rFonts w:cs="Calibri"/>
                    <w:sz w:val="16"/>
                    <w:szCs w:val="16"/>
                  </w:rPr>
                </w:rPrChange>
              </w:rPr>
              <w:t xml:space="preserve"> not exceed the storage length if the platoon will be stopped. It will also involve control of offsets and phase lengths so that queues may be stored in locations where they will not adversely affect capacity of the system.</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47" w:author="USER" w:date="2012-08-31T11:20:00Z">
                  <w:rPr>
                    <w:rFonts w:cs="Calibri"/>
                    <w:sz w:val="16"/>
                    <w:szCs w:val="16"/>
                  </w:rPr>
                </w:rPrChange>
              </w:rPr>
              <w:t>5.2.0-5</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48" w:author="USER" w:date="2012-08-30T08:49:00Z">
                  <w:rPr>
                    <w:rFonts w:cs="Calibri"/>
                    <w:sz w:val="16"/>
                    <w:szCs w:val="16"/>
                  </w:rPr>
                </w:rPrChange>
              </w:rPr>
              <w:t>The system, or the operator, will select the appropriate coordination objective, depending on the current traffic conditions. For example, during commuter peaks the primary objective may be to maximize the throughput along the road in the peak direction. Then during the business hours the objective may be to balance delays between traffic associated with the adjacent activity and traffic simply traveling through the system.</w:t>
            </w:r>
          </w:p>
        </w:tc>
      </w:tr>
      <w:tr w:rsidR="00A535CF" w:rsidTr="00A535CF">
        <w:tc>
          <w:tcPr>
            <w:tcW w:w="2040" w:type="dxa"/>
            <w:shd w:val="clear" w:color="auto" w:fill="auto"/>
          </w:tcPr>
          <w:p w:rsidR="00A535CF" w:rsidRPr="0037214D" w:rsidRDefault="001E7F20" w:rsidP="00160ECC">
            <w:pPr>
              <w:tabs>
                <w:tab w:val="center" w:pos="4680"/>
                <w:tab w:val="right" w:pos="9360"/>
              </w:tabs>
              <w:rPr>
                <w:rFonts w:cs="Calibri"/>
                <w:highlight w:val="yellow"/>
                <w:rPrChange w:id="3849" w:author="USER" w:date="2012-08-31T11:20:00Z">
                  <w:rPr>
                    <w:rFonts w:cs="Calibri"/>
                  </w:rPr>
                </w:rPrChange>
              </w:rPr>
            </w:pPr>
            <w:r w:rsidRPr="001E7F20">
              <w:rPr>
                <w:rFonts w:cs="Calibri"/>
                <w:highlight w:val="yellow"/>
                <w:rPrChange w:id="3850" w:author="USER" w:date="2012-08-31T11:20:00Z">
                  <w:rPr>
                    <w:rFonts w:cs="Calibri"/>
                    <w:sz w:val="16"/>
                    <w:szCs w:val="16"/>
                  </w:rPr>
                </w:rPrChange>
              </w:rPr>
              <w:t>5.2.0-6</w:t>
            </w:r>
          </w:p>
        </w:tc>
        <w:tc>
          <w:tcPr>
            <w:tcW w:w="10938" w:type="dxa"/>
            <w:shd w:val="clear" w:color="auto" w:fill="auto"/>
          </w:tcPr>
          <w:p w:rsidR="00A535CF" w:rsidRPr="0037214D" w:rsidRDefault="001E7F20" w:rsidP="00160ECC">
            <w:pPr>
              <w:tabs>
                <w:tab w:val="center" w:pos="4680"/>
                <w:tab w:val="right" w:pos="9360"/>
              </w:tabs>
              <w:rPr>
                <w:rFonts w:cs="Calibri"/>
                <w:highlight w:val="yellow"/>
                <w:rPrChange w:id="3851" w:author="USER" w:date="2012-08-31T11:20:00Z">
                  <w:rPr>
                    <w:rFonts w:cs="Calibri"/>
                  </w:rPr>
                </w:rPrChange>
              </w:rPr>
            </w:pPr>
            <w:r w:rsidRPr="001E7F20">
              <w:rPr>
                <w:rFonts w:cs="Calibri"/>
                <w:highlight w:val="yellow"/>
                <w:rPrChange w:id="3852" w:author="USER" w:date="2012-08-31T11:20:00Z">
                  <w:rPr>
                    <w:rFonts w:cs="Calibri"/>
                    <w:sz w:val="16"/>
                    <w:szCs w:val="16"/>
                  </w:rPr>
                </w:rPrChange>
              </w:rPr>
              <w:t>The operator will be able to define for each group of intersections the appropriate operational objective. For example, near a freeway interchange or in a location with heavy turning movements, the queue management strategy may be specified, while on an arterial with long signal spacing the smooth flow objective may be specified.</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53" w:author="USER" w:date="2012-08-31T11:20:00Z">
                  <w:rPr>
                    <w:rFonts w:cs="Calibri"/>
                    <w:sz w:val="16"/>
                    <w:szCs w:val="16"/>
                  </w:rPr>
                </w:rPrChange>
              </w:rPr>
              <w:t>5.2.0-7</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54" w:author="USER" w:date="2012-08-30T08:49:00Z">
                  <w:rPr>
                    <w:rFonts w:cs="Calibri"/>
                    <w:sz w:val="16"/>
                    <w:szCs w:val="16"/>
                  </w:rPr>
                </w:rPrChange>
              </w:rPr>
              <w:t>During moderate to light traffic conditions, one or more phases may be omitted (e.g., a protected phase if protected/permissive left turns are operated), in order to more efficiently serve other movements, provided it is safe to do so.  This may be accomplished through a time of day schedule or based on the measured traffic conditions.</w:t>
            </w:r>
          </w:p>
        </w:tc>
      </w:tr>
      <w:tr w:rsidR="00A535CF" w:rsidTr="00A535CF">
        <w:tc>
          <w:tcPr>
            <w:tcW w:w="2040" w:type="dxa"/>
            <w:shd w:val="clear" w:color="auto" w:fill="auto"/>
          </w:tcPr>
          <w:p w:rsidR="00A535CF" w:rsidRPr="005E288F" w:rsidRDefault="001E7F20" w:rsidP="00160ECC">
            <w:pPr>
              <w:tabs>
                <w:tab w:val="center" w:pos="4680"/>
                <w:tab w:val="right" w:pos="9360"/>
              </w:tabs>
              <w:rPr>
                <w:rFonts w:cs="Calibri"/>
                <w:highlight w:val="yellow"/>
                <w:rPrChange w:id="3855" w:author="USER" w:date="2012-08-31T11:20:00Z">
                  <w:rPr>
                    <w:rFonts w:cs="Calibri"/>
                  </w:rPr>
                </w:rPrChange>
              </w:rPr>
            </w:pPr>
            <w:r w:rsidRPr="001E7F20">
              <w:rPr>
                <w:rFonts w:cs="Calibri"/>
                <w:highlight w:val="yellow"/>
                <w:rPrChange w:id="3856" w:author="USER" w:date="2012-08-31T11:20:00Z">
                  <w:rPr>
                    <w:rFonts w:cs="Calibri"/>
                    <w:sz w:val="16"/>
                    <w:szCs w:val="16"/>
                  </w:rPr>
                </w:rPrChange>
              </w:rPr>
              <w:t>5.2.0-8</w:t>
            </w:r>
          </w:p>
        </w:tc>
        <w:tc>
          <w:tcPr>
            <w:tcW w:w="10938" w:type="dxa"/>
            <w:shd w:val="clear" w:color="auto" w:fill="auto"/>
          </w:tcPr>
          <w:p w:rsidR="00A535CF" w:rsidRPr="005E288F" w:rsidRDefault="001E7F20" w:rsidP="00160ECC">
            <w:pPr>
              <w:tabs>
                <w:tab w:val="center" w:pos="4680"/>
                <w:tab w:val="right" w:pos="9360"/>
              </w:tabs>
              <w:rPr>
                <w:rFonts w:cs="Calibri"/>
                <w:highlight w:val="yellow"/>
                <w:rPrChange w:id="3857" w:author="USER" w:date="2012-08-31T11:20:00Z">
                  <w:rPr>
                    <w:rFonts w:cs="Calibri"/>
                  </w:rPr>
                </w:rPrChange>
              </w:rPr>
            </w:pPr>
            <w:r w:rsidRPr="001E7F20">
              <w:rPr>
                <w:rFonts w:cs="Calibri"/>
                <w:highlight w:val="yellow"/>
                <w:rPrChange w:id="3858" w:author="USER" w:date="2012-08-31T11:20:00Z">
                  <w:rPr>
                    <w:rFonts w:cs="Calibri"/>
                    <w:sz w:val="16"/>
                    <w:szCs w:val="16"/>
                  </w:rPr>
                </w:rPrChange>
              </w:rPr>
              <w:t>Within these operational objectives, the ASCT system will change its operation to accommodate the rise and fall of volumes through the peaks and the changing patterns of flow throughout the day and week.  However, there is also a stochastic element to traffic in the short term, with the number of arrivals for a phase varying from cycle to cycle, and pedestrians not being present on all phases in all cycles.  It is therefore desirable for the system to have some local tactical control.  While vehicle-actuated coordination typically allows phases to run longer or shorter from cycle to cycle to match the actual number of vehicles using the phase, the system will also allow the operator to decide where the unused time will be used.  If a phase is to be skipped, the operator can specify that the spare time will be added to the existing phase, the following phase or the next coordinated phase.</w:t>
            </w:r>
          </w:p>
        </w:tc>
      </w:tr>
      <w:tr w:rsidR="00A535CF" w:rsidTr="00A535CF">
        <w:tc>
          <w:tcPr>
            <w:tcW w:w="2040" w:type="dxa"/>
            <w:shd w:val="clear" w:color="auto" w:fill="auto"/>
          </w:tcPr>
          <w:p w:rsidR="00A535CF" w:rsidRPr="005E288F" w:rsidRDefault="001E7F20" w:rsidP="00160ECC">
            <w:pPr>
              <w:tabs>
                <w:tab w:val="center" w:pos="4680"/>
                <w:tab w:val="right" w:pos="9360"/>
              </w:tabs>
              <w:rPr>
                <w:rFonts w:cs="Calibri"/>
                <w:highlight w:val="yellow"/>
                <w:rPrChange w:id="3859" w:author="USER" w:date="2012-08-31T11:20:00Z">
                  <w:rPr>
                    <w:rFonts w:cs="Calibri"/>
                  </w:rPr>
                </w:rPrChange>
              </w:rPr>
            </w:pPr>
            <w:r w:rsidRPr="001E7F20">
              <w:rPr>
                <w:rFonts w:cs="Calibri"/>
                <w:highlight w:val="yellow"/>
                <w:rPrChange w:id="3860" w:author="USER" w:date="2012-08-31T11:20:00Z">
                  <w:rPr>
                    <w:rFonts w:cs="Calibri"/>
                    <w:sz w:val="16"/>
                    <w:szCs w:val="16"/>
                  </w:rPr>
                </w:rPrChange>
              </w:rPr>
              <w:t>5.2.0-9</w:t>
            </w:r>
          </w:p>
        </w:tc>
        <w:tc>
          <w:tcPr>
            <w:tcW w:w="10938" w:type="dxa"/>
            <w:shd w:val="clear" w:color="auto" w:fill="auto"/>
          </w:tcPr>
          <w:p w:rsidR="00A535CF" w:rsidRPr="005E288F" w:rsidRDefault="001E7F20" w:rsidP="00160ECC">
            <w:pPr>
              <w:tabs>
                <w:tab w:val="center" w:pos="4680"/>
                <w:tab w:val="right" w:pos="9360"/>
              </w:tabs>
              <w:rPr>
                <w:rFonts w:cs="Calibri"/>
                <w:highlight w:val="yellow"/>
                <w:rPrChange w:id="3861" w:author="USER" w:date="2012-08-31T11:20:00Z">
                  <w:rPr>
                    <w:rFonts w:cs="Calibri"/>
                  </w:rPr>
                </w:rPrChange>
              </w:rPr>
            </w:pPr>
            <w:r w:rsidRPr="001E7F20">
              <w:rPr>
                <w:rFonts w:cs="Calibri"/>
                <w:highlight w:val="yellow"/>
                <w:rPrChange w:id="3862" w:author="USER" w:date="2012-08-31T11:20:00Z">
                  <w:rPr>
                    <w:rFonts w:cs="Calibri"/>
                    <w:sz w:val="16"/>
                    <w:szCs w:val="16"/>
                  </w:rPr>
                </w:rPrChange>
              </w:rPr>
              <w:t>At an isolated intersection with widely varying traffic patterns and a high degree of saturation during peak times, the system will calculate the optimum cycle length</w:t>
            </w:r>
            <w:del w:id="3863" w:author="USER" w:date="2012-08-30T08:51:00Z">
              <w:r w:rsidRPr="001E7F20">
                <w:rPr>
                  <w:rFonts w:cs="Calibri"/>
                  <w:highlight w:val="yellow"/>
                  <w:rPrChange w:id="3864" w:author="USER" w:date="2012-08-31T11:20:00Z">
                    <w:rPr>
                      <w:rFonts w:cs="Calibri"/>
                      <w:sz w:val="16"/>
                      <w:szCs w:val="16"/>
                    </w:rPr>
                  </w:rPrChange>
                </w:rPr>
                <w:delText>,</w:delText>
              </w:r>
            </w:del>
            <w:r w:rsidRPr="001E7F20">
              <w:rPr>
                <w:rFonts w:cs="Calibri"/>
                <w:highlight w:val="yellow"/>
                <w:rPrChange w:id="3865" w:author="USER" w:date="2012-08-31T11:20:00Z">
                  <w:rPr>
                    <w:rFonts w:cs="Calibri"/>
                    <w:sz w:val="16"/>
                    <w:szCs w:val="16"/>
                  </w:rPr>
                </w:rPrChange>
              </w:rPr>
              <w:t xml:space="preserve"> </w:t>
            </w:r>
            <w:r w:rsidRPr="001E7F20">
              <w:rPr>
                <w:rFonts w:cs="Calibri"/>
                <w:strike/>
                <w:highlight w:val="yellow"/>
                <w:rPrChange w:id="3866" w:author="USER" w:date="2012-08-31T11:20:00Z">
                  <w:rPr>
                    <w:rFonts w:cs="Calibri"/>
                    <w:sz w:val="16"/>
                    <w:szCs w:val="16"/>
                  </w:rPr>
                </w:rPrChange>
              </w:rPr>
              <w:t>phase sequence</w:t>
            </w:r>
            <w:r w:rsidRPr="001E7F20">
              <w:rPr>
                <w:rFonts w:cs="Calibri"/>
                <w:highlight w:val="yellow"/>
                <w:rPrChange w:id="3867" w:author="USER" w:date="2012-08-31T11:20:00Z">
                  <w:rPr>
                    <w:rFonts w:cs="Calibri"/>
                    <w:sz w:val="16"/>
                    <w:szCs w:val="16"/>
                  </w:rPr>
                </w:rPrChange>
              </w:rPr>
              <w:t xml:space="preserve"> and phase times in real time to match the changing traffic conditions.</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3868" w:author="USER" w:date="2012-08-31T11:20:00Z">
                  <w:rPr>
                    <w:rFonts w:cs="Calibri"/>
                    <w:sz w:val="16"/>
                    <w:szCs w:val="16"/>
                  </w:rPr>
                </w:rPrChange>
              </w:rPr>
              <w:t>5.2.0-10</w:t>
            </w:r>
          </w:p>
        </w:tc>
        <w:tc>
          <w:tcPr>
            <w:tcW w:w="10938" w:type="dxa"/>
            <w:shd w:val="clear" w:color="auto" w:fill="auto"/>
          </w:tcPr>
          <w:p w:rsidR="00A535CF" w:rsidRPr="00160ECC" w:rsidRDefault="001E7F20" w:rsidP="00160ECC">
            <w:pPr>
              <w:rPr>
                <w:rFonts w:cs="Calibri"/>
              </w:rPr>
            </w:pPr>
            <w:r w:rsidRPr="001E7F20">
              <w:rPr>
                <w:rFonts w:cs="Calibri"/>
                <w:highlight w:val="yellow"/>
                <w:rPrChange w:id="3869" w:author="USER" w:date="2012-08-30T08:51:00Z">
                  <w:rPr>
                    <w:rFonts w:cs="Calibri"/>
                    <w:sz w:val="16"/>
                    <w:szCs w:val="16"/>
                  </w:rPr>
                </w:rPrChange>
              </w:rPr>
              <w:t xml:space="preserve">At a small group of intersections, with the user defining one as being critical, while the adjacent intersections require a lower cycle length or progression must be provided for specific phases to minimize the formation of queues on the approaches to the critical intersection, the phase lengths of the critical intersection will be determined by the system </w:t>
            </w:r>
            <w:r w:rsidRPr="001E7F20">
              <w:rPr>
                <w:rFonts w:cs="Calibri"/>
                <w:highlight w:val="yellow"/>
                <w:rPrChange w:id="3870" w:author="USER" w:date="2012-08-30T08:51:00Z">
                  <w:rPr>
                    <w:rFonts w:cs="Calibri"/>
                    <w:sz w:val="16"/>
                    <w:szCs w:val="16"/>
                  </w:rPr>
                </w:rPrChange>
              </w:rPr>
              <w:lastRenderedPageBreak/>
              <w:t>based on the current traffic conditions.  The operation of the adjacent intersections will then be set so that platoons departing the critical intersection are progressed through the non-critical intersections, or platoons arriving at the critical intersection do so at a time when they will have little or no delay waiting for the appropriate phase.</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871" w:author="USER" w:date="2012-08-30T08:52:00Z">
                  <w:rPr>
                    <w:rFonts w:cs="Calibri"/>
                  </w:rPr>
                </w:rPrChange>
              </w:rPr>
            </w:pPr>
            <w:r w:rsidRPr="001E7F20">
              <w:rPr>
                <w:rFonts w:cs="Calibri"/>
                <w:highlight w:val="yellow"/>
                <w:rPrChange w:id="3872" w:author="USER" w:date="2012-08-30T08:52:00Z">
                  <w:rPr>
                    <w:rFonts w:cs="Calibri"/>
                    <w:sz w:val="16"/>
                    <w:szCs w:val="16"/>
                  </w:rPr>
                </w:rPrChange>
              </w:rPr>
              <w:lastRenderedPageBreak/>
              <w:t>5.3</w:t>
            </w:r>
          </w:p>
        </w:tc>
        <w:tc>
          <w:tcPr>
            <w:tcW w:w="10938" w:type="dxa"/>
            <w:shd w:val="clear" w:color="auto" w:fill="auto"/>
          </w:tcPr>
          <w:p w:rsidR="00A535CF" w:rsidRPr="00B72EF4" w:rsidRDefault="001E7F20" w:rsidP="00160ECC">
            <w:pPr>
              <w:pStyle w:val="Heading2"/>
              <w:tabs>
                <w:tab w:val="center" w:pos="4680"/>
                <w:tab w:val="right" w:pos="9360"/>
              </w:tabs>
              <w:rPr>
                <w:highlight w:val="yellow"/>
                <w:rPrChange w:id="3873" w:author="USER" w:date="2012-08-30T08:52:00Z">
                  <w:rPr/>
                </w:rPrChange>
              </w:rPr>
            </w:pPr>
            <w:r w:rsidRPr="001E7F20">
              <w:rPr>
                <w:highlight w:val="yellow"/>
                <w:rPrChange w:id="3874" w:author="USER" w:date="2012-08-30T08:52:00Z">
                  <w:rPr>
                    <w:sz w:val="16"/>
                    <w:szCs w:val="16"/>
                  </w:rPr>
                </w:rPrChange>
              </w:rPr>
              <w:t>5.3 Fallback operation</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875" w:author="USER" w:date="2012-08-30T08:52:00Z">
                  <w:rPr>
                    <w:rFonts w:cs="Calibri"/>
                  </w:rPr>
                </w:rPrChange>
              </w:rPr>
            </w:pPr>
            <w:r w:rsidRPr="001E7F20">
              <w:rPr>
                <w:rFonts w:cs="Calibri"/>
                <w:highlight w:val="yellow"/>
                <w:rPrChange w:id="3876" w:author="USER" w:date="2012-08-30T08:52:00Z">
                  <w:rPr>
                    <w:rFonts w:cs="Calibri"/>
                    <w:sz w:val="16"/>
                    <w:szCs w:val="16"/>
                  </w:rPr>
                </w:rPrChange>
              </w:rPr>
              <w:t>5.3.0-1</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877" w:author="USER" w:date="2012-08-30T08:52:00Z">
                  <w:rPr>
                    <w:rFonts w:cs="Calibri"/>
                  </w:rPr>
                </w:rPrChange>
              </w:rPr>
            </w:pPr>
            <w:r w:rsidRPr="001E7F20">
              <w:rPr>
                <w:rFonts w:cs="Calibri"/>
                <w:highlight w:val="yellow"/>
                <w:rPrChange w:id="3878" w:author="USER" w:date="2012-08-30T08:52:00Z">
                  <w:rPr>
                    <w:rFonts w:cs="Calibri"/>
                    <w:sz w:val="16"/>
                    <w:szCs w:val="16"/>
                  </w:rPr>
                </w:rPrChange>
              </w:rPr>
              <w:t>The system will have a fallback state that allows coordination using a common cycle length for all signals within a coordinated group.</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879" w:author="USER" w:date="2012-08-30T08:52:00Z">
                  <w:rPr>
                    <w:rFonts w:cs="Calibri"/>
                  </w:rPr>
                </w:rPrChange>
              </w:rPr>
            </w:pPr>
            <w:r w:rsidRPr="001E7F20">
              <w:rPr>
                <w:rFonts w:cs="Calibri"/>
                <w:highlight w:val="yellow"/>
                <w:rPrChange w:id="3880" w:author="USER" w:date="2012-08-30T08:52:00Z">
                  <w:rPr>
                    <w:rFonts w:cs="Calibri"/>
                    <w:sz w:val="16"/>
                    <w:szCs w:val="16"/>
                  </w:rPr>
                </w:rPrChange>
              </w:rPr>
              <w:t>5.3.0-2</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881" w:author="USER" w:date="2012-08-30T08:52:00Z">
                  <w:rPr>
                    <w:rFonts w:cs="Calibri"/>
                  </w:rPr>
                </w:rPrChange>
              </w:rPr>
            </w:pPr>
            <w:r w:rsidRPr="001E7F20">
              <w:rPr>
                <w:rFonts w:cs="Calibri"/>
                <w:highlight w:val="yellow"/>
                <w:rPrChange w:id="3882" w:author="USER" w:date="2012-08-30T08:52:00Z">
                  <w:rPr>
                    <w:rFonts w:cs="Calibri"/>
                    <w:sz w:val="16"/>
                    <w:szCs w:val="16"/>
                  </w:rPr>
                </w:rPrChange>
              </w:rPr>
              <w:t>The system will have a fallback state that allows individual intersections to operate in a vehicle-actuated, isolated mode in the event of failures of the adaptive processor software or hardware, detectors or communication.</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883" w:author="USER" w:date="2012-08-30T08:52:00Z">
                  <w:rPr>
                    <w:rFonts w:cs="Calibri"/>
                  </w:rPr>
                </w:rPrChange>
              </w:rPr>
            </w:pPr>
            <w:r w:rsidRPr="001E7F20">
              <w:rPr>
                <w:rFonts w:cs="Calibri"/>
                <w:highlight w:val="yellow"/>
                <w:rPrChange w:id="3884" w:author="USER" w:date="2012-08-30T08:52:00Z">
                  <w:rPr>
                    <w:rFonts w:cs="Calibri"/>
                    <w:sz w:val="16"/>
                    <w:szCs w:val="16"/>
                  </w:rPr>
                </w:rPrChange>
              </w:rPr>
              <w:t>5.3.0-3</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885" w:author="USER" w:date="2012-08-30T08:52:00Z">
                  <w:rPr>
                    <w:rFonts w:cs="Calibri"/>
                  </w:rPr>
                </w:rPrChange>
              </w:rPr>
            </w:pPr>
            <w:r w:rsidRPr="001E7F20">
              <w:rPr>
                <w:rFonts w:cs="Calibri"/>
                <w:highlight w:val="yellow"/>
                <w:rPrChange w:id="3886" w:author="USER" w:date="2012-08-30T08:52:00Z">
                  <w:rPr>
                    <w:rFonts w:cs="Calibri"/>
                    <w:sz w:val="16"/>
                    <w:szCs w:val="16"/>
                  </w:rPr>
                </w:rPrChange>
              </w:rPr>
              <w:t>The system will have a fallback state that allows one or more intersections to be slaved from a critical intersection in the event of failures of the adaptive processor software or hardware, detectors or communication.</w:t>
            </w:r>
          </w:p>
        </w:tc>
      </w:tr>
      <w:tr w:rsidR="00A535CF" w:rsidTr="00A535CF">
        <w:tc>
          <w:tcPr>
            <w:tcW w:w="2040" w:type="dxa"/>
            <w:shd w:val="clear" w:color="auto" w:fill="auto"/>
          </w:tcPr>
          <w:p w:rsidR="00A535CF" w:rsidRPr="000B37AB" w:rsidRDefault="00A535CF" w:rsidP="00160ECC">
            <w:pPr>
              <w:rPr>
                <w:rFonts w:cs="Calibri"/>
                <w:highlight w:val="yellow"/>
                <w:rPrChange w:id="3887" w:author="USER" w:date="2012-09-12T09:36:00Z">
                  <w:rPr>
                    <w:rFonts w:cs="Calibri"/>
                  </w:rPr>
                </w:rPrChange>
              </w:rPr>
            </w:pPr>
            <w:r w:rsidRPr="000B37AB">
              <w:rPr>
                <w:rFonts w:cs="Calibri"/>
                <w:highlight w:val="yellow"/>
                <w:rPrChange w:id="3888" w:author="USER" w:date="2012-09-12T09:36:00Z">
                  <w:rPr>
                    <w:rFonts w:cs="Calibri"/>
                  </w:rPr>
                </w:rPrChange>
              </w:rPr>
              <w:t>5.4</w:t>
            </w:r>
          </w:p>
        </w:tc>
        <w:tc>
          <w:tcPr>
            <w:tcW w:w="10938" w:type="dxa"/>
            <w:shd w:val="clear" w:color="auto" w:fill="auto"/>
          </w:tcPr>
          <w:p w:rsidR="00A535CF" w:rsidRPr="000B37AB" w:rsidRDefault="00A535CF" w:rsidP="00160ECC">
            <w:pPr>
              <w:pStyle w:val="Heading2"/>
              <w:rPr>
                <w:highlight w:val="yellow"/>
                <w:rPrChange w:id="3889" w:author="USER" w:date="2012-09-12T09:36:00Z">
                  <w:rPr/>
                </w:rPrChange>
              </w:rPr>
            </w:pPr>
            <w:r w:rsidRPr="000B37AB">
              <w:rPr>
                <w:highlight w:val="yellow"/>
                <w:rPrChange w:id="3890" w:author="USER" w:date="2012-09-12T09:36:00Z">
                  <w:rPr/>
                </w:rPrChange>
              </w:rPr>
              <w:t>5.4 Crossing routes and adjacent systems</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strike/>
                <w:rPrChange w:id="3891" w:author="USER" w:date="2012-08-30T08:52:00Z">
                  <w:rPr>
                    <w:rFonts w:cs="Calibri"/>
                  </w:rPr>
                </w:rPrChange>
              </w:rPr>
            </w:pPr>
            <w:r w:rsidRPr="001E7F20">
              <w:rPr>
                <w:rFonts w:cs="Calibri"/>
                <w:strike/>
                <w:rPrChange w:id="3892" w:author="USER" w:date="2012-08-30T08:52:00Z">
                  <w:rPr>
                    <w:rFonts w:cs="Calibri"/>
                    <w:sz w:val="16"/>
                    <w:szCs w:val="16"/>
                  </w:rPr>
                </w:rPrChange>
              </w:rPr>
              <w:t>5.4.0-1</w:t>
            </w:r>
          </w:p>
        </w:tc>
        <w:tc>
          <w:tcPr>
            <w:tcW w:w="10938" w:type="dxa"/>
            <w:shd w:val="clear" w:color="auto" w:fill="auto"/>
          </w:tcPr>
          <w:p w:rsidR="00A535CF" w:rsidRPr="00B72EF4" w:rsidRDefault="001E7F20" w:rsidP="00160ECC">
            <w:pPr>
              <w:tabs>
                <w:tab w:val="center" w:pos="4680"/>
                <w:tab w:val="right" w:pos="9360"/>
              </w:tabs>
              <w:rPr>
                <w:rFonts w:cs="Calibri"/>
                <w:strike/>
                <w:rPrChange w:id="3893" w:author="USER" w:date="2012-08-30T08:52:00Z">
                  <w:rPr>
                    <w:rFonts w:cs="Calibri"/>
                  </w:rPr>
                </w:rPrChange>
              </w:rPr>
            </w:pPr>
            <w:r w:rsidRPr="001E7F20">
              <w:rPr>
                <w:rFonts w:cs="Calibri"/>
                <w:strike/>
                <w:rPrChange w:id="3894" w:author="USER" w:date="2012-08-30T08:52:00Z">
                  <w:rPr>
                    <w:rFonts w:cs="Calibri"/>
                    <w:sz w:val="16"/>
                    <w:szCs w:val="16"/>
                  </w:rPr>
                </w:rPrChange>
              </w:rPr>
              <w:t>A coordinated group will be able to include more than one coordinated route, such as two crossing arterials. The system will be able to maintain coordination along both roads.</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895" w:author="USER" w:date="2012-08-30T08:52:00Z">
                  <w:rPr>
                    <w:rFonts w:cs="Calibri"/>
                  </w:rPr>
                </w:rPrChange>
              </w:rPr>
            </w:pPr>
            <w:r w:rsidRPr="001E7F20">
              <w:rPr>
                <w:rFonts w:cs="Calibri"/>
                <w:highlight w:val="yellow"/>
                <w:rPrChange w:id="3896" w:author="USER" w:date="2012-08-30T08:52:00Z">
                  <w:rPr>
                    <w:rFonts w:cs="Calibri"/>
                    <w:sz w:val="16"/>
                    <w:szCs w:val="16"/>
                  </w:rPr>
                </w:rPrChange>
              </w:rPr>
              <w:t>5.4.0-2</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897" w:author="USER" w:date="2012-08-30T08:52:00Z">
                  <w:rPr>
                    <w:rFonts w:cs="Calibri"/>
                  </w:rPr>
                </w:rPrChange>
              </w:rPr>
            </w:pPr>
            <w:del w:id="3898" w:author="USER" w:date="2012-09-06T08:37:00Z">
              <w:r w:rsidRPr="001E7F20">
                <w:rPr>
                  <w:rFonts w:cs="Calibri"/>
                  <w:highlight w:val="yellow"/>
                  <w:rPrChange w:id="3899" w:author="USER" w:date="2012-08-30T08:52:00Z">
                    <w:rPr>
                      <w:rFonts w:cs="Calibri"/>
                      <w:sz w:val="16"/>
                      <w:szCs w:val="16"/>
                    </w:rPr>
                  </w:rPrChange>
                </w:rPr>
                <w:delText>The agency</w:delText>
              </w:r>
            </w:del>
            <w:r w:rsidRPr="001E7F20">
              <w:rPr>
                <w:rFonts w:cs="Calibri"/>
                <w:highlight w:val="yellow"/>
                <w:rPrChange w:id="3900" w:author="USER" w:date="2012-08-30T08:52:00Z">
                  <w:rPr>
                    <w:rFonts w:cs="Calibri"/>
                    <w:sz w:val="16"/>
                    <w:szCs w:val="16"/>
                  </w:rPr>
                </w:rPrChange>
              </w:rPr>
              <w:t xml:space="preserve"> </w:t>
            </w:r>
            <w:ins w:id="3901" w:author="USER" w:date="2012-09-06T08:37:00Z">
              <w:r w:rsidR="00D22E50">
                <w:rPr>
                  <w:rFonts w:cs="Calibri"/>
                  <w:highlight w:val="yellow"/>
                </w:rPr>
                <w:t xml:space="preserve">SCTE </w:t>
              </w:r>
            </w:ins>
            <w:r w:rsidRPr="001E7F20">
              <w:rPr>
                <w:rFonts w:cs="Calibri"/>
                <w:highlight w:val="yellow"/>
                <w:rPrChange w:id="3902" w:author="USER" w:date="2012-08-30T08:52:00Z">
                  <w:rPr>
                    <w:rFonts w:cs="Calibri"/>
                    <w:sz w:val="16"/>
                    <w:szCs w:val="16"/>
                  </w:rPr>
                </w:rPrChange>
              </w:rPr>
              <w:t>needs the adaptive system to maintain coordination with another adjacent system either by sensing arriving traffic or by using constraints on cycle length.</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strike/>
                <w:rPrChange w:id="3903" w:author="USER" w:date="2012-08-30T08:53:00Z">
                  <w:rPr>
                    <w:rFonts w:cs="Calibri"/>
                  </w:rPr>
                </w:rPrChange>
              </w:rPr>
            </w:pPr>
            <w:r w:rsidRPr="001E7F20">
              <w:rPr>
                <w:rFonts w:cs="Calibri"/>
                <w:strike/>
                <w:rPrChange w:id="3904" w:author="USER" w:date="2012-08-30T08:53:00Z">
                  <w:rPr>
                    <w:rFonts w:cs="Calibri"/>
                    <w:sz w:val="16"/>
                    <w:szCs w:val="16"/>
                  </w:rPr>
                </w:rPrChange>
              </w:rPr>
              <w:t>5.4.0-3</w:t>
            </w:r>
          </w:p>
        </w:tc>
        <w:tc>
          <w:tcPr>
            <w:tcW w:w="10938" w:type="dxa"/>
            <w:shd w:val="clear" w:color="auto" w:fill="auto"/>
          </w:tcPr>
          <w:p w:rsidR="00A535CF" w:rsidRPr="00B72EF4" w:rsidRDefault="001E7F20" w:rsidP="00160ECC">
            <w:pPr>
              <w:tabs>
                <w:tab w:val="center" w:pos="4680"/>
                <w:tab w:val="right" w:pos="9360"/>
              </w:tabs>
              <w:rPr>
                <w:rFonts w:cs="Calibri"/>
                <w:strike/>
                <w:rPrChange w:id="3905" w:author="USER" w:date="2012-08-30T08:53:00Z">
                  <w:rPr>
                    <w:rFonts w:cs="Calibri"/>
                  </w:rPr>
                </w:rPrChange>
              </w:rPr>
            </w:pPr>
            <w:r w:rsidRPr="001E7F20">
              <w:rPr>
                <w:rFonts w:cs="Calibri"/>
                <w:strike/>
                <w:rPrChange w:id="3906" w:author="USER" w:date="2012-08-30T08:53:00Z">
                  <w:rPr>
                    <w:rFonts w:cs="Calibri"/>
                    <w:sz w:val="16"/>
                    <w:szCs w:val="16"/>
                  </w:rPr>
                </w:rPrChange>
              </w:rPr>
              <w:t>The system will accept data from a neighboring system that allows it to stay in coordination with the adjacent system while still operating in adaptive mode.</w:t>
            </w:r>
          </w:p>
        </w:tc>
      </w:tr>
      <w:tr w:rsidR="00A535CF" w:rsidTr="00A535CF">
        <w:tc>
          <w:tcPr>
            <w:tcW w:w="2040" w:type="dxa"/>
            <w:shd w:val="clear" w:color="auto" w:fill="auto"/>
          </w:tcPr>
          <w:p w:rsidR="00A535CF" w:rsidRPr="00AF3AF6" w:rsidRDefault="001E7F20" w:rsidP="00160ECC">
            <w:pPr>
              <w:rPr>
                <w:rFonts w:cs="Calibri"/>
                <w:highlight w:val="yellow"/>
                <w:rPrChange w:id="3907" w:author="USER" w:date="2012-09-07T15:59:00Z">
                  <w:rPr>
                    <w:rFonts w:cs="Calibri"/>
                  </w:rPr>
                </w:rPrChange>
              </w:rPr>
            </w:pPr>
            <w:r w:rsidRPr="001E7F20">
              <w:rPr>
                <w:rFonts w:cs="Calibri"/>
                <w:highlight w:val="yellow"/>
                <w:rPrChange w:id="3908" w:author="USER" w:date="2012-09-07T15:59:00Z">
                  <w:rPr>
                    <w:rFonts w:cs="Calibri"/>
                    <w:sz w:val="16"/>
                    <w:szCs w:val="16"/>
                  </w:rPr>
                </w:rPrChange>
              </w:rPr>
              <w:t>5.5</w:t>
            </w:r>
          </w:p>
        </w:tc>
        <w:tc>
          <w:tcPr>
            <w:tcW w:w="10938" w:type="dxa"/>
            <w:shd w:val="clear" w:color="auto" w:fill="auto"/>
          </w:tcPr>
          <w:p w:rsidR="00A535CF" w:rsidRPr="00AF3AF6" w:rsidRDefault="001E7F20" w:rsidP="00160ECC">
            <w:pPr>
              <w:pStyle w:val="Heading2"/>
              <w:rPr>
                <w:highlight w:val="yellow"/>
                <w:rPrChange w:id="3909" w:author="USER" w:date="2012-09-07T15:59:00Z">
                  <w:rPr/>
                </w:rPrChange>
              </w:rPr>
            </w:pPr>
            <w:r w:rsidRPr="001E7F20">
              <w:rPr>
                <w:highlight w:val="yellow"/>
                <w:rPrChange w:id="3910" w:author="USER" w:date="2012-09-07T15:59:00Z">
                  <w:rPr>
                    <w:sz w:val="16"/>
                    <w:szCs w:val="16"/>
                  </w:rPr>
                </w:rPrChange>
              </w:rPr>
              <w:t>5.5 Operator access</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911" w:author="USER" w:date="2012-08-30T08:53:00Z">
                  <w:rPr>
                    <w:rFonts w:cs="Calibri"/>
                  </w:rPr>
                </w:rPrChange>
              </w:rPr>
            </w:pPr>
            <w:r w:rsidRPr="001E7F20">
              <w:rPr>
                <w:rFonts w:cs="Calibri"/>
                <w:highlight w:val="yellow"/>
                <w:rPrChange w:id="3912" w:author="USER" w:date="2012-08-30T08:53:00Z">
                  <w:rPr>
                    <w:rFonts w:cs="Calibri"/>
                    <w:sz w:val="16"/>
                    <w:szCs w:val="16"/>
                  </w:rPr>
                </w:rPrChange>
              </w:rPr>
              <w:t>5.5.0-1</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913" w:author="USER" w:date="2012-08-30T08:53:00Z">
                  <w:rPr>
                    <w:rFonts w:cs="Calibri"/>
                  </w:rPr>
                </w:rPrChange>
              </w:rPr>
            </w:pPr>
            <w:r w:rsidRPr="001E7F20">
              <w:rPr>
                <w:rFonts w:cs="Calibri"/>
                <w:highlight w:val="yellow"/>
                <w:rPrChange w:id="3914" w:author="USER" w:date="2012-08-30T08:53:00Z">
                  <w:rPr>
                    <w:rFonts w:cs="Calibri"/>
                    <w:sz w:val="16"/>
                    <w:szCs w:val="16"/>
                  </w:rPr>
                </w:rPrChange>
              </w:rPr>
              <w:t xml:space="preserve">Operators, traffic engineering and maintenance staff will be assigned different levels of authority, and access to equipment for which they are authorized, based on their roles and responsibilities. This will allow them to control, view, </w:t>
            </w:r>
            <w:proofErr w:type="gramStart"/>
            <w:r w:rsidRPr="001E7F20">
              <w:rPr>
                <w:rFonts w:cs="Calibri"/>
                <w:highlight w:val="yellow"/>
                <w:rPrChange w:id="3915" w:author="USER" w:date="2012-08-30T08:53:00Z">
                  <w:rPr>
                    <w:rFonts w:cs="Calibri"/>
                    <w:sz w:val="16"/>
                    <w:szCs w:val="16"/>
                  </w:rPr>
                </w:rPrChange>
              </w:rPr>
              <w:t>monitor</w:t>
            </w:r>
            <w:proofErr w:type="gramEnd"/>
            <w:r w:rsidRPr="001E7F20">
              <w:rPr>
                <w:rFonts w:cs="Calibri"/>
                <w:highlight w:val="yellow"/>
                <w:rPrChange w:id="3916" w:author="USER" w:date="2012-08-30T08:53:00Z">
                  <w:rPr>
                    <w:rFonts w:cs="Calibri"/>
                    <w:sz w:val="16"/>
                    <w:szCs w:val="16"/>
                  </w:rPr>
                </w:rPrChange>
              </w:rPr>
              <w:t xml:space="preserve"> and analyze the operation of the system as appropriate.</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strike/>
                <w:rPrChange w:id="3917" w:author="USER" w:date="2012-08-30T08:53:00Z">
                  <w:rPr>
                    <w:rFonts w:cs="Calibri"/>
                  </w:rPr>
                </w:rPrChange>
              </w:rPr>
            </w:pPr>
            <w:r w:rsidRPr="001E7F20">
              <w:rPr>
                <w:rFonts w:cs="Calibri"/>
                <w:strike/>
                <w:rPrChange w:id="3918" w:author="USER" w:date="2012-08-30T08:53:00Z">
                  <w:rPr>
                    <w:rFonts w:cs="Calibri"/>
                    <w:sz w:val="16"/>
                    <w:szCs w:val="16"/>
                  </w:rPr>
                </w:rPrChange>
              </w:rPr>
              <w:t>5.5.0-2</w:t>
            </w:r>
          </w:p>
        </w:tc>
        <w:tc>
          <w:tcPr>
            <w:tcW w:w="10938" w:type="dxa"/>
            <w:shd w:val="clear" w:color="auto" w:fill="auto"/>
          </w:tcPr>
          <w:p w:rsidR="00A535CF" w:rsidRPr="00B72EF4" w:rsidRDefault="001E7F20" w:rsidP="00160ECC">
            <w:pPr>
              <w:tabs>
                <w:tab w:val="center" w:pos="4680"/>
                <w:tab w:val="right" w:pos="9360"/>
              </w:tabs>
              <w:rPr>
                <w:rFonts w:cs="Calibri"/>
                <w:strike/>
                <w:rPrChange w:id="3919" w:author="USER" w:date="2012-08-30T08:53:00Z">
                  <w:rPr>
                    <w:rFonts w:cs="Calibri"/>
                  </w:rPr>
                </w:rPrChange>
              </w:rPr>
            </w:pPr>
            <w:r w:rsidRPr="001E7F20">
              <w:rPr>
                <w:rFonts w:cs="Calibri"/>
                <w:strike/>
                <w:rPrChange w:id="3920" w:author="USER" w:date="2012-08-30T08:53:00Z">
                  <w:rPr>
                    <w:rFonts w:cs="Calibri"/>
                    <w:sz w:val="16"/>
                    <w:szCs w:val="16"/>
                  </w:rPr>
                </w:rPrChange>
              </w:rPr>
              <w:t>The system will a stand-alone system not connected to a LAN or WAN</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921" w:author="USER" w:date="2012-08-30T08:53:00Z">
                  <w:rPr>
                    <w:rFonts w:cs="Calibri"/>
                  </w:rPr>
                </w:rPrChange>
              </w:rPr>
            </w:pPr>
            <w:r w:rsidRPr="001E7F20">
              <w:rPr>
                <w:rFonts w:cs="Calibri"/>
                <w:highlight w:val="yellow"/>
                <w:rPrChange w:id="3922" w:author="USER" w:date="2012-08-30T08:53:00Z">
                  <w:rPr>
                    <w:rFonts w:cs="Calibri"/>
                    <w:sz w:val="16"/>
                    <w:szCs w:val="16"/>
                  </w:rPr>
                </w:rPrChange>
              </w:rPr>
              <w:t>5.5.0-3</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923" w:author="USER" w:date="2012-08-30T08:53:00Z">
                  <w:rPr>
                    <w:rFonts w:cs="Calibri"/>
                  </w:rPr>
                </w:rPrChange>
              </w:rPr>
            </w:pPr>
            <w:r w:rsidRPr="001E7F20">
              <w:rPr>
                <w:rFonts w:cs="Calibri"/>
                <w:highlight w:val="yellow"/>
                <w:rPrChange w:id="3924" w:author="USER" w:date="2012-08-30T08:53:00Z">
                  <w:rPr>
                    <w:rFonts w:cs="Calibri"/>
                    <w:sz w:val="16"/>
                    <w:szCs w:val="16"/>
                  </w:rPr>
                </w:rPrChange>
              </w:rPr>
              <w:t>The system will be connected to the agency's LAN, allowing access to all authorized users.</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925" w:author="USER" w:date="2012-08-30T08:53:00Z">
                  <w:rPr>
                    <w:rFonts w:cs="Calibri"/>
                  </w:rPr>
                </w:rPrChange>
              </w:rPr>
            </w:pPr>
            <w:r w:rsidRPr="001E7F20">
              <w:rPr>
                <w:rFonts w:cs="Calibri"/>
                <w:highlight w:val="yellow"/>
                <w:rPrChange w:id="3926" w:author="USER" w:date="2012-08-30T08:53:00Z">
                  <w:rPr>
                    <w:rFonts w:cs="Calibri"/>
                    <w:sz w:val="16"/>
                    <w:szCs w:val="16"/>
                  </w:rPr>
                </w:rPrChange>
              </w:rPr>
              <w:t>5.5.0-4</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927" w:author="USER" w:date="2012-08-30T08:53:00Z">
                  <w:rPr>
                    <w:rFonts w:cs="Calibri"/>
                  </w:rPr>
                </w:rPrChange>
              </w:rPr>
            </w:pPr>
            <w:r w:rsidRPr="001E7F20">
              <w:rPr>
                <w:rFonts w:cs="Calibri"/>
                <w:highlight w:val="yellow"/>
                <w:rPrChange w:id="3928" w:author="USER" w:date="2012-08-30T08:53:00Z">
                  <w:rPr>
                    <w:rFonts w:cs="Calibri"/>
                    <w:sz w:val="16"/>
                    <w:szCs w:val="16"/>
                  </w:rPr>
                </w:rPrChange>
              </w:rPr>
              <w:t>The system will allow access by authorized users outside the agency</w:t>
            </w:r>
            <w:ins w:id="3929" w:author="USER" w:date="2012-08-30T08:53:00Z">
              <w:r w:rsidRPr="001E7F20">
                <w:rPr>
                  <w:rFonts w:cs="Calibri"/>
                  <w:highlight w:val="yellow"/>
                  <w:rPrChange w:id="3930" w:author="USER" w:date="2012-08-30T08:53:00Z">
                    <w:rPr>
                      <w:rFonts w:cs="Calibri"/>
                      <w:sz w:val="16"/>
                      <w:szCs w:val="16"/>
                    </w:rPr>
                  </w:rPrChange>
                </w:rPr>
                <w:t xml:space="preserve"> through a </w:t>
              </w:r>
            </w:ins>
            <w:ins w:id="3931" w:author="USER" w:date="2012-09-06T07:30:00Z">
              <w:r w:rsidR="0050062B">
                <w:rPr>
                  <w:rFonts w:cs="Calibri"/>
                  <w:highlight w:val="yellow"/>
                </w:rPr>
                <w:t xml:space="preserve">secure </w:t>
              </w:r>
            </w:ins>
            <w:ins w:id="3932" w:author="USER" w:date="2012-08-30T08:53:00Z">
              <w:r w:rsidRPr="001E7F20">
                <w:rPr>
                  <w:rFonts w:cs="Calibri"/>
                  <w:highlight w:val="yellow"/>
                  <w:rPrChange w:id="3933" w:author="USER" w:date="2012-08-30T08:53:00Z">
                    <w:rPr>
                      <w:rFonts w:cs="Calibri"/>
                      <w:sz w:val="16"/>
                      <w:szCs w:val="16"/>
                    </w:rPr>
                  </w:rPrChange>
                </w:rPr>
                <w:t>VPN</w:t>
              </w:r>
            </w:ins>
            <w:ins w:id="3934" w:author="USER" w:date="2012-09-06T07:31:00Z">
              <w:r w:rsidR="0050062B">
                <w:rPr>
                  <w:rFonts w:cs="Calibri"/>
                  <w:highlight w:val="yellow"/>
                </w:rPr>
                <w:t xml:space="preserve"> connection.</w:t>
              </w:r>
            </w:ins>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935" w:author="USER" w:date="2012-08-30T08:57:00Z">
                  <w:rPr>
                    <w:rFonts w:cs="Calibri"/>
                  </w:rPr>
                </w:rPrChange>
              </w:rPr>
            </w:pPr>
            <w:r w:rsidRPr="001E7F20">
              <w:rPr>
                <w:rFonts w:cs="Calibri"/>
                <w:highlight w:val="yellow"/>
                <w:rPrChange w:id="3936" w:author="USER" w:date="2012-08-30T08:57:00Z">
                  <w:rPr>
                    <w:rFonts w:cs="Calibri"/>
                    <w:sz w:val="16"/>
                    <w:szCs w:val="16"/>
                  </w:rPr>
                </w:rPrChange>
              </w:rPr>
              <w:lastRenderedPageBreak/>
              <w:t>5.6</w:t>
            </w:r>
          </w:p>
        </w:tc>
        <w:tc>
          <w:tcPr>
            <w:tcW w:w="10938" w:type="dxa"/>
            <w:shd w:val="clear" w:color="auto" w:fill="auto"/>
          </w:tcPr>
          <w:p w:rsidR="00A535CF" w:rsidRPr="00B72EF4" w:rsidRDefault="001E7F20" w:rsidP="00160ECC">
            <w:pPr>
              <w:pStyle w:val="Heading2"/>
              <w:tabs>
                <w:tab w:val="center" w:pos="4680"/>
                <w:tab w:val="right" w:pos="9360"/>
              </w:tabs>
              <w:rPr>
                <w:highlight w:val="yellow"/>
                <w:rPrChange w:id="3937" w:author="USER" w:date="2012-08-30T08:57:00Z">
                  <w:rPr/>
                </w:rPrChange>
              </w:rPr>
            </w:pPr>
            <w:r w:rsidRPr="001E7F20">
              <w:rPr>
                <w:highlight w:val="yellow"/>
                <w:rPrChange w:id="3938" w:author="USER" w:date="2012-08-30T08:57:00Z">
                  <w:rPr>
                    <w:sz w:val="16"/>
                    <w:szCs w:val="16"/>
                  </w:rPr>
                </w:rPrChange>
              </w:rPr>
              <w:t>5.6 Complex coordination and controller operation</w:t>
            </w:r>
          </w:p>
        </w:tc>
      </w:tr>
      <w:tr w:rsidR="00A535CF" w:rsidTr="00A535CF">
        <w:tc>
          <w:tcPr>
            <w:tcW w:w="2040" w:type="dxa"/>
            <w:shd w:val="clear" w:color="auto" w:fill="auto"/>
          </w:tcPr>
          <w:p w:rsidR="00A535CF" w:rsidRPr="00B72EF4" w:rsidRDefault="001E7F20" w:rsidP="00160ECC">
            <w:pPr>
              <w:tabs>
                <w:tab w:val="center" w:pos="4680"/>
                <w:tab w:val="right" w:pos="9360"/>
              </w:tabs>
              <w:rPr>
                <w:rFonts w:cs="Calibri"/>
                <w:highlight w:val="yellow"/>
                <w:rPrChange w:id="3939" w:author="USER" w:date="2012-08-30T08:57:00Z">
                  <w:rPr>
                    <w:rFonts w:cs="Calibri"/>
                  </w:rPr>
                </w:rPrChange>
              </w:rPr>
            </w:pPr>
            <w:r w:rsidRPr="001E7F20">
              <w:rPr>
                <w:rFonts w:cs="Calibri"/>
                <w:highlight w:val="yellow"/>
                <w:rPrChange w:id="3940" w:author="USER" w:date="2012-08-30T08:57:00Z">
                  <w:rPr>
                    <w:rFonts w:cs="Calibri"/>
                    <w:sz w:val="16"/>
                    <w:szCs w:val="16"/>
                  </w:rPr>
                </w:rPrChange>
              </w:rPr>
              <w:t>5.6.0-1</w:t>
            </w:r>
          </w:p>
        </w:tc>
        <w:tc>
          <w:tcPr>
            <w:tcW w:w="10938" w:type="dxa"/>
            <w:shd w:val="clear" w:color="auto" w:fill="auto"/>
          </w:tcPr>
          <w:p w:rsidR="00A535CF" w:rsidRPr="00B72EF4" w:rsidRDefault="001E7F20" w:rsidP="00160ECC">
            <w:pPr>
              <w:tabs>
                <w:tab w:val="center" w:pos="4680"/>
                <w:tab w:val="right" w:pos="9360"/>
              </w:tabs>
              <w:rPr>
                <w:rFonts w:cs="Calibri"/>
                <w:highlight w:val="yellow"/>
                <w:rPrChange w:id="3941" w:author="USER" w:date="2012-08-30T08:57:00Z">
                  <w:rPr>
                    <w:rFonts w:cs="Calibri"/>
                  </w:rPr>
                </w:rPrChange>
              </w:rPr>
            </w:pPr>
            <w:del w:id="3942" w:author="USER" w:date="2012-09-06T08:24:00Z">
              <w:r w:rsidRPr="001E7F20">
                <w:rPr>
                  <w:rFonts w:cs="Calibri"/>
                  <w:highlight w:val="yellow"/>
                  <w:rPrChange w:id="3943" w:author="USER" w:date="2012-08-30T08:57:00Z">
                    <w:rPr>
                      <w:rFonts w:cs="Calibri"/>
                      <w:sz w:val="16"/>
                      <w:szCs w:val="16"/>
                    </w:rPr>
                  </w:rPrChange>
                </w:rPr>
                <w:delText xml:space="preserve">The </w:delText>
              </w:r>
            </w:del>
            <w:del w:id="3944" w:author="USER" w:date="2012-09-06T07:31:00Z">
              <w:r w:rsidRPr="001E7F20">
                <w:rPr>
                  <w:rFonts w:cs="Calibri"/>
                  <w:highlight w:val="yellow"/>
                  <w:rPrChange w:id="3945" w:author="USER" w:date="2012-08-30T08:57:00Z">
                    <w:rPr>
                      <w:rFonts w:cs="Calibri"/>
                      <w:sz w:val="16"/>
                      <w:szCs w:val="16"/>
                    </w:rPr>
                  </w:rPrChange>
                </w:rPr>
                <w:delText>agency</w:delText>
              </w:r>
            </w:del>
            <w:r w:rsidRPr="001E7F20">
              <w:rPr>
                <w:rFonts w:cs="Calibri"/>
                <w:highlight w:val="yellow"/>
                <w:rPrChange w:id="3946" w:author="USER" w:date="2012-08-30T08:57:00Z">
                  <w:rPr>
                    <w:rFonts w:cs="Calibri"/>
                    <w:sz w:val="16"/>
                    <w:szCs w:val="16"/>
                  </w:rPr>
                </w:rPrChange>
              </w:rPr>
              <w:t xml:space="preserve"> </w:t>
            </w:r>
            <w:ins w:id="3947" w:author="USER" w:date="2012-09-06T07:31:00Z">
              <w:r w:rsidR="0050062B">
                <w:rPr>
                  <w:rFonts w:cs="Calibri"/>
                  <w:highlight w:val="yellow"/>
                </w:rPr>
                <w:t xml:space="preserve">SCTE </w:t>
              </w:r>
            </w:ins>
            <w:r w:rsidRPr="001E7F20">
              <w:rPr>
                <w:rFonts w:cs="Calibri"/>
                <w:highlight w:val="yellow"/>
                <w:rPrChange w:id="3948" w:author="USER" w:date="2012-08-30T08:57:00Z">
                  <w:rPr>
                    <w:rFonts w:cs="Calibri"/>
                    <w:sz w:val="16"/>
                    <w:szCs w:val="16"/>
                  </w:rPr>
                </w:rPrChange>
              </w:rPr>
              <w:t>will use the following complex coordination and controller features: (Select from following needs as appropriate)</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49" w:author="USER" w:date="2012-08-30T08:57:00Z">
                  <w:rPr>
                    <w:rFonts w:cs="Calibri"/>
                  </w:rPr>
                </w:rPrChange>
              </w:rPr>
            </w:pPr>
            <w:r w:rsidRPr="001E7F20">
              <w:rPr>
                <w:rFonts w:cs="Calibri"/>
                <w:highlight w:val="yellow"/>
                <w:rPrChange w:id="3950" w:author="USER" w:date="2012-08-30T08:57:00Z">
                  <w:rPr>
                    <w:rFonts w:cs="Calibri"/>
                    <w:sz w:val="16"/>
                    <w:szCs w:val="16"/>
                  </w:rPr>
                </w:rPrChange>
              </w:rPr>
              <w:t>5.6.0-1.0-1</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51" w:author="USER" w:date="2012-08-30T08:57:00Z">
                  <w:rPr>
                    <w:rFonts w:cs="Calibri"/>
                  </w:rPr>
                </w:rPrChange>
              </w:rPr>
            </w:pPr>
            <w:r w:rsidRPr="001E7F20">
              <w:rPr>
                <w:rFonts w:cs="Calibri"/>
                <w:highlight w:val="yellow"/>
                <w:rPrChange w:id="3952" w:author="USER" w:date="2012-08-30T08:57:00Z">
                  <w:rPr>
                    <w:rFonts w:cs="Calibri"/>
                    <w:sz w:val="16"/>
                    <w:szCs w:val="16"/>
                  </w:rPr>
                </w:rPrChange>
              </w:rPr>
              <w:t>the ability to repeat a phase, such as running a left turn phase before and after its opposing through movement;</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53" w:author="USER" w:date="2012-08-30T08:57:00Z">
                  <w:rPr>
                    <w:rFonts w:cs="Calibri"/>
                  </w:rPr>
                </w:rPrChange>
              </w:rPr>
            </w:pPr>
            <w:r w:rsidRPr="001E7F20">
              <w:rPr>
                <w:rFonts w:cs="Calibri"/>
                <w:highlight w:val="yellow"/>
                <w:rPrChange w:id="3954" w:author="USER" w:date="2012-08-30T08:57:00Z">
                  <w:rPr>
                    <w:rFonts w:cs="Calibri"/>
                    <w:sz w:val="16"/>
                    <w:szCs w:val="16"/>
                  </w:rPr>
                </w:rPrChange>
              </w:rPr>
              <w:t>5.6.0-1.0-2</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55" w:author="USER" w:date="2012-08-30T08:57:00Z">
                  <w:rPr>
                    <w:rFonts w:cs="Calibri"/>
                  </w:rPr>
                </w:rPrChange>
              </w:rPr>
            </w:pPr>
            <w:r w:rsidRPr="001E7F20">
              <w:rPr>
                <w:rFonts w:cs="Calibri"/>
                <w:highlight w:val="yellow"/>
                <w:rPrChange w:id="3956" w:author="USER" w:date="2012-08-30T08:57:00Z">
                  <w:rPr>
                    <w:rFonts w:cs="Calibri"/>
                    <w:sz w:val="16"/>
                    <w:szCs w:val="16"/>
                  </w:rPr>
                </w:rPrChange>
              </w:rPr>
              <w:t>provision for the required number of rings, phases, phases per ring, and overlap phases;</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57" w:author="USER" w:date="2012-08-30T08:57:00Z">
                  <w:rPr>
                    <w:rFonts w:cs="Calibri"/>
                  </w:rPr>
                </w:rPrChange>
              </w:rPr>
            </w:pPr>
            <w:r w:rsidRPr="001E7F20">
              <w:rPr>
                <w:rFonts w:cs="Calibri"/>
                <w:highlight w:val="yellow"/>
                <w:rPrChange w:id="3958" w:author="USER" w:date="2012-08-30T08:57:00Z">
                  <w:rPr>
                    <w:rFonts w:cs="Calibri"/>
                    <w:sz w:val="16"/>
                    <w:szCs w:val="16"/>
                  </w:rPr>
                </w:rPrChange>
              </w:rPr>
              <w:t>5.6.0-1.0-3</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59" w:author="USER" w:date="2012-08-30T08:57:00Z">
                  <w:rPr>
                    <w:rFonts w:cs="Calibri"/>
                  </w:rPr>
                </w:rPrChange>
              </w:rPr>
            </w:pPr>
            <w:r w:rsidRPr="001E7F20">
              <w:rPr>
                <w:rFonts w:cs="Calibri"/>
                <w:highlight w:val="yellow"/>
                <w:rPrChange w:id="3960" w:author="USER" w:date="2012-08-30T08:57:00Z">
                  <w:rPr>
                    <w:rFonts w:cs="Calibri"/>
                    <w:sz w:val="16"/>
                    <w:szCs w:val="16"/>
                  </w:rPr>
                </w:rPrChange>
              </w:rPr>
              <w:t>the ability to operate different phase sequences based on different traffic conditions or by time-of-day;</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61" w:author="USER" w:date="2012-08-30T08:57:00Z">
                  <w:rPr>
                    <w:rFonts w:cs="Calibri"/>
                  </w:rPr>
                </w:rPrChange>
              </w:rPr>
            </w:pPr>
            <w:r w:rsidRPr="001E7F20">
              <w:rPr>
                <w:rFonts w:cs="Calibri"/>
                <w:highlight w:val="yellow"/>
                <w:rPrChange w:id="3962" w:author="USER" w:date="2012-08-30T08:57:00Z">
                  <w:rPr>
                    <w:rFonts w:cs="Calibri"/>
                    <w:sz w:val="16"/>
                    <w:szCs w:val="16"/>
                  </w:rPr>
                </w:rPrChange>
              </w:rPr>
              <w:t>5.6.0-1.0-4</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63" w:author="USER" w:date="2012-08-30T08:57:00Z">
                  <w:rPr>
                    <w:rFonts w:cs="Calibri"/>
                  </w:rPr>
                </w:rPrChange>
              </w:rPr>
            </w:pPr>
            <w:r w:rsidRPr="001E7F20">
              <w:rPr>
                <w:rFonts w:cs="Calibri"/>
                <w:highlight w:val="yellow"/>
                <w:rPrChange w:id="3964" w:author="USER" w:date="2012-08-30T08:57:00Z">
                  <w:rPr>
                    <w:rFonts w:cs="Calibri"/>
                    <w:sz w:val="16"/>
                    <w:szCs w:val="16"/>
                  </w:rPr>
                </w:rPrChange>
              </w:rPr>
              <w:t>the ability to omit a phase under some traffic conditions or based on external input to allow a shorter cycle length to operate, or to provide additional time to other phases;</w:t>
            </w:r>
          </w:p>
        </w:tc>
      </w:tr>
      <w:tr w:rsidR="00A535CF" w:rsidTr="00A535CF">
        <w:tc>
          <w:tcPr>
            <w:tcW w:w="2040" w:type="dxa"/>
            <w:shd w:val="clear" w:color="auto" w:fill="auto"/>
          </w:tcPr>
          <w:p w:rsidR="00A535CF" w:rsidRPr="005E288F" w:rsidRDefault="001E7F20" w:rsidP="00160ECC">
            <w:pPr>
              <w:tabs>
                <w:tab w:val="center" w:pos="4680"/>
                <w:tab w:val="right" w:pos="9360"/>
              </w:tabs>
              <w:rPr>
                <w:rFonts w:cs="Calibri"/>
                <w:strike/>
                <w:rPrChange w:id="3965" w:author="USER" w:date="2012-08-31T11:21:00Z">
                  <w:rPr>
                    <w:rFonts w:cs="Calibri"/>
                  </w:rPr>
                </w:rPrChange>
              </w:rPr>
            </w:pPr>
            <w:r w:rsidRPr="001E7F20">
              <w:rPr>
                <w:rFonts w:cs="Calibri"/>
                <w:strike/>
                <w:rPrChange w:id="3966" w:author="USER" w:date="2012-08-31T11:21:00Z">
                  <w:rPr>
                    <w:rFonts w:cs="Calibri"/>
                    <w:sz w:val="16"/>
                    <w:szCs w:val="16"/>
                  </w:rPr>
                </w:rPrChange>
              </w:rPr>
              <w:t>5.6.0-1.0-5</w:t>
            </w:r>
          </w:p>
        </w:tc>
        <w:tc>
          <w:tcPr>
            <w:tcW w:w="10938" w:type="dxa"/>
            <w:shd w:val="clear" w:color="auto" w:fill="auto"/>
          </w:tcPr>
          <w:p w:rsidR="00A535CF" w:rsidRPr="005E288F" w:rsidRDefault="001E7F20" w:rsidP="00160ECC">
            <w:pPr>
              <w:tabs>
                <w:tab w:val="center" w:pos="4680"/>
                <w:tab w:val="right" w:pos="9360"/>
              </w:tabs>
              <w:rPr>
                <w:rFonts w:cs="Calibri"/>
                <w:strike/>
                <w:rPrChange w:id="3967" w:author="USER" w:date="2012-08-31T11:21:00Z">
                  <w:rPr>
                    <w:rFonts w:cs="Calibri"/>
                  </w:rPr>
                </w:rPrChange>
              </w:rPr>
            </w:pPr>
            <w:r w:rsidRPr="001E7F20">
              <w:rPr>
                <w:rFonts w:cs="Calibri"/>
                <w:strike/>
                <w:rPrChange w:id="3968" w:author="USER" w:date="2012-08-31T11:21:00Z">
                  <w:rPr>
                    <w:rFonts w:cs="Calibri"/>
                    <w:sz w:val="16"/>
                    <w:szCs w:val="16"/>
                  </w:rPr>
                </w:rPrChange>
              </w:rPr>
              <w:t>special features unique to this agency, such as (give specific examples)</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69" w:author="USER" w:date="2012-08-30T08:57:00Z">
                  <w:rPr>
                    <w:rFonts w:cs="Calibri"/>
                  </w:rPr>
                </w:rPrChange>
              </w:rPr>
            </w:pPr>
            <w:r w:rsidRPr="001E7F20">
              <w:rPr>
                <w:rFonts w:cs="Calibri"/>
                <w:highlight w:val="yellow"/>
                <w:rPrChange w:id="3970" w:author="USER" w:date="2012-08-30T08:57:00Z">
                  <w:rPr>
                    <w:rFonts w:cs="Calibri"/>
                    <w:sz w:val="16"/>
                    <w:szCs w:val="16"/>
                  </w:rPr>
                </w:rPrChange>
              </w:rPr>
              <w:t>5.6.0-1.0-5.0-1</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71" w:author="USER" w:date="2012-08-30T08:57:00Z">
                  <w:rPr>
                    <w:rFonts w:cs="Calibri"/>
                  </w:rPr>
                </w:rPrChange>
              </w:rPr>
            </w:pPr>
            <w:r w:rsidRPr="001E7F20">
              <w:rPr>
                <w:rFonts w:cs="Calibri"/>
                <w:highlight w:val="yellow"/>
                <w:rPrChange w:id="3972" w:author="USER" w:date="2012-08-30T08:57:00Z">
                  <w:rPr>
                    <w:rFonts w:cs="Calibri"/>
                    <w:sz w:val="16"/>
                    <w:szCs w:val="16"/>
                  </w:rPr>
                </w:rPrChange>
              </w:rPr>
              <w:t>the ability to use flashing yellow protected/permissive and permissive only phasing</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73" w:author="USER" w:date="2012-08-30T08:58:00Z">
                  <w:rPr>
                    <w:rFonts w:cs="Calibri"/>
                  </w:rPr>
                </w:rPrChange>
              </w:rPr>
            </w:pPr>
            <w:r w:rsidRPr="001E7F20">
              <w:rPr>
                <w:rFonts w:cs="Calibri"/>
                <w:highlight w:val="yellow"/>
                <w:rPrChange w:id="3974" w:author="USER" w:date="2012-08-30T08:58:00Z">
                  <w:rPr>
                    <w:rFonts w:cs="Calibri"/>
                    <w:sz w:val="16"/>
                    <w:szCs w:val="16"/>
                  </w:rPr>
                </w:rPrChange>
              </w:rPr>
              <w:t>5.6.0-1.0-5.0-2</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75" w:author="USER" w:date="2012-08-30T08:58:00Z">
                  <w:rPr>
                    <w:rFonts w:cs="Calibri"/>
                  </w:rPr>
                </w:rPrChange>
              </w:rPr>
            </w:pPr>
            <w:r w:rsidRPr="001E7F20">
              <w:rPr>
                <w:rFonts w:cs="Calibri"/>
                <w:highlight w:val="yellow"/>
                <w:rPrChange w:id="3976" w:author="USER" w:date="2012-08-30T08:58:00Z">
                  <w:rPr>
                    <w:rFonts w:cs="Calibri"/>
                    <w:sz w:val="16"/>
                    <w:szCs w:val="16"/>
                  </w:rPr>
                </w:rPrChange>
              </w:rPr>
              <w:t>The ability to maintain coordination with external movements by preventing phases from being skipped, or by omitting phases, based on time-of-day, external input or when certain phase sequences are in operation.</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77" w:author="USER" w:date="2012-08-30T08:58:00Z">
                  <w:rPr>
                    <w:rFonts w:cs="Calibri"/>
                  </w:rPr>
                </w:rPrChange>
              </w:rPr>
            </w:pPr>
            <w:r w:rsidRPr="001E7F20">
              <w:rPr>
                <w:rFonts w:cs="Calibri"/>
                <w:highlight w:val="yellow"/>
                <w:rPrChange w:id="3978" w:author="USER" w:date="2012-08-30T08:58:00Z">
                  <w:rPr>
                    <w:rFonts w:cs="Calibri"/>
                    <w:sz w:val="16"/>
                    <w:szCs w:val="16"/>
                  </w:rPr>
                </w:rPrChange>
              </w:rPr>
              <w:t>5.6.0-1.0-6</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79" w:author="USER" w:date="2012-08-30T08:58:00Z">
                  <w:rPr>
                    <w:rFonts w:cs="Calibri"/>
                  </w:rPr>
                </w:rPrChange>
              </w:rPr>
            </w:pPr>
            <w:r w:rsidRPr="001E7F20">
              <w:rPr>
                <w:rFonts w:cs="Calibri"/>
                <w:highlight w:val="yellow"/>
                <w:rPrChange w:id="3980" w:author="USER" w:date="2012-08-30T08:58:00Z">
                  <w:rPr>
                    <w:rFonts w:cs="Calibri"/>
                    <w:sz w:val="16"/>
                    <w:szCs w:val="16"/>
                  </w:rPr>
                </w:rPrChange>
              </w:rPr>
              <w:t>The agency will permit phases or overlaps by time-of-day schedule or external input.</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81" w:author="USER" w:date="2012-08-30T08:58:00Z">
                  <w:rPr>
                    <w:rFonts w:cs="Calibri"/>
                  </w:rPr>
                </w:rPrChange>
              </w:rPr>
            </w:pPr>
            <w:r w:rsidRPr="001E7F20">
              <w:rPr>
                <w:rFonts w:cs="Calibri"/>
                <w:highlight w:val="yellow"/>
                <w:rPrChange w:id="3982" w:author="USER" w:date="2012-08-30T08:58:00Z">
                  <w:rPr>
                    <w:rFonts w:cs="Calibri"/>
                    <w:sz w:val="16"/>
                    <w:szCs w:val="16"/>
                  </w:rPr>
                </w:rPrChange>
              </w:rPr>
              <w:t>5.6.0-2</w:t>
            </w:r>
          </w:p>
        </w:tc>
        <w:tc>
          <w:tcPr>
            <w:tcW w:w="10938" w:type="dxa"/>
            <w:shd w:val="clear" w:color="auto" w:fill="auto"/>
          </w:tcPr>
          <w:p w:rsidR="00A535CF" w:rsidRPr="0014026E" w:rsidRDefault="001E7F20" w:rsidP="0095062F">
            <w:pPr>
              <w:tabs>
                <w:tab w:val="center" w:pos="4680"/>
                <w:tab w:val="right" w:pos="9360"/>
              </w:tabs>
              <w:rPr>
                <w:rFonts w:cs="Calibri"/>
                <w:highlight w:val="yellow"/>
                <w:rPrChange w:id="3983" w:author="USER" w:date="2012-08-30T08:58:00Z">
                  <w:rPr>
                    <w:rFonts w:cs="Calibri"/>
                  </w:rPr>
                </w:rPrChange>
              </w:rPr>
            </w:pPr>
            <w:r w:rsidRPr="001E7F20">
              <w:rPr>
                <w:rFonts w:cs="Calibri"/>
                <w:highlight w:val="yellow"/>
                <w:rPrChange w:id="3984" w:author="USER" w:date="2012-08-30T08:58:00Z">
                  <w:rPr>
                    <w:rFonts w:cs="Calibri"/>
                    <w:sz w:val="16"/>
                    <w:szCs w:val="16"/>
                  </w:rPr>
                </w:rPrChange>
              </w:rPr>
              <w:t xml:space="preserve">the ability to designate </w:t>
            </w:r>
            <w:del w:id="3985" w:author="USER" w:date="2012-09-06T16:55:00Z">
              <w:r w:rsidRPr="001E7F20">
                <w:rPr>
                  <w:rFonts w:cs="Calibri"/>
                  <w:highlight w:val="yellow"/>
                  <w:rPrChange w:id="3986" w:author="USER" w:date="2012-08-30T08:58:00Z">
                    <w:rPr>
                      <w:rFonts w:cs="Calibri"/>
                      <w:sz w:val="16"/>
                      <w:szCs w:val="16"/>
                    </w:rPr>
                  </w:rPrChange>
                </w:rPr>
                <w:delText>the</w:delText>
              </w:r>
            </w:del>
            <w:ins w:id="3987" w:author="USER" w:date="2012-09-06T16:55:00Z">
              <w:r w:rsidR="001217D7">
                <w:rPr>
                  <w:rFonts w:cs="Calibri"/>
                  <w:highlight w:val="yellow"/>
                </w:rPr>
                <w:t xml:space="preserve"> any</w:t>
              </w:r>
            </w:ins>
            <w:r w:rsidRPr="001E7F20">
              <w:rPr>
                <w:rFonts w:cs="Calibri"/>
                <w:highlight w:val="yellow"/>
                <w:rPrChange w:id="3988" w:author="USER" w:date="2012-08-30T08:58:00Z">
                  <w:rPr>
                    <w:rFonts w:cs="Calibri"/>
                    <w:sz w:val="16"/>
                    <w:szCs w:val="16"/>
                  </w:rPr>
                </w:rPrChange>
              </w:rPr>
              <w:t xml:space="preserve"> </w:t>
            </w:r>
            <w:del w:id="3989" w:author="cwetzel" w:date="2012-09-06T14:05:00Z">
              <w:r w:rsidRPr="001E7F20">
                <w:rPr>
                  <w:rFonts w:cs="Calibri"/>
                  <w:highlight w:val="yellow"/>
                  <w:rPrChange w:id="3990" w:author="USER" w:date="2012-08-30T08:58:00Z">
                    <w:rPr>
                      <w:rFonts w:cs="Calibri"/>
                      <w:sz w:val="16"/>
                      <w:szCs w:val="16"/>
                    </w:rPr>
                  </w:rPrChange>
                </w:rPr>
                <w:delText xml:space="preserve">following </w:delText>
              </w:r>
            </w:del>
            <w:r w:rsidRPr="001E7F20">
              <w:rPr>
                <w:rFonts w:cs="Calibri"/>
                <w:highlight w:val="yellow"/>
                <w:rPrChange w:id="3991" w:author="USER" w:date="2012-08-30T08:58:00Z">
                  <w:rPr>
                    <w:rFonts w:cs="Calibri"/>
                    <w:sz w:val="16"/>
                    <w:szCs w:val="16"/>
                  </w:rPr>
                </w:rPrChange>
              </w:rPr>
              <w:t>phase</w:t>
            </w:r>
            <w:del w:id="3992" w:author="USER" w:date="2012-09-06T16:55:00Z">
              <w:r w:rsidRPr="001E7F20">
                <w:rPr>
                  <w:rFonts w:cs="Calibri"/>
                  <w:highlight w:val="yellow"/>
                  <w:rPrChange w:id="3993" w:author="USER" w:date="2012-08-30T08:58:00Z">
                    <w:rPr>
                      <w:rFonts w:cs="Calibri"/>
                      <w:sz w:val="16"/>
                      <w:szCs w:val="16"/>
                    </w:rPr>
                  </w:rPrChange>
                </w:rPr>
                <w:delText>s</w:delText>
              </w:r>
            </w:del>
            <w:r w:rsidRPr="001E7F20">
              <w:rPr>
                <w:rFonts w:cs="Calibri"/>
                <w:highlight w:val="yellow"/>
                <w:rPrChange w:id="3994" w:author="USER" w:date="2012-08-30T08:58:00Z">
                  <w:rPr>
                    <w:rFonts w:cs="Calibri"/>
                    <w:sz w:val="16"/>
                    <w:szCs w:val="16"/>
                  </w:rPr>
                </w:rPrChange>
              </w:rPr>
              <w:t xml:space="preserve"> as coordinated phases; </w:t>
            </w:r>
            <w:del w:id="3995" w:author="cwetzel" w:date="2012-09-06T14:05:00Z">
              <w:r w:rsidRPr="001E7F20">
                <w:rPr>
                  <w:rFonts w:cs="Calibri"/>
                  <w:highlight w:val="yellow"/>
                  <w:rPrChange w:id="3996" w:author="USER" w:date="2012-08-30T08:58:00Z">
                    <w:rPr>
                      <w:rFonts w:cs="Calibri"/>
                      <w:sz w:val="16"/>
                      <w:szCs w:val="16"/>
                    </w:rPr>
                  </w:rPrChange>
                </w:rPr>
                <w:delText>(Specify which phases may be designated as the coordinated phase)</w:delText>
              </w:r>
            </w:del>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3997" w:author="USER" w:date="2012-08-30T08:58:00Z">
                  <w:rPr>
                    <w:rFonts w:cs="Calibri"/>
                  </w:rPr>
                </w:rPrChange>
              </w:rPr>
            </w:pPr>
            <w:r w:rsidRPr="001E7F20">
              <w:rPr>
                <w:rFonts w:cs="Calibri"/>
                <w:highlight w:val="yellow"/>
                <w:rPrChange w:id="3998" w:author="USER" w:date="2012-08-30T08:58:00Z">
                  <w:rPr>
                    <w:rFonts w:cs="Calibri"/>
                    <w:sz w:val="16"/>
                    <w:szCs w:val="16"/>
                  </w:rPr>
                </w:rPrChange>
              </w:rPr>
              <w:t>5.6.0-3</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3999" w:author="USER" w:date="2012-08-30T08:58:00Z">
                  <w:rPr>
                    <w:rFonts w:cs="Calibri"/>
                  </w:rPr>
                </w:rPrChange>
              </w:rPr>
            </w:pPr>
            <w:r w:rsidRPr="001E7F20">
              <w:rPr>
                <w:rFonts w:cs="Calibri"/>
                <w:highlight w:val="yellow"/>
                <w:rPrChange w:id="4000" w:author="USER" w:date="2012-08-30T08:58:00Z">
                  <w:rPr>
                    <w:rFonts w:cs="Calibri"/>
                    <w:sz w:val="16"/>
                    <w:szCs w:val="16"/>
                  </w:rPr>
                </w:rPrChange>
              </w:rPr>
              <w:t>the ability to separately monitor each lane on an approach and take different action depending on the conditions measured in each lane;</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4001" w:author="USER" w:date="2012-08-30T08:58:00Z">
                  <w:rPr>
                    <w:rFonts w:cs="Calibri"/>
                  </w:rPr>
                </w:rPrChange>
              </w:rPr>
            </w:pPr>
            <w:r w:rsidRPr="001E7F20">
              <w:rPr>
                <w:rFonts w:cs="Calibri"/>
                <w:highlight w:val="yellow"/>
                <w:rPrChange w:id="4002" w:author="USER" w:date="2012-08-30T08:58:00Z">
                  <w:rPr>
                    <w:rFonts w:cs="Calibri"/>
                    <w:sz w:val="16"/>
                    <w:szCs w:val="16"/>
                  </w:rPr>
                </w:rPrChange>
              </w:rPr>
              <w:t>5.6.0-4</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4003" w:author="USER" w:date="2012-08-30T08:58:00Z">
                  <w:rPr>
                    <w:rFonts w:cs="Calibri"/>
                  </w:rPr>
                </w:rPrChange>
              </w:rPr>
            </w:pPr>
            <w:r w:rsidRPr="001E7F20">
              <w:rPr>
                <w:rFonts w:cs="Calibri"/>
                <w:highlight w:val="yellow"/>
                <w:rPrChange w:id="4004" w:author="USER" w:date="2012-08-30T08:58:00Z">
                  <w:rPr>
                    <w:rFonts w:cs="Calibri"/>
                    <w:sz w:val="16"/>
                    <w:szCs w:val="16"/>
                  </w:rPr>
                </w:rPrChange>
              </w:rPr>
              <w:t>the ability to allow the coordinated phase to terminate early if the coordinated platoon is short;</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4005" w:author="USER" w:date="2012-08-30T08:58:00Z">
                  <w:rPr>
                    <w:rFonts w:cs="Calibri"/>
                  </w:rPr>
                </w:rPrChange>
              </w:rPr>
            </w:pPr>
            <w:r w:rsidRPr="001E7F20">
              <w:rPr>
                <w:rFonts w:cs="Calibri"/>
                <w:highlight w:val="yellow"/>
                <w:rPrChange w:id="4006" w:author="USER" w:date="2012-08-30T08:58:00Z">
                  <w:rPr>
                    <w:rFonts w:cs="Calibri"/>
                    <w:sz w:val="16"/>
                    <w:szCs w:val="16"/>
                  </w:rPr>
                </w:rPrChange>
              </w:rPr>
              <w:t>5.6.0-5</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4007" w:author="USER" w:date="2012-08-30T08:58:00Z">
                  <w:rPr>
                    <w:rFonts w:cs="Calibri"/>
                  </w:rPr>
                </w:rPrChange>
              </w:rPr>
            </w:pPr>
            <w:r w:rsidRPr="001E7F20">
              <w:rPr>
                <w:rFonts w:cs="Calibri"/>
                <w:highlight w:val="yellow"/>
                <w:rPrChange w:id="4008" w:author="USER" w:date="2012-08-30T08:58:00Z">
                  <w:rPr>
                    <w:rFonts w:cs="Calibri"/>
                    <w:sz w:val="16"/>
                    <w:szCs w:val="16"/>
                  </w:rPr>
                </w:rPrChange>
              </w:rPr>
              <w:t>the ability to introduce a non-coordinated phase later than its normal starting point within a cycle, if it can be served with minimum green within the remaining time available;</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4009" w:author="USER" w:date="2012-08-30T08:58:00Z">
                  <w:rPr>
                    <w:rFonts w:cs="Calibri"/>
                  </w:rPr>
                </w:rPrChange>
              </w:rPr>
            </w:pPr>
            <w:r w:rsidRPr="001E7F20">
              <w:rPr>
                <w:rFonts w:cs="Calibri"/>
                <w:highlight w:val="yellow"/>
                <w:rPrChange w:id="4010" w:author="USER" w:date="2012-08-30T08:58:00Z">
                  <w:rPr>
                    <w:rFonts w:cs="Calibri"/>
                    <w:sz w:val="16"/>
                    <w:szCs w:val="16"/>
                  </w:rPr>
                </w:rPrChange>
              </w:rPr>
              <w:t>5.6.0-6</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4011" w:author="USER" w:date="2012-08-30T08:58:00Z">
                  <w:rPr>
                    <w:rFonts w:cs="Calibri"/>
                  </w:rPr>
                </w:rPrChange>
              </w:rPr>
            </w:pPr>
            <w:r w:rsidRPr="001E7F20">
              <w:rPr>
                <w:rFonts w:cs="Calibri"/>
                <w:highlight w:val="yellow"/>
                <w:rPrChange w:id="4012" w:author="USER" w:date="2012-08-30T08:58:00Z">
                  <w:rPr>
                    <w:rFonts w:cs="Calibri"/>
                    <w:sz w:val="16"/>
                    <w:szCs w:val="16"/>
                  </w:rPr>
                </w:rPrChange>
              </w:rPr>
              <w:t>protected/permissive and permissive only phasing</w:t>
            </w:r>
          </w:p>
        </w:tc>
      </w:tr>
      <w:tr w:rsidR="00A535CF" w:rsidTr="00A535CF">
        <w:tc>
          <w:tcPr>
            <w:tcW w:w="2040" w:type="dxa"/>
            <w:shd w:val="clear" w:color="auto" w:fill="auto"/>
          </w:tcPr>
          <w:p w:rsidR="00A535CF" w:rsidRPr="0014026E" w:rsidRDefault="001E7F20" w:rsidP="00160ECC">
            <w:pPr>
              <w:tabs>
                <w:tab w:val="center" w:pos="4680"/>
                <w:tab w:val="right" w:pos="9360"/>
              </w:tabs>
              <w:rPr>
                <w:rFonts w:cs="Calibri"/>
                <w:highlight w:val="yellow"/>
                <w:rPrChange w:id="4013" w:author="USER" w:date="2012-08-30T08:58:00Z">
                  <w:rPr>
                    <w:rFonts w:cs="Calibri"/>
                  </w:rPr>
                </w:rPrChange>
              </w:rPr>
            </w:pPr>
            <w:r w:rsidRPr="001E7F20">
              <w:rPr>
                <w:rFonts w:cs="Calibri"/>
                <w:highlight w:val="yellow"/>
                <w:rPrChange w:id="4014" w:author="USER" w:date="2012-08-30T08:58:00Z">
                  <w:rPr>
                    <w:rFonts w:cs="Calibri"/>
                    <w:sz w:val="16"/>
                    <w:szCs w:val="16"/>
                  </w:rPr>
                </w:rPrChange>
              </w:rPr>
              <w:t>5.6.0-7</w:t>
            </w:r>
          </w:p>
        </w:tc>
        <w:tc>
          <w:tcPr>
            <w:tcW w:w="10938" w:type="dxa"/>
            <w:shd w:val="clear" w:color="auto" w:fill="auto"/>
          </w:tcPr>
          <w:p w:rsidR="00A535CF" w:rsidRPr="0014026E" w:rsidRDefault="001E7F20" w:rsidP="00160ECC">
            <w:pPr>
              <w:tabs>
                <w:tab w:val="center" w:pos="4680"/>
                <w:tab w:val="right" w:pos="9360"/>
              </w:tabs>
              <w:rPr>
                <w:rFonts w:cs="Calibri"/>
                <w:highlight w:val="yellow"/>
                <w:rPrChange w:id="4015" w:author="USER" w:date="2012-08-30T08:58:00Z">
                  <w:rPr>
                    <w:rFonts w:cs="Calibri"/>
                  </w:rPr>
                </w:rPrChange>
              </w:rPr>
            </w:pPr>
            <w:r w:rsidRPr="001E7F20">
              <w:rPr>
                <w:rFonts w:cs="Calibri"/>
                <w:highlight w:val="yellow"/>
                <w:rPrChange w:id="4016" w:author="USER" w:date="2012-08-30T08:58:00Z">
                  <w:rPr>
                    <w:rFonts w:cs="Calibri"/>
                    <w:sz w:val="16"/>
                    <w:szCs w:val="16"/>
                  </w:rPr>
                </w:rPrChange>
              </w:rPr>
              <w:t>support for flashing yellow protected/permissive and permissive only phasing</w:t>
            </w:r>
          </w:p>
        </w:tc>
      </w:tr>
      <w:tr w:rsidR="00A535CF" w:rsidTr="00A535CF">
        <w:tc>
          <w:tcPr>
            <w:tcW w:w="2040" w:type="dxa"/>
            <w:shd w:val="clear" w:color="auto" w:fill="auto"/>
          </w:tcPr>
          <w:p w:rsidR="00A535CF" w:rsidRPr="00AF3AF6" w:rsidRDefault="001E7F20" w:rsidP="00160ECC">
            <w:pPr>
              <w:tabs>
                <w:tab w:val="center" w:pos="4680"/>
                <w:tab w:val="right" w:pos="9360"/>
              </w:tabs>
              <w:rPr>
                <w:rFonts w:cs="Calibri"/>
                <w:highlight w:val="yellow"/>
                <w:rPrChange w:id="4017" w:author="USER" w:date="2012-09-07T15:58:00Z">
                  <w:rPr>
                    <w:rFonts w:cs="Calibri"/>
                  </w:rPr>
                </w:rPrChange>
              </w:rPr>
            </w:pPr>
            <w:r w:rsidRPr="001E7F20">
              <w:rPr>
                <w:rFonts w:cs="Calibri"/>
                <w:highlight w:val="yellow"/>
                <w:rPrChange w:id="4018" w:author="USER" w:date="2012-09-07T15:58:00Z">
                  <w:rPr>
                    <w:rFonts w:cs="Calibri"/>
                    <w:sz w:val="16"/>
                    <w:szCs w:val="16"/>
                  </w:rPr>
                </w:rPrChange>
              </w:rPr>
              <w:t>5.6.0-8</w:t>
            </w:r>
          </w:p>
        </w:tc>
        <w:tc>
          <w:tcPr>
            <w:tcW w:w="10938" w:type="dxa"/>
            <w:shd w:val="clear" w:color="auto" w:fill="auto"/>
          </w:tcPr>
          <w:p w:rsidR="00A535CF" w:rsidRPr="00AF3AF6" w:rsidRDefault="001E7F20" w:rsidP="00160ECC">
            <w:pPr>
              <w:tabs>
                <w:tab w:val="center" w:pos="4680"/>
                <w:tab w:val="right" w:pos="9360"/>
              </w:tabs>
              <w:rPr>
                <w:rFonts w:cs="Calibri"/>
                <w:highlight w:val="yellow"/>
                <w:rPrChange w:id="4019" w:author="USER" w:date="2012-09-07T15:58:00Z">
                  <w:rPr>
                    <w:rFonts w:cs="Calibri"/>
                  </w:rPr>
                </w:rPrChange>
              </w:rPr>
            </w:pPr>
            <w:del w:id="4020" w:author="USER" w:date="2012-09-06T08:24:00Z">
              <w:r w:rsidRPr="001E7F20">
                <w:rPr>
                  <w:rFonts w:cs="Calibri"/>
                  <w:highlight w:val="yellow"/>
                  <w:rPrChange w:id="4021" w:author="USER" w:date="2012-09-07T15:58:00Z">
                    <w:rPr>
                      <w:rFonts w:cs="Calibri"/>
                      <w:sz w:val="16"/>
                      <w:szCs w:val="16"/>
                    </w:rPr>
                  </w:rPrChange>
                </w:rPr>
                <w:delText xml:space="preserve">The </w:delText>
              </w:r>
            </w:del>
            <w:del w:id="4022" w:author="USER" w:date="2012-09-06T07:31:00Z">
              <w:r w:rsidRPr="001E7F20">
                <w:rPr>
                  <w:rFonts w:cs="Calibri"/>
                  <w:highlight w:val="yellow"/>
                  <w:rPrChange w:id="4023" w:author="USER" w:date="2012-09-07T15:58:00Z">
                    <w:rPr>
                      <w:rFonts w:cs="Calibri"/>
                      <w:sz w:val="16"/>
                      <w:szCs w:val="16"/>
                    </w:rPr>
                  </w:rPrChange>
                </w:rPr>
                <w:delText>agency</w:delText>
              </w:r>
            </w:del>
            <w:r w:rsidRPr="001E7F20">
              <w:rPr>
                <w:rFonts w:cs="Calibri"/>
                <w:highlight w:val="yellow"/>
                <w:rPrChange w:id="4024" w:author="USER" w:date="2012-09-07T15:58:00Z">
                  <w:rPr>
                    <w:rFonts w:cs="Calibri"/>
                    <w:sz w:val="16"/>
                    <w:szCs w:val="16"/>
                  </w:rPr>
                </w:rPrChange>
              </w:rPr>
              <w:t xml:space="preserve"> </w:t>
            </w:r>
            <w:ins w:id="4025" w:author="USER" w:date="2012-09-06T07:31:00Z">
              <w:r w:rsidR="0050062B" w:rsidRPr="00AF3AF6">
                <w:rPr>
                  <w:rFonts w:cs="Calibri"/>
                  <w:highlight w:val="yellow"/>
                </w:rPr>
                <w:t xml:space="preserve">SCTE </w:t>
              </w:r>
            </w:ins>
            <w:r w:rsidRPr="001E7F20">
              <w:rPr>
                <w:rFonts w:cs="Calibri"/>
                <w:highlight w:val="yellow"/>
                <w:rPrChange w:id="4026" w:author="USER" w:date="2012-09-07T15:58:00Z">
                  <w:rPr>
                    <w:rFonts w:cs="Calibri"/>
                    <w:sz w:val="16"/>
                    <w:szCs w:val="16"/>
                  </w:rPr>
                </w:rPrChange>
              </w:rPr>
              <w:t xml:space="preserve">may operate external devices using discrete signal outputs from the ASCT including occupancy on a </w:t>
            </w:r>
            <w:r w:rsidRPr="001E7F20">
              <w:rPr>
                <w:rFonts w:cs="Calibri"/>
                <w:highlight w:val="yellow"/>
                <w:rPrChange w:id="4027" w:author="USER" w:date="2012-09-07T15:58:00Z">
                  <w:rPr>
                    <w:rFonts w:cs="Calibri"/>
                    <w:sz w:val="16"/>
                    <w:szCs w:val="16"/>
                  </w:rPr>
                </w:rPrChange>
              </w:rPr>
              <w:lastRenderedPageBreak/>
              <w:t xml:space="preserve">detector, cycle length, and time-of-day. (User </w:t>
            </w:r>
            <w:proofErr w:type="gramStart"/>
            <w:r w:rsidRPr="001E7F20">
              <w:rPr>
                <w:rFonts w:cs="Calibri"/>
                <w:highlight w:val="yellow"/>
                <w:rPrChange w:id="4028" w:author="USER" w:date="2012-09-07T15:58:00Z">
                  <w:rPr>
                    <w:rFonts w:cs="Calibri"/>
                    <w:sz w:val="16"/>
                    <w:szCs w:val="16"/>
                  </w:rPr>
                </w:rPrChange>
              </w:rPr>
              <w:t>select</w:t>
            </w:r>
            <w:proofErr w:type="gramEnd"/>
            <w:r w:rsidRPr="001E7F20">
              <w:rPr>
                <w:rFonts w:cs="Calibri"/>
                <w:highlight w:val="yellow"/>
                <w:rPrChange w:id="4029" w:author="USER" w:date="2012-09-07T15:58:00Z">
                  <w:rPr>
                    <w:rFonts w:cs="Calibri"/>
                    <w:sz w:val="16"/>
                    <w:szCs w:val="16"/>
                  </w:rPr>
                </w:rPrChange>
              </w:rPr>
              <w:t xml:space="preserve"> desired features.)</w:t>
            </w:r>
          </w:p>
        </w:tc>
      </w:tr>
      <w:tr w:rsidR="00A535CF" w:rsidTr="00A535CF">
        <w:tc>
          <w:tcPr>
            <w:tcW w:w="2040" w:type="dxa"/>
            <w:shd w:val="clear" w:color="auto" w:fill="auto"/>
          </w:tcPr>
          <w:p w:rsidR="00A535CF" w:rsidRPr="00AF3AF6" w:rsidRDefault="001E7F20" w:rsidP="00160ECC">
            <w:pPr>
              <w:rPr>
                <w:rFonts w:cs="Calibri"/>
                <w:highlight w:val="yellow"/>
                <w:rPrChange w:id="4030" w:author="USER" w:date="2012-09-07T15:58:00Z">
                  <w:rPr>
                    <w:rFonts w:cs="Calibri"/>
                  </w:rPr>
                </w:rPrChange>
              </w:rPr>
            </w:pPr>
            <w:r w:rsidRPr="001E7F20">
              <w:rPr>
                <w:rFonts w:cs="Calibri"/>
                <w:highlight w:val="yellow"/>
                <w:rPrChange w:id="4031" w:author="USER" w:date="2012-09-07T15:58:00Z">
                  <w:rPr>
                    <w:rFonts w:cs="Calibri"/>
                    <w:sz w:val="16"/>
                    <w:szCs w:val="16"/>
                  </w:rPr>
                </w:rPrChange>
              </w:rPr>
              <w:lastRenderedPageBreak/>
              <w:t>5.7</w:t>
            </w:r>
          </w:p>
        </w:tc>
        <w:tc>
          <w:tcPr>
            <w:tcW w:w="10938" w:type="dxa"/>
            <w:shd w:val="clear" w:color="auto" w:fill="auto"/>
          </w:tcPr>
          <w:p w:rsidR="00A535CF" w:rsidRPr="00AF3AF6" w:rsidRDefault="001E7F20" w:rsidP="00160ECC">
            <w:pPr>
              <w:pStyle w:val="Heading2"/>
              <w:rPr>
                <w:highlight w:val="yellow"/>
                <w:rPrChange w:id="4032" w:author="USER" w:date="2012-09-07T15:58:00Z">
                  <w:rPr/>
                </w:rPrChange>
              </w:rPr>
            </w:pPr>
            <w:r w:rsidRPr="001E7F20">
              <w:rPr>
                <w:highlight w:val="yellow"/>
                <w:rPrChange w:id="4033" w:author="USER" w:date="2012-09-07T15:58:00Z">
                  <w:rPr>
                    <w:sz w:val="16"/>
                    <w:szCs w:val="16"/>
                  </w:rPr>
                </w:rPrChange>
              </w:rPr>
              <w:t>5.7 Organizations Involved</w:t>
            </w:r>
          </w:p>
        </w:tc>
      </w:tr>
    </w:tbl>
    <w:p w:rsidR="0023556C" w:rsidRDefault="0023556C">
      <w:r>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AF3AF6" w:rsidRDefault="001E7F20" w:rsidP="00160ECC">
            <w:pPr>
              <w:rPr>
                <w:rFonts w:cs="Calibri"/>
                <w:highlight w:val="yellow"/>
                <w:rPrChange w:id="4034" w:author="USER" w:date="2012-09-07T15:58:00Z">
                  <w:rPr>
                    <w:rFonts w:cs="Calibri"/>
                  </w:rPr>
                </w:rPrChange>
              </w:rPr>
            </w:pPr>
            <w:r w:rsidRPr="001E7F20">
              <w:rPr>
                <w:rFonts w:cs="Calibri"/>
                <w:highlight w:val="yellow"/>
                <w:rPrChange w:id="4035" w:author="USER" w:date="2012-09-07T15:58:00Z">
                  <w:rPr>
                    <w:rFonts w:cs="Calibri"/>
                    <w:sz w:val="16"/>
                    <w:szCs w:val="16"/>
                  </w:rPr>
                </w:rPrChange>
              </w:rPr>
              <w:t>6</w:t>
            </w:r>
          </w:p>
        </w:tc>
        <w:tc>
          <w:tcPr>
            <w:tcW w:w="10938" w:type="dxa"/>
            <w:shd w:val="clear" w:color="auto" w:fill="auto"/>
          </w:tcPr>
          <w:p w:rsidR="00A535CF" w:rsidRDefault="00A535CF" w:rsidP="00160ECC">
            <w:pPr>
              <w:pStyle w:val="Heading1"/>
            </w:pPr>
            <w:r w:rsidRPr="000B37AB">
              <w:rPr>
                <w:highlight w:val="yellow"/>
                <w:rPrChange w:id="4036" w:author="USER" w:date="2012-09-12T09:37:00Z">
                  <w:rPr/>
                </w:rPrChange>
              </w:rPr>
              <w:t>6 Chapter 6: Adaptive Operational Environment</w:t>
            </w:r>
          </w:p>
        </w:tc>
      </w:tr>
      <w:tr w:rsidR="00A535CF" w:rsidTr="00A535CF">
        <w:tc>
          <w:tcPr>
            <w:tcW w:w="2040" w:type="dxa"/>
            <w:shd w:val="clear" w:color="auto" w:fill="auto"/>
          </w:tcPr>
          <w:p w:rsidR="00A535CF" w:rsidRPr="00AF3AF6" w:rsidRDefault="001E7F20" w:rsidP="00160ECC">
            <w:pPr>
              <w:rPr>
                <w:rFonts w:cs="Calibri"/>
                <w:highlight w:val="yellow"/>
                <w:rPrChange w:id="4037" w:author="USER" w:date="2012-09-07T15:58:00Z">
                  <w:rPr>
                    <w:rFonts w:cs="Calibri"/>
                  </w:rPr>
                </w:rPrChange>
              </w:rPr>
            </w:pPr>
            <w:r w:rsidRPr="001E7F20">
              <w:rPr>
                <w:rFonts w:cs="Calibri"/>
                <w:highlight w:val="yellow"/>
                <w:rPrChange w:id="4038" w:author="USER" w:date="2012-09-07T15:58:00Z">
                  <w:rPr>
                    <w:rFonts w:cs="Calibri"/>
                    <w:sz w:val="16"/>
                    <w:szCs w:val="16"/>
                  </w:rPr>
                </w:rPrChange>
              </w:rPr>
              <w:t>6.0-1</w:t>
            </w:r>
          </w:p>
        </w:tc>
        <w:tc>
          <w:tcPr>
            <w:tcW w:w="10938" w:type="dxa"/>
            <w:shd w:val="clear" w:color="auto" w:fill="auto"/>
          </w:tcPr>
          <w:p w:rsidR="00A535CF" w:rsidRPr="00AA2147" w:rsidRDefault="001E7F20" w:rsidP="0050062B">
            <w:pPr>
              <w:tabs>
                <w:tab w:val="center" w:pos="4680"/>
                <w:tab w:val="right" w:pos="9360"/>
              </w:tabs>
              <w:rPr>
                <w:rFonts w:cs="Calibri"/>
                <w:highlight w:val="yellow"/>
                <w:rPrChange w:id="4039" w:author="USER" w:date="2012-08-27T08:45:00Z">
                  <w:rPr>
                    <w:rFonts w:cs="Calibri"/>
                  </w:rPr>
                </w:rPrChange>
              </w:rPr>
            </w:pPr>
            <w:r w:rsidRPr="001E7F20">
              <w:rPr>
                <w:rFonts w:cs="Calibri"/>
                <w:highlight w:val="yellow"/>
                <w:rPrChange w:id="4040" w:author="USER" w:date="2012-08-27T08:45:00Z">
                  <w:rPr>
                    <w:rFonts w:cs="Calibri"/>
                    <w:sz w:val="16"/>
                    <w:szCs w:val="16"/>
                  </w:rPr>
                </w:rPrChange>
              </w:rPr>
              <w:t xml:space="preserve">The system will be operated and monitored from </w:t>
            </w:r>
            <w:ins w:id="4041" w:author="USER" w:date="2012-09-06T08:39:00Z">
              <w:r w:rsidR="00535812">
                <w:rPr>
                  <w:rFonts w:cs="Calibri"/>
                  <w:highlight w:val="yellow"/>
                </w:rPr>
                <w:t xml:space="preserve">workstations located at the </w:t>
              </w:r>
            </w:ins>
            <w:ins w:id="4042" w:author="USER" w:date="2012-09-06T07:31:00Z">
              <w:r w:rsidR="0050062B">
                <w:rPr>
                  <w:rFonts w:cs="Calibri"/>
                  <w:highlight w:val="yellow"/>
                </w:rPr>
                <w:t>SCTE</w:t>
              </w:r>
            </w:ins>
            <w:ins w:id="4043" w:author="USER" w:date="2012-08-31T11:21:00Z">
              <w:r w:rsidR="005E288F">
                <w:rPr>
                  <w:rFonts w:cs="Calibri"/>
                  <w:highlight w:val="yellow"/>
                </w:rPr>
                <w:t xml:space="preserve"> </w:t>
              </w:r>
            </w:ins>
            <w:r w:rsidRPr="001E7F20">
              <w:rPr>
                <w:rFonts w:cs="Calibri"/>
                <w:highlight w:val="yellow"/>
                <w:rPrChange w:id="4044" w:author="USER" w:date="2012-08-27T08:45:00Z">
                  <w:rPr>
                    <w:rFonts w:cs="Calibri"/>
                    <w:sz w:val="16"/>
                    <w:szCs w:val="16"/>
                  </w:rPr>
                </w:rPrChange>
              </w:rPr>
              <w:t>TMC</w:t>
            </w:r>
            <w:ins w:id="4045" w:author="USER" w:date="2012-09-06T08:42:00Z">
              <w:r w:rsidR="00535812">
                <w:rPr>
                  <w:rFonts w:cs="Calibri"/>
                  <w:highlight w:val="yellow"/>
                </w:rPr>
                <w:t xml:space="preserve"> through the ASCT web application.</w:t>
              </w:r>
            </w:ins>
            <w:del w:id="4046" w:author="USER" w:date="2012-09-06T08:42:00Z">
              <w:r w:rsidRPr="001E7F20">
                <w:rPr>
                  <w:rFonts w:cs="Calibri"/>
                  <w:highlight w:val="yellow"/>
                  <w:rPrChange w:id="4047" w:author="USER" w:date="2012-08-27T08:45:00Z">
                    <w:rPr>
                      <w:rFonts w:cs="Calibri"/>
                      <w:sz w:val="16"/>
                      <w:szCs w:val="16"/>
                    </w:rPr>
                  </w:rPrChange>
                </w:rPr>
                <w:delText>.</w:delText>
              </w:r>
            </w:del>
          </w:p>
        </w:tc>
      </w:tr>
      <w:tr w:rsidR="00A535CF" w:rsidTr="00A535CF">
        <w:tc>
          <w:tcPr>
            <w:tcW w:w="2040" w:type="dxa"/>
            <w:shd w:val="clear" w:color="auto" w:fill="auto"/>
          </w:tcPr>
          <w:p w:rsidR="00A535CF" w:rsidRPr="00AF3AF6" w:rsidRDefault="001E7F20" w:rsidP="00160ECC">
            <w:pPr>
              <w:rPr>
                <w:rFonts w:cs="Calibri"/>
                <w:highlight w:val="yellow"/>
                <w:rPrChange w:id="4048" w:author="USER" w:date="2012-09-07T15:58:00Z">
                  <w:rPr>
                    <w:rFonts w:cs="Calibri"/>
                  </w:rPr>
                </w:rPrChange>
              </w:rPr>
            </w:pPr>
            <w:r w:rsidRPr="001E7F20">
              <w:rPr>
                <w:rFonts w:cs="Calibri"/>
                <w:highlight w:val="yellow"/>
                <w:rPrChange w:id="4049" w:author="USER" w:date="2012-09-07T15:58:00Z">
                  <w:rPr>
                    <w:rFonts w:cs="Calibri"/>
                    <w:sz w:val="16"/>
                    <w:szCs w:val="16"/>
                  </w:rPr>
                </w:rPrChange>
              </w:rPr>
              <w:t>6.0-2</w:t>
            </w:r>
          </w:p>
        </w:tc>
        <w:tc>
          <w:tcPr>
            <w:tcW w:w="10938" w:type="dxa"/>
            <w:shd w:val="clear" w:color="auto" w:fill="auto"/>
          </w:tcPr>
          <w:p w:rsidR="00A535CF" w:rsidRPr="00AA2147" w:rsidRDefault="005E288F" w:rsidP="0050062B">
            <w:pPr>
              <w:tabs>
                <w:tab w:val="center" w:pos="4680"/>
                <w:tab w:val="right" w:pos="9360"/>
              </w:tabs>
              <w:rPr>
                <w:rFonts w:cs="Calibri"/>
                <w:highlight w:val="yellow"/>
                <w:rPrChange w:id="4050" w:author="USER" w:date="2012-08-27T08:45:00Z">
                  <w:rPr>
                    <w:rFonts w:cs="Calibri"/>
                  </w:rPr>
                </w:rPrChange>
              </w:rPr>
            </w:pPr>
            <w:ins w:id="4051" w:author="USER" w:date="2012-08-31T11:22:00Z">
              <w:r w:rsidRPr="009F2672">
                <w:rPr>
                  <w:rFonts w:cs="Calibri"/>
                  <w:highlight w:val="yellow"/>
                </w:rPr>
                <w:t>The system will be operated and monitored from</w:t>
              </w:r>
            </w:ins>
            <w:ins w:id="4052" w:author="USER" w:date="2012-09-06T08:40:00Z">
              <w:r w:rsidR="00535812">
                <w:rPr>
                  <w:rFonts w:cs="Calibri"/>
                  <w:highlight w:val="yellow"/>
                </w:rPr>
                <w:t xml:space="preserve"> workstations located at the</w:t>
              </w:r>
            </w:ins>
            <w:ins w:id="4053" w:author="USER" w:date="2012-08-31T11:22:00Z">
              <w:r w:rsidRPr="009F2672">
                <w:rPr>
                  <w:rFonts w:cs="Calibri"/>
                  <w:highlight w:val="yellow"/>
                </w:rPr>
                <w:t xml:space="preserve"> </w:t>
              </w:r>
            </w:ins>
            <w:ins w:id="4054" w:author="USER" w:date="2012-09-06T07:32:00Z">
              <w:r w:rsidR="0050062B">
                <w:rPr>
                  <w:rFonts w:cs="Calibri"/>
                  <w:highlight w:val="yellow"/>
                </w:rPr>
                <w:t xml:space="preserve">SCTE </w:t>
              </w:r>
            </w:ins>
            <w:ins w:id="4055" w:author="USER" w:date="2012-08-31T11:23:00Z">
              <w:r>
                <w:rPr>
                  <w:rFonts w:cs="Calibri"/>
                  <w:highlight w:val="yellow"/>
                </w:rPr>
                <w:t xml:space="preserve">signal </w:t>
              </w:r>
            </w:ins>
            <w:r w:rsidR="001E7F20" w:rsidRPr="001E7F20">
              <w:rPr>
                <w:rFonts w:cs="Calibri"/>
                <w:highlight w:val="yellow"/>
                <w:rPrChange w:id="4056" w:author="USER" w:date="2012-08-27T08:45:00Z">
                  <w:rPr>
                    <w:rFonts w:cs="Calibri"/>
                    <w:sz w:val="16"/>
                    <w:szCs w:val="16"/>
                  </w:rPr>
                </w:rPrChange>
              </w:rPr>
              <w:t>shop</w:t>
            </w:r>
            <w:ins w:id="4057" w:author="USER" w:date="2012-09-06T08:41:00Z">
              <w:r w:rsidR="00535812">
                <w:rPr>
                  <w:rFonts w:cs="Calibri"/>
                  <w:highlight w:val="yellow"/>
                </w:rPr>
                <w:t xml:space="preserve"> through the ASCT web application.</w:t>
              </w:r>
            </w:ins>
            <w:del w:id="4058" w:author="USER" w:date="2012-09-06T08:41:00Z">
              <w:r w:rsidR="001E7F20" w:rsidRPr="001E7F20">
                <w:rPr>
                  <w:rFonts w:cs="Calibri"/>
                  <w:highlight w:val="yellow"/>
                  <w:rPrChange w:id="4059" w:author="USER" w:date="2012-08-27T08:45:00Z">
                    <w:rPr>
                      <w:rFonts w:cs="Calibri"/>
                      <w:sz w:val="16"/>
                      <w:szCs w:val="16"/>
                    </w:rPr>
                  </w:rPrChange>
                </w:rPr>
                <w:delText>.</w:delText>
              </w:r>
            </w:del>
          </w:p>
        </w:tc>
      </w:tr>
      <w:tr w:rsidR="00A535CF" w:rsidTr="00A535CF">
        <w:tc>
          <w:tcPr>
            <w:tcW w:w="2040" w:type="dxa"/>
            <w:shd w:val="clear" w:color="auto" w:fill="auto"/>
          </w:tcPr>
          <w:p w:rsidR="00A535CF" w:rsidRPr="00AF3AF6" w:rsidRDefault="00A535CF" w:rsidP="00160ECC">
            <w:pPr>
              <w:rPr>
                <w:rFonts w:cs="Calibri"/>
                <w:highlight w:val="yellow"/>
                <w:rPrChange w:id="4060" w:author="USER" w:date="2012-09-07T15:58:00Z">
                  <w:rPr>
                    <w:rFonts w:cs="Calibri"/>
                  </w:rPr>
                </w:rPrChange>
              </w:rPr>
            </w:pPr>
            <w:r w:rsidRPr="00AF3AF6">
              <w:rPr>
                <w:rFonts w:cs="Calibri"/>
              </w:rPr>
              <w:t>6.0-3</w:t>
            </w:r>
          </w:p>
        </w:tc>
        <w:tc>
          <w:tcPr>
            <w:tcW w:w="10938" w:type="dxa"/>
            <w:shd w:val="clear" w:color="auto" w:fill="auto"/>
          </w:tcPr>
          <w:p w:rsidR="00A535CF" w:rsidRPr="00535812" w:rsidRDefault="001E7F20" w:rsidP="0050062B">
            <w:pPr>
              <w:tabs>
                <w:tab w:val="center" w:pos="4680"/>
                <w:tab w:val="right" w:pos="9360"/>
              </w:tabs>
              <w:rPr>
                <w:rFonts w:cs="Calibri"/>
                <w:strike/>
                <w:highlight w:val="yellow"/>
                <w:rPrChange w:id="4061" w:author="USER" w:date="2012-09-06T08:41:00Z">
                  <w:rPr>
                    <w:rFonts w:cs="Calibri"/>
                  </w:rPr>
                </w:rPrChange>
              </w:rPr>
            </w:pPr>
            <w:r w:rsidRPr="001E7F20">
              <w:rPr>
                <w:rFonts w:cs="Calibri"/>
                <w:strike/>
                <w:rPrChange w:id="4062" w:author="USER" w:date="2012-09-06T08:41:00Z">
                  <w:rPr>
                    <w:rFonts w:cs="Calibri"/>
                    <w:sz w:val="16"/>
                    <w:szCs w:val="16"/>
                  </w:rPr>
                </w:rPrChange>
              </w:rPr>
              <w:t>The system will be operated and monitored from workstations located (specify who will have workstations and where they will be located)</w:t>
            </w:r>
            <w:del w:id="4063" w:author="USER" w:date="2012-09-06T08:40:00Z">
              <w:r w:rsidRPr="001E7F20">
                <w:rPr>
                  <w:rFonts w:cs="Calibri"/>
                  <w:strike/>
                  <w:rPrChange w:id="4064" w:author="USER" w:date="2012-09-06T08:41:00Z">
                    <w:rPr>
                      <w:rFonts w:cs="Calibri"/>
                      <w:sz w:val="16"/>
                      <w:szCs w:val="16"/>
                    </w:rPr>
                  </w:rPrChange>
                </w:rPr>
                <w:delText>.</w:delText>
              </w:r>
            </w:del>
          </w:p>
        </w:tc>
      </w:tr>
      <w:tr w:rsidR="00A535CF" w:rsidTr="00A535CF">
        <w:tc>
          <w:tcPr>
            <w:tcW w:w="2040" w:type="dxa"/>
            <w:shd w:val="clear" w:color="auto" w:fill="auto"/>
          </w:tcPr>
          <w:p w:rsidR="00A535CF" w:rsidRPr="00AF3AF6" w:rsidRDefault="001E7F20" w:rsidP="00160ECC">
            <w:pPr>
              <w:rPr>
                <w:rFonts w:cs="Calibri"/>
                <w:highlight w:val="yellow"/>
                <w:rPrChange w:id="4065" w:author="USER" w:date="2012-09-07T15:58:00Z">
                  <w:rPr>
                    <w:rFonts w:cs="Calibri"/>
                  </w:rPr>
                </w:rPrChange>
              </w:rPr>
            </w:pPr>
            <w:r w:rsidRPr="001E7F20">
              <w:rPr>
                <w:rFonts w:cs="Calibri"/>
                <w:highlight w:val="yellow"/>
                <w:rPrChange w:id="4066" w:author="USER" w:date="2012-09-07T15:58:00Z">
                  <w:rPr>
                    <w:rFonts w:cs="Calibri"/>
                    <w:sz w:val="16"/>
                    <w:szCs w:val="16"/>
                  </w:rPr>
                </w:rPrChange>
              </w:rPr>
              <w:t>6.0-4</w:t>
            </w:r>
          </w:p>
        </w:tc>
        <w:tc>
          <w:tcPr>
            <w:tcW w:w="10938" w:type="dxa"/>
            <w:shd w:val="clear" w:color="auto" w:fill="auto"/>
          </w:tcPr>
          <w:p w:rsidR="00A535CF" w:rsidRPr="00AA2147" w:rsidRDefault="001E7F20" w:rsidP="005E288F">
            <w:pPr>
              <w:tabs>
                <w:tab w:val="center" w:pos="4680"/>
                <w:tab w:val="right" w:pos="9360"/>
              </w:tabs>
              <w:rPr>
                <w:rFonts w:cs="Calibri"/>
                <w:highlight w:val="yellow"/>
                <w:rPrChange w:id="4067" w:author="USER" w:date="2012-08-27T08:45:00Z">
                  <w:rPr>
                    <w:rFonts w:cs="Calibri"/>
                  </w:rPr>
                </w:rPrChange>
              </w:rPr>
            </w:pPr>
            <w:r w:rsidRPr="001E7F20">
              <w:rPr>
                <w:rFonts w:cs="Calibri"/>
                <w:highlight w:val="yellow"/>
                <w:rPrChange w:id="4068" w:author="USER" w:date="2012-08-27T08:45:00Z">
                  <w:rPr>
                    <w:rFonts w:cs="Calibri"/>
                    <w:sz w:val="16"/>
                    <w:szCs w:val="16"/>
                  </w:rPr>
                </w:rPrChange>
              </w:rPr>
              <w:t>An operator will be able to have full access to the system from</w:t>
            </w:r>
            <w:ins w:id="4069" w:author="USER" w:date="2012-08-22T09:22:00Z">
              <w:r w:rsidRPr="001E7F20">
                <w:rPr>
                  <w:rFonts w:cs="Calibri"/>
                  <w:highlight w:val="yellow"/>
                  <w:rPrChange w:id="4070" w:author="USER" w:date="2012-08-27T08:45:00Z">
                    <w:rPr>
                      <w:rFonts w:cs="Calibri"/>
                      <w:sz w:val="16"/>
                      <w:szCs w:val="16"/>
                    </w:rPr>
                  </w:rPrChange>
                </w:rPr>
                <w:t xml:space="preserve"> </w:t>
              </w:r>
            </w:ins>
            <w:ins w:id="4071" w:author="USER" w:date="2012-09-06T08:42:00Z">
              <w:r w:rsidR="00535812">
                <w:rPr>
                  <w:rFonts w:cs="Calibri"/>
                  <w:highlight w:val="yellow"/>
                </w:rPr>
                <w:t>Seminole County</w:t>
              </w:r>
            </w:ins>
            <w:ins w:id="4072" w:author="USER" w:date="2012-09-06T08:43:00Z">
              <w:r w:rsidR="00535812">
                <w:rPr>
                  <w:rFonts w:cs="Calibri"/>
                  <w:highlight w:val="yellow"/>
                </w:rPr>
                <w:t>’s</w:t>
              </w:r>
            </w:ins>
            <w:ins w:id="4073" w:author="USER" w:date="2012-09-06T07:14:00Z">
              <w:r w:rsidR="007435B6">
                <w:rPr>
                  <w:rFonts w:cs="Calibri"/>
                  <w:highlight w:val="yellow"/>
                </w:rPr>
                <w:t xml:space="preserve"> </w:t>
              </w:r>
            </w:ins>
            <w:ins w:id="4074" w:author="USER" w:date="2012-08-31T11:24:00Z">
              <w:r w:rsidR="007435B6">
                <w:rPr>
                  <w:rFonts w:cs="Calibri"/>
                  <w:highlight w:val="yellow"/>
                </w:rPr>
                <w:t>LAN or</w:t>
              </w:r>
            </w:ins>
            <w:ins w:id="4075" w:author="USER" w:date="2012-09-06T07:14:00Z">
              <w:r w:rsidR="007435B6">
                <w:rPr>
                  <w:rFonts w:cs="Calibri"/>
                  <w:highlight w:val="yellow"/>
                </w:rPr>
                <w:t xml:space="preserve"> through the internet</w:t>
              </w:r>
            </w:ins>
            <w:ins w:id="4076" w:author="USER" w:date="2012-08-31T11:24:00Z">
              <w:r w:rsidR="007435B6">
                <w:rPr>
                  <w:rFonts w:cs="Calibri"/>
                  <w:highlight w:val="yellow"/>
                </w:rPr>
                <w:t xml:space="preserve"> </w:t>
              </w:r>
            </w:ins>
            <w:ins w:id="4077" w:author="USER" w:date="2012-09-06T07:14:00Z">
              <w:r w:rsidR="007435B6">
                <w:rPr>
                  <w:rFonts w:cs="Calibri"/>
                  <w:highlight w:val="yellow"/>
                </w:rPr>
                <w:t>utilizing a</w:t>
              </w:r>
            </w:ins>
            <w:ins w:id="4078" w:author="USER" w:date="2012-08-31T11:24:00Z">
              <w:r w:rsidR="007435B6">
                <w:rPr>
                  <w:rFonts w:cs="Calibri"/>
                  <w:highlight w:val="yellow"/>
                </w:rPr>
                <w:t xml:space="preserve"> </w:t>
              </w:r>
            </w:ins>
            <w:ins w:id="4079" w:author="USER" w:date="2012-09-06T08:43:00Z">
              <w:r w:rsidR="00535812">
                <w:rPr>
                  <w:rFonts w:cs="Calibri"/>
                  <w:highlight w:val="yellow"/>
                </w:rPr>
                <w:t xml:space="preserve">secure </w:t>
              </w:r>
            </w:ins>
            <w:ins w:id="4080" w:author="USER" w:date="2012-08-31T11:24:00Z">
              <w:r w:rsidR="007435B6">
                <w:rPr>
                  <w:rFonts w:cs="Calibri"/>
                  <w:highlight w:val="yellow"/>
                </w:rPr>
                <w:t>VPN connection</w:t>
              </w:r>
              <w:proofErr w:type="gramStart"/>
              <w:r w:rsidR="005E288F">
                <w:rPr>
                  <w:rFonts w:cs="Calibri"/>
                  <w:highlight w:val="yellow"/>
                </w:rPr>
                <w:t>.</w:t>
              </w:r>
            </w:ins>
            <w:ins w:id="4081" w:author="USER" w:date="2012-08-22T09:23:00Z">
              <w:r w:rsidRPr="001E7F20">
                <w:rPr>
                  <w:rFonts w:cs="Calibri"/>
                  <w:strike/>
                  <w:highlight w:val="yellow"/>
                  <w:rPrChange w:id="4082" w:author="USER" w:date="2012-08-27T08:45:00Z">
                    <w:rPr>
                      <w:rFonts w:cs="Calibri"/>
                      <w:sz w:val="16"/>
                      <w:szCs w:val="16"/>
                    </w:rPr>
                  </w:rPrChange>
                </w:rPr>
                <w:t>.</w:t>
              </w:r>
            </w:ins>
            <w:proofErr w:type="gramEnd"/>
            <w:r w:rsidRPr="001E7F20">
              <w:rPr>
                <w:rFonts w:cs="Calibri"/>
                <w:strike/>
                <w:highlight w:val="yellow"/>
                <w:rPrChange w:id="4083" w:author="USER" w:date="2012-08-27T08:45:00Z">
                  <w:rPr>
                    <w:rFonts w:cs="Calibri"/>
                    <w:sz w:val="16"/>
                    <w:szCs w:val="16"/>
                  </w:rPr>
                </w:rPrChange>
              </w:rPr>
              <w:t xml:space="preserve"> </w:t>
            </w:r>
            <w:proofErr w:type="gramStart"/>
            <w:r w:rsidRPr="001E7F20">
              <w:rPr>
                <w:rFonts w:cs="Calibri"/>
                <w:strike/>
                <w:highlight w:val="yellow"/>
                <w:rPrChange w:id="4084" w:author="USER" w:date="2012-08-27T08:45:00Z">
                  <w:rPr>
                    <w:rFonts w:cs="Calibri"/>
                    <w:sz w:val="16"/>
                    <w:szCs w:val="16"/>
                  </w:rPr>
                </w:rPrChange>
              </w:rPr>
              <w:t>each</w:t>
            </w:r>
            <w:proofErr w:type="gramEnd"/>
            <w:r w:rsidRPr="001E7F20">
              <w:rPr>
                <w:rFonts w:cs="Calibri"/>
                <w:strike/>
                <w:highlight w:val="yellow"/>
                <w:rPrChange w:id="4085" w:author="USER" w:date="2012-08-27T08:45:00Z">
                  <w:rPr>
                    <w:rFonts w:cs="Calibri"/>
                    <w:sz w:val="16"/>
                    <w:szCs w:val="16"/>
                  </w:rPr>
                </w:rPrChange>
              </w:rPr>
              <w:t xml:space="preserve"> local controller or on-street master.</w:t>
            </w:r>
          </w:p>
        </w:tc>
      </w:tr>
      <w:tr w:rsidR="00A535CF" w:rsidTr="00A535CF">
        <w:tc>
          <w:tcPr>
            <w:tcW w:w="2040" w:type="dxa"/>
            <w:shd w:val="clear" w:color="auto" w:fill="auto"/>
          </w:tcPr>
          <w:p w:rsidR="00A535CF" w:rsidRPr="00AF3AF6" w:rsidRDefault="001E7F20" w:rsidP="00160ECC">
            <w:pPr>
              <w:rPr>
                <w:rFonts w:cs="Calibri"/>
                <w:highlight w:val="yellow"/>
                <w:rPrChange w:id="4086" w:author="USER" w:date="2012-09-07T15:58:00Z">
                  <w:rPr>
                    <w:rFonts w:cs="Calibri"/>
                  </w:rPr>
                </w:rPrChange>
              </w:rPr>
            </w:pPr>
            <w:r w:rsidRPr="001E7F20">
              <w:rPr>
                <w:rFonts w:cs="Calibri"/>
                <w:highlight w:val="yellow"/>
                <w:rPrChange w:id="4087" w:author="USER" w:date="2012-09-07T15:58:00Z">
                  <w:rPr>
                    <w:rFonts w:cs="Calibri"/>
                    <w:sz w:val="16"/>
                    <w:szCs w:val="16"/>
                  </w:rPr>
                </w:rPrChange>
              </w:rPr>
              <w:t>6.0-5</w:t>
            </w:r>
          </w:p>
        </w:tc>
        <w:tc>
          <w:tcPr>
            <w:tcW w:w="10938" w:type="dxa"/>
            <w:shd w:val="clear" w:color="auto" w:fill="auto"/>
          </w:tcPr>
          <w:p w:rsidR="00A535CF" w:rsidRPr="00AA2147" w:rsidRDefault="001E7F20" w:rsidP="0095062F">
            <w:pPr>
              <w:tabs>
                <w:tab w:val="center" w:pos="4680"/>
                <w:tab w:val="right" w:pos="9360"/>
              </w:tabs>
              <w:rPr>
                <w:rFonts w:cs="Calibri"/>
                <w:highlight w:val="yellow"/>
                <w:rPrChange w:id="4088" w:author="USER" w:date="2012-08-27T08:45:00Z">
                  <w:rPr>
                    <w:rFonts w:cs="Calibri"/>
                  </w:rPr>
                </w:rPrChange>
              </w:rPr>
            </w:pPr>
            <w:r w:rsidRPr="001E7F20">
              <w:rPr>
                <w:rFonts w:cs="Calibri"/>
                <w:highlight w:val="yellow"/>
                <w:rPrChange w:id="4089" w:author="USER" w:date="2012-08-27T08:45:00Z">
                  <w:rPr>
                    <w:rFonts w:cs="Calibri"/>
                    <w:sz w:val="16"/>
                    <w:szCs w:val="16"/>
                  </w:rPr>
                </w:rPrChange>
              </w:rPr>
              <w:t xml:space="preserve">The central server equipment will be housed at </w:t>
            </w:r>
            <w:del w:id="4090" w:author="cwetzel" w:date="2012-09-06T14:07:00Z">
              <w:r w:rsidRPr="001E7F20">
                <w:rPr>
                  <w:rFonts w:cs="Calibri"/>
                  <w:highlight w:val="yellow"/>
                  <w:rPrChange w:id="4091" w:author="USER" w:date="2012-08-27T08:45:00Z">
                    <w:rPr>
                      <w:rFonts w:cs="Calibri"/>
                      <w:sz w:val="16"/>
                      <w:szCs w:val="16"/>
                    </w:rPr>
                  </w:rPrChange>
                </w:rPr>
                <w:delText>(specify location)</w:delText>
              </w:r>
            </w:del>
            <w:ins w:id="4092" w:author="USER" w:date="2012-08-31T11:24:00Z">
              <w:del w:id="4093" w:author="cwetzel" w:date="2012-09-06T14:07:00Z">
                <w:r w:rsidR="005E288F" w:rsidDel="0095062F">
                  <w:rPr>
                    <w:rFonts w:cs="Calibri"/>
                    <w:highlight w:val="yellow"/>
                  </w:rPr>
                  <w:delText xml:space="preserve"> </w:delText>
                </w:r>
              </w:del>
              <w:r w:rsidR="003B124D">
                <w:rPr>
                  <w:rFonts w:cs="Calibri"/>
                  <w:highlight w:val="yellow"/>
                </w:rPr>
                <w:t>S</w:t>
              </w:r>
            </w:ins>
            <w:ins w:id="4094" w:author="USER" w:date="2012-09-06T08:43:00Z">
              <w:r w:rsidR="003B124D">
                <w:rPr>
                  <w:rFonts w:cs="Calibri"/>
                  <w:highlight w:val="yellow"/>
                </w:rPr>
                <w:t>CTE</w:t>
              </w:r>
            </w:ins>
            <w:ins w:id="4095" w:author="USER" w:date="2012-08-31T11:24:00Z">
              <w:r w:rsidR="005E288F" w:rsidRPr="009F2672">
                <w:rPr>
                  <w:rFonts w:cs="Calibri"/>
                  <w:highlight w:val="yellow"/>
                </w:rPr>
                <w:t xml:space="preserve"> Signal Shop Located at 140 Bush Loop Sanford, FL 32773</w:t>
              </w:r>
            </w:ins>
            <w:r w:rsidRPr="001E7F20">
              <w:rPr>
                <w:rFonts w:cs="Calibri"/>
                <w:highlight w:val="yellow"/>
                <w:rPrChange w:id="4096" w:author="USER" w:date="2012-08-27T08:45:00Z">
                  <w:rPr>
                    <w:rFonts w:cs="Calibri"/>
                    <w:sz w:val="16"/>
                    <w:szCs w:val="16"/>
                  </w:rPr>
                </w:rPrChange>
              </w:rPr>
              <w:t xml:space="preserve"> in an </w:t>
            </w:r>
            <w:r w:rsidRPr="001E7F20">
              <w:rPr>
                <w:rFonts w:cs="Calibri"/>
                <w:strike/>
                <w:rPrChange w:id="4097" w:author="USER" w:date="2012-09-06T08:43:00Z">
                  <w:rPr>
                    <w:rFonts w:cs="Calibri"/>
                    <w:sz w:val="16"/>
                    <w:szCs w:val="16"/>
                  </w:rPr>
                </w:rPrChange>
              </w:rPr>
              <w:t>(</w:t>
            </w:r>
            <w:proofErr w:type="spellStart"/>
            <w:r w:rsidRPr="001E7F20">
              <w:rPr>
                <w:rFonts w:cs="Calibri"/>
                <w:strike/>
                <w:rPrChange w:id="4098" w:author="USER" w:date="2012-09-06T08:43:00Z">
                  <w:rPr>
                    <w:rFonts w:cs="Calibri"/>
                    <w:sz w:val="16"/>
                    <w:szCs w:val="16"/>
                  </w:rPr>
                </w:rPrChange>
              </w:rPr>
              <w:t>airconditioned</w:t>
            </w:r>
            <w:proofErr w:type="spellEnd"/>
            <w:r w:rsidRPr="001E7F20">
              <w:rPr>
                <w:rFonts w:cs="Calibri"/>
                <w:strike/>
                <w:rPrChange w:id="4099" w:author="USER" w:date="2012-09-06T08:43:00Z">
                  <w:rPr>
                    <w:rFonts w:cs="Calibri"/>
                    <w:sz w:val="16"/>
                    <w:szCs w:val="16"/>
                  </w:rPr>
                </w:rPrChange>
              </w:rPr>
              <w:t xml:space="preserve"> or non-</w:t>
            </w:r>
            <w:proofErr w:type="spellStart"/>
            <w:r w:rsidRPr="001E7F20">
              <w:rPr>
                <w:rFonts w:cs="Calibri"/>
                <w:strike/>
                <w:rPrChange w:id="4100" w:author="USER" w:date="2012-09-06T08:43:00Z">
                  <w:rPr>
                    <w:rFonts w:cs="Calibri"/>
                    <w:sz w:val="16"/>
                    <w:szCs w:val="16"/>
                  </w:rPr>
                </w:rPrChange>
              </w:rPr>
              <w:t>airconditioned</w:t>
            </w:r>
            <w:proofErr w:type="spellEnd"/>
            <w:r w:rsidRPr="001E7F20">
              <w:rPr>
                <w:rFonts w:cs="Calibri"/>
                <w:strike/>
                <w:rPrChange w:id="4101" w:author="USER" w:date="2012-09-06T08:43:00Z">
                  <w:rPr>
                    <w:rFonts w:cs="Calibri"/>
                    <w:sz w:val="16"/>
                    <w:szCs w:val="16"/>
                  </w:rPr>
                </w:rPrChange>
              </w:rPr>
              <w:t xml:space="preserve">?) </w:t>
            </w:r>
            <w:r w:rsidRPr="001E7F20">
              <w:rPr>
                <w:rFonts w:cs="Calibri"/>
                <w:highlight w:val="yellow"/>
                <w:rPrChange w:id="4102" w:author="USER" w:date="2012-08-31T11:25:00Z">
                  <w:rPr>
                    <w:rFonts w:cs="Calibri"/>
                    <w:strike/>
                    <w:sz w:val="16"/>
                    <w:szCs w:val="16"/>
                    <w:highlight w:val="yellow"/>
                  </w:rPr>
                </w:rPrChange>
              </w:rPr>
              <w:t xml:space="preserve">air-conditioned </w:t>
            </w:r>
            <w:r w:rsidRPr="001E7F20">
              <w:rPr>
                <w:rFonts w:cs="Calibri"/>
                <w:highlight w:val="yellow"/>
                <w:rPrChange w:id="4103" w:author="USER" w:date="2012-08-27T08:45:00Z">
                  <w:rPr>
                    <w:rFonts w:cs="Calibri"/>
                    <w:sz w:val="16"/>
                    <w:szCs w:val="16"/>
                  </w:rPr>
                </w:rPrChange>
              </w:rPr>
              <w:t>environment.</w:t>
            </w:r>
          </w:p>
        </w:tc>
      </w:tr>
      <w:tr w:rsidR="00A535CF" w:rsidTr="00A535CF">
        <w:tc>
          <w:tcPr>
            <w:tcW w:w="2040" w:type="dxa"/>
            <w:shd w:val="clear" w:color="auto" w:fill="auto"/>
          </w:tcPr>
          <w:p w:rsidR="00A535CF" w:rsidRPr="00AF3AF6" w:rsidRDefault="001E7F20" w:rsidP="00160ECC">
            <w:pPr>
              <w:rPr>
                <w:rFonts w:cs="Calibri"/>
                <w:highlight w:val="yellow"/>
                <w:rPrChange w:id="4104" w:author="USER" w:date="2012-09-07T15:58:00Z">
                  <w:rPr>
                    <w:rFonts w:cs="Calibri"/>
                  </w:rPr>
                </w:rPrChange>
              </w:rPr>
            </w:pPr>
            <w:r w:rsidRPr="001E7F20">
              <w:rPr>
                <w:rFonts w:cs="Calibri"/>
                <w:highlight w:val="yellow"/>
                <w:rPrChange w:id="4105" w:author="USER" w:date="2012-09-07T15:58:00Z">
                  <w:rPr>
                    <w:rFonts w:cs="Calibri"/>
                    <w:sz w:val="16"/>
                    <w:szCs w:val="16"/>
                  </w:rPr>
                </w:rPrChange>
              </w:rPr>
              <w:t>6.0-6</w:t>
            </w:r>
          </w:p>
        </w:tc>
        <w:tc>
          <w:tcPr>
            <w:tcW w:w="10938" w:type="dxa"/>
            <w:shd w:val="clear" w:color="auto" w:fill="auto"/>
          </w:tcPr>
          <w:p w:rsidR="00A535CF" w:rsidRPr="00AA2147" w:rsidRDefault="001E7F20" w:rsidP="00160ECC">
            <w:pPr>
              <w:tabs>
                <w:tab w:val="center" w:pos="4680"/>
                <w:tab w:val="right" w:pos="9360"/>
              </w:tabs>
              <w:rPr>
                <w:rFonts w:cs="Calibri"/>
                <w:highlight w:val="yellow"/>
                <w:rPrChange w:id="4106" w:author="USER" w:date="2012-08-27T08:45:00Z">
                  <w:rPr>
                    <w:rFonts w:cs="Calibri"/>
                  </w:rPr>
                </w:rPrChange>
              </w:rPr>
            </w:pPr>
            <w:r w:rsidRPr="001E7F20">
              <w:rPr>
                <w:rFonts w:cs="Calibri"/>
                <w:highlight w:val="yellow"/>
                <w:rPrChange w:id="4107" w:author="USER" w:date="2012-08-27T08:45:00Z">
                  <w:rPr>
                    <w:rFonts w:cs="Calibri"/>
                    <w:sz w:val="16"/>
                    <w:szCs w:val="16"/>
                  </w:rPr>
                </w:rPrChange>
              </w:rPr>
              <w:t>Equipment compatibility constraints</w:t>
            </w:r>
          </w:p>
        </w:tc>
      </w:tr>
      <w:tr w:rsidR="00A535CF" w:rsidTr="00A535CF">
        <w:tc>
          <w:tcPr>
            <w:tcW w:w="2040" w:type="dxa"/>
            <w:shd w:val="clear" w:color="auto" w:fill="auto"/>
          </w:tcPr>
          <w:p w:rsidR="00A535CF" w:rsidRPr="00AF3AF6" w:rsidRDefault="001E7F20" w:rsidP="00160ECC">
            <w:pPr>
              <w:rPr>
                <w:rFonts w:cs="Calibri"/>
                <w:highlight w:val="yellow"/>
                <w:rPrChange w:id="4108" w:author="USER" w:date="2012-09-07T15:58:00Z">
                  <w:rPr>
                    <w:rFonts w:cs="Calibri"/>
                  </w:rPr>
                </w:rPrChange>
              </w:rPr>
            </w:pPr>
            <w:r w:rsidRPr="001E7F20">
              <w:rPr>
                <w:rFonts w:cs="Calibri"/>
                <w:highlight w:val="yellow"/>
                <w:rPrChange w:id="4109" w:author="USER" w:date="2012-09-07T15:58:00Z">
                  <w:rPr>
                    <w:rFonts w:cs="Calibri"/>
                    <w:sz w:val="16"/>
                    <w:szCs w:val="16"/>
                  </w:rPr>
                </w:rPrChange>
              </w:rPr>
              <w:t>6.0-6.0-1</w:t>
            </w:r>
          </w:p>
        </w:tc>
        <w:tc>
          <w:tcPr>
            <w:tcW w:w="10938" w:type="dxa"/>
            <w:shd w:val="clear" w:color="auto" w:fill="auto"/>
          </w:tcPr>
          <w:p w:rsidR="00A535CF" w:rsidRPr="00AA2147" w:rsidRDefault="001E7F20" w:rsidP="003B124D">
            <w:pPr>
              <w:tabs>
                <w:tab w:val="center" w:pos="4680"/>
                <w:tab w:val="right" w:pos="9360"/>
              </w:tabs>
              <w:rPr>
                <w:rFonts w:cs="Calibri"/>
                <w:highlight w:val="yellow"/>
                <w:rPrChange w:id="4110" w:author="USER" w:date="2012-08-27T08:45:00Z">
                  <w:rPr>
                    <w:rFonts w:cs="Calibri"/>
                  </w:rPr>
                </w:rPrChange>
              </w:rPr>
            </w:pPr>
            <w:r w:rsidRPr="001E7F20">
              <w:rPr>
                <w:rFonts w:cs="Calibri"/>
                <w:highlight w:val="yellow"/>
                <w:rPrChange w:id="4111" w:author="USER" w:date="2012-08-27T08:45:00Z">
                  <w:rPr>
                    <w:rFonts w:cs="Calibri"/>
                    <w:sz w:val="16"/>
                    <w:szCs w:val="16"/>
                  </w:rPr>
                </w:rPrChange>
              </w:rPr>
              <w:t>The central server will be a standard</w:t>
            </w:r>
            <w:ins w:id="4112" w:author="USER" w:date="2012-08-22T09:23:00Z">
              <w:r w:rsidRPr="001E7F20">
                <w:rPr>
                  <w:rFonts w:cs="Calibri"/>
                  <w:highlight w:val="yellow"/>
                  <w:rPrChange w:id="4113" w:author="USER" w:date="2012-08-27T08:45:00Z">
                    <w:rPr>
                      <w:rFonts w:cs="Calibri"/>
                      <w:sz w:val="16"/>
                      <w:szCs w:val="16"/>
                    </w:rPr>
                  </w:rPrChange>
                </w:rPr>
                <w:t xml:space="preserve"> PC</w:t>
              </w:r>
            </w:ins>
            <w:r w:rsidRPr="001E7F20">
              <w:rPr>
                <w:rFonts w:cs="Calibri"/>
                <w:highlight w:val="yellow"/>
                <w:rPrChange w:id="4114" w:author="USER" w:date="2012-08-27T08:45:00Z">
                  <w:rPr>
                    <w:rFonts w:cs="Calibri"/>
                    <w:sz w:val="16"/>
                    <w:szCs w:val="16"/>
                  </w:rPr>
                </w:rPrChange>
              </w:rPr>
              <w:t xml:space="preserve"> platform</w:t>
            </w:r>
            <w:ins w:id="4115" w:author="USER" w:date="2012-09-05T10:16:00Z">
              <w:r w:rsidR="00B84E48">
                <w:rPr>
                  <w:rFonts w:cs="Calibri"/>
                  <w:highlight w:val="yellow"/>
                </w:rPr>
                <w:t xml:space="preserve"> </w:t>
              </w:r>
              <w:r w:rsidR="003B124D">
                <w:rPr>
                  <w:rFonts w:cs="Calibri"/>
                  <w:highlight w:val="yellow"/>
                </w:rPr>
                <w:t>with Microsoft Server 2008</w:t>
              </w:r>
              <w:r w:rsidR="00B84E48">
                <w:rPr>
                  <w:rFonts w:cs="Calibri"/>
                  <w:highlight w:val="yellow"/>
                </w:rPr>
                <w:t>.  The system will be</w:t>
              </w:r>
            </w:ins>
            <w:r w:rsidRPr="001E7F20">
              <w:rPr>
                <w:rFonts w:cs="Calibri"/>
                <w:highlight w:val="yellow"/>
                <w:rPrChange w:id="4116" w:author="USER" w:date="2012-08-27T08:45:00Z">
                  <w:rPr>
                    <w:rFonts w:cs="Calibri"/>
                    <w:sz w:val="16"/>
                    <w:szCs w:val="16"/>
                  </w:rPr>
                </w:rPrChange>
              </w:rPr>
              <w:t xml:space="preserve"> maintained by</w:t>
            </w:r>
            <w:ins w:id="4117" w:author="USER" w:date="2012-09-06T08:44:00Z">
              <w:r w:rsidR="003B124D">
                <w:rPr>
                  <w:rFonts w:cs="Calibri"/>
                  <w:highlight w:val="yellow"/>
                </w:rPr>
                <w:t xml:space="preserve"> SCTE</w:t>
              </w:r>
            </w:ins>
            <w:ins w:id="4118" w:author="USER" w:date="2012-08-27T08:44:00Z">
              <w:r w:rsidR="003B124D">
                <w:rPr>
                  <w:rFonts w:cs="Calibri"/>
                  <w:highlight w:val="yellow"/>
                </w:rPr>
                <w:t xml:space="preserve"> s</w:t>
              </w:r>
            </w:ins>
            <w:ins w:id="4119" w:author="USER" w:date="2012-09-06T08:44:00Z">
              <w:r w:rsidR="003B124D">
                <w:rPr>
                  <w:rFonts w:cs="Calibri"/>
                  <w:highlight w:val="yellow"/>
                </w:rPr>
                <w:t>taff</w:t>
              </w:r>
            </w:ins>
            <w:ins w:id="4120" w:author="USER" w:date="2012-08-27T08:45:00Z">
              <w:r w:rsidRPr="001E7F20">
                <w:rPr>
                  <w:rFonts w:cs="Calibri"/>
                  <w:highlight w:val="yellow"/>
                  <w:rPrChange w:id="4121" w:author="USER" w:date="2012-08-27T08:45:00Z">
                    <w:rPr>
                      <w:rFonts w:cs="Calibri"/>
                      <w:sz w:val="16"/>
                      <w:szCs w:val="16"/>
                    </w:rPr>
                  </w:rPrChange>
                </w:rPr>
                <w:t xml:space="preserve"> with support from the vendor</w:t>
              </w:r>
            </w:ins>
            <w:ins w:id="4122" w:author="USER" w:date="2012-09-05T10:18:00Z">
              <w:r w:rsidR="00B84E48">
                <w:rPr>
                  <w:rFonts w:cs="Calibri"/>
                  <w:highlight w:val="yellow"/>
                </w:rPr>
                <w:t>)</w:t>
              </w:r>
            </w:ins>
            <w:r w:rsidRPr="001E7F20">
              <w:rPr>
                <w:rFonts w:cs="Calibri"/>
                <w:highlight w:val="yellow"/>
                <w:rPrChange w:id="4123" w:author="USER" w:date="2012-08-27T08:45:00Z">
                  <w:rPr>
                    <w:rFonts w:cs="Calibri"/>
                    <w:sz w:val="16"/>
                    <w:szCs w:val="16"/>
                  </w:rPr>
                </w:rPrChange>
              </w:rPr>
              <w:t xml:space="preserve"> </w:t>
            </w:r>
            <w:r w:rsidRPr="001E7F20">
              <w:rPr>
                <w:rFonts w:cs="Calibri"/>
                <w:strike/>
                <w:highlight w:val="yellow"/>
                <w:rPrChange w:id="4124" w:author="USER" w:date="2012-08-27T08:45:00Z">
                  <w:rPr>
                    <w:rFonts w:cs="Calibri"/>
                    <w:sz w:val="16"/>
                    <w:szCs w:val="16"/>
                  </w:rPr>
                </w:rPrChange>
              </w:rPr>
              <w:t>the agency IT Department</w:t>
            </w:r>
            <w:r w:rsidRPr="001E7F20">
              <w:rPr>
                <w:rFonts w:cs="Calibri"/>
                <w:highlight w:val="yellow"/>
                <w:rPrChange w:id="4125" w:author="USER" w:date="2012-08-27T08:45:00Z">
                  <w:rPr>
                    <w:rFonts w:cs="Calibri"/>
                    <w:sz w:val="16"/>
                    <w:szCs w:val="16"/>
                  </w:rPr>
                </w:rPrChange>
              </w:rPr>
              <w:t xml:space="preserve">) </w:t>
            </w:r>
            <w:ins w:id="4126" w:author="USER" w:date="2012-09-06T08:45:00Z">
              <w:r w:rsidR="003B124D">
                <w:rPr>
                  <w:rFonts w:cs="Calibri"/>
                  <w:highlight w:val="yellow"/>
                </w:rPr>
                <w:t xml:space="preserve">The server </w:t>
              </w:r>
            </w:ins>
            <w:ins w:id="4127" w:author="USER" w:date="2012-09-06T08:46:00Z">
              <w:r w:rsidR="003B124D">
                <w:rPr>
                  <w:rFonts w:cs="Calibri"/>
                  <w:highlight w:val="yellow"/>
                </w:rPr>
                <w:t xml:space="preserve">shall have the capabilities of being </w:t>
              </w:r>
            </w:ins>
            <w:del w:id="4128" w:author="USER" w:date="2012-09-06T08:45:00Z">
              <w:r w:rsidRPr="001E7F20">
                <w:rPr>
                  <w:rFonts w:cs="Calibri"/>
                  <w:highlight w:val="yellow"/>
                  <w:rPrChange w:id="4129" w:author="USER" w:date="2012-08-27T08:45:00Z">
                    <w:rPr>
                      <w:rFonts w:cs="Calibri"/>
                      <w:sz w:val="16"/>
                      <w:szCs w:val="16"/>
                    </w:rPr>
                  </w:rPrChange>
                </w:rPr>
                <w:delText>and</w:delText>
              </w:r>
            </w:del>
            <w:del w:id="4130" w:author="USER" w:date="2012-09-06T08:46:00Z">
              <w:r w:rsidRPr="001E7F20">
                <w:rPr>
                  <w:rFonts w:cs="Calibri"/>
                  <w:highlight w:val="yellow"/>
                  <w:rPrChange w:id="4131" w:author="USER" w:date="2012-08-27T08:45:00Z">
                    <w:rPr>
                      <w:rFonts w:cs="Calibri"/>
                      <w:sz w:val="16"/>
                      <w:szCs w:val="16"/>
                    </w:rPr>
                  </w:rPrChange>
                </w:rPr>
                <w:delText xml:space="preserve"> able to be </w:delText>
              </w:r>
            </w:del>
            <w:r w:rsidRPr="001E7F20">
              <w:rPr>
                <w:rFonts w:cs="Calibri"/>
                <w:highlight w:val="yellow"/>
                <w:rPrChange w:id="4132" w:author="USER" w:date="2012-08-27T08:45:00Z">
                  <w:rPr>
                    <w:rFonts w:cs="Calibri"/>
                    <w:sz w:val="16"/>
                    <w:szCs w:val="16"/>
                  </w:rPr>
                </w:rPrChange>
              </w:rPr>
              <w:t>replaced independently from the software.</w:t>
            </w:r>
          </w:p>
        </w:tc>
      </w:tr>
      <w:tr w:rsidR="00A535CF" w:rsidTr="00A535CF">
        <w:tc>
          <w:tcPr>
            <w:tcW w:w="2040" w:type="dxa"/>
            <w:shd w:val="clear" w:color="auto" w:fill="auto"/>
          </w:tcPr>
          <w:p w:rsidR="00A535CF" w:rsidRPr="00AF3AF6" w:rsidRDefault="001E7F20" w:rsidP="00160ECC">
            <w:pPr>
              <w:rPr>
                <w:rFonts w:cs="Calibri"/>
                <w:highlight w:val="yellow"/>
                <w:rPrChange w:id="4133" w:author="USER" w:date="2012-09-07T15:58:00Z">
                  <w:rPr>
                    <w:rFonts w:cs="Calibri"/>
                  </w:rPr>
                </w:rPrChange>
              </w:rPr>
            </w:pPr>
            <w:r w:rsidRPr="001E7F20">
              <w:rPr>
                <w:rFonts w:cs="Calibri"/>
                <w:highlight w:val="yellow"/>
                <w:rPrChange w:id="4134" w:author="USER" w:date="2012-09-07T15:58:00Z">
                  <w:rPr>
                    <w:rFonts w:cs="Calibri"/>
                    <w:sz w:val="16"/>
                    <w:szCs w:val="16"/>
                  </w:rPr>
                </w:rPrChange>
              </w:rPr>
              <w:t>6.0-6.0-2</w:t>
            </w:r>
          </w:p>
        </w:tc>
        <w:tc>
          <w:tcPr>
            <w:tcW w:w="10938" w:type="dxa"/>
            <w:shd w:val="clear" w:color="auto" w:fill="auto"/>
          </w:tcPr>
          <w:p w:rsidR="00A535CF" w:rsidRPr="00160ECC" w:rsidRDefault="001E7F20" w:rsidP="00160ECC">
            <w:pPr>
              <w:rPr>
                <w:rFonts w:cs="Calibri"/>
              </w:rPr>
            </w:pPr>
            <w:r w:rsidRPr="001E7F20">
              <w:rPr>
                <w:rFonts w:cs="Calibri"/>
                <w:highlight w:val="yellow"/>
                <w:rPrChange w:id="4135" w:author="USER" w:date="2012-08-27T08:45:00Z">
                  <w:rPr>
                    <w:rFonts w:cs="Calibri"/>
                    <w:sz w:val="16"/>
                    <w:szCs w:val="16"/>
                  </w:rPr>
                </w:rPrChange>
              </w:rPr>
              <w:t>The agency selection of controller will not be constrained by the adaptive software.</w:t>
            </w:r>
          </w:p>
        </w:tc>
      </w:tr>
      <w:tr w:rsidR="00A535CF" w:rsidTr="00A535CF">
        <w:tc>
          <w:tcPr>
            <w:tcW w:w="2040" w:type="dxa"/>
            <w:shd w:val="clear" w:color="auto" w:fill="auto"/>
          </w:tcPr>
          <w:p w:rsidR="00A535CF" w:rsidRPr="00AF3AF6" w:rsidRDefault="001E7F20" w:rsidP="00160ECC">
            <w:pPr>
              <w:rPr>
                <w:rFonts w:cs="Calibri"/>
                <w:highlight w:val="yellow"/>
                <w:rPrChange w:id="4136" w:author="USER" w:date="2012-09-07T15:58:00Z">
                  <w:rPr>
                    <w:rFonts w:cs="Calibri"/>
                  </w:rPr>
                </w:rPrChange>
              </w:rPr>
            </w:pPr>
            <w:r w:rsidRPr="001E7F20">
              <w:rPr>
                <w:rFonts w:cs="Calibri"/>
                <w:highlight w:val="yellow"/>
                <w:rPrChange w:id="4137" w:author="USER" w:date="2012-09-07T15:58:00Z">
                  <w:rPr>
                    <w:rFonts w:cs="Calibri"/>
                    <w:sz w:val="16"/>
                    <w:szCs w:val="16"/>
                  </w:rPr>
                </w:rPrChange>
              </w:rPr>
              <w:t>6.0-6.0-3</w:t>
            </w:r>
          </w:p>
        </w:tc>
        <w:tc>
          <w:tcPr>
            <w:tcW w:w="10938" w:type="dxa"/>
            <w:shd w:val="clear" w:color="auto" w:fill="auto"/>
          </w:tcPr>
          <w:p w:rsidR="00A535CF" w:rsidRPr="00F63898" w:rsidRDefault="001E7F20" w:rsidP="0095062F">
            <w:pPr>
              <w:rPr>
                <w:rFonts w:cs="Calibri"/>
              </w:rPr>
            </w:pPr>
            <w:r w:rsidRPr="001E7F20">
              <w:rPr>
                <w:rFonts w:cs="Calibri"/>
                <w:strike/>
                <w:rPrChange w:id="4138" w:author="USER" w:date="2012-09-06T07:27:00Z">
                  <w:rPr>
                    <w:rFonts w:cs="Calibri"/>
                    <w:sz w:val="16"/>
                    <w:szCs w:val="16"/>
                  </w:rPr>
                </w:rPrChange>
              </w:rPr>
              <w:t>The agency prefers specific detector technology. (Specify your selected detector types)</w:t>
            </w:r>
            <w:del w:id="4139" w:author="USER" w:date="2012-08-28T14:05:00Z">
              <w:r w:rsidRPr="001E7F20">
                <w:rPr>
                  <w:rFonts w:cs="Calibri"/>
                  <w:strike/>
                  <w:rPrChange w:id="4140" w:author="USER" w:date="2012-09-06T07:27:00Z">
                    <w:rPr>
                      <w:rFonts w:cs="Calibri"/>
                      <w:sz w:val="16"/>
                      <w:szCs w:val="16"/>
                    </w:rPr>
                  </w:rPrChange>
                </w:rPr>
                <w:delText xml:space="preserve"> .</w:delText>
              </w:r>
            </w:del>
            <w:ins w:id="4141" w:author="USER" w:date="2012-08-31T11:25:00Z">
              <w:r w:rsidRPr="001E7F20">
                <w:rPr>
                  <w:rFonts w:cs="Calibri"/>
                  <w:strike/>
                  <w:rPrChange w:id="4142" w:author="USER" w:date="2012-09-06T07:27:00Z">
                    <w:rPr>
                      <w:rFonts w:cs="Calibri"/>
                      <w:sz w:val="16"/>
                      <w:szCs w:val="16"/>
                      <w:highlight w:val="yellow"/>
                    </w:rPr>
                  </w:rPrChange>
                </w:rPr>
                <w:t xml:space="preserve"> </w:t>
              </w:r>
            </w:ins>
            <w:ins w:id="4143" w:author="USER" w:date="2012-09-06T07:26:00Z">
              <w:r w:rsidR="00F63898">
                <w:rPr>
                  <w:rFonts w:cs="Calibri"/>
                  <w:strike/>
                </w:rPr>
                <w:t xml:space="preserve"> </w:t>
              </w:r>
              <w:r w:rsidRPr="001E7F20">
                <w:rPr>
                  <w:rFonts w:cs="Calibri"/>
                  <w:highlight w:val="yellow"/>
                  <w:rPrChange w:id="4144" w:author="USER" w:date="2012-09-06T07:27:00Z">
                    <w:rPr>
                      <w:rFonts w:cs="Calibri"/>
                      <w:sz w:val="16"/>
                      <w:szCs w:val="16"/>
                    </w:rPr>
                  </w:rPrChange>
                </w:rPr>
                <w:t xml:space="preserve">Seminole County prefers the use of inductive loops.  If this is not possible, the second option would be </w:t>
              </w:r>
            </w:ins>
            <w:ins w:id="4145" w:author="cwetzel" w:date="2012-09-06T14:07:00Z">
              <w:r w:rsidR="0095062F">
                <w:rPr>
                  <w:rFonts w:cs="Calibri"/>
                  <w:highlight w:val="yellow"/>
                </w:rPr>
                <w:t>radar (</w:t>
              </w:r>
            </w:ins>
            <w:ins w:id="4146" w:author="USER" w:date="2012-09-06T07:26:00Z">
              <w:r w:rsidRPr="001E7F20">
                <w:rPr>
                  <w:rFonts w:cs="Calibri"/>
                  <w:highlight w:val="yellow"/>
                  <w:rPrChange w:id="4147" w:author="USER" w:date="2012-09-06T07:27:00Z">
                    <w:rPr>
                      <w:rFonts w:cs="Calibri"/>
                      <w:sz w:val="16"/>
                      <w:szCs w:val="16"/>
                    </w:rPr>
                  </w:rPrChange>
                </w:rPr>
                <w:t>the Wavetronix Matrix sensor</w:t>
              </w:r>
            </w:ins>
            <w:ins w:id="4148" w:author="cwetzel" w:date="2012-09-06T14:08:00Z">
              <w:r w:rsidR="0095062F">
                <w:rPr>
                  <w:rFonts w:cs="Calibri"/>
                  <w:highlight w:val="yellow"/>
                </w:rPr>
                <w:t xml:space="preserve"> for example</w:t>
              </w:r>
            </w:ins>
            <w:ins w:id="4149" w:author="cwetzel" w:date="2012-09-06T14:07:00Z">
              <w:r w:rsidR="0095062F">
                <w:rPr>
                  <w:rFonts w:cs="Calibri"/>
                  <w:highlight w:val="yellow"/>
                </w:rPr>
                <w:t>)</w:t>
              </w:r>
            </w:ins>
            <w:ins w:id="4150" w:author="USER" w:date="2012-09-06T07:26:00Z">
              <w:del w:id="4151" w:author="cwetzel" w:date="2012-09-06T14:07:00Z">
                <w:r w:rsidRPr="001E7F20">
                  <w:rPr>
                    <w:rFonts w:cs="Calibri"/>
                    <w:highlight w:val="yellow"/>
                    <w:rPrChange w:id="4152" w:author="USER" w:date="2012-09-06T07:27:00Z">
                      <w:rPr>
                        <w:rFonts w:cs="Calibri"/>
                        <w:sz w:val="16"/>
                        <w:szCs w:val="16"/>
                      </w:rPr>
                    </w:rPrChange>
                  </w:rPr>
                  <w:delText>,</w:delText>
                </w:r>
              </w:del>
              <w:r w:rsidRPr="001E7F20">
                <w:rPr>
                  <w:rFonts w:cs="Calibri"/>
                  <w:highlight w:val="yellow"/>
                  <w:rPrChange w:id="4153" w:author="USER" w:date="2012-09-06T07:27:00Z">
                    <w:rPr>
                      <w:rFonts w:cs="Calibri"/>
                      <w:sz w:val="16"/>
                      <w:szCs w:val="16"/>
                    </w:rPr>
                  </w:rPrChange>
                </w:rPr>
                <w:t xml:space="preserve"> and the third option would be video detection </w:t>
              </w:r>
            </w:ins>
            <w:ins w:id="4154" w:author="cwetzel" w:date="2012-09-06T14:07:00Z">
              <w:r w:rsidR="0095062F">
                <w:rPr>
                  <w:rFonts w:cs="Calibri"/>
                  <w:highlight w:val="yellow"/>
                </w:rPr>
                <w:t>(with or without</w:t>
              </w:r>
            </w:ins>
            <w:ins w:id="4155" w:author="USER" w:date="2012-09-06T07:26:00Z">
              <w:del w:id="4156" w:author="cwetzel" w:date="2012-09-06T14:08:00Z">
                <w:r w:rsidRPr="001E7F20">
                  <w:rPr>
                    <w:rFonts w:cs="Calibri"/>
                    <w:highlight w:val="yellow"/>
                    <w:rPrChange w:id="4157" w:author="USER" w:date="2012-09-06T07:27:00Z">
                      <w:rPr>
                        <w:rFonts w:cs="Calibri"/>
                        <w:sz w:val="16"/>
                        <w:szCs w:val="16"/>
                      </w:rPr>
                    </w:rPrChange>
                  </w:rPr>
                  <w:delText>using</w:delText>
                </w:r>
              </w:del>
              <w:r w:rsidRPr="001E7F20">
                <w:rPr>
                  <w:rFonts w:cs="Calibri"/>
                  <w:highlight w:val="yellow"/>
                  <w:rPrChange w:id="4158" w:author="USER" w:date="2012-09-06T07:27:00Z">
                    <w:rPr>
                      <w:rFonts w:cs="Calibri"/>
                      <w:sz w:val="16"/>
                      <w:szCs w:val="16"/>
                    </w:rPr>
                  </w:rPrChange>
                </w:rPr>
                <w:t xml:space="preserve"> infrared camera technology</w:t>
              </w:r>
            </w:ins>
            <w:ins w:id="4159" w:author="cwetzel" w:date="2012-09-06T14:08:00Z">
              <w:r w:rsidR="0095062F">
                <w:rPr>
                  <w:rFonts w:cs="Calibri"/>
                  <w:highlight w:val="yellow"/>
                </w:rPr>
                <w:t>)</w:t>
              </w:r>
            </w:ins>
            <w:ins w:id="4160" w:author="USER" w:date="2012-09-06T07:26:00Z">
              <w:r w:rsidRPr="001E7F20">
                <w:rPr>
                  <w:rFonts w:cs="Calibri"/>
                  <w:highlight w:val="yellow"/>
                  <w:rPrChange w:id="4161" w:author="USER" w:date="2012-09-06T07:27:00Z">
                    <w:rPr>
                      <w:rFonts w:cs="Calibri"/>
                      <w:sz w:val="16"/>
                      <w:szCs w:val="16"/>
                    </w:rPr>
                  </w:rPrChange>
                </w:rPr>
                <w:t>.</w:t>
              </w:r>
            </w:ins>
          </w:p>
        </w:tc>
      </w:tr>
      <w:tr w:rsidR="00A535CF" w:rsidTr="00A535CF">
        <w:tc>
          <w:tcPr>
            <w:tcW w:w="2040" w:type="dxa"/>
            <w:shd w:val="clear" w:color="auto" w:fill="auto"/>
          </w:tcPr>
          <w:p w:rsidR="00A535CF" w:rsidRPr="00AF3AF6" w:rsidRDefault="001E7F20" w:rsidP="00160ECC">
            <w:pPr>
              <w:rPr>
                <w:rFonts w:cs="Calibri"/>
                <w:highlight w:val="yellow"/>
                <w:rPrChange w:id="4162" w:author="USER" w:date="2012-09-07T15:58:00Z">
                  <w:rPr>
                    <w:rFonts w:cs="Calibri"/>
                  </w:rPr>
                </w:rPrChange>
              </w:rPr>
            </w:pPr>
            <w:r w:rsidRPr="001E7F20">
              <w:rPr>
                <w:rFonts w:cs="Calibri"/>
                <w:highlight w:val="yellow"/>
                <w:rPrChange w:id="4163" w:author="USER" w:date="2012-09-07T15:58:00Z">
                  <w:rPr>
                    <w:rFonts w:cs="Calibri"/>
                    <w:sz w:val="16"/>
                    <w:szCs w:val="16"/>
                  </w:rPr>
                </w:rPrChange>
              </w:rPr>
              <w:t>6.0-6.0-4</w:t>
            </w:r>
          </w:p>
        </w:tc>
        <w:tc>
          <w:tcPr>
            <w:tcW w:w="10938" w:type="dxa"/>
            <w:shd w:val="clear" w:color="auto" w:fill="auto"/>
          </w:tcPr>
          <w:p w:rsidR="00A535CF" w:rsidRPr="003F22F0" w:rsidRDefault="001E7F20" w:rsidP="006A6BB9">
            <w:pPr>
              <w:tabs>
                <w:tab w:val="center" w:pos="4680"/>
                <w:tab w:val="right" w:pos="9360"/>
              </w:tabs>
              <w:rPr>
                <w:rFonts w:cs="Calibri"/>
                <w:highlight w:val="yellow"/>
                <w:rPrChange w:id="4164" w:author="USER" w:date="2012-08-29T09:37:00Z">
                  <w:rPr>
                    <w:rFonts w:cs="Calibri"/>
                  </w:rPr>
                </w:rPrChange>
              </w:rPr>
            </w:pPr>
            <w:del w:id="4165" w:author="USER" w:date="2012-09-06T08:24:00Z">
              <w:r w:rsidRPr="001E7F20">
                <w:rPr>
                  <w:rFonts w:cs="Calibri"/>
                  <w:highlight w:val="yellow"/>
                  <w:rPrChange w:id="4166" w:author="USER" w:date="2012-08-29T09:37:00Z">
                    <w:rPr>
                      <w:rFonts w:cs="Calibri"/>
                      <w:sz w:val="16"/>
                      <w:szCs w:val="16"/>
                    </w:rPr>
                  </w:rPrChange>
                </w:rPr>
                <w:delText xml:space="preserve">The agency </w:delText>
              </w:r>
            </w:del>
            <w:ins w:id="4167" w:author="USER" w:date="2012-09-06T08:24:00Z">
              <w:r w:rsidR="00542040">
                <w:rPr>
                  <w:rFonts w:cs="Calibri"/>
                  <w:highlight w:val="yellow"/>
                </w:rPr>
                <w:t xml:space="preserve">SCTE </w:t>
              </w:r>
            </w:ins>
            <w:r w:rsidRPr="001E7F20">
              <w:rPr>
                <w:rFonts w:cs="Calibri"/>
                <w:highlight w:val="yellow"/>
                <w:rPrChange w:id="4168" w:author="USER" w:date="2012-08-29T09:37:00Z">
                  <w:rPr>
                    <w:rFonts w:cs="Calibri"/>
                    <w:sz w:val="16"/>
                    <w:szCs w:val="16"/>
                  </w:rPr>
                </w:rPrChange>
              </w:rPr>
              <w:t>prefers to use</w:t>
            </w:r>
            <w:r w:rsidRPr="001E7F20">
              <w:rPr>
                <w:rFonts w:cs="Calibri"/>
                <w:strike/>
                <w:highlight w:val="yellow"/>
                <w:rPrChange w:id="4169" w:author="USER" w:date="2012-09-06T07:34:00Z">
                  <w:rPr>
                    <w:rFonts w:cs="Calibri"/>
                    <w:sz w:val="16"/>
                    <w:szCs w:val="16"/>
                  </w:rPr>
                </w:rPrChange>
              </w:rPr>
              <w:t xml:space="preserve"> the</w:t>
            </w:r>
            <w:r w:rsidRPr="001E7F20">
              <w:rPr>
                <w:rFonts w:cs="Calibri"/>
                <w:highlight w:val="yellow"/>
                <w:rPrChange w:id="4170" w:author="USER" w:date="2012-08-29T09:37:00Z">
                  <w:rPr>
                    <w:rFonts w:cs="Calibri"/>
                    <w:sz w:val="16"/>
                    <w:szCs w:val="16"/>
                  </w:rPr>
                </w:rPrChange>
              </w:rPr>
              <w:t xml:space="preserve"> </w:t>
            </w:r>
            <w:r w:rsidRPr="001E7F20">
              <w:rPr>
                <w:rFonts w:cs="Calibri"/>
                <w:strike/>
                <w:highlight w:val="yellow"/>
                <w:rPrChange w:id="4171" w:author="USER" w:date="2012-09-06T07:34:00Z">
                  <w:rPr>
                    <w:rFonts w:cs="Calibri"/>
                    <w:sz w:val="16"/>
                    <w:szCs w:val="16"/>
                  </w:rPr>
                </w:rPrChange>
              </w:rPr>
              <w:t>following</w:t>
            </w:r>
            <w:ins w:id="4172" w:author="USER" w:date="2012-08-29T09:29:00Z">
              <w:r w:rsidRPr="001E7F20">
                <w:rPr>
                  <w:rFonts w:cs="Calibri"/>
                  <w:highlight w:val="yellow"/>
                  <w:rPrChange w:id="4173" w:author="USER" w:date="2012-08-29T09:37:00Z">
                    <w:rPr>
                      <w:rFonts w:cs="Calibri"/>
                      <w:sz w:val="16"/>
                      <w:szCs w:val="16"/>
                    </w:rPr>
                  </w:rPrChange>
                </w:rPr>
                <w:t xml:space="preserve"> Naztec</w:t>
              </w:r>
            </w:ins>
            <w:ins w:id="4174" w:author="USER" w:date="2012-09-06T07:34:00Z">
              <w:r w:rsidR="00E866D1">
                <w:rPr>
                  <w:rFonts w:cs="Calibri"/>
                  <w:highlight w:val="yellow"/>
                </w:rPr>
                <w:t xml:space="preserve"> TS2</w:t>
              </w:r>
            </w:ins>
            <w:ins w:id="4175" w:author="USER" w:date="2012-08-29T09:29:00Z">
              <w:r w:rsidRPr="001E7F20">
                <w:rPr>
                  <w:rFonts w:cs="Calibri"/>
                  <w:highlight w:val="yellow"/>
                  <w:rPrChange w:id="4176" w:author="USER" w:date="2012-08-29T09:37:00Z">
                    <w:rPr>
                      <w:rFonts w:cs="Calibri"/>
                      <w:sz w:val="16"/>
                      <w:szCs w:val="16"/>
                    </w:rPr>
                  </w:rPrChange>
                </w:rPr>
                <w:t xml:space="preserve"> 980 ATC</w:t>
              </w:r>
            </w:ins>
            <w:r w:rsidRPr="001E7F20">
              <w:rPr>
                <w:rFonts w:cs="Calibri"/>
                <w:highlight w:val="yellow"/>
                <w:rPrChange w:id="4177" w:author="USER" w:date="2012-08-29T09:37:00Z">
                  <w:rPr>
                    <w:rFonts w:cs="Calibri"/>
                    <w:sz w:val="16"/>
                    <w:szCs w:val="16"/>
                  </w:rPr>
                </w:rPrChange>
              </w:rPr>
              <w:t xml:space="preserve"> controller</w:t>
            </w:r>
            <w:ins w:id="4178" w:author="USER" w:date="2012-09-06T07:35:00Z">
              <w:r w:rsidR="00E866D1">
                <w:rPr>
                  <w:rFonts w:cs="Calibri"/>
                  <w:highlight w:val="yellow"/>
                </w:rPr>
                <w:t>s.</w:t>
              </w:r>
            </w:ins>
            <w:r w:rsidRPr="001E7F20">
              <w:rPr>
                <w:rFonts w:cs="Calibri"/>
                <w:highlight w:val="yellow"/>
                <w:rPrChange w:id="4179" w:author="USER" w:date="2012-08-29T09:37:00Z">
                  <w:rPr>
                    <w:rFonts w:cs="Calibri"/>
                    <w:sz w:val="16"/>
                    <w:szCs w:val="16"/>
                  </w:rPr>
                </w:rPrChange>
              </w:rPr>
              <w:t xml:space="preserve"> </w:t>
            </w:r>
            <w:r w:rsidRPr="001E7F20">
              <w:rPr>
                <w:rFonts w:cs="Calibri"/>
                <w:strike/>
                <w:highlight w:val="yellow"/>
                <w:rPrChange w:id="4180" w:author="USER" w:date="2012-09-06T07:34:00Z">
                  <w:rPr>
                    <w:rFonts w:cs="Calibri"/>
                    <w:sz w:val="16"/>
                    <w:szCs w:val="16"/>
                  </w:rPr>
                </w:rPrChange>
              </w:rPr>
              <w:t xml:space="preserve">types. </w:t>
            </w:r>
            <w:del w:id="4181" w:author="USER" w:date="2012-08-29T09:29:00Z">
              <w:r w:rsidRPr="001E7F20">
                <w:rPr>
                  <w:rFonts w:cs="Calibri"/>
                  <w:strike/>
                  <w:highlight w:val="yellow"/>
                  <w:rPrChange w:id="4182" w:author="USER" w:date="2012-09-06T07:34:00Z">
                    <w:rPr>
                      <w:rFonts w:cs="Calibri"/>
                      <w:sz w:val="16"/>
                      <w:szCs w:val="16"/>
                    </w:rPr>
                  </w:rPrChange>
                </w:rPr>
                <w:delText>(</w:delText>
              </w:r>
            </w:del>
            <w:r w:rsidRPr="001E7F20">
              <w:rPr>
                <w:rFonts w:cs="Calibri"/>
                <w:strike/>
                <w:highlight w:val="yellow"/>
                <w:rPrChange w:id="4183" w:author="USER" w:date="2012-09-06T07:34:00Z">
                  <w:rPr>
                    <w:rFonts w:cs="Calibri"/>
                    <w:sz w:val="16"/>
                    <w:szCs w:val="16"/>
                  </w:rPr>
                </w:rPrChange>
              </w:rPr>
              <w:t>Specify acceptable controller types.)</w:t>
            </w:r>
          </w:p>
        </w:tc>
      </w:tr>
      <w:tr w:rsidR="00A535CF" w:rsidTr="00A535CF">
        <w:tc>
          <w:tcPr>
            <w:tcW w:w="2040" w:type="dxa"/>
            <w:shd w:val="clear" w:color="auto" w:fill="auto"/>
          </w:tcPr>
          <w:p w:rsidR="00A535CF" w:rsidRPr="00AF3AF6" w:rsidRDefault="001E7F20" w:rsidP="00160ECC">
            <w:pPr>
              <w:rPr>
                <w:rFonts w:cs="Calibri"/>
                <w:highlight w:val="yellow"/>
                <w:rPrChange w:id="4184" w:author="USER" w:date="2012-09-07T15:58:00Z">
                  <w:rPr>
                    <w:rFonts w:cs="Calibri"/>
                  </w:rPr>
                </w:rPrChange>
              </w:rPr>
            </w:pPr>
            <w:r w:rsidRPr="001E7F20">
              <w:rPr>
                <w:rFonts w:cs="Calibri"/>
                <w:highlight w:val="yellow"/>
                <w:rPrChange w:id="4185" w:author="USER" w:date="2012-09-07T15:58:00Z">
                  <w:rPr>
                    <w:rFonts w:cs="Calibri"/>
                    <w:sz w:val="16"/>
                    <w:szCs w:val="16"/>
                  </w:rPr>
                </w:rPrChange>
              </w:rPr>
              <w:t>6.0-7</w:t>
            </w:r>
          </w:p>
        </w:tc>
        <w:tc>
          <w:tcPr>
            <w:tcW w:w="10938" w:type="dxa"/>
            <w:shd w:val="clear" w:color="auto" w:fill="auto"/>
          </w:tcPr>
          <w:p w:rsidR="00A535CF" w:rsidRPr="003F22F0" w:rsidRDefault="001E7F20" w:rsidP="00160ECC">
            <w:pPr>
              <w:tabs>
                <w:tab w:val="center" w:pos="4680"/>
                <w:tab w:val="right" w:pos="9360"/>
              </w:tabs>
              <w:rPr>
                <w:rFonts w:cs="Calibri"/>
                <w:highlight w:val="yellow"/>
                <w:rPrChange w:id="4186" w:author="USER" w:date="2012-08-29T09:37:00Z">
                  <w:rPr>
                    <w:rFonts w:cs="Calibri"/>
                  </w:rPr>
                </w:rPrChange>
              </w:rPr>
            </w:pPr>
            <w:r w:rsidRPr="001E7F20">
              <w:rPr>
                <w:rFonts w:cs="Calibri"/>
                <w:highlight w:val="yellow"/>
                <w:rPrChange w:id="4187" w:author="USER" w:date="2012-08-29T09:37:00Z">
                  <w:rPr>
                    <w:rFonts w:cs="Calibri"/>
                    <w:sz w:val="16"/>
                    <w:szCs w:val="16"/>
                  </w:rPr>
                </w:rPrChange>
              </w:rPr>
              <w:t>The operators will already be experienced in setting up and fine tuning traditional coordinated signal systems. They will require training specific to the adaptive system, sufficient to allow them to set up, adjust and fine tune all aspects of the system.</w:t>
            </w:r>
          </w:p>
        </w:tc>
      </w:tr>
      <w:tr w:rsidR="00A535CF" w:rsidTr="00A535CF">
        <w:tc>
          <w:tcPr>
            <w:tcW w:w="2040" w:type="dxa"/>
            <w:shd w:val="clear" w:color="auto" w:fill="auto"/>
          </w:tcPr>
          <w:p w:rsidR="00A535CF" w:rsidRPr="00AF3AF6" w:rsidRDefault="001E7F20" w:rsidP="00160ECC">
            <w:pPr>
              <w:rPr>
                <w:rFonts w:cs="Calibri"/>
                <w:highlight w:val="yellow"/>
                <w:rPrChange w:id="4188" w:author="USER" w:date="2012-09-07T15:58:00Z">
                  <w:rPr>
                    <w:rFonts w:cs="Calibri"/>
                  </w:rPr>
                </w:rPrChange>
              </w:rPr>
            </w:pPr>
            <w:r w:rsidRPr="001E7F20">
              <w:rPr>
                <w:rFonts w:cs="Calibri"/>
                <w:highlight w:val="yellow"/>
                <w:rPrChange w:id="4189" w:author="USER" w:date="2012-09-07T15:58:00Z">
                  <w:rPr>
                    <w:rFonts w:cs="Calibri"/>
                    <w:sz w:val="16"/>
                    <w:szCs w:val="16"/>
                  </w:rPr>
                </w:rPrChange>
              </w:rPr>
              <w:lastRenderedPageBreak/>
              <w:t>6.0-8</w:t>
            </w:r>
          </w:p>
        </w:tc>
        <w:tc>
          <w:tcPr>
            <w:tcW w:w="10938" w:type="dxa"/>
            <w:shd w:val="clear" w:color="auto" w:fill="auto"/>
          </w:tcPr>
          <w:p w:rsidR="00A535CF" w:rsidRPr="003F22F0" w:rsidRDefault="00C658DE" w:rsidP="00E866D1">
            <w:pPr>
              <w:tabs>
                <w:tab w:val="center" w:pos="4680"/>
                <w:tab w:val="right" w:pos="9360"/>
              </w:tabs>
              <w:rPr>
                <w:rFonts w:cs="Calibri"/>
                <w:highlight w:val="yellow"/>
                <w:rPrChange w:id="4190" w:author="USER" w:date="2012-08-29T09:37:00Z">
                  <w:rPr>
                    <w:rFonts w:cs="Calibri"/>
                  </w:rPr>
                </w:rPrChange>
              </w:rPr>
            </w:pPr>
            <w:r w:rsidRPr="00C658DE">
              <w:rPr>
                <w:rFonts w:cs="Calibri"/>
                <w:highlight w:val="yellow"/>
              </w:rPr>
              <w:t>The set up and fine tuning of the system will be done by</w:t>
            </w:r>
            <w:r w:rsidR="00E16FE5">
              <w:rPr>
                <w:rFonts w:cs="Calibri"/>
                <w:highlight w:val="yellow"/>
              </w:rPr>
              <w:t xml:space="preserve"> the manufacture and</w:t>
            </w:r>
            <w:r w:rsidRPr="00C658DE">
              <w:rPr>
                <w:rFonts w:cs="Calibri"/>
                <w:highlight w:val="yellow"/>
              </w:rPr>
              <w:t xml:space="preserve"> </w:t>
            </w:r>
            <w:r w:rsidR="00E866D1">
              <w:rPr>
                <w:rFonts w:cs="Calibri"/>
                <w:highlight w:val="yellow"/>
              </w:rPr>
              <w:t>SCTE</w:t>
            </w:r>
            <w:r w:rsidRPr="00C658DE">
              <w:rPr>
                <w:rFonts w:cs="Calibri"/>
                <w:highlight w:val="yellow"/>
              </w:rPr>
              <w:t xml:space="preserve"> </w:t>
            </w:r>
            <w:r w:rsidRPr="00C658DE">
              <w:rPr>
                <w:rFonts w:cs="Calibri"/>
                <w:strike/>
                <w:highlight w:val="yellow"/>
              </w:rPr>
              <w:t>contracted out</w:t>
            </w:r>
            <w:r w:rsidRPr="00C658DE">
              <w:rPr>
                <w:rFonts w:cs="Calibri"/>
                <w:highlight w:val="yellow"/>
              </w:rPr>
              <w:t>. A review of the system's operation will be performed quarterly (</w:t>
            </w:r>
            <w:r w:rsidRPr="00C658DE">
              <w:rPr>
                <w:rFonts w:cs="Calibri"/>
                <w:strike/>
                <w:highlight w:val="yellow"/>
              </w:rPr>
              <w:t xml:space="preserve">specify frequency) </w:t>
            </w:r>
            <w:r w:rsidR="00E866D1">
              <w:rPr>
                <w:rFonts w:cs="Calibri"/>
                <w:highlight w:val="yellow"/>
              </w:rPr>
              <w:t>utilizing</w:t>
            </w:r>
            <w:r w:rsidR="00E16FE5" w:rsidRPr="009F2672">
              <w:rPr>
                <w:rFonts w:cs="Calibri"/>
                <w:highlight w:val="yellow"/>
              </w:rPr>
              <w:t xml:space="preserve"> arterial travel time</w:t>
            </w:r>
            <w:r w:rsidR="00E16FE5">
              <w:rPr>
                <w:rFonts w:cs="Calibri"/>
                <w:highlight w:val="yellow"/>
              </w:rPr>
              <w:t xml:space="preserve"> technology</w:t>
            </w:r>
            <w:r w:rsidR="00E16FE5" w:rsidRPr="009F2672">
              <w:rPr>
                <w:rFonts w:cs="Calibri"/>
                <w:highlight w:val="yellow"/>
              </w:rPr>
              <w:t xml:space="preserve"> (</w:t>
            </w:r>
            <w:r w:rsidR="00281E10">
              <w:rPr>
                <w:rFonts w:cs="Calibri"/>
                <w:highlight w:val="yellow"/>
              </w:rPr>
              <w:t xml:space="preserve">i.e.  </w:t>
            </w:r>
            <w:r w:rsidR="00FE1C9A">
              <w:rPr>
                <w:rFonts w:cs="Calibri"/>
                <w:highlight w:val="yellow"/>
              </w:rPr>
              <w:t xml:space="preserve">Bluetooth travel times by </w:t>
            </w:r>
            <w:proofErr w:type="spellStart"/>
            <w:r w:rsidR="00E16FE5" w:rsidRPr="009F2672">
              <w:rPr>
                <w:rFonts w:cs="Calibri"/>
                <w:highlight w:val="yellow"/>
              </w:rPr>
              <w:t>BlueToad</w:t>
            </w:r>
            <w:proofErr w:type="spellEnd"/>
            <w:r w:rsidR="00281E10">
              <w:rPr>
                <w:rFonts w:cs="Calibri"/>
                <w:highlight w:val="yellow"/>
              </w:rPr>
              <w:t>)</w:t>
            </w:r>
          </w:p>
        </w:tc>
      </w:tr>
      <w:tr w:rsidR="00A535CF" w:rsidTr="00A535CF">
        <w:tc>
          <w:tcPr>
            <w:tcW w:w="2040" w:type="dxa"/>
            <w:shd w:val="clear" w:color="auto" w:fill="auto"/>
          </w:tcPr>
          <w:p w:rsidR="00A535CF" w:rsidRPr="00AF3AF6" w:rsidRDefault="001E7F20" w:rsidP="00160ECC">
            <w:pPr>
              <w:rPr>
                <w:rFonts w:cs="Calibri"/>
                <w:highlight w:val="yellow"/>
                <w:rPrChange w:id="4191" w:author="USER" w:date="2012-09-07T15:58:00Z">
                  <w:rPr>
                    <w:rFonts w:cs="Calibri"/>
                  </w:rPr>
                </w:rPrChange>
              </w:rPr>
            </w:pPr>
            <w:r w:rsidRPr="001E7F20">
              <w:rPr>
                <w:rFonts w:cs="Calibri"/>
                <w:highlight w:val="yellow"/>
                <w:rPrChange w:id="4192" w:author="USER" w:date="2012-09-07T15:58:00Z">
                  <w:rPr>
                    <w:rFonts w:cs="Calibri"/>
                    <w:sz w:val="16"/>
                    <w:szCs w:val="16"/>
                  </w:rPr>
                </w:rPrChange>
              </w:rPr>
              <w:t>6.0-9</w:t>
            </w:r>
          </w:p>
        </w:tc>
        <w:tc>
          <w:tcPr>
            <w:tcW w:w="10938" w:type="dxa"/>
            <w:shd w:val="clear" w:color="auto" w:fill="auto"/>
          </w:tcPr>
          <w:p w:rsidR="00A535CF" w:rsidRPr="003F22F0" w:rsidRDefault="001E7F20" w:rsidP="00160ECC">
            <w:pPr>
              <w:tabs>
                <w:tab w:val="center" w:pos="4680"/>
                <w:tab w:val="right" w:pos="9360"/>
              </w:tabs>
              <w:rPr>
                <w:rFonts w:cs="Calibri"/>
                <w:highlight w:val="yellow"/>
                <w:rPrChange w:id="4193" w:author="USER" w:date="2012-08-29T09:37:00Z">
                  <w:rPr>
                    <w:rFonts w:cs="Calibri"/>
                  </w:rPr>
                </w:rPrChange>
              </w:rPr>
            </w:pPr>
            <w:r w:rsidRPr="001E7F20">
              <w:rPr>
                <w:rFonts w:cs="Calibri"/>
                <w:highlight w:val="yellow"/>
                <w:rPrChange w:id="4194" w:author="USER" w:date="2012-08-29T09:37:00Z">
                  <w:rPr>
                    <w:rFonts w:cs="Calibri"/>
                    <w:sz w:val="16"/>
                    <w:szCs w:val="16"/>
                  </w:rPr>
                </w:rPrChange>
              </w:rPr>
              <w:t>Complaints or requests for changes in operation will be handled by the in-house operators on an as-needed basis.</w:t>
            </w:r>
          </w:p>
        </w:tc>
      </w:tr>
      <w:tr w:rsidR="00A535CF" w:rsidTr="00A535CF">
        <w:tc>
          <w:tcPr>
            <w:tcW w:w="2040" w:type="dxa"/>
            <w:shd w:val="clear" w:color="auto" w:fill="auto"/>
          </w:tcPr>
          <w:p w:rsidR="00A535CF" w:rsidRPr="00E76FBE" w:rsidRDefault="001E7F20" w:rsidP="00160ECC">
            <w:pPr>
              <w:tabs>
                <w:tab w:val="center" w:pos="4680"/>
                <w:tab w:val="right" w:pos="9360"/>
              </w:tabs>
              <w:rPr>
                <w:rFonts w:cs="Calibri"/>
                <w:strike/>
                <w:rPrChange w:id="4195" w:author="USER" w:date="2012-08-22T09:25:00Z">
                  <w:rPr>
                    <w:rFonts w:cs="Calibri"/>
                  </w:rPr>
                </w:rPrChange>
              </w:rPr>
            </w:pPr>
            <w:r w:rsidRPr="001E7F20">
              <w:rPr>
                <w:rFonts w:cs="Calibri"/>
                <w:strike/>
                <w:rPrChange w:id="4196" w:author="USER" w:date="2012-08-22T09:25:00Z">
                  <w:rPr>
                    <w:rFonts w:cs="Calibri"/>
                    <w:sz w:val="16"/>
                    <w:szCs w:val="16"/>
                  </w:rPr>
                </w:rPrChange>
              </w:rPr>
              <w:t>6.0-10</w:t>
            </w:r>
          </w:p>
        </w:tc>
        <w:tc>
          <w:tcPr>
            <w:tcW w:w="10938" w:type="dxa"/>
            <w:shd w:val="clear" w:color="auto" w:fill="auto"/>
          </w:tcPr>
          <w:p w:rsidR="00A535CF" w:rsidRPr="00E76FBE" w:rsidRDefault="001E7F20" w:rsidP="00160ECC">
            <w:pPr>
              <w:tabs>
                <w:tab w:val="center" w:pos="4680"/>
                <w:tab w:val="right" w:pos="9360"/>
              </w:tabs>
              <w:rPr>
                <w:rFonts w:cs="Calibri"/>
                <w:strike/>
                <w:rPrChange w:id="4197" w:author="USER" w:date="2012-08-22T09:25:00Z">
                  <w:rPr>
                    <w:rFonts w:cs="Calibri"/>
                  </w:rPr>
                </w:rPrChange>
              </w:rPr>
            </w:pPr>
            <w:r w:rsidRPr="001E7F20">
              <w:rPr>
                <w:rFonts w:cs="Calibri"/>
                <w:strike/>
                <w:rPrChange w:id="4198" w:author="USER" w:date="2012-08-22T09:25:00Z">
                  <w:rPr>
                    <w:rFonts w:cs="Calibri"/>
                    <w:sz w:val="16"/>
                    <w:szCs w:val="16"/>
                  </w:rPr>
                </w:rPrChange>
              </w:rPr>
              <w:t>Complaints or requests for changes in operation will be handled by on-call contract staff on an as-needed basis.</w:t>
            </w:r>
          </w:p>
        </w:tc>
      </w:tr>
      <w:tr w:rsidR="00A535CF" w:rsidTr="00A535CF">
        <w:tc>
          <w:tcPr>
            <w:tcW w:w="2040" w:type="dxa"/>
            <w:shd w:val="clear" w:color="auto" w:fill="auto"/>
          </w:tcPr>
          <w:p w:rsidR="00A535CF" w:rsidRPr="00AF3AF6" w:rsidRDefault="001E7F20" w:rsidP="00160ECC">
            <w:pPr>
              <w:rPr>
                <w:rFonts w:cs="Calibri"/>
                <w:highlight w:val="yellow"/>
                <w:rPrChange w:id="4199" w:author="USER" w:date="2012-09-07T15:58:00Z">
                  <w:rPr>
                    <w:rFonts w:cs="Calibri"/>
                  </w:rPr>
                </w:rPrChange>
              </w:rPr>
            </w:pPr>
            <w:r w:rsidRPr="001E7F20">
              <w:rPr>
                <w:rFonts w:cs="Calibri"/>
                <w:highlight w:val="yellow"/>
                <w:rPrChange w:id="4200" w:author="USER" w:date="2012-09-07T15:58:00Z">
                  <w:rPr>
                    <w:rFonts w:cs="Calibri"/>
                    <w:sz w:val="16"/>
                    <w:szCs w:val="16"/>
                  </w:rPr>
                </w:rPrChange>
              </w:rPr>
              <w:t>6.0-11</w:t>
            </w:r>
          </w:p>
        </w:tc>
        <w:tc>
          <w:tcPr>
            <w:tcW w:w="10938" w:type="dxa"/>
            <w:shd w:val="clear" w:color="auto" w:fill="auto"/>
          </w:tcPr>
          <w:p w:rsidR="00A535CF" w:rsidRPr="003F22F0" w:rsidRDefault="001E7F20" w:rsidP="00160ECC">
            <w:pPr>
              <w:tabs>
                <w:tab w:val="center" w:pos="4680"/>
                <w:tab w:val="right" w:pos="9360"/>
              </w:tabs>
              <w:rPr>
                <w:rFonts w:cs="Calibri"/>
                <w:highlight w:val="yellow"/>
                <w:rPrChange w:id="4201" w:author="USER" w:date="2012-08-29T09:36:00Z">
                  <w:rPr>
                    <w:rFonts w:cs="Calibri"/>
                  </w:rPr>
                </w:rPrChange>
              </w:rPr>
            </w:pPr>
            <w:r w:rsidRPr="001E7F20">
              <w:rPr>
                <w:rFonts w:cs="Calibri"/>
                <w:highlight w:val="yellow"/>
                <w:rPrChange w:id="4202" w:author="USER" w:date="2012-08-29T09:36:00Z">
                  <w:rPr>
                    <w:rFonts w:cs="Calibri"/>
                    <w:sz w:val="16"/>
                    <w:szCs w:val="16"/>
                  </w:rPr>
                </w:rPrChange>
              </w:rPr>
              <w:t xml:space="preserve">Maintenance of all field equipment will be performed by </w:t>
            </w:r>
            <w:del w:id="4203" w:author="USER" w:date="2012-09-06T16:53:00Z">
              <w:r w:rsidRPr="001E7F20">
                <w:rPr>
                  <w:rFonts w:cs="Calibri"/>
                  <w:highlight w:val="yellow"/>
                  <w:rPrChange w:id="4204" w:author="USER" w:date="2012-08-29T09:36:00Z">
                    <w:rPr>
                      <w:rFonts w:cs="Calibri"/>
                      <w:sz w:val="16"/>
                      <w:szCs w:val="16"/>
                    </w:rPr>
                  </w:rPrChange>
                </w:rPr>
                <w:delText>in-house</w:delText>
              </w:r>
            </w:del>
            <w:ins w:id="4205" w:author="USER" w:date="2012-09-06T16:53:00Z">
              <w:r w:rsidR="001217D7">
                <w:rPr>
                  <w:rFonts w:cs="Calibri"/>
                  <w:highlight w:val="yellow"/>
                </w:rPr>
                <w:t xml:space="preserve"> SCTE</w:t>
              </w:r>
            </w:ins>
            <w:r w:rsidRPr="001E7F20">
              <w:rPr>
                <w:rFonts w:cs="Calibri"/>
                <w:highlight w:val="yellow"/>
                <w:rPrChange w:id="4206" w:author="USER" w:date="2012-08-29T09:36:00Z">
                  <w:rPr>
                    <w:rFonts w:cs="Calibri"/>
                    <w:sz w:val="16"/>
                    <w:szCs w:val="16"/>
                  </w:rPr>
                </w:rPrChange>
              </w:rPr>
              <w:t xml:space="preserve"> (</w:t>
            </w:r>
            <w:r w:rsidRPr="001E7F20">
              <w:rPr>
                <w:rFonts w:cs="Calibri"/>
                <w:strike/>
                <w:highlight w:val="yellow"/>
                <w:rPrChange w:id="4207" w:author="USER" w:date="2012-08-29T09:36:00Z">
                  <w:rPr>
                    <w:rFonts w:cs="Calibri"/>
                    <w:sz w:val="16"/>
                    <w:szCs w:val="16"/>
                  </w:rPr>
                </w:rPrChange>
              </w:rPr>
              <w:t>OR contract</w:t>
            </w:r>
            <w:r w:rsidRPr="001E7F20">
              <w:rPr>
                <w:rFonts w:cs="Calibri"/>
                <w:highlight w:val="yellow"/>
                <w:rPrChange w:id="4208" w:author="USER" w:date="2012-08-29T09:36:00Z">
                  <w:rPr>
                    <w:rFonts w:cs="Calibri"/>
                    <w:sz w:val="16"/>
                    <w:szCs w:val="16"/>
                  </w:rPr>
                </w:rPrChange>
              </w:rPr>
              <w:t>) staff</w:t>
            </w:r>
          </w:p>
        </w:tc>
      </w:tr>
      <w:tr w:rsidR="00A535CF" w:rsidTr="00A535CF">
        <w:tc>
          <w:tcPr>
            <w:tcW w:w="2040" w:type="dxa"/>
            <w:shd w:val="clear" w:color="auto" w:fill="auto"/>
          </w:tcPr>
          <w:p w:rsidR="00A535CF" w:rsidRPr="00AF3AF6" w:rsidRDefault="001E7F20" w:rsidP="00160ECC">
            <w:pPr>
              <w:rPr>
                <w:rFonts w:cs="Calibri"/>
                <w:highlight w:val="yellow"/>
                <w:rPrChange w:id="4209" w:author="USER" w:date="2012-09-07T15:58:00Z">
                  <w:rPr>
                    <w:rFonts w:cs="Calibri"/>
                  </w:rPr>
                </w:rPrChange>
              </w:rPr>
            </w:pPr>
            <w:r w:rsidRPr="001E7F20">
              <w:rPr>
                <w:rFonts w:cs="Calibri"/>
                <w:highlight w:val="yellow"/>
                <w:rPrChange w:id="4210" w:author="USER" w:date="2012-09-07T15:58:00Z">
                  <w:rPr>
                    <w:rFonts w:cs="Calibri"/>
                    <w:sz w:val="16"/>
                    <w:szCs w:val="16"/>
                  </w:rPr>
                </w:rPrChange>
              </w:rPr>
              <w:t>6.0-12</w:t>
            </w:r>
          </w:p>
        </w:tc>
        <w:tc>
          <w:tcPr>
            <w:tcW w:w="10938" w:type="dxa"/>
            <w:shd w:val="clear" w:color="auto" w:fill="auto"/>
          </w:tcPr>
          <w:p w:rsidR="000E64F6" w:rsidRDefault="000E64F6" w:rsidP="000E64F6">
            <w:r w:rsidRPr="000E64F6">
              <w:rPr>
                <w:rFonts w:cs="Calibri"/>
                <w:highlight w:val="yellow"/>
              </w:rPr>
              <w:t>Maintenance of the following field equipment will be performed by SCTE (</w:t>
            </w:r>
            <w:r w:rsidRPr="000E64F6">
              <w:rPr>
                <w:rFonts w:cs="Calibri"/>
                <w:strike/>
                <w:highlight w:val="yellow"/>
              </w:rPr>
              <w:t>OR contract</w:t>
            </w:r>
            <w:r w:rsidRPr="000E64F6">
              <w:rPr>
                <w:rFonts w:cs="Calibri"/>
                <w:highlight w:val="yellow"/>
              </w:rPr>
              <w:t xml:space="preserve">) staff, (i.e.  ATC controller and software, ASCT </w:t>
            </w:r>
            <w:r>
              <w:rPr>
                <w:rFonts w:cs="Calibri"/>
                <w:highlight w:val="yellow"/>
              </w:rPr>
              <w:t>d</w:t>
            </w:r>
            <w:r w:rsidRPr="000E64F6">
              <w:rPr>
                <w:rFonts w:cs="Calibri"/>
                <w:highlight w:val="yellow"/>
              </w:rPr>
              <w:t>etecti</w:t>
            </w:r>
            <w:r>
              <w:rPr>
                <w:rFonts w:cs="Calibri"/>
                <w:highlight w:val="yellow"/>
              </w:rPr>
              <w:t>on, central software and s</w:t>
            </w:r>
            <w:r w:rsidRPr="000E64F6">
              <w:rPr>
                <w:rFonts w:cs="Calibri"/>
                <w:highlight w:val="yellow"/>
              </w:rPr>
              <w:t>erver</w:t>
            </w:r>
            <w:r w:rsidR="00C658DE" w:rsidRPr="00C658DE">
              <w:rPr>
                <w:rFonts w:cs="Calibri"/>
                <w:highlight w:val="yellow"/>
              </w:rPr>
              <w:t>, and all network and communication equipment.</w:t>
            </w:r>
          </w:p>
          <w:p w:rsidR="00A535CF" w:rsidRPr="003F22F0" w:rsidRDefault="00A535CF" w:rsidP="00E16FE5">
            <w:pPr>
              <w:tabs>
                <w:tab w:val="center" w:pos="4680"/>
                <w:tab w:val="right" w:pos="9360"/>
              </w:tabs>
              <w:rPr>
                <w:rFonts w:cs="Calibri"/>
                <w:highlight w:val="yellow"/>
                <w:rPrChange w:id="4211" w:author="USER" w:date="2012-08-29T09:36:00Z">
                  <w:rPr>
                    <w:rFonts w:cs="Calibri"/>
                  </w:rPr>
                </w:rPrChange>
              </w:rPr>
            </w:pPr>
          </w:p>
        </w:tc>
      </w:tr>
      <w:tr w:rsidR="00A535CF" w:rsidTr="00A535CF">
        <w:tc>
          <w:tcPr>
            <w:tcW w:w="2040" w:type="dxa"/>
            <w:shd w:val="clear" w:color="auto" w:fill="auto"/>
          </w:tcPr>
          <w:p w:rsidR="00A535CF" w:rsidRPr="00AF3AF6" w:rsidRDefault="001E7F20" w:rsidP="00160ECC">
            <w:pPr>
              <w:rPr>
                <w:rFonts w:cs="Calibri"/>
                <w:highlight w:val="yellow"/>
                <w:rPrChange w:id="4212" w:author="USER" w:date="2012-09-07T15:58:00Z">
                  <w:rPr>
                    <w:rFonts w:cs="Calibri"/>
                  </w:rPr>
                </w:rPrChange>
              </w:rPr>
            </w:pPr>
            <w:r w:rsidRPr="001E7F20">
              <w:rPr>
                <w:rFonts w:cs="Calibri"/>
                <w:highlight w:val="yellow"/>
                <w:rPrChange w:id="4213" w:author="USER" w:date="2012-09-07T15:58:00Z">
                  <w:rPr>
                    <w:rFonts w:cs="Calibri"/>
                    <w:sz w:val="16"/>
                    <w:szCs w:val="16"/>
                  </w:rPr>
                </w:rPrChange>
              </w:rPr>
              <w:t>6.0-13</w:t>
            </w:r>
          </w:p>
        </w:tc>
        <w:tc>
          <w:tcPr>
            <w:tcW w:w="10938" w:type="dxa"/>
            <w:shd w:val="clear" w:color="auto" w:fill="auto"/>
          </w:tcPr>
          <w:p w:rsidR="00A535CF" w:rsidRDefault="001E7F20" w:rsidP="006A6BB9">
            <w:pPr>
              <w:tabs>
                <w:tab w:val="center" w:pos="4680"/>
                <w:tab w:val="right" w:pos="9360"/>
              </w:tabs>
              <w:rPr>
                <w:ins w:id="4214" w:author="USER" w:date="2012-09-06T07:43:00Z"/>
                <w:rFonts w:cs="Calibri"/>
                <w:strike/>
              </w:rPr>
            </w:pPr>
            <w:r w:rsidRPr="001E7F20">
              <w:rPr>
                <w:rFonts w:cs="Calibri"/>
                <w:strike/>
                <w:rPrChange w:id="4215" w:author="USER" w:date="2012-09-06T07:42:00Z">
                  <w:rPr>
                    <w:rFonts w:cs="Calibri"/>
                    <w:sz w:val="16"/>
                    <w:szCs w:val="16"/>
                  </w:rPr>
                </w:rPrChange>
              </w:rPr>
              <w:t>Funding for maintenance of the adaptive system will come from</w:t>
            </w:r>
            <w:ins w:id="4216" w:author="USER" w:date="2012-08-29T09:30:00Z">
              <w:r w:rsidRPr="001E7F20">
                <w:rPr>
                  <w:rFonts w:cs="Calibri"/>
                  <w:strike/>
                  <w:rPrChange w:id="4217" w:author="USER" w:date="2012-09-06T07:42:00Z">
                    <w:rPr>
                      <w:rFonts w:cs="Calibri"/>
                      <w:sz w:val="16"/>
                      <w:szCs w:val="16"/>
                    </w:rPr>
                  </w:rPrChange>
                </w:rPr>
                <w:t>.</w:t>
              </w:r>
            </w:ins>
            <w:r w:rsidRPr="001E7F20">
              <w:rPr>
                <w:rFonts w:cs="Calibri"/>
                <w:strike/>
                <w:rPrChange w:id="4218" w:author="USER" w:date="2012-09-06T07:42:00Z">
                  <w:rPr>
                    <w:rFonts w:cs="Calibri"/>
                    <w:sz w:val="16"/>
                    <w:szCs w:val="16"/>
                  </w:rPr>
                </w:rPrChange>
              </w:rPr>
              <w:t xml:space="preserve"> (</w:t>
            </w:r>
            <w:proofErr w:type="gramStart"/>
            <w:r w:rsidRPr="001E7F20">
              <w:rPr>
                <w:rFonts w:cs="Calibri"/>
                <w:strike/>
                <w:rPrChange w:id="4219" w:author="USER" w:date="2012-09-06T07:42:00Z">
                  <w:rPr>
                    <w:rFonts w:cs="Calibri"/>
                    <w:sz w:val="16"/>
                    <w:szCs w:val="16"/>
                  </w:rPr>
                </w:rPrChange>
              </w:rPr>
              <w:t>specify</w:t>
            </w:r>
            <w:proofErr w:type="gramEnd"/>
            <w:r w:rsidRPr="001E7F20">
              <w:rPr>
                <w:rFonts w:cs="Calibri"/>
                <w:strike/>
                <w:rPrChange w:id="4220" w:author="USER" w:date="2012-09-06T07:42:00Z">
                  <w:rPr>
                    <w:rFonts w:cs="Calibri"/>
                    <w:sz w:val="16"/>
                    <w:szCs w:val="16"/>
                  </w:rPr>
                </w:rPrChange>
              </w:rPr>
              <w:t xml:space="preserve"> funding program or source). An increase of $</w:t>
            </w:r>
            <w:del w:id="4221" w:author="USER" w:date="2012-08-22T09:28:00Z">
              <w:r w:rsidRPr="001E7F20">
                <w:rPr>
                  <w:rFonts w:cs="Calibri"/>
                  <w:strike/>
                  <w:rPrChange w:id="4222" w:author="USER" w:date="2012-09-06T07:42:00Z">
                    <w:rPr>
                      <w:rFonts w:cs="Calibri"/>
                      <w:sz w:val="16"/>
                      <w:szCs w:val="16"/>
                    </w:rPr>
                  </w:rPrChange>
                </w:rPr>
                <w:delText>xxx</w:delText>
              </w:r>
            </w:del>
            <w:r w:rsidRPr="001E7F20">
              <w:rPr>
                <w:rFonts w:cs="Calibri"/>
                <w:strike/>
                <w:rPrChange w:id="4223" w:author="USER" w:date="2012-09-06T07:42:00Z">
                  <w:rPr>
                    <w:rFonts w:cs="Calibri"/>
                    <w:sz w:val="16"/>
                    <w:szCs w:val="16"/>
                  </w:rPr>
                </w:rPrChange>
              </w:rPr>
              <w:t xml:space="preserve"> per year will be required to accommodate the additional equipment installed for the adaptive system.</w:t>
            </w:r>
          </w:p>
          <w:p w:rsidR="00AE66C2" w:rsidRDefault="003B0363">
            <w:pPr>
              <w:rPr>
                <w:rFonts w:cs="Calibri"/>
                <w:strike/>
                <w:highlight w:val="yellow"/>
                <w:rPrChange w:id="4224" w:author="USER" w:date="2012-09-06T07:42:00Z">
                  <w:rPr>
                    <w:rFonts w:cs="Calibri"/>
                  </w:rPr>
                </w:rPrChange>
              </w:rPr>
              <w:pPrChange w:id="4225" w:author="USER" w:date="2012-09-06T08:52:00Z">
                <w:pPr>
                  <w:tabs>
                    <w:tab w:val="center" w:pos="4680"/>
                    <w:tab w:val="right" w:pos="9360"/>
                  </w:tabs>
                </w:pPr>
              </w:pPrChange>
            </w:pPr>
            <w:ins w:id="4226" w:author="USER" w:date="2012-09-06T07:43:00Z">
              <w:r w:rsidRPr="003B0363">
                <w:rPr>
                  <w:rFonts w:cs="Calibri"/>
                  <w:highlight w:val="yellow"/>
                </w:rPr>
                <w:t>Funding for maintenance of the adaptive system will come from Seminole County’s general fund</w:t>
              </w:r>
              <w:r w:rsidR="001E7F20" w:rsidRPr="001E7F20">
                <w:rPr>
                  <w:rFonts w:cs="Calibri"/>
                  <w:strike/>
                  <w:highlight w:val="yellow"/>
                  <w:rPrChange w:id="4227" w:author="USER" w:date="2012-09-06T07:43:00Z">
                    <w:rPr>
                      <w:rFonts w:cs="Calibri"/>
                      <w:strike/>
                      <w:sz w:val="16"/>
                      <w:szCs w:val="16"/>
                    </w:rPr>
                  </w:rPrChange>
                </w:rPr>
                <w:t xml:space="preserve">.  </w:t>
              </w:r>
              <w:r w:rsidR="001E7F20" w:rsidRPr="001E7F20">
                <w:rPr>
                  <w:rFonts w:cs="Calibri"/>
                  <w:highlight w:val="yellow"/>
                  <w:rPrChange w:id="4228" w:author="USER" w:date="2012-09-06T07:43:00Z">
                    <w:rPr>
                      <w:rFonts w:cs="Calibri"/>
                      <w:sz w:val="16"/>
                      <w:szCs w:val="16"/>
                    </w:rPr>
                  </w:rPrChange>
                </w:rPr>
                <w:t xml:space="preserve">There will not be an increase per year </w:t>
              </w:r>
              <w:r w:rsidRPr="003B0363">
                <w:rPr>
                  <w:rFonts w:cs="Calibri"/>
                  <w:highlight w:val="yellow"/>
                </w:rPr>
                <w:t xml:space="preserve">to accommodate the additional equipment installed for the adaptive system since a majority of the infrastructure </w:t>
              </w:r>
              <w:r w:rsidR="001E7F20" w:rsidRPr="001E7F20">
                <w:rPr>
                  <w:rFonts w:cs="Calibri"/>
                  <w:highlight w:val="yellow"/>
                  <w:rPrChange w:id="4229" w:author="USER" w:date="2012-09-06T07:43:00Z">
                    <w:rPr>
                      <w:rFonts w:cs="Calibri"/>
                      <w:sz w:val="16"/>
                      <w:szCs w:val="16"/>
                      <w:highlight w:val="yellow"/>
                    </w:rPr>
                  </w:rPrChange>
                </w:rPr>
                <w:t xml:space="preserve">is already in place and the ASCT system is </w:t>
              </w:r>
            </w:ins>
            <w:ins w:id="4230" w:author="USER" w:date="2012-09-06T08:52:00Z">
              <w:r w:rsidR="000E64F6">
                <w:rPr>
                  <w:rFonts w:cs="Calibri"/>
                  <w:highlight w:val="yellow"/>
                </w:rPr>
                <w:t xml:space="preserve">software and not a hardware </w:t>
              </w:r>
            </w:ins>
            <w:ins w:id="4231" w:author="USER" w:date="2012-09-06T08:53:00Z">
              <w:r w:rsidR="000E64F6">
                <w:rPr>
                  <w:rFonts w:cs="Calibri"/>
                  <w:highlight w:val="yellow"/>
                </w:rPr>
                <w:t>driven</w:t>
              </w:r>
            </w:ins>
            <w:ins w:id="4232" w:author="USER" w:date="2012-09-06T08:52:00Z">
              <w:r w:rsidR="000E64F6">
                <w:rPr>
                  <w:rFonts w:cs="Calibri"/>
                  <w:highlight w:val="yellow"/>
                </w:rPr>
                <w:t xml:space="preserve"> system.</w:t>
              </w:r>
            </w:ins>
          </w:p>
        </w:tc>
      </w:tr>
      <w:tr w:rsidR="00A535CF" w:rsidTr="00A535CF">
        <w:tc>
          <w:tcPr>
            <w:tcW w:w="2040" w:type="dxa"/>
            <w:shd w:val="clear" w:color="auto" w:fill="auto"/>
          </w:tcPr>
          <w:p w:rsidR="00A535CF" w:rsidRPr="00AF3AF6" w:rsidRDefault="001E7F20" w:rsidP="00160ECC">
            <w:pPr>
              <w:rPr>
                <w:rFonts w:cs="Calibri"/>
                <w:highlight w:val="yellow"/>
                <w:rPrChange w:id="4233" w:author="USER" w:date="2012-09-07T15:58:00Z">
                  <w:rPr>
                    <w:rFonts w:cs="Calibri"/>
                  </w:rPr>
                </w:rPrChange>
              </w:rPr>
            </w:pPr>
            <w:r w:rsidRPr="001E7F20">
              <w:rPr>
                <w:rFonts w:cs="Calibri"/>
                <w:highlight w:val="yellow"/>
                <w:rPrChange w:id="4234" w:author="USER" w:date="2012-09-07T15:58:00Z">
                  <w:rPr>
                    <w:rFonts w:cs="Calibri"/>
                    <w:sz w:val="16"/>
                    <w:szCs w:val="16"/>
                  </w:rPr>
                </w:rPrChange>
              </w:rPr>
              <w:t>6.0-14</w:t>
            </w:r>
          </w:p>
        </w:tc>
        <w:tc>
          <w:tcPr>
            <w:tcW w:w="10938" w:type="dxa"/>
            <w:shd w:val="clear" w:color="auto" w:fill="auto"/>
          </w:tcPr>
          <w:p w:rsidR="00A535CF" w:rsidRPr="003F22F0" w:rsidRDefault="001E7F20" w:rsidP="00FE1C9A">
            <w:pPr>
              <w:tabs>
                <w:tab w:val="center" w:pos="4680"/>
                <w:tab w:val="right" w:pos="9360"/>
              </w:tabs>
              <w:rPr>
                <w:rFonts w:cs="Calibri"/>
                <w:highlight w:val="yellow"/>
                <w:rPrChange w:id="4235" w:author="USER" w:date="2012-08-29T09:36:00Z">
                  <w:rPr>
                    <w:rFonts w:cs="Calibri"/>
                  </w:rPr>
                </w:rPrChange>
              </w:rPr>
            </w:pPr>
            <w:r w:rsidRPr="001E7F20">
              <w:rPr>
                <w:rFonts w:cs="Calibri"/>
                <w:highlight w:val="yellow"/>
                <w:rPrChange w:id="4236" w:author="USER" w:date="2012-08-29T09:36:00Z">
                  <w:rPr>
                    <w:rFonts w:cs="Calibri"/>
                    <w:sz w:val="16"/>
                    <w:szCs w:val="16"/>
                  </w:rPr>
                </w:rPrChange>
              </w:rPr>
              <w:t xml:space="preserve">Additional </w:t>
            </w:r>
            <w:r w:rsidRPr="001E7F20">
              <w:rPr>
                <w:rFonts w:cs="Calibri"/>
                <w:strike/>
                <w:highlight w:val="yellow"/>
                <w:rPrChange w:id="4237" w:author="USER" w:date="2012-08-29T09:36:00Z">
                  <w:rPr>
                    <w:rFonts w:cs="Calibri"/>
                    <w:sz w:val="16"/>
                    <w:szCs w:val="16"/>
                  </w:rPr>
                </w:rPrChange>
              </w:rPr>
              <w:t>communications equipment and</w:t>
            </w:r>
            <w:r w:rsidRPr="001E7F20">
              <w:rPr>
                <w:rFonts w:cs="Calibri"/>
                <w:highlight w:val="yellow"/>
                <w:rPrChange w:id="4238" w:author="USER" w:date="2012-08-29T09:36:00Z">
                  <w:rPr>
                    <w:rFonts w:cs="Calibri"/>
                    <w:sz w:val="16"/>
                    <w:szCs w:val="16"/>
                  </w:rPr>
                </w:rPrChange>
              </w:rPr>
              <w:t xml:space="preserve"> annual fees will be incurred with the adaptive system. This will amount to approximately $</w:t>
            </w:r>
            <w:ins w:id="4239" w:author="USER" w:date="2012-08-29T09:33:00Z">
              <w:r w:rsidRPr="001E7F20">
                <w:rPr>
                  <w:rFonts w:cs="Calibri"/>
                  <w:highlight w:val="yellow"/>
                  <w:rPrChange w:id="4240" w:author="USER" w:date="2012-08-29T09:36:00Z">
                    <w:rPr>
                      <w:rFonts w:cs="Calibri"/>
                      <w:sz w:val="16"/>
                      <w:szCs w:val="16"/>
                    </w:rPr>
                  </w:rPrChange>
                </w:rPr>
                <w:t>13</w:t>
              </w:r>
            </w:ins>
            <w:ins w:id="4241" w:author="cwetzel" w:date="2012-09-06T14:13:00Z">
              <w:r w:rsidR="00FE1C9A">
                <w:rPr>
                  <w:rFonts w:cs="Calibri"/>
                  <w:highlight w:val="yellow"/>
                </w:rPr>
                <w:t>9</w:t>
              </w:r>
            </w:ins>
            <w:ins w:id="4242" w:author="USER" w:date="2012-08-29T09:33:00Z">
              <w:r w:rsidRPr="001E7F20">
                <w:rPr>
                  <w:rFonts w:cs="Calibri"/>
                  <w:highlight w:val="yellow"/>
                  <w:rPrChange w:id="4243" w:author="USER" w:date="2012-08-29T09:36:00Z">
                    <w:rPr>
                      <w:rFonts w:cs="Calibri"/>
                      <w:sz w:val="16"/>
                      <w:szCs w:val="16"/>
                    </w:rPr>
                  </w:rPrChange>
                </w:rPr>
                <w:t>50</w:t>
              </w:r>
              <w:del w:id="4244" w:author="cwetzel" w:date="2012-09-06T14:13:00Z">
                <w:r w:rsidRPr="001E7F20">
                  <w:rPr>
                    <w:rFonts w:cs="Calibri"/>
                    <w:highlight w:val="yellow"/>
                    <w:rPrChange w:id="4245" w:author="USER" w:date="2012-08-29T09:36:00Z">
                      <w:rPr>
                        <w:rFonts w:cs="Calibri"/>
                        <w:sz w:val="16"/>
                        <w:szCs w:val="16"/>
                      </w:rPr>
                    </w:rPrChange>
                  </w:rPr>
                  <w:delText>0</w:delText>
                </w:r>
              </w:del>
            </w:ins>
            <w:del w:id="4246" w:author="USER" w:date="2012-08-29T09:33:00Z">
              <w:r w:rsidRPr="001E7F20">
                <w:rPr>
                  <w:rFonts w:cs="Calibri"/>
                  <w:highlight w:val="yellow"/>
                  <w:rPrChange w:id="4247" w:author="USER" w:date="2012-08-29T09:36:00Z">
                    <w:rPr>
                      <w:rFonts w:cs="Calibri"/>
                      <w:sz w:val="16"/>
                      <w:szCs w:val="16"/>
                    </w:rPr>
                  </w:rPrChange>
                </w:rPr>
                <w:delText>xxx</w:delText>
              </w:r>
            </w:del>
            <w:r w:rsidRPr="001E7F20">
              <w:rPr>
                <w:rFonts w:cs="Calibri"/>
                <w:highlight w:val="yellow"/>
                <w:rPrChange w:id="4248" w:author="USER" w:date="2012-08-29T09:36:00Z">
                  <w:rPr>
                    <w:rFonts w:cs="Calibri"/>
                    <w:sz w:val="16"/>
                    <w:szCs w:val="16"/>
                  </w:rPr>
                </w:rPrChange>
              </w:rPr>
              <w:t xml:space="preserve"> per year, and will be covered by </w:t>
            </w:r>
            <w:ins w:id="4249" w:author="USER" w:date="2012-09-06T07:44:00Z">
              <w:r w:rsidR="003B0363">
                <w:rPr>
                  <w:rFonts w:cs="Calibri"/>
                  <w:highlight w:val="yellow"/>
                </w:rPr>
                <w:t>SCTE timing maintenance</w:t>
              </w:r>
            </w:ins>
            <w:ins w:id="4250" w:author="USER" w:date="2012-08-29T09:33:00Z">
              <w:r w:rsidRPr="001E7F20">
                <w:rPr>
                  <w:rFonts w:cs="Calibri"/>
                  <w:highlight w:val="yellow"/>
                  <w:rPrChange w:id="4251" w:author="USER" w:date="2012-08-29T09:36:00Z">
                    <w:rPr>
                      <w:rFonts w:cs="Calibri"/>
                      <w:sz w:val="16"/>
                      <w:szCs w:val="16"/>
                    </w:rPr>
                  </w:rPrChange>
                </w:rPr>
                <w:t xml:space="preserve"> budget.</w:t>
              </w:r>
            </w:ins>
            <w:r w:rsidR="00F754F9" w:rsidRPr="003B0363">
              <w:rPr>
                <w:rFonts w:cs="Calibri"/>
                <w:strike/>
                <w:highlight w:val="yellow"/>
              </w:rPr>
              <w:t xml:space="preserve"> (</w:t>
            </w:r>
            <w:proofErr w:type="gramStart"/>
            <w:r w:rsidR="00F754F9" w:rsidRPr="003B0363">
              <w:rPr>
                <w:rFonts w:cs="Calibri"/>
                <w:strike/>
                <w:highlight w:val="yellow"/>
              </w:rPr>
              <w:t>specify</w:t>
            </w:r>
            <w:proofErr w:type="gramEnd"/>
            <w:r w:rsidR="00F754F9" w:rsidRPr="003B0363">
              <w:rPr>
                <w:rFonts w:cs="Calibri"/>
                <w:strike/>
                <w:highlight w:val="yellow"/>
              </w:rPr>
              <w:t xml:space="preserve"> program or budget allocation details).</w:t>
            </w:r>
          </w:p>
        </w:tc>
      </w:tr>
      <w:tr w:rsidR="00A535CF" w:rsidTr="00A535CF">
        <w:tc>
          <w:tcPr>
            <w:tcW w:w="2040" w:type="dxa"/>
            <w:shd w:val="clear" w:color="auto" w:fill="auto"/>
          </w:tcPr>
          <w:p w:rsidR="00A535CF" w:rsidRPr="00160ECC" w:rsidRDefault="00A535CF" w:rsidP="00160ECC">
            <w:pPr>
              <w:rPr>
                <w:rFonts w:cs="Calibri"/>
              </w:rPr>
            </w:pPr>
            <w:r>
              <w:rPr>
                <w:rFonts w:cs="Calibri"/>
              </w:rPr>
              <w:t>6.0-15</w:t>
            </w:r>
          </w:p>
        </w:tc>
        <w:tc>
          <w:tcPr>
            <w:tcW w:w="10938" w:type="dxa"/>
            <w:shd w:val="clear" w:color="auto" w:fill="auto"/>
          </w:tcPr>
          <w:p w:rsidR="00A535CF" w:rsidRPr="00E76FBE" w:rsidRDefault="001E7F20" w:rsidP="00160ECC">
            <w:pPr>
              <w:tabs>
                <w:tab w:val="center" w:pos="4680"/>
                <w:tab w:val="right" w:pos="9360"/>
              </w:tabs>
              <w:rPr>
                <w:rFonts w:cs="Calibri"/>
                <w:strike/>
                <w:rPrChange w:id="4252" w:author="USER" w:date="2012-08-22T09:29:00Z">
                  <w:rPr>
                    <w:rFonts w:cs="Calibri"/>
                  </w:rPr>
                </w:rPrChange>
              </w:rPr>
            </w:pPr>
            <w:r w:rsidRPr="001E7F20">
              <w:rPr>
                <w:rFonts w:cs="Calibri"/>
                <w:strike/>
                <w:rPrChange w:id="4253" w:author="USER" w:date="2012-08-22T09:29:00Z">
                  <w:rPr>
                    <w:rFonts w:cs="Calibri"/>
                    <w:sz w:val="16"/>
                    <w:szCs w:val="16"/>
                  </w:rPr>
                </w:rPrChange>
              </w:rPr>
              <w:t xml:space="preserve">Replacement or repair of defective or failed equipment will </w:t>
            </w:r>
            <w:proofErr w:type="gramStart"/>
            <w:r w:rsidRPr="001E7F20">
              <w:rPr>
                <w:rFonts w:cs="Calibri"/>
                <w:strike/>
                <w:rPrChange w:id="4254" w:author="USER" w:date="2012-08-22T09:29:00Z">
                  <w:rPr>
                    <w:rFonts w:cs="Calibri"/>
                    <w:sz w:val="16"/>
                    <w:szCs w:val="16"/>
                  </w:rPr>
                </w:rPrChange>
              </w:rPr>
              <w:t>be  covered</w:t>
            </w:r>
            <w:proofErr w:type="gramEnd"/>
            <w:r w:rsidRPr="001E7F20">
              <w:rPr>
                <w:rFonts w:cs="Calibri"/>
                <w:strike/>
                <w:rPrChange w:id="4255" w:author="USER" w:date="2012-08-22T09:29:00Z">
                  <w:rPr>
                    <w:rFonts w:cs="Calibri"/>
                    <w:sz w:val="16"/>
                    <w:szCs w:val="16"/>
                  </w:rPr>
                </w:rPrChange>
              </w:rPr>
              <w:t xml:space="preserve"> for xx years by the manufacturers' warranties. The labor cost of replacement during this period will be included in the purchase price.</w:t>
            </w:r>
          </w:p>
        </w:tc>
      </w:tr>
      <w:tr w:rsidR="00A535CF" w:rsidTr="00A535CF">
        <w:tc>
          <w:tcPr>
            <w:tcW w:w="2040" w:type="dxa"/>
            <w:shd w:val="clear" w:color="auto" w:fill="auto"/>
          </w:tcPr>
          <w:p w:rsidR="00A535CF" w:rsidRPr="00160ECC" w:rsidRDefault="00A535CF" w:rsidP="00160ECC">
            <w:pPr>
              <w:rPr>
                <w:rFonts w:cs="Calibri"/>
              </w:rPr>
            </w:pPr>
            <w:r>
              <w:rPr>
                <w:rFonts w:cs="Calibri"/>
              </w:rPr>
              <w:t>6.0-16</w:t>
            </w:r>
          </w:p>
        </w:tc>
        <w:tc>
          <w:tcPr>
            <w:tcW w:w="10938" w:type="dxa"/>
            <w:shd w:val="clear" w:color="auto" w:fill="auto"/>
          </w:tcPr>
          <w:p w:rsidR="00A535CF" w:rsidRPr="00281E10" w:rsidRDefault="001E7F20" w:rsidP="00160ECC">
            <w:pPr>
              <w:rPr>
                <w:rFonts w:cs="Calibri"/>
                <w:strike/>
                <w:highlight w:val="yellow"/>
                <w:rPrChange w:id="4256" w:author="USER" w:date="2012-09-05T10:21:00Z">
                  <w:rPr>
                    <w:rFonts w:cs="Calibri"/>
                  </w:rPr>
                </w:rPrChange>
              </w:rPr>
            </w:pPr>
            <w:r w:rsidRPr="001E7F20">
              <w:rPr>
                <w:rFonts w:cs="Calibri"/>
                <w:strike/>
                <w:rPrChange w:id="4257" w:author="USER" w:date="2012-09-05T10:21:00Z">
                  <w:rPr>
                    <w:rFonts w:cs="Calibri"/>
                    <w:sz w:val="16"/>
                    <w:szCs w:val="16"/>
                  </w:rPr>
                </w:rPrChange>
              </w:rPr>
              <w:t>The agency expects maintenance of parts and equipment for a period of XX</w:t>
            </w:r>
            <w:ins w:id="4258" w:author="USER" w:date="2012-08-29T15:17:00Z">
              <w:r w:rsidRPr="001E7F20">
                <w:rPr>
                  <w:rFonts w:cs="Calibri"/>
                  <w:strike/>
                  <w:rPrChange w:id="4259" w:author="USER" w:date="2012-09-05T10:21:00Z">
                    <w:rPr>
                      <w:rFonts w:cs="Calibri"/>
                      <w:sz w:val="16"/>
                      <w:szCs w:val="16"/>
                      <w:highlight w:val="yellow"/>
                    </w:rPr>
                  </w:rPrChange>
                </w:rPr>
                <w:t>2</w:t>
              </w:r>
            </w:ins>
            <w:r w:rsidRPr="001E7F20">
              <w:rPr>
                <w:rFonts w:cs="Calibri"/>
                <w:strike/>
                <w:rPrChange w:id="4260" w:author="USER" w:date="2012-09-05T10:21:00Z">
                  <w:rPr>
                    <w:rFonts w:cs="Calibri"/>
                    <w:sz w:val="16"/>
                    <w:szCs w:val="16"/>
                  </w:rPr>
                </w:rPrChange>
              </w:rPr>
              <w:t xml:space="preserve"> year</w:t>
            </w:r>
            <w:del w:id="4261" w:author="USER" w:date="2012-08-29T09:35:00Z">
              <w:r w:rsidRPr="001E7F20">
                <w:rPr>
                  <w:rFonts w:cs="Calibri"/>
                  <w:strike/>
                  <w:rPrChange w:id="4262" w:author="USER" w:date="2012-09-05T10:21:00Z">
                    <w:rPr>
                      <w:rFonts w:cs="Calibri"/>
                      <w:sz w:val="16"/>
                      <w:szCs w:val="16"/>
                    </w:rPr>
                  </w:rPrChange>
                </w:rPr>
                <w:delText>s</w:delText>
              </w:r>
            </w:del>
            <w:r w:rsidRPr="001E7F20">
              <w:rPr>
                <w:rFonts w:cs="Calibri"/>
                <w:strike/>
                <w:rPrChange w:id="4263" w:author="USER" w:date="2012-09-05T10:21:00Z">
                  <w:rPr>
                    <w:rFonts w:cs="Calibri"/>
                    <w:sz w:val="16"/>
                    <w:szCs w:val="16"/>
                  </w:rPr>
                </w:rPrChange>
              </w:rPr>
              <w:t xml:space="preserve"> will be included in the purchase price.</w:t>
            </w:r>
          </w:p>
        </w:tc>
      </w:tr>
      <w:tr w:rsidR="00A535CF" w:rsidTr="00A535CF">
        <w:tc>
          <w:tcPr>
            <w:tcW w:w="2040" w:type="dxa"/>
            <w:shd w:val="clear" w:color="auto" w:fill="auto"/>
          </w:tcPr>
          <w:p w:rsidR="00A535CF" w:rsidRPr="00AF3AF6" w:rsidRDefault="001E7F20" w:rsidP="00160ECC">
            <w:pPr>
              <w:rPr>
                <w:rFonts w:cs="Calibri"/>
                <w:highlight w:val="yellow"/>
                <w:rPrChange w:id="4264" w:author="USER" w:date="2012-09-07T15:58:00Z">
                  <w:rPr>
                    <w:rFonts w:cs="Calibri"/>
                  </w:rPr>
                </w:rPrChange>
              </w:rPr>
            </w:pPr>
            <w:r w:rsidRPr="001E7F20">
              <w:rPr>
                <w:rFonts w:cs="Calibri"/>
                <w:highlight w:val="yellow"/>
                <w:rPrChange w:id="4265" w:author="USER" w:date="2012-09-07T15:58:00Z">
                  <w:rPr>
                    <w:rFonts w:cs="Calibri"/>
                    <w:sz w:val="16"/>
                    <w:szCs w:val="16"/>
                  </w:rPr>
                </w:rPrChange>
              </w:rPr>
              <w:t>6.0-17</w:t>
            </w:r>
          </w:p>
        </w:tc>
        <w:tc>
          <w:tcPr>
            <w:tcW w:w="10938" w:type="dxa"/>
            <w:shd w:val="clear" w:color="auto" w:fill="auto"/>
          </w:tcPr>
          <w:p w:rsidR="00A535CF" w:rsidRPr="003F22F0" w:rsidRDefault="001E7F20" w:rsidP="00FE1C9A">
            <w:pPr>
              <w:rPr>
                <w:rFonts w:cs="Calibri"/>
                <w:highlight w:val="yellow"/>
                <w:rPrChange w:id="4266" w:author="USER" w:date="2012-08-29T09:36:00Z">
                  <w:rPr>
                    <w:rFonts w:cs="Calibri"/>
                  </w:rPr>
                </w:rPrChange>
              </w:rPr>
            </w:pPr>
            <w:del w:id="4267" w:author="USER" w:date="2012-09-06T08:25:00Z">
              <w:r w:rsidRPr="001E7F20">
                <w:rPr>
                  <w:rFonts w:cs="Calibri"/>
                  <w:highlight w:val="yellow"/>
                  <w:rPrChange w:id="4268" w:author="USER" w:date="2012-08-29T09:36:00Z">
                    <w:rPr>
                      <w:rFonts w:cs="Calibri"/>
                      <w:sz w:val="16"/>
                      <w:szCs w:val="16"/>
                    </w:rPr>
                  </w:rPrChange>
                </w:rPr>
                <w:delText xml:space="preserve">The </w:delText>
              </w:r>
            </w:del>
            <w:del w:id="4269" w:author="USER" w:date="2012-09-06T07:45:00Z">
              <w:r w:rsidRPr="001E7F20">
                <w:rPr>
                  <w:rFonts w:cs="Calibri"/>
                  <w:highlight w:val="yellow"/>
                  <w:rPrChange w:id="4270" w:author="USER" w:date="2012-08-29T09:36:00Z">
                    <w:rPr>
                      <w:rFonts w:cs="Calibri"/>
                      <w:sz w:val="16"/>
                      <w:szCs w:val="16"/>
                    </w:rPr>
                  </w:rPrChange>
                </w:rPr>
                <w:delText>agency</w:delText>
              </w:r>
            </w:del>
            <w:ins w:id="4271" w:author="USER" w:date="2012-09-06T07:45:00Z">
              <w:r w:rsidR="006C5F2D">
                <w:rPr>
                  <w:rFonts w:cs="Calibri"/>
                  <w:highlight w:val="yellow"/>
                </w:rPr>
                <w:t xml:space="preserve"> SCTE</w:t>
              </w:r>
            </w:ins>
            <w:r w:rsidRPr="001E7F20">
              <w:rPr>
                <w:rFonts w:cs="Calibri"/>
                <w:highlight w:val="yellow"/>
                <w:rPrChange w:id="4272" w:author="USER" w:date="2012-08-29T09:36:00Z">
                  <w:rPr>
                    <w:rFonts w:cs="Calibri"/>
                    <w:sz w:val="16"/>
                    <w:szCs w:val="16"/>
                  </w:rPr>
                </w:rPrChange>
              </w:rPr>
              <w:t xml:space="preserve"> expects maintenance of all adaptive system software for a period of </w:t>
            </w:r>
            <w:del w:id="4273" w:author="cwetzel" w:date="2012-09-06T14:14:00Z">
              <w:r w:rsidRPr="001E7F20">
                <w:rPr>
                  <w:rFonts w:cs="Calibri"/>
                  <w:highlight w:val="yellow"/>
                  <w:rPrChange w:id="4274" w:author="USER" w:date="2012-08-29T09:36:00Z">
                    <w:rPr>
                      <w:rFonts w:cs="Calibri"/>
                      <w:sz w:val="16"/>
                      <w:szCs w:val="16"/>
                    </w:rPr>
                  </w:rPrChange>
                </w:rPr>
                <w:delText>xx</w:delText>
              </w:r>
            </w:del>
            <w:ins w:id="4275" w:author="USER" w:date="2012-08-29T15:17:00Z">
              <w:r w:rsidR="00D326C3">
                <w:rPr>
                  <w:rFonts w:cs="Calibri"/>
                  <w:highlight w:val="yellow"/>
                </w:rPr>
                <w:t>2</w:t>
              </w:r>
            </w:ins>
            <w:r w:rsidRPr="001E7F20">
              <w:rPr>
                <w:rFonts w:cs="Calibri"/>
                <w:highlight w:val="yellow"/>
                <w:rPrChange w:id="4276" w:author="USER" w:date="2012-08-29T09:36:00Z">
                  <w:rPr>
                    <w:rFonts w:cs="Calibri"/>
                    <w:sz w:val="16"/>
                    <w:szCs w:val="16"/>
                  </w:rPr>
                </w:rPrChange>
              </w:rPr>
              <w:t xml:space="preserve"> year</w:t>
            </w:r>
            <w:del w:id="4277" w:author="USER" w:date="2012-08-29T09:35:00Z">
              <w:r w:rsidRPr="001E7F20">
                <w:rPr>
                  <w:rFonts w:cs="Calibri"/>
                  <w:highlight w:val="yellow"/>
                  <w:rPrChange w:id="4278" w:author="USER" w:date="2012-08-29T09:36:00Z">
                    <w:rPr>
                      <w:rFonts w:cs="Calibri"/>
                      <w:sz w:val="16"/>
                      <w:szCs w:val="16"/>
                    </w:rPr>
                  </w:rPrChange>
                </w:rPr>
                <w:delText>s</w:delText>
              </w:r>
            </w:del>
            <w:r w:rsidRPr="001E7F20">
              <w:rPr>
                <w:rFonts w:cs="Calibri"/>
                <w:highlight w:val="yellow"/>
                <w:rPrChange w:id="4279" w:author="USER" w:date="2012-08-29T09:36:00Z">
                  <w:rPr>
                    <w:rFonts w:cs="Calibri"/>
                    <w:sz w:val="16"/>
                    <w:szCs w:val="16"/>
                  </w:rPr>
                </w:rPrChange>
              </w:rPr>
              <w:t xml:space="preserve"> will be included in the purchase price.</w:t>
            </w:r>
          </w:p>
        </w:tc>
      </w:tr>
      <w:tr w:rsidR="00A535CF" w:rsidTr="00A535CF">
        <w:tc>
          <w:tcPr>
            <w:tcW w:w="2040" w:type="dxa"/>
            <w:shd w:val="clear" w:color="auto" w:fill="auto"/>
          </w:tcPr>
          <w:p w:rsidR="00A535CF" w:rsidRPr="00AF3AF6" w:rsidRDefault="001E7F20" w:rsidP="00160ECC">
            <w:pPr>
              <w:rPr>
                <w:rFonts w:cs="Calibri"/>
                <w:highlight w:val="yellow"/>
                <w:rPrChange w:id="4280" w:author="USER" w:date="2012-09-07T15:58:00Z">
                  <w:rPr>
                    <w:rFonts w:cs="Calibri"/>
                  </w:rPr>
                </w:rPrChange>
              </w:rPr>
            </w:pPr>
            <w:r w:rsidRPr="001E7F20">
              <w:rPr>
                <w:rFonts w:cs="Calibri"/>
                <w:highlight w:val="yellow"/>
                <w:rPrChange w:id="4281" w:author="USER" w:date="2012-09-07T15:58:00Z">
                  <w:rPr>
                    <w:rFonts w:cs="Calibri"/>
                    <w:sz w:val="16"/>
                    <w:szCs w:val="16"/>
                  </w:rPr>
                </w:rPrChange>
              </w:rPr>
              <w:t>6.0-18</w:t>
            </w:r>
          </w:p>
        </w:tc>
        <w:tc>
          <w:tcPr>
            <w:tcW w:w="10938" w:type="dxa"/>
            <w:shd w:val="clear" w:color="auto" w:fill="auto"/>
          </w:tcPr>
          <w:p w:rsidR="00A535CF" w:rsidRPr="003F22F0" w:rsidRDefault="001E7F20" w:rsidP="003F22F0">
            <w:pPr>
              <w:rPr>
                <w:rFonts w:cs="Calibri"/>
                <w:highlight w:val="yellow"/>
                <w:rPrChange w:id="4282" w:author="USER" w:date="2012-08-29T09:36:00Z">
                  <w:rPr>
                    <w:rFonts w:cs="Calibri"/>
                  </w:rPr>
                </w:rPrChange>
              </w:rPr>
            </w:pPr>
            <w:del w:id="4283" w:author="USER" w:date="2012-09-06T08:25:00Z">
              <w:r w:rsidRPr="001E7F20">
                <w:rPr>
                  <w:rFonts w:cs="Calibri"/>
                  <w:highlight w:val="yellow"/>
                  <w:rPrChange w:id="4284" w:author="USER" w:date="2012-08-29T09:36:00Z">
                    <w:rPr>
                      <w:rFonts w:cs="Calibri"/>
                      <w:sz w:val="16"/>
                      <w:szCs w:val="16"/>
                    </w:rPr>
                  </w:rPrChange>
                </w:rPr>
                <w:delText xml:space="preserve">The </w:delText>
              </w:r>
            </w:del>
            <w:del w:id="4285" w:author="USER" w:date="2012-09-06T07:45:00Z">
              <w:r w:rsidRPr="001E7F20">
                <w:rPr>
                  <w:rFonts w:cs="Calibri"/>
                  <w:highlight w:val="yellow"/>
                  <w:rPrChange w:id="4286" w:author="USER" w:date="2012-08-29T09:36:00Z">
                    <w:rPr>
                      <w:rFonts w:cs="Calibri"/>
                      <w:sz w:val="16"/>
                      <w:szCs w:val="16"/>
                    </w:rPr>
                  </w:rPrChange>
                </w:rPr>
                <w:delText>agency</w:delText>
              </w:r>
            </w:del>
            <w:r w:rsidRPr="001E7F20">
              <w:rPr>
                <w:rFonts w:cs="Calibri"/>
                <w:highlight w:val="yellow"/>
                <w:rPrChange w:id="4287" w:author="USER" w:date="2012-08-29T09:36:00Z">
                  <w:rPr>
                    <w:rFonts w:cs="Calibri"/>
                    <w:sz w:val="16"/>
                    <w:szCs w:val="16"/>
                  </w:rPr>
                </w:rPrChange>
              </w:rPr>
              <w:t xml:space="preserve"> </w:t>
            </w:r>
            <w:ins w:id="4288" w:author="USER" w:date="2012-09-06T07:45:00Z">
              <w:r w:rsidR="006C5F2D">
                <w:rPr>
                  <w:rFonts w:cs="Calibri"/>
                  <w:highlight w:val="yellow"/>
                </w:rPr>
                <w:t xml:space="preserve">SCTE </w:t>
              </w:r>
            </w:ins>
            <w:r w:rsidRPr="001E7F20">
              <w:rPr>
                <w:rFonts w:cs="Calibri"/>
                <w:highlight w:val="yellow"/>
                <w:rPrChange w:id="4289" w:author="USER" w:date="2012-08-29T09:36:00Z">
                  <w:rPr>
                    <w:rFonts w:cs="Calibri"/>
                    <w:sz w:val="16"/>
                    <w:szCs w:val="16"/>
                  </w:rPr>
                </w:rPrChange>
              </w:rPr>
              <w:t xml:space="preserve">expects to operate this system using the latest software for </w:t>
            </w:r>
            <w:del w:id="4290" w:author="USER" w:date="2012-08-29T09:35:00Z">
              <w:r w:rsidRPr="001E7F20">
                <w:rPr>
                  <w:rFonts w:cs="Calibri"/>
                  <w:highlight w:val="yellow"/>
                  <w:rPrChange w:id="4291" w:author="USER" w:date="2012-08-29T09:36:00Z">
                    <w:rPr>
                      <w:rFonts w:cs="Calibri"/>
                      <w:sz w:val="16"/>
                      <w:szCs w:val="16"/>
                    </w:rPr>
                  </w:rPrChange>
                </w:rPr>
                <w:delText>a period of CC years</w:delText>
              </w:r>
            </w:del>
            <w:ins w:id="4292" w:author="USER" w:date="2012-08-29T09:35:00Z">
              <w:r w:rsidRPr="001E7F20">
                <w:rPr>
                  <w:rFonts w:cs="Calibri"/>
                  <w:highlight w:val="yellow"/>
                  <w:rPrChange w:id="4293" w:author="USER" w:date="2012-08-29T09:36:00Z">
                    <w:rPr>
                      <w:rFonts w:cs="Calibri"/>
                      <w:sz w:val="16"/>
                      <w:szCs w:val="16"/>
                    </w:rPr>
                  </w:rPrChange>
                </w:rPr>
                <w:t>the life of the system through maintenance fees</w:t>
              </w:r>
            </w:ins>
            <w:r w:rsidRPr="001E7F20">
              <w:rPr>
                <w:rFonts w:cs="Calibri"/>
                <w:highlight w:val="yellow"/>
                <w:rPrChange w:id="4294" w:author="USER" w:date="2012-08-29T09:36:00Z">
                  <w:rPr>
                    <w:rFonts w:cs="Calibri"/>
                    <w:sz w:val="16"/>
                    <w:szCs w:val="16"/>
                  </w:rPr>
                </w:rPrChange>
              </w:rPr>
              <w:t>.</w:t>
            </w:r>
          </w:p>
        </w:tc>
      </w:tr>
      <w:tr w:rsidR="00A535CF" w:rsidTr="00A535CF">
        <w:tc>
          <w:tcPr>
            <w:tcW w:w="2040" w:type="dxa"/>
            <w:shd w:val="clear" w:color="auto" w:fill="auto"/>
          </w:tcPr>
          <w:p w:rsidR="00A535CF" w:rsidRPr="00AF3AF6" w:rsidRDefault="001E7F20" w:rsidP="00160ECC">
            <w:pPr>
              <w:rPr>
                <w:rFonts w:cs="Calibri"/>
                <w:highlight w:val="yellow"/>
                <w:rPrChange w:id="4295" w:author="USER" w:date="2012-09-07T15:58:00Z">
                  <w:rPr>
                    <w:rFonts w:cs="Calibri"/>
                  </w:rPr>
                </w:rPrChange>
              </w:rPr>
            </w:pPr>
            <w:r w:rsidRPr="001E7F20">
              <w:rPr>
                <w:rFonts w:cs="Calibri"/>
                <w:highlight w:val="yellow"/>
                <w:rPrChange w:id="4296" w:author="USER" w:date="2012-09-07T15:58:00Z">
                  <w:rPr>
                    <w:rFonts w:cs="Calibri"/>
                    <w:sz w:val="16"/>
                    <w:szCs w:val="16"/>
                  </w:rPr>
                </w:rPrChange>
              </w:rPr>
              <w:t>6.0-19</w:t>
            </w:r>
          </w:p>
        </w:tc>
        <w:tc>
          <w:tcPr>
            <w:tcW w:w="10938" w:type="dxa"/>
            <w:shd w:val="clear" w:color="auto" w:fill="auto"/>
          </w:tcPr>
          <w:p w:rsidR="00A535CF" w:rsidRPr="003F22F0" w:rsidRDefault="001E7F20" w:rsidP="003F22F0">
            <w:pPr>
              <w:rPr>
                <w:rFonts w:cs="Calibri"/>
                <w:highlight w:val="yellow"/>
                <w:rPrChange w:id="4297" w:author="USER" w:date="2012-08-29T09:36:00Z">
                  <w:rPr>
                    <w:rFonts w:cs="Calibri"/>
                  </w:rPr>
                </w:rPrChange>
              </w:rPr>
            </w:pPr>
            <w:del w:id="4298" w:author="USER" w:date="2012-09-06T08:25:00Z">
              <w:r w:rsidRPr="001E7F20">
                <w:rPr>
                  <w:rFonts w:cs="Calibri"/>
                  <w:highlight w:val="yellow"/>
                  <w:rPrChange w:id="4299" w:author="USER" w:date="2012-08-29T09:36:00Z">
                    <w:rPr>
                      <w:rFonts w:cs="Calibri"/>
                      <w:sz w:val="16"/>
                      <w:szCs w:val="16"/>
                    </w:rPr>
                  </w:rPrChange>
                </w:rPr>
                <w:delText xml:space="preserve">The </w:delText>
              </w:r>
            </w:del>
            <w:del w:id="4300" w:author="USER" w:date="2012-09-06T07:45:00Z">
              <w:r w:rsidRPr="001E7F20">
                <w:rPr>
                  <w:rFonts w:cs="Calibri"/>
                  <w:highlight w:val="yellow"/>
                  <w:rPrChange w:id="4301" w:author="USER" w:date="2012-08-29T09:36:00Z">
                    <w:rPr>
                      <w:rFonts w:cs="Calibri"/>
                      <w:sz w:val="16"/>
                      <w:szCs w:val="16"/>
                    </w:rPr>
                  </w:rPrChange>
                </w:rPr>
                <w:delText>agency</w:delText>
              </w:r>
            </w:del>
            <w:r w:rsidRPr="001E7F20">
              <w:rPr>
                <w:rFonts w:cs="Calibri"/>
                <w:highlight w:val="yellow"/>
                <w:rPrChange w:id="4302" w:author="USER" w:date="2012-08-29T09:36:00Z">
                  <w:rPr>
                    <w:rFonts w:cs="Calibri"/>
                    <w:sz w:val="16"/>
                    <w:szCs w:val="16"/>
                  </w:rPr>
                </w:rPrChange>
              </w:rPr>
              <w:t xml:space="preserve"> </w:t>
            </w:r>
            <w:ins w:id="4303" w:author="USER" w:date="2012-09-06T07:45:00Z">
              <w:r w:rsidR="006C5F2D">
                <w:rPr>
                  <w:rFonts w:cs="Calibri"/>
                  <w:highlight w:val="yellow"/>
                </w:rPr>
                <w:t xml:space="preserve">SCTE </w:t>
              </w:r>
            </w:ins>
            <w:r w:rsidRPr="001E7F20">
              <w:rPr>
                <w:rFonts w:cs="Calibri"/>
                <w:highlight w:val="yellow"/>
                <w:rPrChange w:id="4304" w:author="USER" w:date="2012-08-29T09:36:00Z">
                  <w:rPr>
                    <w:rFonts w:cs="Calibri"/>
                    <w:sz w:val="16"/>
                    <w:szCs w:val="16"/>
                  </w:rPr>
                </w:rPrChange>
              </w:rPr>
              <w:t xml:space="preserve">will seek technical support from the vendor for assistance in using the adaptive software for </w:t>
            </w:r>
            <w:del w:id="4305" w:author="USER" w:date="2012-08-29T09:36:00Z">
              <w:r w:rsidRPr="001E7F20">
                <w:rPr>
                  <w:rFonts w:cs="Calibri"/>
                  <w:highlight w:val="yellow"/>
                  <w:rPrChange w:id="4306" w:author="USER" w:date="2012-08-29T09:36:00Z">
                    <w:rPr>
                      <w:rFonts w:cs="Calibri"/>
                      <w:sz w:val="16"/>
                      <w:szCs w:val="16"/>
                    </w:rPr>
                  </w:rPrChange>
                </w:rPr>
                <w:delText xml:space="preserve">XX </w:delText>
              </w:r>
              <w:r w:rsidRPr="001E7F20">
                <w:rPr>
                  <w:rFonts w:cs="Calibri"/>
                  <w:highlight w:val="yellow"/>
                  <w:rPrChange w:id="4307" w:author="USER" w:date="2012-08-29T09:36:00Z">
                    <w:rPr>
                      <w:rFonts w:cs="Calibri"/>
                      <w:sz w:val="16"/>
                      <w:szCs w:val="16"/>
                    </w:rPr>
                  </w:rPrChange>
                </w:rPr>
                <w:lastRenderedPageBreak/>
                <w:delText>years</w:delText>
              </w:r>
            </w:del>
            <w:ins w:id="4308" w:author="USER" w:date="2012-08-29T09:36:00Z">
              <w:r w:rsidRPr="001E7F20">
                <w:rPr>
                  <w:rFonts w:cs="Calibri"/>
                  <w:highlight w:val="yellow"/>
                  <w:rPrChange w:id="4309" w:author="USER" w:date="2012-08-29T09:36:00Z">
                    <w:rPr>
                      <w:rFonts w:cs="Calibri"/>
                      <w:sz w:val="16"/>
                      <w:szCs w:val="16"/>
                    </w:rPr>
                  </w:rPrChange>
                </w:rPr>
                <w:t>the life of the system</w:t>
              </w:r>
            </w:ins>
            <w:ins w:id="4310" w:author="USER" w:date="2012-09-05T10:22:00Z">
              <w:r w:rsidR="00281E10">
                <w:rPr>
                  <w:rFonts w:cs="Calibri"/>
                  <w:highlight w:val="yellow"/>
                </w:rPr>
                <w:t xml:space="preserve"> through maintenance fees</w:t>
              </w:r>
            </w:ins>
            <w:r w:rsidRPr="001E7F20">
              <w:rPr>
                <w:rFonts w:cs="Calibri"/>
                <w:highlight w:val="yellow"/>
                <w:rPrChange w:id="4311" w:author="USER" w:date="2012-08-29T09:36:00Z">
                  <w:rPr>
                    <w:rFonts w:cs="Calibri"/>
                    <w:sz w:val="16"/>
                    <w:szCs w:val="16"/>
                  </w:rPr>
                </w:rPrChange>
              </w:rPr>
              <w:t>.</w:t>
            </w:r>
          </w:p>
        </w:tc>
      </w:tr>
      <w:tr w:rsidR="00A535CF" w:rsidTr="00A535CF">
        <w:tc>
          <w:tcPr>
            <w:tcW w:w="2040" w:type="dxa"/>
            <w:shd w:val="clear" w:color="auto" w:fill="auto"/>
          </w:tcPr>
          <w:p w:rsidR="00A535CF" w:rsidRPr="00AF3AF6" w:rsidRDefault="001E7F20" w:rsidP="00160ECC">
            <w:pPr>
              <w:rPr>
                <w:rFonts w:cs="Calibri"/>
                <w:highlight w:val="yellow"/>
                <w:rPrChange w:id="4312" w:author="USER" w:date="2012-09-07T15:58:00Z">
                  <w:rPr>
                    <w:rFonts w:cs="Calibri"/>
                  </w:rPr>
                </w:rPrChange>
              </w:rPr>
            </w:pPr>
            <w:r w:rsidRPr="001E7F20">
              <w:rPr>
                <w:rFonts w:cs="Calibri"/>
                <w:highlight w:val="yellow"/>
                <w:rPrChange w:id="4313" w:author="USER" w:date="2012-09-07T15:58:00Z">
                  <w:rPr>
                    <w:rFonts w:cs="Calibri"/>
                    <w:sz w:val="16"/>
                    <w:szCs w:val="16"/>
                  </w:rPr>
                </w:rPrChange>
              </w:rPr>
              <w:lastRenderedPageBreak/>
              <w:t>6.0-20</w:t>
            </w:r>
          </w:p>
        </w:tc>
        <w:tc>
          <w:tcPr>
            <w:tcW w:w="10938" w:type="dxa"/>
            <w:shd w:val="clear" w:color="auto" w:fill="auto"/>
          </w:tcPr>
          <w:p w:rsidR="00A535CF" w:rsidRPr="003F22F0" w:rsidRDefault="001E7F20" w:rsidP="00160ECC">
            <w:pPr>
              <w:rPr>
                <w:rFonts w:cs="Calibri"/>
                <w:highlight w:val="yellow"/>
                <w:rPrChange w:id="4314" w:author="USER" w:date="2012-08-29T09:36:00Z">
                  <w:rPr>
                    <w:rFonts w:cs="Calibri"/>
                  </w:rPr>
                </w:rPrChange>
              </w:rPr>
            </w:pPr>
            <w:r w:rsidRPr="001E7F20">
              <w:rPr>
                <w:rFonts w:cs="Calibri"/>
                <w:highlight w:val="yellow"/>
                <w:rPrChange w:id="4315" w:author="USER" w:date="2012-08-29T09:36:00Z">
                  <w:rPr>
                    <w:rFonts w:cs="Calibri"/>
                    <w:sz w:val="16"/>
                    <w:szCs w:val="16"/>
                  </w:rPr>
                </w:rPrChange>
              </w:rPr>
              <w:t>Operations and maintenance staff will have the ability to log in to the system from remote locations via the internet, and have full functionality consistent with their access level.</w:t>
            </w:r>
          </w:p>
        </w:tc>
      </w:tr>
      <w:tr w:rsidR="00A535CF" w:rsidTr="00A535CF">
        <w:tc>
          <w:tcPr>
            <w:tcW w:w="2040" w:type="dxa"/>
            <w:shd w:val="clear" w:color="auto" w:fill="auto"/>
          </w:tcPr>
          <w:p w:rsidR="00A535CF" w:rsidRPr="00AF3AF6" w:rsidRDefault="001E7F20" w:rsidP="00160ECC">
            <w:pPr>
              <w:rPr>
                <w:rFonts w:cs="Calibri"/>
                <w:highlight w:val="yellow"/>
                <w:rPrChange w:id="4316" w:author="USER" w:date="2012-09-07T15:58:00Z">
                  <w:rPr>
                    <w:rFonts w:cs="Calibri"/>
                  </w:rPr>
                </w:rPrChange>
              </w:rPr>
            </w:pPr>
            <w:r w:rsidRPr="001E7F20">
              <w:rPr>
                <w:rFonts w:cs="Calibri"/>
                <w:highlight w:val="yellow"/>
                <w:rPrChange w:id="4317" w:author="USER" w:date="2012-09-07T15:58:00Z">
                  <w:rPr>
                    <w:rFonts w:cs="Calibri"/>
                    <w:sz w:val="16"/>
                    <w:szCs w:val="16"/>
                  </w:rPr>
                </w:rPrChange>
              </w:rPr>
              <w:t>6.0-21</w:t>
            </w:r>
          </w:p>
        </w:tc>
        <w:tc>
          <w:tcPr>
            <w:tcW w:w="10938" w:type="dxa"/>
            <w:shd w:val="clear" w:color="auto" w:fill="auto"/>
          </w:tcPr>
          <w:p w:rsidR="00A535CF" w:rsidRPr="003F22F0" w:rsidRDefault="001E7F20" w:rsidP="00160ECC">
            <w:pPr>
              <w:rPr>
                <w:rFonts w:cs="Calibri"/>
                <w:highlight w:val="yellow"/>
                <w:rPrChange w:id="4318" w:author="USER" w:date="2012-08-29T09:36:00Z">
                  <w:rPr>
                    <w:rFonts w:cs="Calibri"/>
                  </w:rPr>
                </w:rPrChange>
              </w:rPr>
            </w:pPr>
            <w:r w:rsidRPr="001E7F20">
              <w:rPr>
                <w:rFonts w:cs="Calibri"/>
                <w:highlight w:val="yellow"/>
                <w:rPrChange w:id="4319" w:author="USER" w:date="2012-08-29T09:36:00Z">
                  <w:rPr>
                    <w:rFonts w:cs="Calibri"/>
                    <w:sz w:val="16"/>
                    <w:szCs w:val="16"/>
                  </w:rPr>
                </w:rPrChange>
              </w:rPr>
              <w:t>The ASCT's operation will be able to be customized to suit the different situations that will be experienced in the different areas where it will operate.</w:t>
            </w:r>
          </w:p>
        </w:tc>
      </w:tr>
      <w:tr w:rsidR="00A535CF" w:rsidTr="00A535CF">
        <w:tc>
          <w:tcPr>
            <w:tcW w:w="2040" w:type="dxa"/>
            <w:shd w:val="clear" w:color="auto" w:fill="auto"/>
          </w:tcPr>
          <w:p w:rsidR="00A535CF" w:rsidRPr="00160ECC" w:rsidRDefault="00A535CF" w:rsidP="00160ECC">
            <w:pPr>
              <w:rPr>
                <w:rFonts w:cs="Calibri"/>
              </w:rPr>
            </w:pPr>
            <w:r>
              <w:rPr>
                <w:rFonts w:cs="Calibri"/>
              </w:rPr>
              <w:t>6.0-21.0-1</w:t>
            </w:r>
          </w:p>
        </w:tc>
        <w:tc>
          <w:tcPr>
            <w:tcW w:w="10938" w:type="dxa"/>
            <w:shd w:val="clear" w:color="auto" w:fill="auto"/>
          </w:tcPr>
          <w:p w:rsidR="00A535CF" w:rsidRPr="00056553" w:rsidRDefault="001E7F20" w:rsidP="00160ECC">
            <w:pPr>
              <w:tabs>
                <w:tab w:val="center" w:pos="4680"/>
                <w:tab w:val="right" w:pos="9360"/>
              </w:tabs>
              <w:rPr>
                <w:rFonts w:cs="Calibri"/>
                <w:strike/>
                <w:rPrChange w:id="4320" w:author="USER" w:date="2012-08-22T09:33:00Z">
                  <w:rPr>
                    <w:rFonts w:cs="Calibri"/>
                  </w:rPr>
                </w:rPrChange>
              </w:rPr>
            </w:pPr>
            <w:r w:rsidRPr="001E7F20">
              <w:rPr>
                <w:rFonts w:cs="Calibri"/>
                <w:strike/>
                <w:rPrChange w:id="4321" w:author="USER" w:date="2012-08-22T09:33:00Z">
                  <w:rPr>
                    <w:rFonts w:cs="Calibri"/>
                    <w:sz w:val="16"/>
                    <w:szCs w:val="16"/>
                  </w:rPr>
                </w:rPrChange>
              </w:rPr>
              <w:t>The agency's experienced operators will be able to write customized routines using the ASCT's API.</w:t>
            </w:r>
          </w:p>
        </w:tc>
      </w:tr>
      <w:tr w:rsidR="00A535CF" w:rsidTr="00A535CF">
        <w:tc>
          <w:tcPr>
            <w:tcW w:w="2040" w:type="dxa"/>
            <w:shd w:val="clear" w:color="auto" w:fill="auto"/>
          </w:tcPr>
          <w:p w:rsidR="00A535CF" w:rsidRPr="00160ECC" w:rsidRDefault="00A535CF" w:rsidP="00160ECC">
            <w:pPr>
              <w:rPr>
                <w:rFonts w:cs="Calibri"/>
              </w:rPr>
            </w:pPr>
            <w:r>
              <w:rPr>
                <w:rFonts w:cs="Calibri"/>
              </w:rPr>
              <w:t>6.0-21.0-2</w:t>
            </w:r>
          </w:p>
        </w:tc>
        <w:tc>
          <w:tcPr>
            <w:tcW w:w="10938" w:type="dxa"/>
            <w:shd w:val="clear" w:color="auto" w:fill="auto"/>
          </w:tcPr>
          <w:p w:rsidR="00A535CF" w:rsidRPr="003F22F0" w:rsidRDefault="001E7F20" w:rsidP="00160ECC">
            <w:pPr>
              <w:rPr>
                <w:rFonts w:cs="Calibri"/>
                <w:strike/>
                <w:rPrChange w:id="4322" w:author="USER" w:date="2012-08-29T09:37:00Z">
                  <w:rPr>
                    <w:rFonts w:cs="Calibri"/>
                  </w:rPr>
                </w:rPrChange>
              </w:rPr>
            </w:pPr>
            <w:r w:rsidRPr="001E7F20">
              <w:rPr>
                <w:rFonts w:cs="Calibri"/>
                <w:strike/>
                <w:rPrChange w:id="4323" w:author="USER" w:date="2012-08-29T09:37:00Z">
                  <w:rPr>
                    <w:rFonts w:cs="Calibri"/>
                    <w:sz w:val="16"/>
                    <w:szCs w:val="16"/>
                  </w:rPr>
                </w:rPrChange>
              </w:rPr>
              <w:t>The vendor will be able to provide customized routines that take advantage of the ASCT's API.</w:t>
            </w:r>
          </w:p>
        </w:tc>
      </w:tr>
      <w:tr w:rsidR="00A535CF" w:rsidTr="00A535CF">
        <w:tc>
          <w:tcPr>
            <w:tcW w:w="2040" w:type="dxa"/>
            <w:shd w:val="clear" w:color="auto" w:fill="auto"/>
          </w:tcPr>
          <w:p w:rsidR="00A535CF" w:rsidRPr="00160ECC" w:rsidRDefault="00A535CF" w:rsidP="00160ECC">
            <w:pPr>
              <w:rPr>
                <w:rFonts w:cs="Calibri"/>
              </w:rPr>
            </w:pPr>
            <w:r>
              <w:rPr>
                <w:rFonts w:cs="Calibri"/>
              </w:rPr>
              <w:t>6.0-22</w:t>
            </w:r>
          </w:p>
        </w:tc>
        <w:tc>
          <w:tcPr>
            <w:tcW w:w="10938" w:type="dxa"/>
            <w:shd w:val="clear" w:color="auto" w:fill="auto"/>
          </w:tcPr>
          <w:p w:rsidR="00A535CF" w:rsidRPr="003F22F0" w:rsidRDefault="001E7F20" w:rsidP="00160ECC">
            <w:pPr>
              <w:tabs>
                <w:tab w:val="center" w:pos="4680"/>
                <w:tab w:val="right" w:pos="9360"/>
              </w:tabs>
              <w:rPr>
                <w:rFonts w:cs="Calibri"/>
                <w:strike/>
                <w:rPrChange w:id="4324" w:author="USER" w:date="2012-08-29T09:37:00Z">
                  <w:rPr>
                    <w:rFonts w:cs="Calibri"/>
                  </w:rPr>
                </w:rPrChange>
              </w:rPr>
            </w:pPr>
            <w:r w:rsidRPr="001E7F20">
              <w:rPr>
                <w:rFonts w:cs="Calibri"/>
                <w:strike/>
                <w:rPrChange w:id="4325" w:author="USER" w:date="2012-08-29T09:37:00Z">
                  <w:rPr>
                    <w:rFonts w:cs="Calibri"/>
                    <w:sz w:val="16"/>
                    <w:szCs w:val="16"/>
                  </w:rPr>
                </w:rPrChange>
              </w:rPr>
              <w:t>Include any additional needs for support or information from the vendor that will be needed by your agency, and that will become requirements in the contract or purchase documents.</w:t>
            </w:r>
          </w:p>
        </w:tc>
      </w:tr>
    </w:tbl>
    <w:p w:rsidR="0023556C" w:rsidRDefault="0023556C">
      <w:r>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1217D7" w:rsidRDefault="001E7F20" w:rsidP="00160ECC">
            <w:pPr>
              <w:rPr>
                <w:rFonts w:cs="Calibri"/>
                <w:highlight w:val="yellow"/>
                <w:rPrChange w:id="4326" w:author="USER" w:date="2012-09-06T16:52:00Z">
                  <w:rPr>
                    <w:rFonts w:cs="Calibri"/>
                  </w:rPr>
                </w:rPrChange>
              </w:rPr>
            </w:pPr>
            <w:r w:rsidRPr="001E7F20">
              <w:rPr>
                <w:rFonts w:cs="Calibri"/>
                <w:highlight w:val="yellow"/>
                <w:rPrChange w:id="4327" w:author="USER" w:date="2012-09-06T16:52:00Z">
                  <w:rPr>
                    <w:rFonts w:cs="Calibri"/>
                    <w:sz w:val="16"/>
                    <w:szCs w:val="16"/>
                  </w:rPr>
                </w:rPrChange>
              </w:rPr>
              <w:t>7</w:t>
            </w:r>
          </w:p>
        </w:tc>
        <w:tc>
          <w:tcPr>
            <w:tcW w:w="10938" w:type="dxa"/>
            <w:shd w:val="clear" w:color="auto" w:fill="auto"/>
          </w:tcPr>
          <w:p w:rsidR="00A535CF" w:rsidRPr="001217D7" w:rsidRDefault="001E7F20" w:rsidP="00160ECC">
            <w:pPr>
              <w:pStyle w:val="Heading1"/>
              <w:rPr>
                <w:highlight w:val="yellow"/>
                <w:rPrChange w:id="4328" w:author="USER" w:date="2012-09-06T16:52:00Z">
                  <w:rPr/>
                </w:rPrChange>
              </w:rPr>
            </w:pPr>
            <w:r w:rsidRPr="001E7F20">
              <w:rPr>
                <w:highlight w:val="yellow"/>
                <w:rPrChange w:id="4329" w:author="USER" w:date="2012-09-06T16:52:00Z">
                  <w:rPr>
                    <w:sz w:val="16"/>
                    <w:szCs w:val="16"/>
                  </w:rPr>
                </w:rPrChange>
              </w:rPr>
              <w:t>7 Chapter 7: Adaptive Support Environment</w:t>
            </w:r>
          </w:p>
        </w:tc>
      </w:tr>
      <w:tr w:rsidR="00A535CF" w:rsidTr="00A535CF">
        <w:tc>
          <w:tcPr>
            <w:tcW w:w="2040" w:type="dxa"/>
            <w:shd w:val="clear" w:color="auto" w:fill="auto"/>
          </w:tcPr>
          <w:p w:rsidR="00A535CF" w:rsidRPr="001217D7" w:rsidRDefault="001E7F20" w:rsidP="00160ECC">
            <w:pPr>
              <w:rPr>
                <w:rFonts w:cs="Calibri"/>
                <w:highlight w:val="yellow"/>
                <w:rPrChange w:id="4330" w:author="USER" w:date="2012-09-06T16:52:00Z">
                  <w:rPr>
                    <w:rFonts w:cs="Calibri"/>
                  </w:rPr>
                </w:rPrChange>
              </w:rPr>
            </w:pPr>
            <w:r w:rsidRPr="001E7F20">
              <w:rPr>
                <w:rFonts w:cs="Calibri"/>
                <w:highlight w:val="yellow"/>
                <w:rPrChange w:id="4331" w:author="USER" w:date="2012-09-06T16:52:00Z">
                  <w:rPr>
                    <w:rFonts w:cs="Calibri"/>
                    <w:sz w:val="16"/>
                    <w:szCs w:val="16"/>
                  </w:rPr>
                </w:rPrChange>
              </w:rPr>
              <w:t>7.1</w:t>
            </w:r>
          </w:p>
        </w:tc>
        <w:tc>
          <w:tcPr>
            <w:tcW w:w="10938" w:type="dxa"/>
            <w:shd w:val="clear" w:color="auto" w:fill="auto"/>
          </w:tcPr>
          <w:p w:rsidR="00A535CF" w:rsidRPr="001217D7" w:rsidRDefault="001E7F20" w:rsidP="00160ECC">
            <w:pPr>
              <w:pStyle w:val="Heading2"/>
              <w:rPr>
                <w:highlight w:val="yellow"/>
                <w:rPrChange w:id="4332" w:author="USER" w:date="2012-09-06T16:52:00Z">
                  <w:rPr/>
                </w:rPrChange>
              </w:rPr>
            </w:pPr>
            <w:r w:rsidRPr="001E7F20">
              <w:rPr>
                <w:highlight w:val="yellow"/>
                <w:rPrChange w:id="4333" w:author="USER" w:date="2012-09-06T16:52:00Z">
                  <w:rPr>
                    <w:sz w:val="16"/>
                    <w:szCs w:val="16"/>
                  </w:rPr>
                </w:rPrChange>
              </w:rPr>
              <w:t xml:space="preserve">7.1 </w:t>
            </w:r>
            <w:proofErr w:type="spellStart"/>
            <w:r w:rsidRPr="001E7F20">
              <w:rPr>
                <w:highlight w:val="yellow"/>
                <w:rPrChange w:id="4334" w:author="USER" w:date="2012-09-06T16:52:00Z">
                  <w:rPr>
                    <w:sz w:val="16"/>
                    <w:szCs w:val="16"/>
                  </w:rPr>
                </w:rPrChange>
              </w:rPr>
              <w:t>Instutions</w:t>
            </w:r>
            <w:proofErr w:type="spellEnd"/>
            <w:r w:rsidRPr="001E7F20">
              <w:rPr>
                <w:highlight w:val="yellow"/>
                <w:rPrChange w:id="4335" w:author="USER" w:date="2012-09-06T16:52:00Z">
                  <w:rPr>
                    <w:sz w:val="16"/>
                    <w:szCs w:val="16"/>
                  </w:rPr>
                </w:rPrChange>
              </w:rPr>
              <w:t xml:space="preserve"> and Stakeholders</w:t>
            </w:r>
          </w:p>
        </w:tc>
      </w:tr>
      <w:tr w:rsidR="00A535CF" w:rsidTr="00A535CF">
        <w:tc>
          <w:tcPr>
            <w:tcW w:w="2040" w:type="dxa"/>
            <w:shd w:val="clear" w:color="auto" w:fill="auto"/>
          </w:tcPr>
          <w:p w:rsidR="00A535CF" w:rsidRPr="001217D7" w:rsidRDefault="001E7F20" w:rsidP="00160ECC">
            <w:pPr>
              <w:rPr>
                <w:rFonts w:cs="Calibri"/>
                <w:highlight w:val="yellow"/>
                <w:rPrChange w:id="4336" w:author="USER" w:date="2012-09-06T16:52:00Z">
                  <w:rPr>
                    <w:rFonts w:cs="Calibri"/>
                  </w:rPr>
                </w:rPrChange>
              </w:rPr>
            </w:pPr>
            <w:r w:rsidRPr="001E7F20">
              <w:rPr>
                <w:rFonts w:cs="Calibri"/>
                <w:highlight w:val="yellow"/>
                <w:rPrChange w:id="4337" w:author="USER" w:date="2012-09-06T16:52:00Z">
                  <w:rPr>
                    <w:rFonts w:cs="Calibri"/>
                    <w:sz w:val="16"/>
                    <w:szCs w:val="16"/>
                  </w:rPr>
                </w:rPrChange>
              </w:rPr>
              <w:t>7.1.0-1</w:t>
            </w:r>
          </w:p>
        </w:tc>
        <w:tc>
          <w:tcPr>
            <w:tcW w:w="10938" w:type="dxa"/>
            <w:shd w:val="clear" w:color="auto" w:fill="auto"/>
          </w:tcPr>
          <w:p w:rsidR="00A535CF" w:rsidRPr="001217D7" w:rsidRDefault="001E7F20" w:rsidP="00160ECC">
            <w:pPr>
              <w:rPr>
                <w:rFonts w:cs="Calibri"/>
                <w:highlight w:val="yellow"/>
                <w:rPrChange w:id="4338" w:author="USER" w:date="2012-09-06T16:52:00Z">
                  <w:rPr>
                    <w:rFonts w:cs="Calibri"/>
                  </w:rPr>
                </w:rPrChange>
              </w:rPr>
            </w:pPr>
            <w:r w:rsidRPr="001E7F20">
              <w:rPr>
                <w:rFonts w:cs="Calibri"/>
                <w:highlight w:val="yellow"/>
                <w:rPrChange w:id="4339" w:author="USER" w:date="2012-09-06T16:52:00Z">
                  <w:rPr>
                    <w:rFonts w:cs="Calibri"/>
                    <w:sz w:val="16"/>
                    <w:szCs w:val="16"/>
                  </w:rPr>
                </w:rPrChange>
              </w:rPr>
              <w:t xml:space="preserve">Existing stakeholders of the traffic signal system include:  (list all stakeholders, such </w:t>
            </w:r>
            <w:proofErr w:type="gramStart"/>
            <w:r w:rsidRPr="001E7F20">
              <w:rPr>
                <w:rFonts w:cs="Calibri"/>
                <w:highlight w:val="yellow"/>
                <w:rPrChange w:id="4340" w:author="USER" w:date="2012-09-06T16:52:00Z">
                  <w:rPr>
                    <w:rFonts w:cs="Calibri"/>
                    <w:sz w:val="16"/>
                    <w:szCs w:val="16"/>
                  </w:rPr>
                </w:rPrChange>
              </w:rPr>
              <w:t>as:</w:t>
            </w:r>
            <w:proofErr w:type="gramEnd"/>
            <w:r w:rsidRPr="001E7F20">
              <w:rPr>
                <w:rFonts w:cs="Calibri"/>
                <w:highlight w:val="yellow"/>
                <w:rPrChange w:id="4341" w:author="USER" w:date="2012-09-06T16:52:00Z">
                  <w:rPr>
                    <w:rFonts w:cs="Calibri"/>
                    <w:sz w:val="16"/>
                    <w:szCs w:val="16"/>
                  </w:rPr>
                </w:rPrChange>
              </w:rPr>
              <w:t>)</w:t>
            </w:r>
          </w:p>
          <w:p w:rsidR="00A535CF" w:rsidRPr="001217D7" w:rsidDel="00464EA4" w:rsidRDefault="001E7F20" w:rsidP="00160ECC">
            <w:pPr>
              <w:numPr>
                <w:ilvl w:val="0"/>
                <w:numId w:val="11"/>
              </w:numPr>
              <w:tabs>
                <w:tab w:val="center" w:pos="4680"/>
                <w:tab w:val="right" w:pos="9360"/>
              </w:tabs>
              <w:rPr>
                <w:del w:id="4342" w:author="USER" w:date="2012-08-29T10:01:00Z"/>
                <w:rFonts w:cs="Calibri"/>
                <w:strike/>
                <w:highlight w:val="yellow"/>
                <w:rPrChange w:id="4343" w:author="USER" w:date="2012-09-06T16:52:00Z">
                  <w:rPr>
                    <w:del w:id="4344" w:author="USER" w:date="2012-08-29T10:01:00Z"/>
                    <w:rFonts w:cs="Calibri"/>
                  </w:rPr>
                </w:rPrChange>
              </w:rPr>
            </w:pPr>
            <w:del w:id="4345" w:author="USER" w:date="2012-08-29T10:01:00Z">
              <w:r w:rsidRPr="001E7F20">
                <w:rPr>
                  <w:rFonts w:cs="Calibri"/>
                  <w:strike/>
                  <w:highlight w:val="yellow"/>
                  <w:rPrChange w:id="4346" w:author="USER" w:date="2012-09-06T16:52:00Z">
                    <w:rPr>
                      <w:rFonts w:cs="Calibri"/>
                      <w:sz w:val="16"/>
                      <w:szCs w:val="16"/>
                    </w:rPr>
                  </w:rPrChange>
                </w:rPr>
                <w:delText xml:space="preserve">Sponsoring agency </w:delText>
              </w:r>
            </w:del>
            <w:ins w:id="4347" w:author="cwetzel" w:date="2012-09-06T14:16:00Z">
              <w:r w:rsidRPr="001E7F20">
                <w:rPr>
                  <w:rFonts w:cs="Calibri"/>
                  <w:highlight w:val="yellow"/>
                  <w:rPrChange w:id="4348" w:author="USER" w:date="2012-09-06T16:52:00Z">
                    <w:rPr>
                      <w:rFonts w:cs="Calibri"/>
                      <w:sz w:val="16"/>
                      <w:szCs w:val="16"/>
                    </w:rPr>
                  </w:rPrChange>
                </w:rPr>
                <w:t>Seminole County</w:t>
              </w:r>
            </w:ins>
          </w:p>
          <w:p w:rsidR="00A535CF" w:rsidRPr="001217D7" w:rsidDel="00464EA4" w:rsidRDefault="001E7F20" w:rsidP="00160ECC">
            <w:pPr>
              <w:numPr>
                <w:ilvl w:val="0"/>
                <w:numId w:val="11"/>
              </w:numPr>
              <w:tabs>
                <w:tab w:val="center" w:pos="4680"/>
                <w:tab w:val="right" w:pos="9360"/>
              </w:tabs>
              <w:rPr>
                <w:del w:id="4349" w:author="USER" w:date="2012-08-29T10:01:00Z"/>
                <w:rFonts w:cs="Calibri"/>
                <w:strike/>
                <w:highlight w:val="yellow"/>
                <w:rPrChange w:id="4350" w:author="USER" w:date="2012-09-06T16:52:00Z">
                  <w:rPr>
                    <w:del w:id="4351" w:author="USER" w:date="2012-08-29T10:01:00Z"/>
                    <w:rFonts w:cs="Calibri"/>
                  </w:rPr>
                </w:rPrChange>
              </w:rPr>
            </w:pPr>
            <w:del w:id="4352" w:author="USER" w:date="2012-08-29T10:01:00Z">
              <w:r w:rsidRPr="001E7F20">
                <w:rPr>
                  <w:rFonts w:cs="Calibri"/>
                  <w:strike/>
                  <w:highlight w:val="yellow"/>
                  <w:rPrChange w:id="4353" w:author="USER" w:date="2012-09-06T16:52:00Z">
                    <w:rPr>
                      <w:rFonts w:cs="Calibri"/>
                      <w:sz w:val="16"/>
                      <w:szCs w:val="16"/>
                    </w:rPr>
                  </w:rPrChange>
                </w:rPr>
                <w:delText>Neighboring agencies that operate signals</w:delText>
              </w:r>
            </w:del>
            <w:ins w:id="4354" w:author="cwetzel" w:date="2012-09-06T14:17:00Z">
              <w:r w:rsidRPr="001E7F20">
                <w:rPr>
                  <w:rFonts w:cs="Calibri"/>
                  <w:strike/>
                  <w:highlight w:val="yellow"/>
                  <w:rPrChange w:id="4355" w:author="USER" w:date="2012-09-06T16:52:00Z">
                    <w:rPr>
                      <w:rFonts w:cs="Calibri"/>
                      <w:strike/>
                      <w:sz w:val="16"/>
                      <w:szCs w:val="16"/>
                    </w:rPr>
                  </w:rPrChange>
                </w:rPr>
                <w:t xml:space="preserve"> </w:t>
              </w:r>
              <w:r w:rsidRPr="001E7F20">
                <w:rPr>
                  <w:rFonts w:cs="Calibri"/>
                  <w:highlight w:val="yellow"/>
                  <w:rPrChange w:id="4356" w:author="USER" w:date="2012-09-06T16:52:00Z">
                    <w:rPr>
                      <w:rFonts w:cs="Calibri"/>
                      <w:sz w:val="16"/>
                      <w:szCs w:val="16"/>
                    </w:rPr>
                  </w:rPrChange>
                </w:rPr>
                <w:t>Neighboring agencies such as Orange County, Lake County, Volusia County, Brevard County, City of Maitland, City of Orlando, City of Apopka</w:t>
              </w:r>
            </w:ins>
            <w:ins w:id="4357" w:author="cwetzel" w:date="2012-09-06T14:20:00Z">
              <w:r w:rsidRPr="001E7F20">
                <w:rPr>
                  <w:rFonts w:cs="Calibri"/>
                  <w:highlight w:val="yellow"/>
                  <w:rPrChange w:id="4358" w:author="USER" w:date="2012-09-06T16:52:00Z">
                    <w:rPr>
                      <w:rFonts w:cs="Calibri"/>
                      <w:sz w:val="16"/>
                      <w:szCs w:val="16"/>
                    </w:rPr>
                  </w:rPrChange>
                </w:rPr>
                <w:t xml:space="preserve">, </w:t>
              </w:r>
              <w:proofErr w:type="spellStart"/>
              <w:r w:rsidRPr="001E7F20">
                <w:rPr>
                  <w:rFonts w:cs="Calibri"/>
                  <w:highlight w:val="yellow"/>
                  <w:rPrChange w:id="4359" w:author="USER" w:date="2012-09-06T16:52:00Z">
                    <w:rPr>
                      <w:rFonts w:cs="Calibri"/>
                      <w:sz w:val="16"/>
                      <w:szCs w:val="16"/>
                    </w:rPr>
                  </w:rPrChange>
                </w:rPr>
                <w:t>etc.</w:t>
              </w:r>
            </w:ins>
          </w:p>
          <w:p w:rsidR="00A535CF" w:rsidRPr="001217D7" w:rsidDel="00464EA4" w:rsidRDefault="001E7F20" w:rsidP="00160ECC">
            <w:pPr>
              <w:numPr>
                <w:ilvl w:val="0"/>
                <w:numId w:val="11"/>
              </w:numPr>
              <w:tabs>
                <w:tab w:val="center" w:pos="4680"/>
                <w:tab w:val="right" w:pos="9360"/>
              </w:tabs>
              <w:rPr>
                <w:del w:id="4360" w:author="USER" w:date="2012-08-29T10:01:00Z"/>
                <w:rFonts w:cs="Calibri"/>
                <w:strike/>
                <w:highlight w:val="yellow"/>
                <w:rPrChange w:id="4361" w:author="USER" w:date="2012-09-06T16:52:00Z">
                  <w:rPr>
                    <w:del w:id="4362" w:author="USER" w:date="2012-08-29T10:01:00Z"/>
                    <w:rFonts w:cs="Calibri"/>
                  </w:rPr>
                </w:rPrChange>
              </w:rPr>
            </w:pPr>
            <w:del w:id="4363" w:author="USER" w:date="2012-08-29T10:01:00Z">
              <w:r w:rsidRPr="001E7F20">
                <w:rPr>
                  <w:rFonts w:cs="Calibri"/>
                  <w:strike/>
                  <w:highlight w:val="yellow"/>
                  <w:rPrChange w:id="4364" w:author="USER" w:date="2012-09-06T16:52:00Z">
                    <w:rPr>
                      <w:rFonts w:cs="Calibri"/>
                      <w:sz w:val="16"/>
                      <w:szCs w:val="16"/>
                    </w:rPr>
                  </w:rPrChange>
                </w:rPr>
                <w:delText>Regional agency</w:delText>
              </w:r>
            </w:del>
            <w:ins w:id="4365" w:author="cwetzel" w:date="2012-09-06T14:18:00Z">
              <w:r w:rsidRPr="001E7F20">
                <w:rPr>
                  <w:rFonts w:cs="Calibri"/>
                  <w:highlight w:val="yellow"/>
                  <w:rPrChange w:id="4366" w:author="USER" w:date="2012-09-06T16:52:00Z">
                    <w:rPr>
                      <w:rFonts w:cs="Calibri"/>
                      <w:sz w:val="16"/>
                      <w:szCs w:val="16"/>
                    </w:rPr>
                  </w:rPrChange>
                </w:rPr>
                <w:t>the</w:t>
              </w:r>
              <w:proofErr w:type="spellEnd"/>
              <w:r w:rsidRPr="001E7F20">
                <w:rPr>
                  <w:rFonts w:cs="Calibri"/>
                  <w:highlight w:val="yellow"/>
                  <w:rPrChange w:id="4367" w:author="USER" w:date="2012-09-06T16:52:00Z">
                    <w:rPr>
                      <w:rFonts w:cs="Calibri"/>
                      <w:sz w:val="16"/>
                      <w:szCs w:val="16"/>
                    </w:rPr>
                  </w:rPrChange>
                </w:rPr>
                <w:t xml:space="preserve"> </w:t>
              </w:r>
              <w:proofErr w:type="spellStart"/>
              <w:r w:rsidRPr="001E7F20">
                <w:rPr>
                  <w:rFonts w:cs="Calibri"/>
                  <w:highlight w:val="yellow"/>
                  <w:rPrChange w:id="4368" w:author="USER" w:date="2012-09-06T16:52:00Z">
                    <w:rPr>
                      <w:rFonts w:cs="Calibri"/>
                      <w:sz w:val="16"/>
                      <w:szCs w:val="16"/>
                    </w:rPr>
                  </w:rPrChange>
                </w:rPr>
                <w:t>MetroPlan</w:t>
              </w:r>
              <w:proofErr w:type="spellEnd"/>
              <w:r w:rsidRPr="001E7F20">
                <w:rPr>
                  <w:rFonts w:cs="Calibri"/>
                  <w:highlight w:val="yellow"/>
                  <w:rPrChange w:id="4369" w:author="USER" w:date="2012-09-06T16:52:00Z">
                    <w:rPr>
                      <w:rFonts w:cs="Calibri"/>
                      <w:sz w:val="16"/>
                      <w:szCs w:val="16"/>
                    </w:rPr>
                  </w:rPrChange>
                </w:rPr>
                <w:t xml:space="preserve"> Orlando MPO</w:t>
              </w:r>
            </w:ins>
          </w:p>
          <w:p w:rsidR="00A535CF" w:rsidRPr="001217D7" w:rsidDel="00464EA4" w:rsidRDefault="001E7F20" w:rsidP="00160ECC">
            <w:pPr>
              <w:numPr>
                <w:ilvl w:val="0"/>
                <w:numId w:val="11"/>
              </w:numPr>
              <w:tabs>
                <w:tab w:val="center" w:pos="4680"/>
                <w:tab w:val="right" w:pos="9360"/>
              </w:tabs>
              <w:rPr>
                <w:del w:id="4370" w:author="USER" w:date="2012-08-29T10:01:00Z"/>
                <w:rFonts w:cs="Calibri"/>
                <w:strike/>
                <w:highlight w:val="yellow"/>
                <w:rPrChange w:id="4371" w:author="USER" w:date="2012-09-06T16:52:00Z">
                  <w:rPr>
                    <w:del w:id="4372" w:author="USER" w:date="2012-08-29T10:01:00Z"/>
                    <w:rFonts w:cs="Calibri"/>
                  </w:rPr>
                </w:rPrChange>
              </w:rPr>
            </w:pPr>
            <w:del w:id="4373" w:author="USER" w:date="2012-08-29T10:01:00Z">
              <w:r w:rsidRPr="001E7F20">
                <w:rPr>
                  <w:rFonts w:cs="Calibri"/>
                  <w:strike/>
                  <w:highlight w:val="yellow"/>
                  <w:rPrChange w:id="4374" w:author="USER" w:date="2012-09-06T16:52:00Z">
                    <w:rPr>
                      <w:rFonts w:cs="Calibri"/>
                      <w:sz w:val="16"/>
                      <w:szCs w:val="16"/>
                    </w:rPr>
                  </w:rPrChange>
                </w:rPr>
                <w:delText>Fire departments</w:delText>
              </w:r>
            </w:del>
            <w:ins w:id="4375" w:author="cwetzel" w:date="2012-09-06T14:19:00Z">
              <w:r w:rsidRPr="001E7F20">
                <w:rPr>
                  <w:rFonts w:cs="Calibri"/>
                  <w:strike/>
                  <w:highlight w:val="yellow"/>
                  <w:rPrChange w:id="4376" w:author="USER" w:date="2012-09-06T16:52:00Z">
                    <w:rPr>
                      <w:rFonts w:cs="Calibri"/>
                      <w:strike/>
                      <w:sz w:val="16"/>
                      <w:szCs w:val="16"/>
                    </w:rPr>
                  </w:rPrChange>
                </w:rPr>
                <w:t xml:space="preserve"> </w:t>
              </w:r>
              <w:r w:rsidRPr="001E7F20">
                <w:rPr>
                  <w:rFonts w:cs="Calibri"/>
                  <w:highlight w:val="yellow"/>
                  <w:rPrChange w:id="4377" w:author="USER" w:date="2012-09-06T16:52:00Z">
                    <w:rPr>
                      <w:rFonts w:cs="Calibri"/>
                      <w:sz w:val="16"/>
                      <w:szCs w:val="16"/>
                    </w:rPr>
                  </w:rPrChange>
                </w:rPr>
                <w:t>Seminole County and local fire departments</w:t>
              </w:r>
            </w:ins>
          </w:p>
          <w:p w:rsidR="00A535CF" w:rsidRPr="001217D7" w:rsidDel="00464EA4" w:rsidRDefault="001E7F20" w:rsidP="00160ECC">
            <w:pPr>
              <w:numPr>
                <w:ilvl w:val="0"/>
                <w:numId w:val="11"/>
              </w:numPr>
              <w:tabs>
                <w:tab w:val="center" w:pos="4680"/>
                <w:tab w:val="right" w:pos="9360"/>
              </w:tabs>
              <w:rPr>
                <w:del w:id="4378" w:author="USER" w:date="2012-08-29T10:01:00Z"/>
                <w:rFonts w:cs="Calibri"/>
                <w:strike/>
                <w:highlight w:val="yellow"/>
                <w:rPrChange w:id="4379" w:author="USER" w:date="2012-09-06T16:52:00Z">
                  <w:rPr>
                    <w:del w:id="4380" w:author="USER" w:date="2012-08-29T10:01:00Z"/>
                    <w:rFonts w:cs="Calibri"/>
                  </w:rPr>
                </w:rPrChange>
              </w:rPr>
            </w:pPr>
            <w:del w:id="4381" w:author="USER" w:date="2012-08-29T10:01:00Z">
              <w:r w:rsidRPr="001E7F20">
                <w:rPr>
                  <w:rFonts w:cs="Calibri"/>
                  <w:strike/>
                  <w:highlight w:val="yellow"/>
                  <w:rPrChange w:id="4382" w:author="USER" w:date="2012-09-06T16:52:00Z">
                    <w:rPr>
                      <w:rFonts w:cs="Calibri"/>
                      <w:sz w:val="16"/>
                      <w:szCs w:val="16"/>
                    </w:rPr>
                  </w:rPrChange>
                </w:rPr>
                <w:delText>Police departments</w:delText>
              </w:r>
            </w:del>
            <w:ins w:id="4383" w:author="cwetzel" w:date="2012-09-06T14:19:00Z">
              <w:r w:rsidRPr="001E7F20">
                <w:rPr>
                  <w:rFonts w:cs="Calibri"/>
                  <w:strike/>
                  <w:highlight w:val="yellow"/>
                  <w:rPrChange w:id="4384" w:author="USER" w:date="2012-09-06T16:52:00Z">
                    <w:rPr>
                      <w:rFonts w:cs="Calibri"/>
                      <w:strike/>
                      <w:sz w:val="16"/>
                      <w:szCs w:val="16"/>
                    </w:rPr>
                  </w:rPrChange>
                </w:rPr>
                <w:t xml:space="preserve"> </w:t>
              </w:r>
              <w:r w:rsidRPr="001E7F20">
                <w:rPr>
                  <w:rFonts w:cs="Calibri"/>
                  <w:highlight w:val="yellow"/>
                  <w:rPrChange w:id="4385" w:author="USER" w:date="2012-09-06T16:52:00Z">
                    <w:rPr>
                      <w:rFonts w:cs="Calibri"/>
                      <w:sz w:val="16"/>
                      <w:szCs w:val="16"/>
                    </w:rPr>
                  </w:rPrChange>
                </w:rPr>
                <w:t>Seminole County and local police/sheriff departments</w:t>
              </w:r>
            </w:ins>
          </w:p>
          <w:p w:rsidR="00A535CF" w:rsidRPr="001217D7" w:rsidDel="00464EA4" w:rsidRDefault="001E7F20" w:rsidP="00160ECC">
            <w:pPr>
              <w:numPr>
                <w:ilvl w:val="0"/>
                <w:numId w:val="11"/>
              </w:numPr>
              <w:tabs>
                <w:tab w:val="center" w:pos="4680"/>
                <w:tab w:val="right" w:pos="9360"/>
              </w:tabs>
              <w:rPr>
                <w:del w:id="4386" w:author="USER" w:date="2012-08-29T10:01:00Z"/>
                <w:rFonts w:cs="Calibri"/>
                <w:strike/>
                <w:highlight w:val="yellow"/>
                <w:rPrChange w:id="4387" w:author="USER" w:date="2012-09-06T16:52:00Z">
                  <w:rPr>
                    <w:del w:id="4388" w:author="USER" w:date="2012-08-29T10:01:00Z"/>
                    <w:rFonts w:cs="Calibri"/>
                  </w:rPr>
                </w:rPrChange>
              </w:rPr>
            </w:pPr>
            <w:del w:id="4389" w:author="USER" w:date="2012-08-29T10:01:00Z">
              <w:r w:rsidRPr="001E7F20">
                <w:rPr>
                  <w:rFonts w:cs="Calibri"/>
                  <w:strike/>
                  <w:highlight w:val="yellow"/>
                  <w:rPrChange w:id="4390" w:author="USER" w:date="2012-09-06T16:52:00Z">
                    <w:rPr>
                      <w:rFonts w:cs="Calibri"/>
                      <w:sz w:val="16"/>
                      <w:szCs w:val="16"/>
                    </w:rPr>
                  </w:rPrChange>
                </w:rPr>
                <w:delText>Transit agencies</w:delText>
              </w:r>
            </w:del>
            <w:ins w:id="4391" w:author="cwetzel" w:date="2012-09-06T14:19:00Z">
              <w:r w:rsidRPr="001E7F20">
                <w:rPr>
                  <w:rFonts w:cs="Calibri"/>
                  <w:strike/>
                  <w:highlight w:val="yellow"/>
                  <w:rPrChange w:id="4392" w:author="USER" w:date="2012-09-06T16:52:00Z">
                    <w:rPr>
                      <w:rFonts w:cs="Calibri"/>
                      <w:strike/>
                      <w:sz w:val="16"/>
                      <w:szCs w:val="16"/>
                    </w:rPr>
                  </w:rPrChange>
                </w:rPr>
                <w:t xml:space="preserve"> </w:t>
              </w:r>
              <w:r w:rsidRPr="001E7F20">
                <w:rPr>
                  <w:rFonts w:cs="Calibri"/>
                  <w:highlight w:val="yellow"/>
                  <w:rPrChange w:id="4393" w:author="USER" w:date="2012-09-06T16:52:00Z">
                    <w:rPr>
                      <w:rFonts w:cs="Calibri"/>
                      <w:strike/>
                      <w:sz w:val="16"/>
                      <w:szCs w:val="16"/>
                    </w:rPr>
                  </w:rPrChange>
                </w:rPr>
                <w:t xml:space="preserve">the LYNX transit </w:t>
              </w:r>
              <w:proofErr w:type="spellStart"/>
              <w:r w:rsidRPr="001E7F20">
                <w:rPr>
                  <w:rFonts w:cs="Calibri"/>
                  <w:highlight w:val="yellow"/>
                  <w:rPrChange w:id="4394" w:author="USER" w:date="2012-09-06T16:52:00Z">
                    <w:rPr>
                      <w:rFonts w:cs="Calibri"/>
                      <w:strike/>
                      <w:sz w:val="16"/>
                      <w:szCs w:val="16"/>
                    </w:rPr>
                  </w:rPrChange>
                </w:rPr>
                <w:t>agency</w:t>
              </w:r>
            </w:ins>
          </w:p>
          <w:p w:rsidR="00A076B0" w:rsidRPr="001217D7" w:rsidRDefault="001E7F20" w:rsidP="00A076B0">
            <w:pPr>
              <w:numPr>
                <w:ilvl w:val="0"/>
                <w:numId w:val="11"/>
              </w:numPr>
              <w:rPr>
                <w:rFonts w:cs="Calibri"/>
                <w:highlight w:val="yellow"/>
                <w:rPrChange w:id="4395" w:author="USER" w:date="2012-09-06T16:52:00Z">
                  <w:rPr>
                    <w:rFonts w:cs="Calibri"/>
                  </w:rPr>
                </w:rPrChange>
              </w:rPr>
            </w:pPr>
            <w:del w:id="4396" w:author="USER" w:date="2012-08-29T10:01:00Z">
              <w:r w:rsidRPr="001E7F20">
                <w:rPr>
                  <w:rFonts w:cs="Calibri"/>
                  <w:strike/>
                  <w:highlight w:val="yellow"/>
                  <w:rPrChange w:id="4397" w:author="USER" w:date="2012-09-06T16:52:00Z">
                    <w:rPr>
                      <w:rFonts w:cs="Calibri"/>
                      <w:sz w:val="16"/>
                      <w:szCs w:val="16"/>
                    </w:rPr>
                  </w:rPrChange>
                </w:rPr>
                <w:delText>Railroad operators</w:delText>
              </w:r>
            </w:del>
            <w:ins w:id="4398" w:author="USER" w:date="2012-08-29T10:01:00Z">
              <w:r w:rsidRPr="001E7F20">
                <w:rPr>
                  <w:rFonts w:cs="Calibri"/>
                  <w:strike/>
                  <w:highlight w:val="yellow"/>
                  <w:rPrChange w:id="4399" w:author="USER" w:date="2012-09-06T16:52:00Z">
                    <w:rPr>
                      <w:rFonts w:cs="Calibri"/>
                      <w:strike/>
                      <w:sz w:val="16"/>
                      <w:szCs w:val="16"/>
                    </w:rPr>
                  </w:rPrChange>
                </w:rPr>
                <w:t>`</w:t>
              </w:r>
            </w:ins>
            <w:ins w:id="4400" w:author="cwetzel" w:date="2012-09-06T14:20:00Z">
              <w:r w:rsidRPr="001E7F20">
                <w:rPr>
                  <w:rFonts w:cs="Calibri"/>
                  <w:highlight w:val="yellow"/>
                  <w:rPrChange w:id="4401" w:author="USER" w:date="2012-09-06T16:52:00Z">
                    <w:rPr>
                      <w:rFonts w:cs="Calibri"/>
                      <w:sz w:val="16"/>
                      <w:szCs w:val="16"/>
                    </w:rPr>
                  </w:rPrChange>
                </w:rPr>
                <w:t>CSX</w:t>
              </w:r>
              <w:proofErr w:type="spellEnd"/>
              <w:r w:rsidRPr="001E7F20">
                <w:rPr>
                  <w:rFonts w:cs="Calibri"/>
                  <w:highlight w:val="yellow"/>
                  <w:rPrChange w:id="4402" w:author="USER" w:date="2012-09-06T16:52:00Z">
                    <w:rPr>
                      <w:rFonts w:cs="Calibri"/>
                      <w:sz w:val="16"/>
                      <w:szCs w:val="16"/>
                    </w:rPr>
                  </w:rPrChange>
                </w:rPr>
                <w:t>, FDOT and other local railroad operators</w:t>
              </w:r>
            </w:ins>
          </w:p>
        </w:tc>
      </w:tr>
      <w:tr w:rsidR="00A535CF" w:rsidTr="00A535CF">
        <w:tc>
          <w:tcPr>
            <w:tcW w:w="2040" w:type="dxa"/>
            <w:shd w:val="clear" w:color="auto" w:fill="auto"/>
          </w:tcPr>
          <w:p w:rsidR="00A535CF" w:rsidRPr="009B365B" w:rsidRDefault="001E7F20" w:rsidP="00160ECC">
            <w:pPr>
              <w:rPr>
                <w:rFonts w:cs="Calibri"/>
                <w:highlight w:val="yellow"/>
                <w:rPrChange w:id="4403" w:author="USER" w:date="2012-08-31T16:43:00Z">
                  <w:rPr>
                    <w:rFonts w:cs="Calibri"/>
                  </w:rPr>
                </w:rPrChange>
              </w:rPr>
            </w:pPr>
            <w:r w:rsidRPr="001E7F20">
              <w:rPr>
                <w:rFonts w:cs="Calibri"/>
                <w:highlight w:val="yellow"/>
                <w:rPrChange w:id="4404" w:author="USER" w:date="2012-08-31T16:43:00Z">
                  <w:rPr>
                    <w:rFonts w:cs="Calibri"/>
                    <w:sz w:val="16"/>
                    <w:szCs w:val="16"/>
                  </w:rPr>
                </w:rPrChange>
              </w:rPr>
              <w:t>7.1.0-2</w:t>
            </w:r>
          </w:p>
        </w:tc>
        <w:tc>
          <w:tcPr>
            <w:tcW w:w="10938" w:type="dxa"/>
            <w:shd w:val="clear" w:color="auto" w:fill="auto"/>
          </w:tcPr>
          <w:p w:rsidR="00C70323" w:rsidRPr="009B365B" w:rsidRDefault="001E7F20" w:rsidP="00C70323">
            <w:pPr>
              <w:rPr>
                <w:ins w:id="4405" w:author="USER" w:date="2012-08-31T12:07:00Z"/>
                <w:rFonts w:cs="Calibri"/>
                <w:highlight w:val="yellow"/>
                <w:rPrChange w:id="4406" w:author="USER" w:date="2012-08-31T16:43:00Z">
                  <w:rPr>
                    <w:ins w:id="4407" w:author="USER" w:date="2012-08-31T12:07:00Z"/>
                    <w:rFonts w:cs="Calibri"/>
                  </w:rPr>
                </w:rPrChange>
              </w:rPr>
            </w:pPr>
            <w:r w:rsidRPr="001E7F20">
              <w:rPr>
                <w:rFonts w:cs="Calibri"/>
                <w:highlight w:val="yellow"/>
                <w:rPrChange w:id="4408" w:author="USER" w:date="2012-08-31T16:43:00Z">
                  <w:rPr>
                    <w:rFonts w:cs="Calibri"/>
                    <w:sz w:val="16"/>
                    <w:szCs w:val="16"/>
                  </w:rPr>
                </w:rPrChange>
              </w:rPr>
              <w:t>The stakeholders who will be affected by or have a direct interest in the adaptive system are:  (List existing and include new stakeholders)</w:t>
            </w:r>
          </w:p>
          <w:p w:rsidR="00176FFF" w:rsidRPr="009B365B" w:rsidRDefault="001E7F20" w:rsidP="00176FFF">
            <w:pPr>
              <w:pStyle w:val="ListParagraph"/>
              <w:numPr>
                <w:ilvl w:val="0"/>
                <w:numId w:val="16"/>
              </w:numPr>
              <w:rPr>
                <w:ins w:id="4409" w:author="USER" w:date="2012-08-31T12:11:00Z"/>
                <w:rFonts w:cs="Calibri"/>
                <w:highlight w:val="yellow"/>
                <w:rPrChange w:id="4410" w:author="USER" w:date="2012-08-31T16:43:00Z">
                  <w:rPr>
                    <w:ins w:id="4411" w:author="USER" w:date="2012-08-31T12:11:00Z"/>
                    <w:rFonts w:cs="Calibri"/>
                  </w:rPr>
                </w:rPrChange>
              </w:rPr>
            </w:pPr>
            <w:ins w:id="4412" w:author="USER" w:date="2012-08-31T12:11:00Z">
              <w:r w:rsidRPr="001E7F20">
                <w:rPr>
                  <w:rFonts w:cs="Calibri"/>
                  <w:highlight w:val="yellow"/>
                  <w:rPrChange w:id="4413" w:author="USER" w:date="2012-08-31T16:43:00Z">
                    <w:rPr>
                      <w:rFonts w:cs="Calibri"/>
                      <w:sz w:val="16"/>
                      <w:szCs w:val="16"/>
                    </w:rPr>
                  </w:rPrChange>
                </w:rPr>
                <w:t>Seminole County Traffic Engineering – Responsible for all the maintenance of the traffic signal infrastructure through maintenance agreements with FDOT, City of Sanford, City of Longwood, City of Winter Springs, City of Casselberry, City of Altamonte Springs, and the City of Oviedo.</w:t>
              </w:r>
            </w:ins>
          </w:p>
          <w:p w:rsidR="00176FFF" w:rsidRPr="009B365B" w:rsidRDefault="00176FFF" w:rsidP="00176FFF">
            <w:pPr>
              <w:pStyle w:val="ListParagraph"/>
              <w:ind w:left="1440"/>
              <w:rPr>
                <w:ins w:id="4414" w:author="USER" w:date="2012-08-31T12:11:00Z"/>
                <w:rFonts w:cs="Calibri"/>
                <w:highlight w:val="yellow"/>
                <w:rPrChange w:id="4415" w:author="USER" w:date="2012-08-31T16:43:00Z">
                  <w:rPr>
                    <w:ins w:id="4416" w:author="USER" w:date="2012-08-31T12:11:00Z"/>
                    <w:rFonts w:cs="Calibri"/>
                  </w:rPr>
                </w:rPrChange>
              </w:rPr>
            </w:pPr>
          </w:p>
          <w:p w:rsidR="00176FFF" w:rsidRPr="009B365B" w:rsidRDefault="001E7F20" w:rsidP="00176FFF">
            <w:pPr>
              <w:pStyle w:val="ListParagraph"/>
              <w:numPr>
                <w:ilvl w:val="1"/>
                <w:numId w:val="16"/>
              </w:numPr>
              <w:rPr>
                <w:ins w:id="4417" w:author="USER" w:date="2012-08-31T12:11:00Z"/>
                <w:rFonts w:cs="Calibri"/>
                <w:highlight w:val="yellow"/>
                <w:rPrChange w:id="4418" w:author="USER" w:date="2012-08-31T16:43:00Z">
                  <w:rPr>
                    <w:ins w:id="4419" w:author="USER" w:date="2012-08-31T12:11:00Z"/>
                    <w:rFonts w:cs="Calibri"/>
                  </w:rPr>
                </w:rPrChange>
              </w:rPr>
            </w:pPr>
            <w:ins w:id="4420" w:author="USER" w:date="2012-08-31T12:11:00Z">
              <w:r w:rsidRPr="001E7F20">
                <w:rPr>
                  <w:rFonts w:cs="Calibri"/>
                  <w:highlight w:val="yellow"/>
                  <w:rPrChange w:id="4421" w:author="USER" w:date="2012-08-31T16:43:00Z">
                    <w:rPr>
                      <w:rFonts w:cs="Calibri"/>
                      <w:sz w:val="16"/>
                      <w:szCs w:val="16"/>
                    </w:rPr>
                  </w:rPrChange>
                </w:rPr>
                <w:t xml:space="preserve">Contact– </w:t>
              </w:r>
              <w:r w:rsidRPr="001E7F20">
                <w:rPr>
                  <w:bCs/>
                  <w:color w:val="000000" w:themeColor="text1"/>
                  <w:highlight w:val="yellow"/>
                  <w:rPrChange w:id="4422" w:author="USER" w:date="2012-08-31T16:43:00Z">
                    <w:rPr>
                      <w:bCs/>
                      <w:color w:val="000000" w:themeColor="text1"/>
                      <w:sz w:val="16"/>
                      <w:szCs w:val="16"/>
                    </w:rPr>
                  </w:rPrChange>
                </w:rPr>
                <w:t xml:space="preserve">Charles R. Wetzel, P.E., PTOE </w:t>
              </w:r>
              <w:r w:rsidRPr="001E7F20">
                <w:rPr>
                  <w:color w:val="000000" w:themeColor="text1"/>
                  <w:highlight w:val="yellow"/>
                  <w:rPrChange w:id="4423" w:author="USER" w:date="2012-08-31T16:43:00Z">
                    <w:rPr>
                      <w:color w:val="000000" w:themeColor="text1"/>
                      <w:sz w:val="16"/>
                      <w:szCs w:val="16"/>
                    </w:rPr>
                  </w:rPrChange>
                </w:rPr>
                <w:t>County Traffic Engineer</w:t>
              </w:r>
            </w:ins>
          </w:p>
          <w:p w:rsidR="00176FFF" w:rsidRPr="009B365B" w:rsidRDefault="001E7F20" w:rsidP="00176FFF">
            <w:pPr>
              <w:ind w:left="1440" w:firstLine="720"/>
              <w:rPr>
                <w:ins w:id="4424" w:author="USER" w:date="2012-08-31T12:11:00Z"/>
                <w:color w:val="000000" w:themeColor="text1"/>
                <w:highlight w:val="yellow"/>
                <w:rPrChange w:id="4425" w:author="USER" w:date="2012-08-31T16:43:00Z">
                  <w:rPr>
                    <w:ins w:id="4426" w:author="USER" w:date="2012-08-31T12:11:00Z"/>
                    <w:color w:val="000000" w:themeColor="text1"/>
                  </w:rPr>
                </w:rPrChange>
              </w:rPr>
            </w:pPr>
            <w:ins w:id="4427" w:author="USER" w:date="2012-08-31T12:11:00Z">
              <w:r w:rsidRPr="001E7F20">
                <w:rPr>
                  <w:color w:val="000000" w:themeColor="text1"/>
                  <w:highlight w:val="yellow"/>
                  <w:rPrChange w:id="4428" w:author="USER" w:date="2012-08-31T16:43:00Z">
                    <w:rPr>
                      <w:color w:val="000000" w:themeColor="text1"/>
                      <w:sz w:val="16"/>
                      <w:szCs w:val="16"/>
                    </w:rPr>
                  </w:rPrChange>
                </w:rPr>
                <w:t xml:space="preserve">    Seminole County Public Works / Traffic Engineering</w:t>
              </w:r>
            </w:ins>
          </w:p>
          <w:p w:rsidR="00176FFF" w:rsidRPr="009B365B" w:rsidRDefault="001E7F20" w:rsidP="00176FFF">
            <w:pPr>
              <w:ind w:left="2160"/>
              <w:rPr>
                <w:ins w:id="4429" w:author="USER" w:date="2012-08-31T12:11:00Z"/>
                <w:color w:val="000000" w:themeColor="text1"/>
                <w:highlight w:val="yellow"/>
                <w:rPrChange w:id="4430" w:author="USER" w:date="2012-08-31T16:43:00Z">
                  <w:rPr>
                    <w:ins w:id="4431" w:author="USER" w:date="2012-08-31T12:11:00Z"/>
                    <w:color w:val="000000" w:themeColor="text1"/>
                  </w:rPr>
                </w:rPrChange>
              </w:rPr>
            </w:pPr>
            <w:ins w:id="4432" w:author="USER" w:date="2012-08-31T12:11:00Z">
              <w:r w:rsidRPr="001E7F20">
                <w:rPr>
                  <w:color w:val="000000" w:themeColor="text1"/>
                  <w:highlight w:val="yellow"/>
                  <w:rPrChange w:id="4433" w:author="USER" w:date="2012-08-31T16:43:00Z">
                    <w:rPr>
                      <w:color w:val="000000" w:themeColor="text1"/>
                      <w:sz w:val="16"/>
                      <w:szCs w:val="16"/>
                    </w:rPr>
                  </w:rPrChange>
                </w:rPr>
                <w:t xml:space="preserve">    Office (407) 665-5686</w:t>
              </w:r>
            </w:ins>
          </w:p>
          <w:p w:rsidR="00176FFF" w:rsidRPr="009B365B" w:rsidRDefault="001E7F20" w:rsidP="00176FFF">
            <w:pPr>
              <w:ind w:left="2160"/>
              <w:rPr>
                <w:ins w:id="4434" w:author="USER" w:date="2012-08-31T12:11:00Z"/>
                <w:color w:val="000000" w:themeColor="text1"/>
                <w:highlight w:val="yellow"/>
                <w:u w:val="single"/>
                <w:rPrChange w:id="4435" w:author="USER" w:date="2012-08-31T16:43:00Z">
                  <w:rPr>
                    <w:ins w:id="4436" w:author="USER" w:date="2012-08-31T12:11:00Z"/>
                    <w:color w:val="000000" w:themeColor="text1"/>
                    <w:u w:val="single"/>
                  </w:rPr>
                </w:rPrChange>
              </w:rPr>
            </w:pPr>
            <w:ins w:id="4437" w:author="USER" w:date="2012-08-31T12:11:00Z">
              <w:r w:rsidRPr="001E7F20">
                <w:rPr>
                  <w:color w:val="000000" w:themeColor="text1"/>
                  <w:highlight w:val="yellow"/>
                  <w:u w:val="single"/>
                  <w:rPrChange w:id="4438" w:author="USER" w:date="2012-08-31T16:43:00Z">
                    <w:rPr>
                      <w:color w:val="000000" w:themeColor="text1"/>
                      <w:sz w:val="16"/>
                      <w:szCs w:val="16"/>
                      <w:u w:val="single"/>
                    </w:rPr>
                  </w:rPrChange>
                </w:rPr>
                <w:t xml:space="preserve">    </w:t>
              </w:r>
              <w:r w:rsidRPr="001E7F20">
                <w:rPr>
                  <w:color w:val="000000" w:themeColor="text1"/>
                  <w:highlight w:val="yellow"/>
                  <w:u w:val="single"/>
                  <w:rPrChange w:id="4439" w:author="USER" w:date="2012-08-31T16:43:00Z">
                    <w:rPr>
                      <w:color w:val="000000" w:themeColor="text1"/>
                      <w:u w:val="single"/>
                    </w:rPr>
                  </w:rPrChange>
                </w:rPr>
                <w:fldChar w:fldCharType="begin"/>
              </w:r>
              <w:r w:rsidRPr="001E7F20">
                <w:rPr>
                  <w:color w:val="000000" w:themeColor="text1"/>
                  <w:highlight w:val="yellow"/>
                  <w:u w:val="single"/>
                  <w:rPrChange w:id="4440" w:author="USER" w:date="2012-08-31T16:43:00Z">
                    <w:rPr>
                      <w:color w:val="000000" w:themeColor="text1"/>
                      <w:sz w:val="16"/>
                      <w:szCs w:val="16"/>
                      <w:u w:val="single"/>
                    </w:rPr>
                  </w:rPrChange>
                </w:rPr>
                <w:instrText xml:space="preserve"> HYPERLINK "mailto:cwetzel@seminolecountyfl.gov" </w:instrText>
              </w:r>
              <w:r w:rsidRPr="001E7F20">
                <w:rPr>
                  <w:color w:val="000000" w:themeColor="text1"/>
                  <w:highlight w:val="yellow"/>
                  <w:u w:val="single"/>
                  <w:rPrChange w:id="4441" w:author="USER" w:date="2012-08-31T16:43:00Z">
                    <w:rPr>
                      <w:color w:val="000000" w:themeColor="text1"/>
                      <w:u w:val="single"/>
                    </w:rPr>
                  </w:rPrChange>
                </w:rPr>
                <w:fldChar w:fldCharType="separate"/>
              </w:r>
              <w:r w:rsidRPr="001E7F20">
                <w:rPr>
                  <w:rStyle w:val="Hyperlink"/>
                  <w:color w:val="000000" w:themeColor="text1"/>
                  <w:highlight w:val="yellow"/>
                  <w:rPrChange w:id="4442" w:author="USER" w:date="2012-08-31T16:43:00Z">
                    <w:rPr>
                      <w:rStyle w:val="Hyperlink"/>
                      <w:color w:val="000000" w:themeColor="text1"/>
                    </w:rPr>
                  </w:rPrChange>
                </w:rPr>
                <w:t>cwetzel@seminolecountyfl.gov</w:t>
              </w:r>
              <w:r w:rsidRPr="001E7F20">
                <w:rPr>
                  <w:color w:val="000000" w:themeColor="text1"/>
                  <w:highlight w:val="yellow"/>
                  <w:u w:val="single"/>
                  <w:rPrChange w:id="4443" w:author="USER" w:date="2012-08-31T16:43:00Z">
                    <w:rPr>
                      <w:color w:val="000000" w:themeColor="text1"/>
                      <w:u w:val="single"/>
                    </w:rPr>
                  </w:rPrChange>
                </w:rPr>
                <w:fldChar w:fldCharType="end"/>
              </w:r>
            </w:ins>
          </w:p>
          <w:p w:rsidR="00176FFF" w:rsidRPr="009B365B" w:rsidRDefault="00176FFF" w:rsidP="00176FFF">
            <w:pPr>
              <w:ind w:left="2160"/>
              <w:rPr>
                <w:ins w:id="4444" w:author="USER" w:date="2012-08-31T12:11:00Z"/>
                <w:color w:val="000000" w:themeColor="text1"/>
                <w:highlight w:val="yellow"/>
                <w:u w:val="single"/>
                <w:rPrChange w:id="4445" w:author="USER" w:date="2012-08-31T16:43:00Z">
                  <w:rPr>
                    <w:ins w:id="4446" w:author="USER" w:date="2012-08-31T12:11:00Z"/>
                    <w:color w:val="000000" w:themeColor="text1"/>
                    <w:u w:val="single"/>
                  </w:rPr>
                </w:rPrChange>
              </w:rPr>
            </w:pPr>
          </w:p>
          <w:p w:rsidR="00176FFF" w:rsidRPr="009B365B" w:rsidRDefault="001E7F20" w:rsidP="00176FFF">
            <w:pPr>
              <w:pStyle w:val="ListParagraph"/>
              <w:numPr>
                <w:ilvl w:val="1"/>
                <w:numId w:val="16"/>
              </w:numPr>
              <w:rPr>
                <w:ins w:id="4447" w:author="USER" w:date="2012-08-31T12:11:00Z"/>
                <w:rFonts w:cs="Calibri"/>
                <w:highlight w:val="yellow"/>
                <w:rPrChange w:id="4448" w:author="USER" w:date="2012-08-31T16:43:00Z">
                  <w:rPr>
                    <w:ins w:id="4449" w:author="USER" w:date="2012-08-31T12:11:00Z"/>
                    <w:rFonts w:cs="Calibri"/>
                  </w:rPr>
                </w:rPrChange>
              </w:rPr>
            </w:pPr>
            <w:ins w:id="4450" w:author="USER" w:date="2012-08-31T12:11:00Z">
              <w:r w:rsidRPr="001E7F20">
                <w:rPr>
                  <w:rFonts w:cs="Calibri"/>
                  <w:highlight w:val="yellow"/>
                  <w:rPrChange w:id="4451" w:author="USER" w:date="2012-08-31T16:43:00Z">
                    <w:rPr>
                      <w:rFonts w:cs="Calibri"/>
                      <w:color w:val="0000FF"/>
                      <w:u w:val="single"/>
                    </w:rPr>
                  </w:rPrChange>
                </w:rPr>
                <w:t xml:space="preserve">Contact – </w:t>
              </w:r>
              <w:r w:rsidRPr="001E7F20">
                <w:rPr>
                  <w:bCs/>
                  <w:color w:val="000000" w:themeColor="text1"/>
                  <w:highlight w:val="yellow"/>
                  <w:rPrChange w:id="4452" w:author="USER" w:date="2012-08-31T16:43:00Z">
                    <w:rPr>
                      <w:bCs/>
                      <w:color w:val="000000" w:themeColor="text1"/>
                      <w:u w:val="single"/>
                    </w:rPr>
                  </w:rPrChange>
                </w:rPr>
                <w:t>Chad Dickson, ATMS Coordinator</w:t>
              </w:r>
            </w:ins>
          </w:p>
          <w:p w:rsidR="00176FFF" w:rsidRPr="009B365B" w:rsidRDefault="001E7F20" w:rsidP="00176FFF">
            <w:pPr>
              <w:ind w:left="1440" w:firstLine="720"/>
              <w:rPr>
                <w:ins w:id="4453" w:author="USER" w:date="2012-08-31T12:11:00Z"/>
                <w:color w:val="000000" w:themeColor="text1"/>
                <w:highlight w:val="yellow"/>
                <w:rPrChange w:id="4454" w:author="USER" w:date="2012-08-31T16:43:00Z">
                  <w:rPr>
                    <w:ins w:id="4455" w:author="USER" w:date="2012-08-31T12:11:00Z"/>
                    <w:color w:val="000000" w:themeColor="text1"/>
                  </w:rPr>
                </w:rPrChange>
              </w:rPr>
            </w:pPr>
            <w:ins w:id="4456" w:author="USER" w:date="2012-08-31T12:11:00Z">
              <w:r w:rsidRPr="001E7F20">
                <w:rPr>
                  <w:color w:val="000000" w:themeColor="text1"/>
                  <w:highlight w:val="yellow"/>
                  <w:rPrChange w:id="4457" w:author="USER" w:date="2012-08-31T16:43:00Z">
                    <w:rPr>
                      <w:color w:val="000000" w:themeColor="text1"/>
                      <w:u w:val="single"/>
                    </w:rPr>
                  </w:rPrChange>
                </w:rPr>
                <w:t xml:space="preserve">    Seminole County Public Works / Traffic Engineering</w:t>
              </w:r>
            </w:ins>
          </w:p>
          <w:p w:rsidR="00176FFF" w:rsidRPr="009B365B" w:rsidRDefault="001E7F20" w:rsidP="00176FFF">
            <w:pPr>
              <w:ind w:left="2160"/>
              <w:rPr>
                <w:ins w:id="4458" w:author="USER" w:date="2012-08-31T12:11:00Z"/>
                <w:color w:val="000000" w:themeColor="text1"/>
                <w:highlight w:val="yellow"/>
                <w:rPrChange w:id="4459" w:author="USER" w:date="2012-08-31T16:43:00Z">
                  <w:rPr>
                    <w:ins w:id="4460" w:author="USER" w:date="2012-08-31T12:11:00Z"/>
                    <w:color w:val="000000" w:themeColor="text1"/>
                  </w:rPr>
                </w:rPrChange>
              </w:rPr>
            </w:pPr>
            <w:ins w:id="4461" w:author="USER" w:date="2012-08-31T12:11:00Z">
              <w:r w:rsidRPr="001E7F20">
                <w:rPr>
                  <w:color w:val="000000" w:themeColor="text1"/>
                  <w:highlight w:val="yellow"/>
                  <w:rPrChange w:id="4462" w:author="USER" w:date="2012-08-31T16:43:00Z">
                    <w:rPr>
                      <w:color w:val="000000" w:themeColor="text1"/>
                      <w:u w:val="single"/>
                    </w:rPr>
                  </w:rPrChange>
                </w:rPr>
                <w:lastRenderedPageBreak/>
                <w:t xml:space="preserve">    Office (407) 665-5585</w:t>
              </w:r>
            </w:ins>
          </w:p>
          <w:p w:rsidR="00176FFF" w:rsidRPr="009B365B" w:rsidRDefault="001E7F20" w:rsidP="00176FFF">
            <w:pPr>
              <w:ind w:left="2160"/>
              <w:rPr>
                <w:ins w:id="4463" w:author="USER" w:date="2012-08-31T12:11:00Z"/>
                <w:rFonts w:cs="Calibri"/>
                <w:highlight w:val="yellow"/>
                <w:rPrChange w:id="4464" w:author="USER" w:date="2012-08-31T16:43:00Z">
                  <w:rPr>
                    <w:ins w:id="4465" w:author="USER" w:date="2012-08-31T12:11:00Z"/>
                    <w:rFonts w:cs="Calibri"/>
                  </w:rPr>
                </w:rPrChange>
              </w:rPr>
            </w:pPr>
            <w:ins w:id="4466" w:author="USER" w:date="2012-08-31T12:11:00Z">
              <w:r w:rsidRPr="001E7F20">
                <w:rPr>
                  <w:color w:val="000000" w:themeColor="text1"/>
                  <w:highlight w:val="yellow"/>
                  <w:u w:val="single"/>
                  <w:rPrChange w:id="4467" w:author="USER" w:date="2012-08-31T16:43:00Z">
                    <w:rPr>
                      <w:color w:val="000000" w:themeColor="text1"/>
                      <w:u w:val="single"/>
                    </w:rPr>
                  </w:rPrChange>
                </w:rPr>
                <w:t xml:space="preserve">    </w:t>
              </w:r>
              <w:r w:rsidRPr="001E7F20">
                <w:rPr>
                  <w:color w:val="000000" w:themeColor="text1"/>
                  <w:highlight w:val="yellow"/>
                  <w:u w:val="single"/>
                  <w:rPrChange w:id="4468" w:author="USER" w:date="2012-08-31T16:43:00Z">
                    <w:rPr>
                      <w:color w:val="000000" w:themeColor="text1"/>
                      <w:u w:val="single"/>
                    </w:rPr>
                  </w:rPrChange>
                </w:rPr>
                <w:fldChar w:fldCharType="begin"/>
              </w:r>
              <w:r w:rsidRPr="001E7F20">
                <w:rPr>
                  <w:color w:val="000000" w:themeColor="text1"/>
                  <w:highlight w:val="yellow"/>
                  <w:u w:val="single"/>
                  <w:rPrChange w:id="4469" w:author="USER" w:date="2012-08-31T16:43:00Z">
                    <w:rPr>
                      <w:color w:val="000000" w:themeColor="text1"/>
                      <w:u w:val="single"/>
                    </w:rPr>
                  </w:rPrChange>
                </w:rPr>
                <w:instrText xml:space="preserve"> HYPERLINK "mailto:cdickson@seminolecountyfl.gov" </w:instrText>
              </w:r>
              <w:r w:rsidRPr="001E7F20">
                <w:rPr>
                  <w:color w:val="000000" w:themeColor="text1"/>
                  <w:highlight w:val="yellow"/>
                  <w:u w:val="single"/>
                  <w:rPrChange w:id="4470" w:author="USER" w:date="2012-08-31T16:43:00Z">
                    <w:rPr>
                      <w:color w:val="000000" w:themeColor="text1"/>
                      <w:u w:val="single"/>
                    </w:rPr>
                  </w:rPrChange>
                </w:rPr>
                <w:fldChar w:fldCharType="separate"/>
              </w:r>
              <w:r w:rsidRPr="001E7F20">
                <w:rPr>
                  <w:rStyle w:val="Hyperlink"/>
                  <w:highlight w:val="yellow"/>
                  <w:rPrChange w:id="4471" w:author="USER" w:date="2012-08-31T16:43:00Z">
                    <w:rPr>
                      <w:rStyle w:val="Hyperlink"/>
                    </w:rPr>
                  </w:rPrChange>
                </w:rPr>
                <w:t>cdickson@seminolecountyfl.gov</w:t>
              </w:r>
              <w:r w:rsidRPr="001E7F20">
                <w:rPr>
                  <w:color w:val="000000" w:themeColor="text1"/>
                  <w:highlight w:val="yellow"/>
                  <w:u w:val="single"/>
                  <w:rPrChange w:id="4472" w:author="USER" w:date="2012-08-31T16:43:00Z">
                    <w:rPr>
                      <w:color w:val="000000" w:themeColor="text1"/>
                      <w:u w:val="single"/>
                    </w:rPr>
                  </w:rPrChange>
                </w:rPr>
                <w:fldChar w:fldCharType="end"/>
              </w:r>
            </w:ins>
          </w:p>
          <w:p w:rsidR="00176FFF" w:rsidRPr="009B365B" w:rsidRDefault="00176FFF" w:rsidP="00176FFF">
            <w:pPr>
              <w:pStyle w:val="ListParagraph"/>
              <w:rPr>
                <w:ins w:id="4473" w:author="USER" w:date="2012-08-31T12:11:00Z"/>
                <w:rFonts w:cs="Calibri"/>
                <w:highlight w:val="yellow"/>
                <w:rPrChange w:id="4474" w:author="USER" w:date="2012-08-31T16:43:00Z">
                  <w:rPr>
                    <w:ins w:id="4475" w:author="USER" w:date="2012-08-31T12:11:00Z"/>
                    <w:rFonts w:cs="Calibri"/>
                  </w:rPr>
                </w:rPrChange>
              </w:rPr>
            </w:pPr>
          </w:p>
          <w:p w:rsidR="00176FFF" w:rsidRPr="009B365B" w:rsidRDefault="001E7F20" w:rsidP="00176FFF">
            <w:pPr>
              <w:pStyle w:val="ListParagraph"/>
              <w:numPr>
                <w:ilvl w:val="1"/>
                <w:numId w:val="16"/>
              </w:numPr>
              <w:rPr>
                <w:ins w:id="4476" w:author="USER" w:date="2012-08-31T12:11:00Z"/>
                <w:rFonts w:cs="Calibri"/>
                <w:highlight w:val="yellow"/>
                <w:rPrChange w:id="4477" w:author="USER" w:date="2012-08-31T16:43:00Z">
                  <w:rPr>
                    <w:ins w:id="4478" w:author="USER" w:date="2012-08-31T12:11:00Z"/>
                    <w:rFonts w:cs="Calibri"/>
                  </w:rPr>
                </w:rPrChange>
              </w:rPr>
            </w:pPr>
            <w:ins w:id="4479" w:author="USER" w:date="2012-08-31T12:11:00Z">
              <w:r w:rsidRPr="001E7F20">
                <w:rPr>
                  <w:rFonts w:cs="Calibri"/>
                  <w:highlight w:val="yellow"/>
                  <w:rPrChange w:id="4480" w:author="USER" w:date="2012-08-31T16:43:00Z">
                    <w:rPr>
                      <w:rFonts w:cs="Calibri"/>
                      <w:color w:val="0000FF"/>
                      <w:u w:val="single"/>
                    </w:rPr>
                  </w:rPrChange>
                </w:rPr>
                <w:t xml:space="preserve">Contact – </w:t>
              </w:r>
              <w:r w:rsidRPr="001E7F20">
                <w:rPr>
                  <w:bCs/>
                  <w:color w:val="000000" w:themeColor="text1"/>
                  <w:highlight w:val="yellow"/>
                  <w:rPrChange w:id="4481" w:author="USER" w:date="2012-08-31T16:43:00Z">
                    <w:rPr>
                      <w:bCs/>
                      <w:color w:val="000000" w:themeColor="text1"/>
                      <w:u w:val="single"/>
                    </w:rPr>
                  </w:rPrChange>
                </w:rPr>
                <w:t>Robert Fitzgerald, ATMS Coordinator</w:t>
              </w:r>
            </w:ins>
          </w:p>
          <w:p w:rsidR="00176FFF" w:rsidRPr="009B365B" w:rsidRDefault="001E7F20" w:rsidP="00176FFF">
            <w:pPr>
              <w:ind w:left="1440" w:firstLine="720"/>
              <w:rPr>
                <w:ins w:id="4482" w:author="USER" w:date="2012-08-31T12:11:00Z"/>
                <w:color w:val="000000" w:themeColor="text1"/>
                <w:highlight w:val="yellow"/>
                <w:rPrChange w:id="4483" w:author="USER" w:date="2012-08-31T16:43:00Z">
                  <w:rPr>
                    <w:ins w:id="4484" w:author="USER" w:date="2012-08-31T12:11:00Z"/>
                    <w:color w:val="000000" w:themeColor="text1"/>
                  </w:rPr>
                </w:rPrChange>
              </w:rPr>
            </w:pPr>
            <w:ins w:id="4485" w:author="USER" w:date="2012-08-31T12:11:00Z">
              <w:r w:rsidRPr="001E7F20">
                <w:rPr>
                  <w:color w:val="000000" w:themeColor="text1"/>
                  <w:highlight w:val="yellow"/>
                  <w:rPrChange w:id="4486" w:author="USER" w:date="2012-08-31T16:43:00Z">
                    <w:rPr>
                      <w:color w:val="000000" w:themeColor="text1"/>
                      <w:u w:val="single"/>
                    </w:rPr>
                  </w:rPrChange>
                </w:rPr>
                <w:t xml:space="preserve">    Seminole County Public Works / Traffic Engineering</w:t>
              </w:r>
            </w:ins>
          </w:p>
          <w:p w:rsidR="00176FFF" w:rsidRPr="009B365B" w:rsidRDefault="001E7F20" w:rsidP="00176FFF">
            <w:pPr>
              <w:ind w:left="2160"/>
              <w:rPr>
                <w:ins w:id="4487" w:author="USER" w:date="2012-08-31T12:11:00Z"/>
                <w:color w:val="000000" w:themeColor="text1"/>
                <w:highlight w:val="yellow"/>
                <w:rPrChange w:id="4488" w:author="USER" w:date="2012-08-31T16:43:00Z">
                  <w:rPr>
                    <w:ins w:id="4489" w:author="USER" w:date="2012-08-31T12:11:00Z"/>
                    <w:color w:val="000000" w:themeColor="text1"/>
                  </w:rPr>
                </w:rPrChange>
              </w:rPr>
            </w:pPr>
            <w:ins w:id="4490" w:author="USER" w:date="2012-08-31T12:11:00Z">
              <w:r w:rsidRPr="001E7F20">
                <w:rPr>
                  <w:color w:val="000000" w:themeColor="text1"/>
                  <w:highlight w:val="yellow"/>
                  <w:rPrChange w:id="4491" w:author="USER" w:date="2012-08-31T16:43:00Z">
                    <w:rPr>
                      <w:color w:val="000000" w:themeColor="text1"/>
                      <w:u w:val="single"/>
                    </w:rPr>
                  </w:rPrChange>
                </w:rPr>
                <w:t xml:space="preserve">    Office (407) 665-5698</w:t>
              </w:r>
            </w:ins>
          </w:p>
          <w:p w:rsidR="00176FFF" w:rsidRPr="009B365B" w:rsidRDefault="001E7F20" w:rsidP="00176FFF">
            <w:pPr>
              <w:ind w:left="2160"/>
              <w:rPr>
                <w:ins w:id="4492" w:author="USER" w:date="2012-08-31T12:11:00Z"/>
                <w:color w:val="000000" w:themeColor="text1"/>
                <w:highlight w:val="yellow"/>
                <w:u w:val="single"/>
                <w:rPrChange w:id="4493" w:author="USER" w:date="2012-08-31T16:43:00Z">
                  <w:rPr>
                    <w:ins w:id="4494" w:author="USER" w:date="2012-08-31T12:11:00Z"/>
                    <w:color w:val="000000" w:themeColor="text1"/>
                    <w:u w:val="single"/>
                  </w:rPr>
                </w:rPrChange>
              </w:rPr>
            </w:pPr>
            <w:ins w:id="4495" w:author="USER" w:date="2012-08-31T12:11:00Z">
              <w:r w:rsidRPr="001E7F20">
                <w:rPr>
                  <w:color w:val="000000" w:themeColor="text1"/>
                  <w:highlight w:val="yellow"/>
                  <w:u w:val="single"/>
                  <w:rPrChange w:id="4496" w:author="USER" w:date="2012-08-31T16:43:00Z">
                    <w:rPr>
                      <w:color w:val="000000" w:themeColor="text1"/>
                      <w:u w:val="single"/>
                    </w:rPr>
                  </w:rPrChange>
                </w:rPr>
                <w:t xml:space="preserve">    </w:t>
              </w:r>
              <w:r w:rsidRPr="001E7F20">
                <w:rPr>
                  <w:color w:val="000000" w:themeColor="text1"/>
                  <w:highlight w:val="yellow"/>
                  <w:u w:val="single"/>
                  <w:rPrChange w:id="4497" w:author="USER" w:date="2012-08-31T16:43:00Z">
                    <w:rPr>
                      <w:color w:val="000000" w:themeColor="text1"/>
                      <w:u w:val="single"/>
                    </w:rPr>
                  </w:rPrChange>
                </w:rPr>
                <w:fldChar w:fldCharType="begin"/>
              </w:r>
              <w:r w:rsidRPr="001E7F20">
                <w:rPr>
                  <w:color w:val="000000" w:themeColor="text1"/>
                  <w:highlight w:val="yellow"/>
                  <w:u w:val="single"/>
                  <w:rPrChange w:id="4498" w:author="USER" w:date="2012-08-31T16:43:00Z">
                    <w:rPr>
                      <w:color w:val="000000" w:themeColor="text1"/>
                      <w:u w:val="single"/>
                    </w:rPr>
                  </w:rPrChange>
                </w:rPr>
                <w:instrText xml:space="preserve"> HYPERLINK "mailto:rfitzgerald@seminolecountyfl.gov" </w:instrText>
              </w:r>
              <w:r w:rsidRPr="001E7F20">
                <w:rPr>
                  <w:color w:val="000000" w:themeColor="text1"/>
                  <w:highlight w:val="yellow"/>
                  <w:u w:val="single"/>
                  <w:rPrChange w:id="4499" w:author="USER" w:date="2012-08-31T16:43:00Z">
                    <w:rPr>
                      <w:color w:val="000000" w:themeColor="text1"/>
                      <w:u w:val="single"/>
                    </w:rPr>
                  </w:rPrChange>
                </w:rPr>
                <w:fldChar w:fldCharType="separate"/>
              </w:r>
              <w:r w:rsidRPr="001E7F20">
                <w:rPr>
                  <w:rStyle w:val="Hyperlink"/>
                  <w:highlight w:val="yellow"/>
                  <w:rPrChange w:id="4500" w:author="USER" w:date="2012-08-31T16:43:00Z">
                    <w:rPr>
                      <w:rStyle w:val="Hyperlink"/>
                    </w:rPr>
                  </w:rPrChange>
                </w:rPr>
                <w:t>rfitzgerald@seminolecountyfl.gov</w:t>
              </w:r>
              <w:r w:rsidRPr="001E7F20">
                <w:rPr>
                  <w:color w:val="000000" w:themeColor="text1"/>
                  <w:highlight w:val="yellow"/>
                  <w:u w:val="single"/>
                  <w:rPrChange w:id="4501" w:author="USER" w:date="2012-08-31T16:43:00Z">
                    <w:rPr>
                      <w:color w:val="000000" w:themeColor="text1"/>
                      <w:u w:val="single"/>
                    </w:rPr>
                  </w:rPrChange>
                </w:rPr>
                <w:fldChar w:fldCharType="end"/>
              </w:r>
            </w:ins>
          </w:p>
          <w:p w:rsidR="00176FFF" w:rsidRPr="009B365B" w:rsidRDefault="00176FFF" w:rsidP="00176FFF">
            <w:pPr>
              <w:pStyle w:val="ListParagraph"/>
              <w:ind w:left="1440"/>
              <w:rPr>
                <w:ins w:id="4502" w:author="USER" w:date="2012-08-31T12:11:00Z"/>
                <w:rFonts w:cs="Calibri"/>
                <w:highlight w:val="yellow"/>
                <w:rPrChange w:id="4503" w:author="USER" w:date="2012-08-31T16:43:00Z">
                  <w:rPr>
                    <w:ins w:id="4504" w:author="USER" w:date="2012-08-31T12:11:00Z"/>
                    <w:rFonts w:cs="Calibri"/>
                  </w:rPr>
                </w:rPrChange>
              </w:rPr>
            </w:pPr>
          </w:p>
          <w:p w:rsidR="00176FFF" w:rsidRPr="009B365B" w:rsidRDefault="001E7F20" w:rsidP="00176FFF">
            <w:pPr>
              <w:pStyle w:val="ListParagraph"/>
              <w:numPr>
                <w:ilvl w:val="0"/>
                <w:numId w:val="16"/>
              </w:numPr>
              <w:rPr>
                <w:ins w:id="4505" w:author="USER" w:date="2012-08-31T12:11:00Z"/>
                <w:highlight w:val="yellow"/>
                <w:rPrChange w:id="4506" w:author="USER" w:date="2012-08-31T16:43:00Z">
                  <w:rPr>
                    <w:ins w:id="4507" w:author="USER" w:date="2012-08-31T12:11:00Z"/>
                  </w:rPr>
                </w:rPrChange>
              </w:rPr>
            </w:pPr>
            <w:ins w:id="4508" w:author="USER" w:date="2012-08-31T12:11:00Z">
              <w:r w:rsidRPr="001E7F20">
                <w:rPr>
                  <w:rFonts w:cs="Calibri"/>
                  <w:highlight w:val="yellow"/>
                  <w:rPrChange w:id="4509" w:author="USER" w:date="2012-08-31T16:43:00Z">
                    <w:rPr>
                      <w:rFonts w:cs="Calibri"/>
                      <w:color w:val="0000FF"/>
                      <w:u w:val="single"/>
                    </w:rPr>
                  </w:rPrChange>
                </w:rPr>
                <w:t>FDOT – District 5 - Required approval to implement adaptive technology on the state roadway.</w:t>
              </w:r>
            </w:ins>
          </w:p>
          <w:p w:rsidR="00AE66C2" w:rsidRDefault="001E7F20">
            <w:pPr>
              <w:ind w:left="1440"/>
              <w:rPr>
                <w:ins w:id="4510" w:author="cwetzel" w:date="2012-09-06T14:22:00Z"/>
                <w:color w:val="1F497D"/>
                <w:highlight w:val="yellow"/>
                <w:rPrChange w:id="4511" w:author="USER" w:date="2012-09-06T16:52:00Z">
                  <w:rPr>
                    <w:ins w:id="4512" w:author="cwetzel" w:date="2012-09-06T14:22:00Z"/>
                    <w:color w:val="1F497D"/>
                  </w:rPr>
                </w:rPrChange>
              </w:rPr>
              <w:pPrChange w:id="4513" w:author="cwetzel" w:date="2012-09-06T14:23:00Z">
                <w:pPr/>
              </w:pPrChange>
            </w:pPr>
            <w:ins w:id="4514" w:author="USER" w:date="2012-08-31T12:11:00Z">
              <w:r w:rsidRPr="001E7F20">
                <w:rPr>
                  <w:rFonts w:cs="Calibri"/>
                  <w:highlight w:val="yellow"/>
                  <w:rPrChange w:id="4515" w:author="USER" w:date="2012-08-31T16:43:00Z">
                    <w:rPr>
                      <w:rFonts w:cs="Calibri"/>
                      <w:color w:val="0000FF"/>
                      <w:u w:val="single"/>
                    </w:rPr>
                  </w:rPrChange>
                </w:rPr>
                <w:t>Contact –</w:t>
              </w:r>
            </w:ins>
            <w:ins w:id="4516" w:author="cwetzel" w:date="2012-09-06T14:21:00Z">
              <w:r w:rsidR="001B5E90">
                <w:rPr>
                  <w:rFonts w:cs="Calibri"/>
                  <w:highlight w:val="yellow"/>
                </w:rPr>
                <w:t xml:space="preserve"> </w:t>
              </w:r>
              <w:r w:rsidRPr="001E7F20">
                <w:rPr>
                  <w:color w:val="1F497D"/>
                  <w:highlight w:val="yellow"/>
                  <w:rPrChange w:id="4517" w:author="USER" w:date="2012-09-06T16:52:00Z">
                    <w:rPr>
                      <w:color w:val="1F497D"/>
                      <w:u w:val="single"/>
                    </w:rPr>
                  </w:rPrChange>
                </w:rPr>
                <w:t>Richard B. Morrow, PE</w:t>
              </w:r>
            </w:ins>
            <w:ins w:id="4518" w:author="cwetzel" w:date="2012-09-06T14:22:00Z">
              <w:r w:rsidRPr="001E7F20">
                <w:rPr>
                  <w:color w:val="1F497D"/>
                  <w:highlight w:val="yellow"/>
                  <w:rPrChange w:id="4519" w:author="USER" w:date="2012-09-06T16:52:00Z">
                    <w:rPr>
                      <w:color w:val="1F497D"/>
                      <w:u w:val="single"/>
                    </w:rPr>
                  </w:rPrChange>
                </w:rPr>
                <w:t xml:space="preserve"> </w:t>
              </w:r>
            </w:ins>
          </w:p>
          <w:p w:rsidR="00AE66C2" w:rsidRDefault="001E7F20">
            <w:pPr>
              <w:ind w:left="2160"/>
              <w:rPr>
                <w:ins w:id="4520" w:author="cwetzel" w:date="2012-09-06T14:22:00Z"/>
                <w:color w:val="1F497D"/>
                <w:highlight w:val="yellow"/>
                <w:rPrChange w:id="4521" w:author="USER" w:date="2012-09-06T16:52:00Z">
                  <w:rPr>
                    <w:ins w:id="4522" w:author="cwetzel" w:date="2012-09-06T14:22:00Z"/>
                    <w:color w:val="1F497D"/>
                  </w:rPr>
                </w:rPrChange>
              </w:rPr>
              <w:pPrChange w:id="4523" w:author="cwetzel" w:date="2012-09-06T14:23:00Z">
                <w:pPr/>
              </w:pPrChange>
            </w:pPr>
            <w:ins w:id="4524" w:author="cwetzel" w:date="2012-09-06T14:22:00Z">
              <w:r w:rsidRPr="001E7F20">
                <w:rPr>
                  <w:color w:val="1F497D"/>
                  <w:highlight w:val="yellow"/>
                  <w:rPrChange w:id="4525" w:author="USER" w:date="2012-09-06T16:52:00Z">
                    <w:rPr>
                      <w:color w:val="1F497D"/>
                      <w:u w:val="single"/>
                    </w:rPr>
                  </w:rPrChange>
                </w:rPr>
                <w:t>District Traffic Operations Engineer</w:t>
              </w:r>
            </w:ins>
          </w:p>
          <w:p w:rsidR="00AE66C2" w:rsidRDefault="001E7F20">
            <w:pPr>
              <w:ind w:left="2160"/>
              <w:rPr>
                <w:ins w:id="4526" w:author="cwetzel" w:date="2012-09-06T14:22:00Z"/>
                <w:color w:val="1F497D"/>
                <w:highlight w:val="yellow"/>
                <w:rPrChange w:id="4527" w:author="USER" w:date="2012-09-06T16:52:00Z">
                  <w:rPr>
                    <w:ins w:id="4528" w:author="cwetzel" w:date="2012-09-06T14:22:00Z"/>
                    <w:color w:val="1F497D"/>
                  </w:rPr>
                </w:rPrChange>
              </w:rPr>
              <w:pPrChange w:id="4529" w:author="cwetzel" w:date="2012-09-06T14:23:00Z">
                <w:pPr/>
              </w:pPrChange>
            </w:pPr>
            <w:ins w:id="4530" w:author="cwetzel" w:date="2012-09-06T14:22:00Z">
              <w:r w:rsidRPr="001E7F20">
                <w:rPr>
                  <w:color w:val="1F497D"/>
                  <w:highlight w:val="yellow"/>
                  <w:rPrChange w:id="4531" w:author="USER" w:date="2012-09-06T16:52:00Z">
                    <w:rPr>
                      <w:color w:val="1F497D"/>
                      <w:u w:val="single"/>
                    </w:rPr>
                  </w:rPrChange>
                </w:rPr>
                <w:t>District Five, Florida Department of Transportation</w:t>
              </w:r>
            </w:ins>
          </w:p>
          <w:p w:rsidR="00AE66C2" w:rsidRDefault="001E7F20">
            <w:pPr>
              <w:ind w:left="2160"/>
              <w:rPr>
                <w:ins w:id="4532" w:author="cwetzel" w:date="2012-09-06T14:23:00Z"/>
                <w:color w:val="1F497D"/>
                <w:highlight w:val="yellow"/>
                <w:rPrChange w:id="4533" w:author="USER" w:date="2012-09-06T16:52:00Z">
                  <w:rPr>
                    <w:ins w:id="4534" w:author="cwetzel" w:date="2012-09-06T14:23:00Z"/>
                    <w:color w:val="1F497D"/>
                  </w:rPr>
                </w:rPrChange>
              </w:rPr>
              <w:pPrChange w:id="4535" w:author="cwetzel" w:date="2012-09-06T14:23:00Z">
                <w:pPr/>
              </w:pPrChange>
            </w:pPr>
            <w:ins w:id="4536" w:author="cwetzel" w:date="2012-09-06T14:22:00Z">
              <w:r w:rsidRPr="001E7F20">
                <w:rPr>
                  <w:color w:val="1F497D"/>
                  <w:highlight w:val="yellow"/>
                  <w:rPrChange w:id="4537" w:author="USER" w:date="2012-09-06T16:52:00Z">
                    <w:rPr>
                      <w:color w:val="1F497D"/>
                      <w:u w:val="single"/>
                    </w:rPr>
                  </w:rPrChange>
                </w:rPr>
                <w:t>Office (386) 943-5309</w:t>
              </w:r>
            </w:ins>
          </w:p>
          <w:p w:rsidR="00AE66C2" w:rsidRDefault="001E7F20">
            <w:pPr>
              <w:ind w:left="2160"/>
              <w:rPr>
                <w:ins w:id="4538" w:author="cwetzel" w:date="2012-09-06T14:22:00Z"/>
                <w:color w:val="1F497D"/>
              </w:rPr>
              <w:pPrChange w:id="4539" w:author="cwetzel" w:date="2012-09-06T14:23:00Z">
                <w:pPr/>
              </w:pPrChange>
            </w:pPr>
            <w:ins w:id="4540" w:author="cwetzel" w:date="2012-09-06T14:23:00Z">
              <w:r w:rsidRPr="001E7F20">
                <w:rPr>
                  <w:color w:val="1F497D"/>
                  <w:highlight w:val="yellow"/>
                  <w:rPrChange w:id="4541" w:author="USER" w:date="2012-09-06T16:52:00Z">
                    <w:rPr>
                      <w:color w:val="1F497D"/>
                      <w:u w:val="single"/>
                    </w:rPr>
                  </w:rPrChange>
                </w:rPr>
                <w:t>Rick.Morrow@dot.myflorida.com</w:t>
              </w:r>
            </w:ins>
          </w:p>
          <w:p w:rsidR="00AE66C2" w:rsidRDefault="00AE66C2">
            <w:pPr>
              <w:ind w:left="1440"/>
              <w:rPr>
                <w:ins w:id="4542" w:author="cwetzel" w:date="2012-09-06T14:21:00Z"/>
                <w:color w:val="1F497D"/>
              </w:rPr>
              <w:pPrChange w:id="4543" w:author="cwetzel" w:date="2012-09-06T14:21:00Z">
                <w:pPr/>
              </w:pPrChange>
            </w:pPr>
          </w:p>
          <w:p w:rsidR="00176FFF" w:rsidRPr="009B365B" w:rsidRDefault="00176FFF" w:rsidP="00176FFF">
            <w:pPr>
              <w:pStyle w:val="ListParagraph"/>
              <w:numPr>
                <w:ilvl w:val="1"/>
                <w:numId w:val="16"/>
              </w:numPr>
              <w:rPr>
                <w:ins w:id="4544" w:author="USER" w:date="2012-08-31T12:11:00Z"/>
                <w:highlight w:val="yellow"/>
                <w:rPrChange w:id="4545" w:author="USER" w:date="2012-08-31T16:43:00Z">
                  <w:rPr>
                    <w:ins w:id="4546" w:author="USER" w:date="2012-08-31T12:11:00Z"/>
                  </w:rPr>
                </w:rPrChange>
              </w:rPr>
            </w:pPr>
          </w:p>
          <w:p w:rsidR="00176FFF" w:rsidRPr="009B365B" w:rsidDel="001B5E90" w:rsidRDefault="00176FFF" w:rsidP="00C70323">
            <w:pPr>
              <w:rPr>
                <w:ins w:id="4547" w:author="USER" w:date="2012-08-31T11:56:00Z"/>
                <w:del w:id="4548" w:author="cwetzel" w:date="2012-09-06T14:23:00Z"/>
                <w:rFonts w:cs="Calibri"/>
                <w:highlight w:val="yellow"/>
                <w:rPrChange w:id="4549" w:author="USER" w:date="2012-08-31T16:43:00Z">
                  <w:rPr>
                    <w:ins w:id="4550" w:author="USER" w:date="2012-08-31T11:56:00Z"/>
                    <w:del w:id="4551" w:author="cwetzel" w:date="2012-09-06T14:23:00Z"/>
                    <w:rFonts w:cs="Calibri"/>
                  </w:rPr>
                </w:rPrChange>
              </w:rPr>
            </w:pPr>
          </w:p>
          <w:p w:rsidR="00C70323" w:rsidRPr="009B365B" w:rsidRDefault="00C70323" w:rsidP="00C70323">
            <w:pPr>
              <w:rPr>
                <w:rFonts w:cs="Calibri"/>
                <w:highlight w:val="yellow"/>
                <w:rPrChange w:id="4552" w:author="USER" w:date="2012-08-31T16:43:00Z">
                  <w:rPr>
                    <w:rFonts w:cs="Calibri"/>
                  </w:rPr>
                </w:rPrChange>
              </w:rPr>
            </w:pPr>
          </w:p>
        </w:tc>
      </w:tr>
      <w:tr w:rsidR="00A535CF" w:rsidTr="00A535CF">
        <w:tc>
          <w:tcPr>
            <w:tcW w:w="2040" w:type="dxa"/>
            <w:shd w:val="clear" w:color="auto" w:fill="auto"/>
          </w:tcPr>
          <w:p w:rsidR="00A535CF" w:rsidRPr="00176FFF" w:rsidRDefault="001E7F20" w:rsidP="00160ECC">
            <w:pPr>
              <w:rPr>
                <w:rFonts w:cs="Calibri"/>
                <w:highlight w:val="yellow"/>
                <w:rPrChange w:id="4553" w:author="USER" w:date="2012-08-31T12:12:00Z">
                  <w:rPr>
                    <w:rFonts w:cs="Calibri"/>
                  </w:rPr>
                </w:rPrChange>
              </w:rPr>
            </w:pPr>
            <w:r w:rsidRPr="001E7F20">
              <w:rPr>
                <w:rFonts w:cs="Calibri"/>
                <w:highlight w:val="yellow"/>
                <w:rPrChange w:id="4554" w:author="USER" w:date="2012-08-31T12:12:00Z">
                  <w:rPr>
                    <w:rFonts w:cs="Calibri"/>
                    <w:color w:val="0000FF"/>
                    <w:u w:val="single"/>
                  </w:rPr>
                </w:rPrChange>
              </w:rPr>
              <w:lastRenderedPageBreak/>
              <w:t>7.1.0-3</w:t>
            </w:r>
          </w:p>
        </w:tc>
        <w:tc>
          <w:tcPr>
            <w:tcW w:w="10938" w:type="dxa"/>
            <w:shd w:val="clear" w:color="auto" w:fill="auto"/>
          </w:tcPr>
          <w:p w:rsidR="00A535CF" w:rsidRPr="00176FFF" w:rsidRDefault="001E7F20" w:rsidP="00160ECC">
            <w:pPr>
              <w:rPr>
                <w:rFonts w:cs="Calibri"/>
                <w:highlight w:val="yellow"/>
                <w:rPrChange w:id="4555" w:author="USER" w:date="2012-08-31T12:12:00Z">
                  <w:rPr>
                    <w:rFonts w:cs="Calibri"/>
                  </w:rPr>
                </w:rPrChange>
              </w:rPr>
            </w:pPr>
            <w:r w:rsidRPr="001E7F20">
              <w:rPr>
                <w:rFonts w:cs="Calibri"/>
                <w:highlight w:val="yellow"/>
                <w:rPrChange w:id="4556" w:author="USER" w:date="2012-08-31T12:12:00Z">
                  <w:rPr>
                    <w:rFonts w:cs="Calibri"/>
                    <w:color w:val="0000FF"/>
                    <w:u w:val="single"/>
                  </w:rPr>
                </w:rPrChange>
              </w:rPr>
              <w:t>The activities that will be undertaken by the adaptive system stakeholders include: preparation of timing parameters, implementation and fine tuning, system monitoring and adjustment, system performance monitoring and evaluation.</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4557" w:author="USER" w:date="2012-09-06T16:51:00Z">
                  <w:rPr>
                    <w:rFonts w:cs="Calibri"/>
                    <w:color w:val="0000FF"/>
                    <w:u w:val="single"/>
                  </w:rPr>
                </w:rPrChange>
              </w:rPr>
              <w:t>7.1.0-4</w:t>
            </w:r>
          </w:p>
        </w:tc>
        <w:tc>
          <w:tcPr>
            <w:tcW w:w="10938" w:type="dxa"/>
            <w:shd w:val="clear" w:color="auto" w:fill="auto"/>
          </w:tcPr>
          <w:p w:rsidR="00A535CF" w:rsidRPr="001217D7" w:rsidRDefault="001E7F20" w:rsidP="00160ECC">
            <w:pPr>
              <w:rPr>
                <w:ins w:id="4558" w:author="cwetzel" w:date="2012-09-06T14:33:00Z"/>
                <w:rFonts w:cs="Calibri"/>
                <w:highlight w:val="yellow"/>
                <w:rPrChange w:id="4559" w:author="USER" w:date="2012-09-06T16:51:00Z">
                  <w:rPr>
                    <w:ins w:id="4560" w:author="cwetzel" w:date="2012-09-06T14:33:00Z"/>
                    <w:rFonts w:cs="Calibri"/>
                  </w:rPr>
                </w:rPrChange>
              </w:rPr>
            </w:pPr>
            <w:r w:rsidRPr="001E7F20">
              <w:rPr>
                <w:rFonts w:cs="Calibri"/>
                <w:highlight w:val="yellow"/>
                <w:rPrChange w:id="4561" w:author="USER" w:date="2012-09-06T16:51:00Z">
                  <w:rPr>
                    <w:rFonts w:cs="Calibri"/>
                    <w:color w:val="0000FF"/>
                    <w:u w:val="single"/>
                  </w:rPr>
                </w:rPrChange>
              </w:rPr>
              <w:t xml:space="preserve">The organizational </w:t>
            </w:r>
            <w:proofErr w:type="gramStart"/>
            <w:r w:rsidRPr="001E7F20">
              <w:rPr>
                <w:rFonts w:cs="Calibri"/>
                <w:highlight w:val="yellow"/>
                <w:rPrChange w:id="4562" w:author="USER" w:date="2012-09-06T16:51:00Z">
                  <w:rPr>
                    <w:rFonts w:cs="Calibri"/>
                    <w:color w:val="0000FF"/>
                    <w:u w:val="single"/>
                  </w:rPr>
                </w:rPrChange>
              </w:rPr>
              <w:t>structure of the units responsible for installation, operation, maintenance are</w:t>
            </w:r>
            <w:proofErr w:type="gramEnd"/>
            <w:r w:rsidRPr="001E7F20">
              <w:rPr>
                <w:rFonts w:cs="Calibri"/>
                <w:highlight w:val="yellow"/>
                <w:rPrChange w:id="4563" w:author="USER" w:date="2012-09-06T16:51:00Z">
                  <w:rPr>
                    <w:rFonts w:cs="Calibri"/>
                    <w:color w:val="0000FF"/>
                    <w:u w:val="single"/>
                  </w:rPr>
                </w:rPrChange>
              </w:rPr>
              <w:t xml:space="preserve"> illustrated in the attached organization chart.  The roles, responsibilities and required qualifications and experience are described below.  (Describe as appropriate)</w:t>
            </w:r>
          </w:p>
          <w:p w:rsidR="00721CD6" w:rsidRPr="001217D7" w:rsidRDefault="00721CD6" w:rsidP="00160ECC">
            <w:pPr>
              <w:rPr>
                <w:ins w:id="4564" w:author="cwetzel" w:date="2012-09-06T14:33:00Z"/>
                <w:rFonts w:cs="Calibri"/>
                <w:highlight w:val="yellow"/>
                <w:rPrChange w:id="4565" w:author="USER" w:date="2012-09-06T16:51:00Z">
                  <w:rPr>
                    <w:ins w:id="4566" w:author="cwetzel" w:date="2012-09-06T14:33:00Z"/>
                    <w:rFonts w:cs="Calibri"/>
                  </w:rPr>
                </w:rPrChange>
              </w:rPr>
            </w:pPr>
          </w:p>
          <w:p w:rsidR="00DA3E44" w:rsidRPr="001217D7" w:rsidRDefault="001E7F20" w:rsidP="00160ECC">
            <w:pPr>
              <w:rPr>
                <w:ins w:id="4567" w:author="cwetzel" w:date="2012-09-06T14:39:00Z"/>
                <w:rFonts w:cs="Calibri"/>
                <w:highlight w:val="yellow"/>
                <w:rPrChange w:id="4568" w:author="USER" w:date="2012-09-06T16:51:00Z">
                  <w:rPr>
                    <w:ins w:id="4569" w:author="cwetzel" w:date="2012-09-06T14:39:00Z"/>
                    <w:rFonts w:cs="Calibri"/>
                  </w:rPr>
                </w:rPrChange>
              </w:rPr>
            </w:pPr>
            <w:ins w:id="4570" w:author="cwetzel" w:date="2012-09-06T14:34:00Z">
              <w:r w:rsidRPr="001E7F20">
                <w:rPr>
                  <w:rFonts w:cs="Calibri"/>
                  <w:highlight w:val="yellow"/>
                  <w:rPrChange w:id="4571" w:author="USER" w:date="2012-09-06T16:51:00Z">
                    <w:rPr>
                      <w:rFonts w:cs="Calibri"/>
                      <w:color w:val="0000FF"/>
                      <w:u w:val="single"/>
                    </w:rPr>
                  </w:rPrChange>
                </w:rPr>
                <w:t xml:space="preserve">Below </w:t>
              </w:r>
            </w:ins>
            <w:ins w:id="4572" w:author="cwetzel" w:date="2012-09-06T14:33:00Z">
              <w:r w:rsidRPr="001E7F20">
                <w:rPr>
                  <w:rFonts w:cs="Calibri"/>
                  <w:highlight w:val="yellow"/>
                  <w:rPrChange w:id="4573" w:author="USER" w:date="2012-09-06T16:51:00Z">
                    <w:rPr>
                      <w:rFonts w:cs="Calibri"/>
                      <w:color w:val="0000FF"/>
                      <w:u w:val="single"/>
                    </w:rPr>
                  </w:rPrChange>
                </w:rPr>
                <w:t>is the Organ</w:t>
              </w:r>
            </w:ins>
            <w:ins w:id="4574" w:author="cwetzel" w:date="2012-09-06T14:34:00Z">
              <w:r w:rsidRPr="001E7F20">
                <w:rPr>
                  <w:rFonts w:cs="Calibri"/>
                  <w:highlight w:val="yellow"/>
                  <w:rPrChange w:id="4575" w:author="USER" w:date="2012-09-06T16:51:00Z">
                    <w:rPr>
                      <w:rFonts w:cs="Calibri"/>
                      <w:color w:val="0000FF"/>
                      <w:u w:val="single"/>
                    </w:rPr>
                  </w:rPrChange>
                </w:rPr>
                <w:t>iz</w:t>
              </w:r>
            </w:ins>
            <w:ins w:id="4576" w:author="cwetzel" w:date="2012-09-06T14:33:00Z">
              <w:r w:rsidRPr="001E7F20">
                <w:rPr>
                  <w:rFonts w:cs="Calibri"/>
                  <w:highlight w:val="yellow"/>
                  <w:rPrChange w:id="4577" w:author="USER" w:date="2012-09-06T16:51:00Z">
                    <w:rPr>
                      <w:rFonts w:cs="Calibri"/>
                      <w:color w:val="0000FF"/>
                      <w:u w:val="single"/>
                    </w:rPr>
                  </w:rPrChange>
                </w:rPr>
                <w:t>ation Chart for all of Traffic Engineering.</w:t>
              </w:r>
            </w:ins>
            <w:ins w:id="4578" w:author="cwetzel" w:date="2012-09-06T14:34:00Z">
              <w:r w:rsidRPr="001E7F20">
                <w:rPr>
                  <w:rFonts w:cs="Calibri"/>
                  <w:highlight w:val="yellow"/>
                  <w:rPrChange w:id="4579" w:author="USER" w:date="2012-09-06T16:51:00Z">
                    <w:rPr>
                      <w:rFonts w:cs="Calibri"/>
                      <w:color w:val="0000FF"/>
                      <w:u w:val="single"/>
                    </w:rPr>
                  </w:rPrChange>
                </w:rPr>
                <w:t xml:space="preserve">  The</w:t>
              </w:r>
            </w:ins>
            <w:ins w:id="4580" w:author="cwetzel" w:date="2012-09-06T14:36:00Z">
              <w:r w:rsidRPr="001E7F20">
                <w:rPr>
                  <w:rFonts w:cs="Calibri"/>
                  <w:highlight w:val="yellow"/>
                  <w:rPrChange w:id="4581" w:author="USER" w:date="2012-09-06T16:51:00Z">
                    <w:rPr>
                      <w:rFonts w:cs="Calibri"/>
                      <w:color w:val="0000FF"/>
                      <w:u w:val="single"/>
                    </w:rPr>
                  </w:rPrChange>
                </w:rPr>
                <w:t xml:space="preserve">re are six (6) individuals </w:t>
              </w:r>
            </w:ins>
            <w:ins w:id="4582" w:author="cwetzel" w:date="2012-09-06T14:37:00Z">
              <w:r w:rsidRPr="001E7F20">
                <w:rPr>
                  <w:rFonts w:cs="Calibri"/>
                  <w:highlight w:val="yellow"/>
                  <w:rPrChange w:id="4583" w:author="USER" w:date="2012-09-06T16:51:00Z">
                    <w:rPr>
                      <w:rFonts w:cs="Calibri"/>
                      <w:color w:val="0000FF"/>
                      <w:u w:val="single"/>
                    </w:rPr>
                  </w:rPrChange>
                </w:rPr>
                <w:t xml:space="preserve">primarily </w:t>
              </w:r>
            </w:ins>
            <w:ins w:id="4584" w:author="cwetzel" w:date="2012-09-06T14:36:00Z">
              <w:r w:rsidRPr="001E7F20">
                <w:rPr>
                  <w:rFonts w:cs="Calibri"/>
                  <w:highlight w:val="yellow"/>
                  <w:rPrChange w:id="4585" w:author="USER" w:date="2012-09-06T16:51:00Z">
                    <w:rPr>
                      <w:rFonts w:cs="Calibri"/>
                      <w:color w:val="0000FF"/>
                      <w:u w:val="single"/>
                    </w:rPr>
                  </w:rPrChange>
                </w:rPr>
                <w:t xml:space="preserve">responsible for our </w:t>
              </w:r>
            </w:ins>
            <w:ins w:id="4586" w:author="cwetzel" w:date="2012-09-06T14:37:00Z">
              <w:r w:rsidRPr="001E7F20">
                <w:rPr>
                  <w:rFonts w:cs="Calibri"/>
                  <w:highlight w:val="yellow"/>
                  <w:rPrChange w:id="4587" w:author="USER" w:date="2012-09-06T16:51:00Z">
                    <w:rPr>
                      <w:rFonts w:cs="Calibri"/>
                      <w:color w:val="0000FF"/>
                      <w:u w:val="single"/>
                    </w:rPr>
                  </w:rPrChange>
                </w:rPr>
                <w:t xml:space="preserve">communications and </w:t>
              </w:r>
            </w:ins>
            <w:ins w:id="4588" w:author="cwetzel" w:date="2012-09-06T14:36:00Z">
              <w:r w:rsidRPr="001E7F20">
                <w:rPr>
                  <w:rFonts w:cs="Calibri"/>
                  <w:highlight w:val="yellow"/>
                  <w:rPrChange w:id="4589" w:author="USER" w:date="2012-09-06T16:51:00Z">
                    <w:rPr>
                      <w:rFonts w:cs="Calibri"/>
                      <w:color w:val="0000FF"/>
                      <w:u w:val="single"/>
                    </w:rPr>
                  </w:rPrChange>
                </w:rPr>
                <w:t xml:space="preserve">fiber network (listed under </w:t>
              </w:r>
            </w:ins>
            <w:ins w:id="4590" w:author="cwetzel" w:date="2012-09-06T14:37:00Z">
              <w:r w:rsidRPr="001E7F20">
                <w:rPr>
                  <w:rFonts w:cs="Calibri"/>
                  <w:highlight w:val="yellow"/>
                  <w:rPrChange w:id="4591" w:author="USER" w:date="2012-09-06T16:51:00Z">
                    <w:rPr>
                      <w:rFonts w:cs="Calibri"/>
                      <w:color w:val="0000FF"/>
                      <w:u w:val="single"/>
                    </w:rPr>
                  </w:rPrChange>
                </w:rPr>
                <w:t>Networks, Operations and Fiber &amp; WAN).  There are eleven (11) individuals in the various signal sections responsible for signal maintenance</w:t>
              </w:r>
            </w:ins>
            <w:ins w:id="4592" w:author="cwetzel" w:date="2012-09-06T14:39:00Z">
              <w:r w:rsidRPr="001E7F20">
                <w:rPr>
                  <w:rFonts w:cs="Calibri"/>
                  <w:highlight w:val="yellow"/>
                  <w:rPrChange w:id="4593" w:author="USER" w:date="2012-09-06T16:51:00Z">
                    <w:rPr>
                      <w:rFonts w:cs="Calibri"/>
                      <w:color w:val="0000FF"/>
                      <w:u w:val="single"/>
                    </w:rPr>
                  </w:rPrChange>
                </w:rPr>
                <w:t xml:space="preserve"> and operations</w:t>
              </w:r>
            </w:ins>
            <w:ins w:id="4594" w:author="cwetzel" w:date="2012-09-06T14:37:00Z">
              <w:r w:rsidRPr="001E7F20">
                <w:rPr>
                  <w:rFonts w:cs="Calibri"/>
                  <w:highlight w:val="yellow"/>
                  <w:rPrChange w:id="4595" w:author="USER" w:date="2012-09-06T16:51:00Z">
                    <w:rPr>
                      <w:rFonts w:cs="Calibri"/>
                      <w:color w:val="0000FF"/>
                      <w:u w:val="single"/>
                    </w:rPr>
                  </w:rPrChange>
                </w:rPr>
                <w:t xml:space="preserve">, CEI, locate services, trouble </w:t>
              </w:r>
              <w:r w:rsidRPr="001E7F20">
                <w:rPr>
                  <w:rFonts w:cs="Calibri"/>
                  <w:highlight w:val="yellow"/>
                  <w:rPrChange w:id="4596" w:author="USER" w:date="2012-09-06T16:51:00Z">
                    <w:rPr>
                      <w:rFonts w:cs="Calibri"/>
                      <w:color w:val="0000FF"/>
                      <w:u w:val="single"/>
                    </w:rPr>
                  </w:rPrChange>
                </w:rPr>
                <w:lastRenderedPageBreak/>
                <w:t>calls,</w:t>
              </w:r>
            </w:ins>
            <w:ins w:id="4597" w:author="cwetzel" w:date="2012-09-06T14:39:00Z">
              <w:r w:rsidRPr="001E7F20">
                <w:rPr>
                  <w:rFonts w:cs="Calibri"/>
                  <w:highlight w:val="yellow"/>
                  <w:rPrChange w:id="4598" w:author="USER" w:date="2012-09-06T16:51:00Z">
                    <w:rPr>
                      <w:rFonts w:cs="Calibri"/>
                      <w:color w:val="0000FF"/>
                      <w:u w:val="single"/>
                    </w:rPr>
                  </w:rPrChange>
                </w:rPr>
                <w:t xml:space="preserve"> etc., as well timing and adaptive signal control</w:t>
              </w:r>
            </w:ins>
            <w:ins w:id="4599" w:author="cwetzel" w:date="2012-09-06T14:44:00Z">
              <w:r w:rsidRPr="001E7F20">
                <w:rPr>
                  <w:rFonts w:cs="Calibri"/>
                  <w:highlight w:val="yellow"/>
                  <w:rPrChange w:id="4600" w:author="USER" w:date="2012-09-06T16:51:00Z">
                    <w:rPr>
                      <w:rFonts w:cs="Calibri"/>
                      <w:color w:val="0000FF"/>
                      <w:u w:val="single"/>
                    </w:rPr>
                  </w:rPrChange>
                </w:rPr>
                <w:t xml:space="preserve"> </w:t>
              </w:r>
            </w:ins>
            <w:ins w:id="4601" w:author="cwetzel" w:date="2012-09-06T14:45:00Z">
              <w:r w:rsidRPr="001E7F20">
                <w:rPr>
                  <w:rFonts w:cs="Calibri"/>
                  <w:highlight w:val="yellow"/>
                  <w:rPrChange w:id="4602" w:author="USER" w:date="2012-09-06T16:51:00Z">
                    <w:rPr>
                      <w:rFonts w:cs="Calibri"/>
                      <w:color w:val="0000FF"/>
                      <w:u w:val="single"/>
                    </w:rPr>
                  </w:rPrChange>
                </w:rPr>
                <w:t>(</w:t>
              </w:r>
            </w:ins>
            <w:ins w:id="4603" w:author="cwetzel" w:date="2012-09-06T14:44:00Z">
              <w:r w:rsidRPr="001E7F20">
                <w:rPr>
                  <w:rFonts w:cs="Calibri"/>
                  <w:highlight w:val="yellow"/>
                  <w:rPrChange w:id="4604" w:author="USER" w:date="2012-09-06T16:51:00Z">
                    <w:rPr>
                      <w:rFonts w:cs="Calibri"/>
                      <w:color w:val="0000FF"/>
                      <w:u w:val="single"/>
                    </w:rPr>
                  </w:rPrChange>
                </w:rPr>
                <w:t>listed under</w:t>
              </w:r>
            </w:ins>
            <w:ins w:id="4605" w:author="cwetzel" w:date="2012-09-06T14:45:00Z">
              <w:r w:rsidRPr="001E7F20">
                <w:rPr>
                  <w:rFonts w:cs="Calibri"/>
                  <w:highlight w:val="yellow"/>
                  <w:rPrChange w:id="4606" w:author="USER" w:date="2012-09-06T16:51:00Z">
                    <w:rPr>
                      <w:rFonts w:cs="Calibri"/>
                      <w:color w:val="0000FF"/>
                      <w:u w:val="single"/>
                    </w:rPr>
                  </w:rPrChange>
                </w:rPr>
                <w:t xml:space="preserve"> PM &amp; Operations, Construction &amp; Inspection and Signals)</w:t>
              </w:r>
            </w:ins>
            <w:ins w:id="4607" w:author="cwetzel" w:date="2012-09-06T14:44:00Z">
              <w:r w:rsidRPr="001E7F20">
                <w:rPr>
                  <w:rFonts w:cs="Calibri"/>
                  <w:highlight w:val="yellow"/>
                  <w:rPrChange w:id="4608" w:author="USER" w:date="2012-09-06T16:51:00Z">
                    <w:rPr>
                      <w:rFonts w:cs="Calibri"/>
                      <w:color w:val="0000FF"/>
                      <w:u w:val="single"/>
                    </w:rPr>
                  </w:rPrChange>
                </w:rPr>
                <w:t xml:space="preserve"> </w:t>
              </w:r>
            </w:ins>
            <w:ins w:id="4609" w:author="cwetzel" w:date="2012-09-06T14:39:00Z">
              <w:r w:rsidRPr="001E7F20">
                <w:rPr>
                  <w:rFonts w:cs="Calibri"/>
                  <w:highlight w:val="yellow"/>
                  <w:rPrChange w:id="4610" w:author="USER" w:date="2012-09-06T16:51:00Z">
                    <w:rPr>
                      <w:rFonts w:cs="Calibri"/>
                      <w:color w:val="0000FF"/>
                      <w:u w:val="single"/>
                    </w:rPr>
                  </w:rPrChange>
                </w:rPr>
                <w:t xml:space="preserve">.  There are two (2) supervising registered professional engineers. </w:t>
              </w:r>
            </w:ins>
          </w:p>
          <w:p w:rsidR="00DA3E44" w:rsidRDefault="001E7F20" w:rsidP="00160ECC">
            <w:pPr>
              <w:rPr>
                <w:ins w:id="4611" w:author="cwetzel" w:date="2012-09-06T14:40:00Z"/>
                <w:rFonts w:cs="Calibri"/>
              </w:rPr>
            </w:pPr>
            <w:ins w:id="4612" w:author="cwetzel" w:date="2012-09-06T14:40:00Z">
              <w:r w:rsidRPr="001E7F20">
                <w:rPr>
                  <w:rFonts w:cs="Calibri"/>
                  <w:highlight w:val="yellow"/>
                  <w:rPrChange w:id="4613" w:author="USER" w:date="2012-09-06T16:51:00Z">
                    <w:rPr>
                      <w:rFonts w:cs="Calibri"/>
                      <w:color w:val="0000FF"/>
                      <w:u w:val="single"/>
                    </w:rPr>
                  </w:rPrChange>
                </w:rPr>
                <w:t>The staff primarily responsible for successful maintenance and operation of the adaptive system include:</w:t>
              </w:r>
            </w:ins>
          </w:p>
          <w:p w:rsidR="00DA3E44" w:rsidRPr="00DA3E44" w:rsidRDefault="00DA3E44" w:rsidP="00DA3E44">
            <w:pPr>
              <w:pStyle w:val="ListParagraph"/>
              <w:numPr>
                <w:ilvl w:val="1"/>
                <w:numId w:val="16"/>
              </w:numPr>
              <w:rPr>
                <w:ins w:id="4614" w:author="cwetzel" w:date="2012-09-06T14:40:00Z"/>
                <w:rFonts w:cs="Calibri"/>
                <w:highlight w:val="yellow"/>
                <w:rPrChange w:id="4615" w:author="cwetzel" w:date="2012-09-06T14:40:00Z">
                  <w:rPr>
                    <w:ins w:id="4616" w:author="cwetzel" w:date="2012-09-06T14:40:00Z"/>
                    <w:color w:val="000000" w:themeColor="text1"/>
                    <w:highlight w:val="yellow"/>
                  </w:rPr>
                </w:rPrChange>
              </w:rPr>
            </w:pPr>
            <w:ins w:id="4617" w:author="cwetzel" w:date="2012-09-06T14:40:00Z">
              <w:r w:rsidRPr="00A10A1F">
                <w:rPr>
                  <w:bCs/>
                  <w:color w:val="000000" w:themeColor="text1"/>
                  <w:highlight w:val="yellow"/>
                </w:rPr>
                <w:t xml:space="preserve">Charles R. Wetzel, </w:t>
              </w:r>
              <w:r w:rsidRPr="00A10A1F">
                <w:rPr>
                  <w:color w:val="000000" w:themeColor="text1"/>
                  <w:highlight w:val="yellow"/>
                </w:rPr>
                <w:t>County Traffic Engineer</w:t>
              </w:r>
            </w:ins>
            <w:ins w:id="4618" w:author="cwetzel" w:date="2012-09-06T14:41:00Z">
              <w:r>
                <w:rPr>
                  <w:color w:val="000000" w:themeColor="text1"/>
                  <w:highlight w:val="yellow"/>
                </w:rPr>
                <w:t xml:space="preserve"> – 23 years signal experience</w:t>
              </w:r>
            </w:ins>
            <w:ins w:id="4619" w:author="cwetzel" w:date="2012-09-06T14:42:00Z">
              <w:r w:rsidR="006C65F8">
                <w:rPr>
                  <w:color w:val="000000" w:themeColor="text1"/>
                  <w:highlight w:val="yellow"/>
                </w:rPr>
                <w:t>, PE, PTOE</w:t>
              </w:r>
            </w:ins>
          </w:p>
          <w:p w:rsidR="00DA3E44" w:rsidRPr="00DA3E44" w:rsidRDefault="00DA3E44" w:rsidP="00DA3E44">
            <w:pPr>
              <w:pStyle w:val="ListParagraph"/>
              <w:numPr>
                <w:ilvl w:val="1"/>
                <w:numId w:val="16"/>
              </w:numPr>
              <w:rPr>
                <w:ins w:id="4620" w:author="cwetzel" w:date="2012-09-06T14:40:00Z"/>
                <w:rFonts w:cs="Calibri"/>
                <w:highlight w:val="yellow"/>
                <w:rPrChange w:id="4621" w:author="cwetzel" w:date="2012-09-06T14:40:00Z">
                  <w:rPr>
                    <w:ins w:id="4622" w:author="cwetzel" w:date="2012-09-06T14:40:00Z"/>
                    <w:bCs/>
                    <w:color w:val="000000" w:themeColor="text1"/>
                    <w:highlight w:val="yellow"/>
                  </w:rPr>
                </w:rPrChange>
              </w:rPr>
            </w:pPr>
            <w:ins w:id="4623" w:author="cwetzel" w:date="2012-09-06T14:40:00Z">
              <w:r w:rsidRPr="00A10A1F">
                <w:rPr>
                  <w:bCs/>
                  <w:color w:val="000000" w:themeColor="text1"/>
                  <w:highlight w:val="yellow"/>
                </w:rPr>
                <w:t>Chad Dickson, ATMS Coordinator</w:t>
              </w:r>
            </w:ins>
            <w:ins w:id="4624" w:author="cwetzel" w:date="2012-09-06T14:41:00Z">
              <w:r>
                <w:rPr>
                  <w:bCs/>
                  <w:color w:val="000000" w:themeColor="text1"/>
                  <w:highlight w:val="yellow"/>
                </w:rPr>
                <w:t xml:space="preserve"> – 15 years </w:t>
              </w:r>
            </w:ins>
            <w:ins w:id="4625" w:author="cwetzel" w:date="2012-09-06T14:44:00Z">
              <w:r w:rsidR="006C65F8">
                <w:rPr>
                  <w:bCs/>
                  <w:color w:val="000000" w:themeColor="text1"/>
                  <w:highlight w:val="yellow"/>
                </w:rPr>
                <w:t xml:space="preserve">signal </w:t>
              </w:r>
            </w:ins>
            <w:ins w:id="4626" w:author="cwetzel" w:date="2012-09-06T14:41:00Z">
              <w:r>
                <w:rPr>
                  <w:bCs/>
                  <w:color w:val="000000" w:themeColor="text1"/>
                  <w:highlight w:val="yellow"/>
                </w:rPr>
                <w:t xml:space="preserve">experience, IMSA </w:t>
              </w:r>
            </w:ins>
            <w:ins w:id="4627" w:author="cwetzel" w:date="2012-09-06T14:42:00Z">
              <w:r w:rsidR="006C65F8">
                <w:rPr>
                  <w:bCs/>
                  <w:color w:val="000000" w:themeColor="text1"/>
                  <w:highlight w:val="yellow"/>
                </w:rPr>
                <w:t>Signals Level 2</w:t>
              </w:r>
            </w:ins>
          </w:p>
          <w:p w:rsidR="00DA3E44" w:rsidRPr="006A7F88" w:rsidRDefault="00DA3E44" w:rsidP="00DA3E44">
            <w:pPr>
              <w:pStyle w:val="ListParagraph"/>
              <w:numPr>
                <w:ilvl w:val="1"/>
                <w:numId w:val="16"/>
              </w:numPr>
              <w:rPr>
                <w:rFonts w:cs="Calibri"/>
                <w:highlight w:val="yellow"/>
                <w:rPrChange w:id="4628" w:author="USER" w:date="2012-09-06T16:38:00Z">
                  <w:rPr>
                    <w:bCs/>
                    <w:color w:val="000000" w:themeColor="text1"/>
                    <w:highlight w:val="yellow"/>
                  </w:rPr>
                </w:rPrChange>
              </w:rPr>
            </w:pPr>
            <w:ins w:id="4629" w:author="cwetzel" w:date="2012-09-06T14:40:00Z">
              <w:r w:rsidRPr="006C65F8">
                <w:rPr>
                  <w:bCs/>
                  <w:color w:val="000000" w:themeColor="text1"/>
                  <w:highlight w:val="yellow"/>
                </w:rPr>
                <w:t>Robert Fitzgerald, ATMS Coordinator</w:t>
              </w:r>
            </w:ins>
            <w:ins w:id="4630" w:author="cwetzel" w:date="2012-09-06T14:42:00Z">
              <w:r w:rsidR="006C65F8" w:rsidRPr="006C65F8">
                <w:rPr>
                  <w:bCs/>
                  <w:color w:val="000000" w:themeColor="text1"/>
                  <w:highlight w:val="yellow"/>
                </w:rPr>
                <w:t xml:space="preserve"> - </w:t>
              </w:r>
            </w:ins>
            <w:ins w:id="4631" w:author="cwetzel" w:date="2012-09-06T14:44:00Z">
              <w:r w:rsidR="006C65F8" w:rsidRPr="006C65F8">
                <w:rPr>
                  <w:bCs/>
                  <w:color w:val="000000" w:themeColor="text1"/>
                  <w:highlight w:val="yellow"/>
                </w:rPr>
                <w:t>1</w:t>
              </w:r>
              <w:r w:rsidR="006C65F8">
                <w:rPr>
                  <w:bCs/>
                  <w:color w:val="000000" w:themeColor="text1"/>
                  <w:highlight w:val="yellow"/>
                </w:rPr>
                <w:t>2</w:t>
              </w:r>
              <w:r w:rsidR="006C65F8" w:rsidRPr="006C65F8">
                <w:rPr>
                  <w:bCs/>
                  <w:color w:val="000000" w:themeColor="text1"/>
                  <w:highlight w:val="yellow"/>
                </w:rPr>
                <w:t xml:space="preserve"> years </w:t>
              </w:r>
              <w:r w:rsidR="006C65F8">
                <w:rPr>
                  <w:bCs/>
                  <w:color w:val="000000" w:themeColor="text1"/>
                  <w:highlight w:val="yellow"/>
                </w:rPr>
                <w:t xml:space="preserve">signal </w:t>
              </w:r>
              <w:r w:rsidR="006C65F8" w:rsidRPr="006C65F8">
                <w:rPr>
                  <w:bCs/>
                  <w:color w:val="000000" w:themeColor="text1"/>
                  <w:highlight w:val="yellow"/>
                </w:rPr>
                <w:t>experience, IMSA Signals Level 2</w:t>
              </w:r>
            </w:ins>
          </w:p>
          <w:p w:rsidR="006A7F88" w:rsidRDefault="006A7F88" w:rsidP="006A7F88">
            <w:pPr>
              <w:rPr>
                <w:rFonts w:cs="Calibri"/>
                <w:highlight w:val="yellow"/>
              </w:rPr>
            </w:pPr>
          </w:p>
          <w:p w:rsidR="006A7F88" w:rsidRPr="006A7F88" w:rsidRDefault="006A7F88" w:rsidP="006A7F88">
            <w:pPr>
              <w:rPr>
                <w:ins w:id="4632" w:author="cwetzel" w:date="2012-09-06T14:40:00Z"/>
                <w:rFonts w:cs="Calibri"/>
                <w:highlight w:val="yellow"/>
              </w:rPr>
            </w:pPr>
            <w:r w:rsidRPr="006A7F88">
              <w:rPr>
                <w:rFonts w:cs="Calibri"/>
                <w:noProof/>
              </w:rPr>
              <w:lastRenderedPageBreak/>
              <w:drawing>
                <wp:inline distT="0" distB="0" distL="0" distR="0">
                  <wp:extent cx="6286500" cy="5483083"/>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6286500" cy="5483083"/>
                          </a:xfrm>
                          <a:prstGeom prst="rect">
                            <a:avLst/>
                          </a:prstGeom>
                          <a:noFill/>
                          <a:ln w="9525">
                            <a:noFill/>
                            <a:miter lim="800000"/>
                            <a:headEnd/>
                            <a:tailEnd/>
                          </a:ln>
                        </pic:spPr>
                      </pic:pic>
                    </a:graphicData>
                  </a:graphic>
                </wp:inline>
              </w:drawing>
            </w:r>
          </w:p>
          <w:p w:rsidR="00721CD6" w:rsidRDefault="00DA3E44" w:rsidP="00160ECC">
            <w:pPr>
              <w:rPr>
                <w:ins w:id="4633" w:author="cwetzel" w:date="2012-09-06T14:33:00Z"/>
                <w:rFonts w:cs="Calibri"/>
              </w:rPr>
            </w:pPr>
            <w:ins w:id="4634" w:author="cwetzel" w:date="2012-09-06T14:37:00Z">
              <w:r>
                <w:rPr>
                  <w:rFonts w:cs="Calibri"/>
                </w:rPr>
                <w:t xml:space="preserve"> </w:t>
              </w:r>
            </w:ins>
            <w:ins w:id="4635" w:author="cwetzel" w:date="2012-09-06T14:34:00Z">
              <w:r w:rsidR="00721CD6">
                <w:rPr>
                  <w:rFonts w:cs="Calibri"/>
                </w:rPr>
                <w:t xml:space="preserve"> </w:t>
              </w:r>
            </w:ins>
          </w:p>
          <w:p w:rsidR="00721CD6" w:rsidRDefault="00721CD6" w:rsidP="00160ECC">
            <w:pPr>
              <w:rPr>
                <w:ins w:id="4636" w:author="cwetzel" w:date="2012-09-06T14:33:00Z"/>
                <w:rFonts w:cs="Calibri"/>
              </w:rPr>
            </w:pPr>
          </w:p>
          <w:p w:rsidR="00721CD6" w:rsidRPr="00160ECC" w:rsidRDefault="00721CD6" w:rsidP="00160ECC">
            <w:pPr>
              <w:rPr>
                <w:rFonts w:cs="Calibri"/>
              </w:rPr>
            </w:pPr>
          </w:p>
        </w:tc>
      </w:tr>
      <w:tr w:rsidR="00A535CF" w:rsidTr="00A535CF">
        <w:tc>
          <w:tcPr>
            <w:tcW w:w="2040" w:type="dxa"/>
            <w:shd w:val="clear" w:color="auto" w:fill="auto"/>
          </w:tcPr>
          <w:p w:rsidR="00A535CF" w:rsidRPr="00D86FB6" w:rsidRDefault="001E7F20" w:rsidP="00160ECC">
            <w:pPr>
              <w:rPr>
                <w:rFonts w:cs="Calibri"/>
                <w:highlight w:val="yellow"/>
                <w:rPrChange w:id="4637" w:author="USER" w:date="2012-08-31T12:13:00Z">
                  <w:rPr>
                    <w:rFonts w:cs="Calibri"/>
                  </w:rPr>
                </w:rPrChange>
              </w:rPr>
            </w:pPr>
            <w:r w:rsidRPr="001E7F20">
              <w:rPr>
                <w:rFonts w:cs="Calibri"/>
                <w:highlight w:val="yellow"/>
                <w:rPrChange w:id="4638" w:author="USER" w:date="2012-08-31T12:13:00Z">
                  <w:rPr>
                    <w:rFonts w:cs="Calibri"/>
                    <w:color w:val="0000FF"/>
                    <w:u w:val="single"/>
                  </w:rPr>
                </w:rPrChange>
              </w:rPr>
              <w:lastRenderedPageBreak/>
              <w:t>7.2</w:t>
            </w:r>
          </w:p>
        </w:tc>
        <w:tc>
          <w:tcPr>
            <w:tcW w:w="10938" w:type="dxa"/>
            <w:shd w:val="clear" w:color="auto" w:fill="auto"/>
          </w:tcPr>
          <w:p w:rsidR="00A535CF" w:rsidRPr="00D86FB6" w:rsidRDefault="001E7F20" w:rsidP="00160ECC">
            <w:pPr>
              <w:pStyle w:val="Heading2"/>
              <w:rPr>
                <w:highlight w:val="yellow"/>
                <w:rPrChange w:id="4639" w:author="USER" w:date="2012-08-31T12:13:00Z">
                  <w:rPr/>
                </w:rPrChange>
              </w:rPr>
            </w:pPr>
            <w:r w:rsidRPr="001E7F20">
              <w:rPr>
                <w:highlight w:val="yellow"/>
                <w:rPrChange w:id="4640" w:author="USER" w:date="2012-08-31T12:13:00Z">
                  <w:rPr>
                    <w:color w:val="0000FF"/>
                    <w:u w:val="single"/>
                  </w:rPr>
                </w:rPrChange>
              </w:rPr>
              <w:t>7.2 Facilities</w:t>
            </w:r>
          </w:p>
        </w:tc>
      </w:tr>
      <w:tr w:rsidR="00A535CF" w:rsidTr="00A535CF">
        <w:tc>
          <w:tcPr>
            <w:tcW w:w="2040" w:type="dxa"/>
            <w:shd w:val="clear" w:color="auto" w:fill="auto"/>
          </w:tcPr>
          <w:p w:rsidR="00A535CF" w:rsidRPr="00D86FB6" w:rsidRDefault="001E7F20" w:rsidP="00160ECC">
            <w:pPr>
              <w:rPr>
                <w:rFonts w:cs="Calibri"/>
                <w:highlight w:val="yellow"/>
                <w:rPrChange w:id="4641" w:author="USER" w:date="2012-08-31T12:13:00Z">
                  <w:rPr>
                    <w:rFonts w:cs="Calibri"/>
                  </w:rPr>
                </w:rPrChange>
              </w:rPr>
            </w:pPr>
            <w:r w:rsidRPr="001E7F20">
              <w:rPr>
                <w:rFonts w:cs="Calibri"/>
                <w:highlight w:val="yellow"/>
                <w:rPrChange w:id="4642" w:author="USER" w:date="2012-08-31T12:13:00Z">
                  <w:rPr>
                    <w:rFonts w:cs="Calibri"/>
                    <w:color w:val="0000FF"/>
                    <w:u w:val="single"/>
                  </w:rPr>
                </w:rPrChange>
              </w:rPr>
              <w:t>7.2.0-1</w:t>
            </w:r>
          </w:p>
        </w:tc>
        <w:tc>
          <w:tcPr>
            <w:tcW w:w="10938" w:type="dxa"/>
            <w:shd w:val="clear" w:color="auto" w:fill="auto"/>
          </w:tcPr>
          <w:p w:rsidR="00A535CF" w:rsidRPr="00D86FB6" w:rsidRDefault="001E7F20" w:rsidP="00160ECC">
            <w:pPr>
              <w:rPr>
                <w:rFonts w:cs="Calibri"/>
                <w:highlight w:val="yellow"/>
                <w:rPrChange w:id="4643" w:author="USER" w:date="2012-08-31T12:13:00Z">
                  <w:rPr>
                    <w:rFonts w:cs="Calibri"/>
                  </w:rPr>
                </w:rPrChange>
              </w:rPr>
            </w:pPr>
            <w:r w:rsidRPr="001E7F20">
              <w:rPr>
                <w:rFonts w:cs="Calibri"/>
                <w:highlight w:val="yellow"/>
                <w:rPrChange w:id="4644" w:author="USER" w:date="2012-08-31T12:13:00Z">
                  <w:rPr>
                    <w:rFonts w:cs="Calibri"/>
                    <w:color w:val="0000FF"/>
                    <w:u w:val="single"/>
                  </w:rPr>
                </w:rPrChange>
              </w:rPr>
              <w:t>Describe the current and/or proposed TMC.</w:t>
            </w:r>
          </w:p>
        </w:tc>
      </w:tr>
      <w:tr w:rsidR="00A535CF" w:rsidTr="00A535CF">
        <w:tc>
          <w:tcPr>
            <w:tcW w:w="2040" w:type="dxa"/>
            <w:shd w:val="clear" w:color="auto" w:fill="auto"/>
          </w:tcPr>
          <w:p w:rsidR="00A535CF" w:rsidRPr="00D86FB6" w:rsidRDefault="001E7F20" w:rsidP="00160ECC">
            <w:pPr>
              <w:rPr>
                <w:rFonts w:cs="Calibri"/>
                <w:highlight w:val="yellow"/>
                <w:rPrChange w:id="4645" w:author="USER" w:date="2012-08-31T12:13:00Z">
                  <w:rPr>
                    <w:rFonts w:cs="Calibri"/>
                  </w:rPr>
                </w:rPrChange>
              </w:rPr>
            </w:pPr>
            <w:r w:rsidRPr="001E7F20">
              <w:rPr>
                <w:rFonts w:cs="Calibri"/>
                <w:highlight w:val="yellow"/>
                <w:rPrChange w:id="4646" w:author="USER" w:date="2012-08-31T12:13:00Z">
                  <w:rPr>
                    <w:rFonts w:cs="Calibri"/>
                    <w:color w:val="0000FF"/>
                    <w:u w:val="single"/>
                  </w:rPr>
                </w:rPrChange>
              </w:rPr>
              <w:t>7.2.0-2</w:t>
            </w:r>
          </w:p>
        </w:tc>
        <w:tc>
          <w:tcPr>
            <w:tcW w:w="10938" w:type="dxa"/>
            <w:shd w:val="clear" w:color="auto" w:fill="auto"/>
          </w:tcPr>
          <w:p w:rsidR="00A535CF" w:rsidRPr="00D86FB6" w:rsidRDefault="001E7F20" w:rsidP="006C5F2D">
            <w:pPr>
              <w:rPr>
                <w:rFonts w:cs="Calibri"/>
                <w:highlight w:val="yellow"/>
                <w:rPrChange w:id="4647" w:author="USER" w:date="2012-08-31T12:13:00Z">
                  <w:rPr>
                    <w:rFonts w:cs="Calibri"/>
                  </w:rPr>
                </w:rPrChange>
              </w:rPr>
            </w:pPr>
            <w:r w:rsidRPr="001E7F20">
              <w:rPr>
                <w:rFonts w:cs="Calibri"/>
                <w:strike/>
                <w:rPrChange w:id="4648" w:author="USER" w:date="2012-09-06T08:07:00Z">
                  <w:rPr>
                    <w:rFonts w:cs="Calibri"/>
                    <w:color w:val="0000FF"/>
                    <w:u w:val="single"/>
                  </w:rPr>
                </w:rPrChange>
              </w:rPr>
              <w:t>Will there be a satellite TMC (e.g., at Corp Yard, at a major event center, at a local EOC?)</w:t>
            </w:r>
            <w:ins w:id="4649" w:author="USER" w:date="2012-09-06T08:06:00Z">
              <w:r w:rsidRPr="001E7F20">
                <w:rPr>
                  <w:rFonts w:cs="Calibri"/>
                  <w:rPrChange w:id="4650" w:author="USER" w:date="2012-09-06T08:07:00Z">
                    <w:rPr>
                      <w:rFonts w:cs="Calibri"/>
                      <w:color w:val="0000FF"/>
                      <w:highlight w:val="yellow"/>
                      <w:u w:val="single"/>
                    </w:rPr>
                  </w:rPrChange>
                </w:rPr>
                <w:t xml:space="preserve"> </w:t>
              </w:r>
              <w:r w:rsidR="00023580">
                <w:rPr>
                  <w:rFonts w:cs="Calibri"/>
                  <w:highlight w:val="yellow"/>
                </w:rPr>
                <w:t>There will not be a satellite TMC.</w:t>
              </w:r>
            </w:ins>
          </w:p>
        </w:tc>
      </w:tr>
      <w:tr w:rsidR="00A535CF" w:rsidTr="00A535CF">
        <w:tc>
          <w:tcPr>
            <w:tcW w:w="2040" w:type="dxa"/>
            <w:shd w:val="clear" w:color="auto" w:fill="auto"/>
          </w:tcPr>
          <w:p w:rsidR="00A535CF" w:rsidRPr="00D86FB6" w:rsidRDefault="001E7F20" w:rsidP="00160ECC">
            <w:pPr>
              <w:rPr>
                <w:rFonts w:cs="Calibri"/>
                <w:highlight w:val="yellow"/>
                <w:rPrChange w:id="4651" w:author="USER" w:date="2012-08-31T12:13:00Z">
                  <w:rPr>
                    <w:rFonts w:cs="Calibri"/>
                  </w:rPr>
                </w:rPrChange>
              </w:rPr>
            </w:pPr>
            <w:r w:rsidRPr="001E7F20">
              <w:rPr>
                <w:rFonts w:cs="Calibri"/>
                <w:highlight w:val="yellow"/>
                <w:rPrChange w:id="4652" w:author="USER" w:date="2012-08-31T12:13:00Z">
                  <w:rPr>
                    <w:rFonts w:cs="Calibri"/>
                    <w:color w:val="0000FF"/>
                    <w:u w:val="single"/>
                  </w:rPr>
                </w:rPrChange>
              </w:rPr>
              <w:t>7.2.0-3</w:t>
            </w:r>
          </w:p>
        </w:tc>
        <w:tc>
          <w:tcPr>
            <w:tcW w:w="10938" w:type="dxa"/>
            <w:shd w:val="clear" w:color="auto" w:fill="auto"/>
          </w:tcPr>
          <w:p w:rsidR="00A535CF" w:rsidRPr="00D86FB6" w:rsidRDefault="001E7F20" w:rsidP="00B5706A">
            <w:pPr>
              <w:rPr>
                <w:rFonts w:cs="Calibri"/>
                <w:highlight w:val="yellow"/>
                <w:rPrChange w:id="4653" w:author="USER" w:date="2012-08-31T12:13:00Z">
                  <w:rPr>
                    <w:rFonts w:cs="Calibri"/>
                  </w:rPr>
                </w:rPrChange>
              </w:rPr>
            </w:pPr>
            <w:r w:rsidRPr="001E7F20">
              <w:rPr>
                <w:rFonts w:cs="Calibri"/>
                <w:highlight w:val="yellow"/>
                <w:rPrChange w:id="4654" w:author="USER" w:date="2012-08-31T12:13:00Z">
                  <w:rPr>
                    <w:rFonts w:cs="Calibri"/>
                    <w:color w:val="0000FF"/>
                    <w:u w:val="single"/>
                  </w:rPr>
                </w:rPrChange>
              </w:rPr>
              <w:t>Describe the locations elsewhere within the agency, such as on a LAN or WAN, from which access to the system will be required?</w:t>
            </w:r>
            <w:ins w:id="4655" w:author="USER" w:date="2012-08-27T15:05:00Z">
              <w:r w:rsidRPr="001E7F20">
                <w:rPr>
                  <w:rFonts w:cs="Calibri"/>
                  <w:highlight w:val="yellow"/>
                  <w:rPrChange w:id="4656" w:author="USER" w:date="2012-08-31T12:13:00Z">
                    <w:rPr>
                      <w:rFonts w:cs="Calibri"/>
                      <w:color w:val="0000FF"/>
                      <w:u w:val="single"/>
                    </w:rPr>
                  </w:rPrChange>
                </w:rPr>
                <w:t xml:space="preserve">  Access</w:t>
              </w:r>
            </w:ins>
            <w:ins w:id="4657" w:author="USER" w:date="2012-09-06T09:12:00Z">
              <w:r w:rsidR="00B5706A">
                <w:rPr>
                  <w:rFonts w:cs="Calibri"/>
                  <w:highlight w:val="yellow"/>
                </w:rPr>
                <w:t xml:space="preserve"> to the system</w:t>
              </w:r>
            </w:ins>
            <w:ins w:id="4658" w:author="USER" w:date="2012-08-27T15:05:00Z">
              <w:r w:rsidRPr="001E7F20">
                <w:rPr>
                  <w:rFonts w:cs="Calibri"/>
                  <w:highlight w:val="yellow"/>
                  <w:rPrChange w:id="4659" w:author="USER" w:date="2012-08-31T12:13:00Z">
                    <w:rPr>
                      <w:rFonts w:cs="Calibri"/>
                      <w:color w:val="0000FF"/>
                      <w:u w:val="single"/>
                    </w:rPr>
                  </w:rPrChange>
                </w:rPr>
                <w:t xml:space="preserve"> will be re</w:t>
              </w:r>
              <w:r w:rsidR="00B5706A">
                <w:rPr>
                  <w:rFonts w:cs="Calibri"/>
                  <w:highlight w:val="yellow"/>
                </w:rPr>
                <w:t xml:space="preserve">quired anywhere </w:t>
              </w:r>
            </w:ins>
            <w:ins w:id="4660" w:author="USER" w:date="2012-09-06T09:12:00Z">
              <w:r w:rsidR="00B5706A">
                <w:rPr>
                  <w:rFonts w:cs="Calibri"/>
                  <w:highlight w:val="yellow"/>
                </w:rPr>
                <w:t xml:space="preserve">on SCTE </w:t>
              </w:r>
            </w:ins>
            <w:ins w:id="4661" w:author="USER" w:date="2012-08-27T15:05:00Z">
              <w:r w:rsidRPr="001E7F20">
                <w:rPr>
                  <w:rFonts w:cs="Calibri"/>
                  <w:highlight w:val="yellow"/>
                  <w:rPrChange w:id="4662" w:author="USER" w:date="2012-08-31T12:13:00Z">
                    <w:rPr>
                      <w:rFonts w:cs="Calibri"/>
                      <w:color w:val="0000FF"/>
                      <w:u w:val="single"/>
                    </w:rPr>
                  </w:rPrChange>
                </w:rPr>
                <w:t>LAN</w:t>
              </w:r>
            </w:ins>
            <w:ins w:id="4663" w:author="USER" w:date="2012-09-06T09:13:00Z">
              <w:r w:rsidR="00B5706A">
                <w:rPr>
                  <w:rFonts w:cs="Calibri"/>
                  <w:highlight w:val="yellow"/>
                </w:rPr>
                <w:t xml:space="preserve"> and </w:t>
              </w:r>
            </w:ins>
            <w:ins w:id="4664" w:author="USER" w:date="2012-09-06T09:14:00Z">
              <w:r w:rsidR="00B5706A">
                <w:rPr>
                  <w:rFonts w:cs="Calibri"/>
                  <w:highlight w:val="yellow"/>
                </w:rPr>
                <w:t>remotely through</w:t>
              </w:r>
            </w:ins>
            <w:ins w:id="4665" w:author="USER" w:date="2012-09-06T09:13:00Z">
              <w:r w:rsidR="00B5706A">
                <w:rPr>
                  <w:rFonts w:cs="Calibri"/>
                  <w:highlight w:val="yellow"/>
                </w:rPr>
                <w:t xml:space="preserve"> a secure</w:t>
              </w:r>
            </w:ins>
            <w:ins w:id="4666" w:author="USER" w:date="2012-08-27T15:05:00Z">
              <w:r w:rsidR="00B5706A">
                <w:rPr>
                  <w:rFonts w:cs="Calibri"/>
                  <w:highlight w:val="yellow"/>
                </w:rPr>
                <w:t xml:space="preserve"> VPN </w:t>
              </w:r>
            </w:ins>
            <w:ins w:id="4667" w:author="USER" w:date="2012-09-06T09:14:00Z">
              <w:r w:rsidR="00B5706A">
                <w:rPr>
                  <w:rFonts w:cs="Calibri"/>
                  <w:highlight w:val="yellow"/>
                </w:rPr>
                <w:t>c</w:t>
              </w:r>
            </w:ins>
            <w:ins w:id="4668" w:author="USER" w:date="2012-09-06T09:13:00Z">
              <w:r w:rsidR="00B5706A">
                <w:rPr>
                  <w:rFonts w:cs="Calibri"/>
                  <w:highlight w:val="yellow"/>
                </w:rPr>
                <w:t>onnection</w:t>
              </w:r>
            </w:ins>
            <w:ins w:id="4669" w:author="USER" w:date="2012-08-27T15:05:00Z">
              <w:r w:rsidRPr="001E7F20">
                <w:rPr>
                  <w:rFonts w:cs="Calibri"/>
                  <w:highlight w:val="yellow"/>
                  <w:rPrChange w:id="4670" w:author="USER" w:date="2012-08-31T12:13:00Z">
                    <w:rPr>
                      <w:rFonts w:cs="Calibri"/>
                      <w:color w:val="0000FF"/>
                      <w:u w:val="single"/>
                    </w:rPr>
                  </w:rPrChange>
                </w:rPr>
                <w:t xml:space="preserve">. </w:t>
              </w:r>
            </w:ins>
          </w:p>
        </w:tc>
      </w:tr>
      <w:tr w:rsidR="00A535CF" w:rsidTr="00A535CF">
        <w:tc>
          <w:tcPr>
            <w:tcW w:w="2040" w:type="dxa"/>
            <w:shd w:val="clear" w:color="auto" w:fill="auto"/>
          </w:tcPr>
          <w:p w:rsidR="00A535CF" w:rsidRPr="00D86FB6" w:rsidRDefault="001E7F20" w:rsidP="00160ECC">
            <w:pPr>
              <w:rPr>
                <w:rFonts w:cs="Calibri"/>
                <w:highlight w:val="yellow"/>
                <w:rPrChange w:id="4671" w:author="USER" w:date="2012-08-31T12:13:00Z">
                  <w:rPr>
                    <w:rFonts w:cs="Calibri"/>
                  </w:rPr>
                </w:rPrChange>
              </w:rPr>
            </w:pPr>
            <w:r w:rsidRPr="001E7F20">
              <w:rPr>
                <w:rFonts w:cs="Calibri"/>
                <w:highlight w:val="yellow"/>
                <w:rPrChange w:id="4672" w:author="USER" w:date="2012-08-31T12:13:00Z">
                  <w:rPr>
                    <w:rFonts w:cs="Calibri"/>
                    <w:color w:val="0000FF"/>
                    <w:u w:val="single"/>
                  </w:rPr>
                </w:rPrChange>
              </w:rPr>
              <w:t>7.2.0-4</w:t>
            </w:r>
          </w:p>
        </w:tc>
        <w:tc>
          <w:tcPr>
            <w:tcW w:w="10938" w:type="dxa"/>
            <w:shd w:val="clear" w:color="auto" w:fill="auto"/>
          </w:tcPr>
          <w:p w:rsidR="00A535CF" w:rsidRPr="00D86FB6" w:rsidRDefault="001E7F20" w:rsidP="00160ECC">
            <w:pPr>
              <w:rPr>
                <w:rFonts w:cs="Calibri"/>
                <w:highlight w:val="yellow"/>
                <w:rPrChange w:id="4673" w:author="USER" w:date="2012-08-31T12:13:00Z">
                  <w:rPr>
                    <w:rFonts w:cs="Calibri"/>
                  </w:rPr>
                </w:rPrChange>
              </w:rPr>
            </w:pPr>
            <w:r w:rsidRPr="001E7F20">
              <w:rPr>
                <w:rFonts w:cs="Calibri"/>
                <w:highlight w:val="yellow"/>
                <w:rPrChange w:id="4674" w:author="USER" w:date="2012-08-31T12:13:00Z">
                  <w:rPr>
                    <w:rFonts w:cs="Calibri"/>
                    <w:color w:val="0000FF"/>
                    <w:u w:val="single"/>
                  </w:rPr>
                </w:rPrChange>
              </w:rPr>
              <w:t xml:space="preserve">Is </w:t>
            </w:r>
            <w:proofErr w:type="spellStart"/>
            <w:r w:rsidRPr="001E7F20">
              <w:rPr>
                <w:rFonts w:cs="Calibri"/>
                <w:highlight w:val="yellow"/>
                <w:rPrChange w:id="4675" w:author="USER" w:date="2012-08-31T12:13:00Z">
                  <w:rPr>
                    <w:rFonts w:cs="Calibri"/>
                    <w:color w:val="0000FF"/>
                    <w:u w:val="single"/>
                  </w:rPr>
                </w:rPrChange>
              </w:rPr>
              <w:t>airconditioning</w:t>
            </w:r>
            <w:proofErr w:type="spellEnd"/>
            <w:r w:rsidRPr="001E7F20">
              <w:rPr>
                <w:rFonts w:cs="Calibri"/>
                <w:highlight w:val="yellow"/>
                <w:rPrChange w:id="4676" w:author="USER" w:date="2012-08-31T12:13:00Z">
                  <w:rPr>
                    <w:rFonts w:cs="Calibri"/>
                    <w:color w:val="0000FF"/>
                    <w:u w:val="single"/>
                  </w:rPr>
                </w:rPrChange>
              </w:rPr>
              <w:t xml:space="preserve"> required?</w:t>
            </w:r>
            <w:ins w:id="4677" w:author="USER" w:date="2012-08-23T15:12:00Z">
              <w:r w:rsidRPr="001E7F20">
                <w:rPr>
                  <w:rFonts w:cs="Calibri"/>
                  <w:highlight w:val="yellow"/>
                  <w:rPrChange w:id="4678" w:author="USER" w:date="2012-08-31T12:13:00Z">
                    <w:rPr>
                      <w:rFonts w:cs="Calibri"/>
                      <w:color w:val="0000FF"/>
                      <w:u w:val="single"/>
                    </w:rPr>
                  </w:rPrChange>
                </w:rPr>
                <w:t xml:space="preserve"> (Yes)</w:t>
              </w:r>
            </w:ins>
          </w:p>
        </w:tc>
      </w:tr>
      <w:tr w:rsidR="00A535CF" w:rsidTr="00A535CF">
        <w:tc>
          <w:tcPr>
            <w:tcW w:w="2040" w:type="dxa"/>
            <w:shd w:val="clear" w:color="auto" w:fill="auto"/>
          </w:tcPr>
          <w:p w:rsidR="00A535CF" w:rsidRPr="00D86FB6" w:rsidRDefault="001E7F20" w:rsidP="00160ECC">
            <w:pPr>
              <w:tabs>
                <w:tab w:val="center" w:pos="4680"/>
                <w:tab w:val="right" w:pos="9360"/>
              </w:tabs>
              <w:rPr>
                <w:rFonts w:cs="Calibri"/>
                <w:highlight w:val="yellow"/>
                <w:rPrChange w:id="4679" w:author="USER" w:date="2012-08-31T12:13:00Z">
                  <w:rPr>
                    <w:rFonts w:cs="Calibri"/>
                  </w:rPr>
                </w:rPrChange>
              </w:rPr>
            </w:pPr>
            <w:r w:rsidRPr="001E7F20">
              <w:rPr>
                <w:rFonts w:cs="Calibri"/>
                <w:highlight w:val="yellow"/>
                <w:rPrChange w:id="4680" w:author="USER" w:date="2012-08-31T12:13:00Z">
                  <w:rPr>
                    <w:rFonts w:cs="Calibri"/>
                    <w:color w:val="0000FF"/>
                    <w:u w:val="single"/>
                  </w:rPr>
                </w:rPrChange>
              </w:rPr>
              <w:t>7.2.0-5</w:t>
            </w:r>
          </w:p>
        </w:tc>
        <w:tc>
          <w:tcPr>
            <w:tcW w:w="10938" w:type="dxa"/>
            <w:shd w:val="clear" w:color="auto" w:fill="auto"/>
          </w:tcPr>
          <w:p w:rsidR="00A535CF" w:rsidRPr="00D86FB6" w:rsidRDefault="001E7F20" w:rsidP="00160ECC">
            <w:pPr>
              <w:tabs>
                <w:tab w:val="center" w:pos="4680"/>
                <w:tab w:val="right" w:pos="9360"/>
              </w:tabs>
              <w:rPr>
                <w:rFonts w:cs="Calibri"/>
                <w:highlight w:val="yellow"/>
                <w:rPrChange w:id="4681" w:author="USER" w:date="2012-08-31T12:13:00Z">
                  <w:rPr>
                    <w:rFonts w:cs="Calibri"/>
                  </w:rPr>
                </w:rPrChange>
              </w:rPr>
            </w:pPr>
            <w:r w:rsidRPr="001E7F20">
              <w:rPr>
                <w:rFonts w:cs="Calibri"/>
                <w:highlight w:val="yellow"/>
                <w:rPrChange w:id="4682" w:author="USER" w:date="2012-08-31T12:13:00Z">
                  <w:rPr>
                    <w:rFonts w:cs="Calibri"/>
                    <w:color w:val="0000FF"/>
                    <w:u w:val="single"/>
                  </w:rPr>
                </w:rPrChange>
              </w:rPr>
              <w:t>Describe the location where a separate server will be located.  (</w:t>
            </w:r>
            <w:r w:rsidRPr="001E7F20">
              <w:rPr>
                <w:rFonts w:cs="Calibri"/>
                <w:strike/>
                <w:highlight w:val="yellow"/>
                <w:rPrChange w:id="4683" w:author="USER" w:date="2012-08-31T12:13:00Z">
                  <w:rPr>
                    <w:rFonts w:cs="Calibri"/>
                    <w:color w:val="0000FF"/>
                    <w:sz w:val="16"/>
                    <w:szCs w:val="16"/>
                    <w:u w:val="single"/>
                  </w:rPr>
                </w:rPrChange>
              </w:rPr>
              <w:t>E.g., IT server room, TMC back room,</w:t>
            </w:r>
            <w:r w:rsidRPr="001E7F20">
              <w:rPr>
                <w:rFonts w:cs="Calibri"/>
                <w:highlight w:val="yellow"/>
                <w:rPrChange w:id="4684" w:author="USER" w:date="2012-08-31T12:13:00Z">
                  <w:rPr>
                    <w:rFonts w:cs="Calibri"/>
                    <w:color w:val="0000FF"/>
                    <w:u w:val="single"/>
                  </w:rPr>
                </w:rPrChange>
              </w:rPr>
              <w:t xml:space="preserve"> </w:t>
            </w:r>
            <w:ins w:id="4685" w:author="USER" w:date="2012-09-06T07:46:00Z">
              <w:r w:rsidR="006C5F2D">
                <w:rPr>
                  <w:rFonts w:cs="Calibri"/>
                  <w:highlight w:val="yellow"/>
                </w:rPr>
                <w:t xml:space="preserve">The servers will be located </w:t>
              </w:r>
            </w:ins>
            <w:ins w:id="4686" w:author="USER" w:date="2012-09-06T07:47:00Z">
              <w:r w:rsidR="006C5F2D">
                <w:rPr>
                  <w:rFonts w:cs="Calibri"/>
                  <w:highlight w:val="yellow"/>
                </w:rPr>
                <w:t>within</w:t>
              </w:r>
            </w:ins>
            <w:ins w:id="4687" w:author="USER" w:date="2012-09-06T07:46:00Z">
              <w:r w:rsidR="006C5F2D">
                <w:rPr>
                  <w:rFonts w:cs="Calibri"/>
                  <w:highlight w:val="yellow"/>
                </w:rPr>
                <w:t xml:space="preserve"> SCTE </w:t>
              </w:r>
            </w:ins>
            <w:r w:rsidRPr="001E7F20">
              <w:rPr>
                <w:rFonts w:cs="Calibri"/>
                <w:highlight w:val="yellow"/>
                <w:rPrChange w:id="4688" w:author="USER" w:date="2012-08-31T12:13:00Z">
                  <w:rPr>
                    <w:rFonts w:cs="Calibri"/>
                    <w:color w:val="0000FF"/>
                    <w:u w:val="single"/>
                  </w:rPr>
                </w:rPrChange>
              </w:rPr>
              <w:t>signal maintenance area</w:t>
            </w:r>
            <w:ins w:id="4689" w:author="USER" w:date="2012-09-06T09:14:00Z">
              <w:r w:rsidR="00B5706A">
                <w:rPr>
                  <w:rFonts w:cs="Calibri"/>
                  <w:strike/>
                  <w:highlight w:val="yellow"/>
                </w:rPr>
                <w:t>.</w:t>
              </w:r>
            </w:ins>
            <w:del w:id="4690" w:author="USER" w:date="2012-09-06T09:14:00Z">
              <w:r w:rsidRPr="001E7F20">
                <w:rPr>
                  <w:rFonts w:cs="Calibri"/>
                  <w:strike/>
                  <w:highlight w:val="yellow"/>
                  <w:rPrChange w:id="4691" w:author="USER" w:date="2012-08-31T12:13:00Z">
                    <w:rPr>
                      <w:rFonts w:cs="Calibri"/>
                      <w:color w:val="0000FF"/>
                      <w:sz w:val="16"/>
                      <w:szCs w:val="16"/>
                      <w:u w:val="single"/>
                    </w:rPr>
                  </w:rPrChange>
                </w:rPr>
                <w:delText>,</w:delText>
              </w:r>
            </w:del>
            <w:r w:rsidRPr="001E7F20">
              <w:rPr>
                <w:rFonts w:cs="Calibri"/>
                <w:strike/>
                <w:highlight w:val="yellow"/>
                <w:rPrChange w:id="4692" w:author="USER" w:date="2012-08-31T12:13:00Z">
                  <w:rPr>
                    <w:rFonts w:cs="Calibri"/>
                    <w:color w:val="0000FF"/>
                    <w:sz w:val="16"/>
                    <w:szCs w:val="16"/>
                    <w:u w:val="single"/>
                  </w:rPr>
                </w:rPrChange>
              </w:rPr>
              <w:t xml:space="preserve"> remote hub, remote on-street cabinet</w:t>
            </w:r>
            <w:r w:rsidRPr="001E7F20">
              <w:rPr>
                <w:rFonts w:cs="Calibri"/>
                <w:highlight w:val="yellow"/>
                <w:rPrChange w:id="4693" w:author="USER" w:date="2012-08-31T12:13:00Z">
                  <w:rPr>
                    <w:rFonts w:cs="Calibri"/>
                    <w:color w:val="0000FF"/>
                    <w:u w:val="single"/>
                  </w:rPr>
                </w:rPrChange>
              </w:rPr>
              <w:t>)</w:t>
            </w:r>
          </w:p>
        </w:tc>
      </w:tr>
      <w:tr w:rsidR="00A535CF" w:rsidTr="00A535CF">
        <w:tc>
          <w:tcPr>
            <w:tcW w:w="2040" w:type="dxa"/>
            <w:shd w:val="clear" w:color="auto" w:fill="auto"/>
          </w:tcPr>
          <w:p w:rsidR="00A535CF" w:rsidRPr="00D86FB6" w:rsidRDefault="001E7F20" w:rsidP="00160ECC">
            <w:pPr>
              <w:tabs>
                <w:tab w:val="center" w:pos="4680"/>
                <w:tab w:val="right" w:pos="9360"/>
              </w:tabs>
              <w:rPr>
                <w:rFonts w:cs="Calibri"/>
                <w:highlight w:val="yellow"/>
                <w:rPrChange w:id="4694" w:author="USER" w:date="2012-08-31T12:13:00Z">
                  <w:rPr>
                    <w:rFonts w:cs="Calibri"/>
                  </w:rPr>
                </w:rPrChange>
              </w:rPr>
            </w:pPr>
            <w:r w:rsidRPr="001E7F20">
              <w:rPr>
                <w:rFonts w:cs="Calibri"/>
                <w:highlight w:val="yellow"/>
                <w:rPrChange w:id="4695" w:author="USER" w:date="2012-08-31T12:13:00Z">
                  <w:rPr>
                    <w:rFonts w:cs="Calibri"/>
                    <w:color w:val="0000FF"/>
                    <w:u w:val="single"/>
                  </w:rPr>
                </w:rPrChange>
              </w:rPr>
              <w:t>7.2.0-6</w:t>
            </w:r>
          </w:p>
        </w:tc>
        <w:tc>
          <w:tcPr>
            <w:tcW w:w="10938" w:type="dxa"/>
            <w:shd w:val="clear" w:color="auto" w:fill="auto"/>
          </w:tcPr>
          <w:p w:rsidR="00A535CF" w:rsidRPr="00D86FB6" w:rsidRDefault="001E7F20" w:rsidP="00D86FB6">
            <w:pPr>
              <w:rPr>
                <w:rFonts w:cs="Calibri"/>
                <w:highlight w:val="yellow"/>
                <w:rPrChange w:id="4696" w:author="USER" w:date="2012-08-31T12:13:00Z">
                  <w:rPr>
                    <w:rFonts w:cs="Calibri"/>
                  </w:rPr>
                </w:rPrChange>
              </w:rPr>
            </w:pPr>
            <w:del w:id="4697" w:author="USER" w:date="2012-09-06T09:16:00Z">
              <w:r w:rsidRPr="001E7F20">
                <w:rPr>
                  <w:rFonts w:cs="Calibri"/>
                  <w:highlight w:val="yellow"/>
                  <w:rPrChange w:id="4698" w:author="USER" w:date="2012-08-31T12:13:00Z">
                    <w:rPr>
                      <w:rFonts w:cs="Calibri"/>
                      <w:color w:val="0000FF"/>
                      <w:u w:val="single"/>
                    </w:rPr>
                  </w:rPrChange>
                </w:rPr>
                <w:delText>Describe who</w:delText>
              </w:r>
            </w:del>
            <w:ins w:id="4699" w:author="USER" w:date="2012-09-06T09:16:00Z">
              <w:r w:rsidR="00B5706A">
                <w:rPr>
                  <w:rFonts w:cs="Calibri"/>
                  <w:highlight w:val="yellow"/>
                </w:rPr>
                <w:t xml:space="preserve"> </w:t>
              </w:r>
            </w:ins>
            <w:ins w:id="4700" w:author="USER" w:date="2012-09-06T09:15:00Z">
              <w:r w:rsidR="00B5706A">
                <w:rPr>
                  <w:rFonts w:cs="Calibri"/>
                  <w:highlight w:val="yellow"/>
                </w:rPr>
                <w:t>Seminole County Facilities</w:t>
              </w:r>
            </w:ins>
            <w:r w:rsidRPr="001E7F20">
              <w:rPr>
                <w:rFonts w:cs="Calibri"/>
                <w:highlight w:val="yellow"/>
                <w:rPrChange w:id="4701" w:author="USER" w:date="2012-08-31T12:13:00Z">
                  <w:rPr>
                    <w:rFonts w:cs="Calibri"/>
                    <w:color w:val="0000FF"/>
                    <w:u w:val="single"/>
                  </w:rPr>
                </w:rPrChange>
              </w:rPr>
              <w:t xml:space="preserve"> is responsible for providing and maintaining staff facilities (e.g., personnel, public works, building services, etc.?)</w:t>
            </w:r>
            <w:ins w:id="4702" w:author="USER" w:date="2012-08-31T12:14:00Z">
              <w:r w:rsidR="00D86FB6">
                <w:rPr>
                  <w:rFonts w:cs="Calibri"/>
                  <w:highlight w:val="yellow"/>
                </w:rPr>
                <w:t xml:space="preserve"> </w:t>
              </w:r>
            </w:ins>
          </w:p>
        </w:tc>
      </w:tr>
      <w:tr w:rsidR="00A535CF" w:rsidTr="00A535CF">
        <w:tc>
          <w:tcPr>
            <w:tcW w:w="2040" w:type="dxa"/>
            <w:shd w:val="clear" w:color="auto" w:fill="auto"/>
          </w:tcPr>
          <w:p w:rsidR="00A535CF" w:rsidRPr="00D86FB6" w:rsidRDefault="001E7F20" w:rsidP="00160ECC">
            <w:pPr>
              <w:rPr>
                <w:rFonts w:cs="Calibri"/>
                <w:highlight w:val="yellow"/>
                <w:rPrChange w:id="4703" w:author="USER" w:date="2012-08-31T12:14:00Z">
                  <w:rPr>
                    <w:rFonts w:cs="Calibri"/>
                  </w:rPr>
                </w:rPrChange>
              </w:rPr>
            </w:pPr>
            <w:r w:rsidRPr="001E7F20">
              <w:rPr>
                <w:rFonts w:cs="Calibri"/>
                <w:highlight w:val="yellow"/>
                <w:rPrChange w:id="4704" w:author="USER" w:date="2012-08-31T12:14:00Z">
                  <w:rPr>
                    <w:rFonts w:cs="Calibri"/>
                    <w:color w:val="0000FF"/>
                    <w:u w:val="single"/>
                  </w:rPr>
                </w:rPrChange>
              </w:rPr>
              <w:t>7.2.0-7</w:t>
            </w:r>
          </w:p>
        </w:tc>
        <w:tc>
          <w:tcPr>
            <w:tcW w:w="10938" w:type="dxa"/>
            <w:shd w:val="clear" w:color="auto" w:fill="auto"/>
          </w:tcPr>
          <w:p w:rsidR="00A535CF" w:rsidRPr="00D86FB6" w:rsidRDefault="001E7F20" w:rsidP="00160ECC">
            <w:pPr>
              <w:rPr>
                <w:rFonts w:cs="Calibri"/>
                <w:highlight w:val="yellow"/>
                <w:rPrChange w:id="4705" w:author="USER" w:date="2012-08-31T12:14:00Z">
                  <w:rPr>
                    <w:rFonts w:cs="Calibri"/>
                  </w:rPr>
                </w:rPrChange>
              </w:rPr>
            </w:pPr>
            <w:del w:id="4706" w:author="USER" w:date="2012-09-06T09:17:00Z">
              <w:r w:rsidRPr="001E7F20">
                <w:rPr>
                  <w:rFonts w:cs="Calibri"/>
                  <w:highlight w:val="yellow"/>
                  <w:rPrChange w:id="4707" w:author="USER" w:date="2012-08-31T12:14:00Z">
                    <w:rPr>
                      <w:rFonts w:cs="Calibri"/>
                      <w:color w:val="0000FF"/>
                      <w:u w:val="single"/>
                    </w:rPr>
                  </w:rPrChange>
                </w:rPr>
                <w:delText>Describe who</w:delText>
              </w:r>
            </w:del>
            <w:ins w:id="4708" w:author="USER" w:date="2012-09-06T09:17:00Z">
              <w:r w:rsidR="00B5706A">
                <w:rPr>
                  <w:rFonts w:cs="Calibri"/>
                  <w:highlight w:val="yellow"/>
                </w:rPr>
                <w:t>Seminole County Facilities</w:t>
              </w:r>
            </w:ins>
            <w:r w:rsidRPr="001E7F20">
              <w:rPr>
                <w:rFonts w:cs="Calibri"/>
                <w:highlight w:val="yellow"/>
                <w:rPrChange w:id="4709" w:author="USER" w:date="2012-08-31T12:14:00Z">
                  <w:rPr>
                    <w:rFonts w:cs="Calibri"/>
                    <w:color w:val="0000FF"/>
                    <w:u w:val="single"/>
                  </w:rPr>
                </w:rPrChange>
              </w:rPr>
              <w:t xml:space="preserve"> is responsible for fire control facilities (e.g</w:t>
            </w:r>
            <w:ins w:id="4710" w:author="USER" w:date="2012-09-06T09:32:00Z">
              <w:r w:rsidR="00941299">
                <w:rPr>
                  <w:rFonts w:cs="Calibri"/>
                  <w:highlight w:val="yellow"/>
                </w:rPr>
                <w:t>.</w:t>
              </w:r>
            </w:ins>
            <w:r w:rsidRPr="001E7F20">
              <w:rPr>
                <w:rFonts w:cs="Calibri"/>
                <w:highlight w:val="yellow"/>
                <w:rPrChange w:id="4711" w:author="USER" w:date="2012-08-31T12:14:00Z">
                  <w:rPr>
                    <w:rFonts w:cs="Calibri"/>
                    <w:color w:val="0000FF"/>
                    <w:u w:val="single"/>
                  </w:rPr>
                </w:rPrChange>
              </w:rPr>
              <w:t>, part of operating group's responsibility, or the responsibility of another group, such as building services?)</w:t>
            </w:r>
          </w:p>
        </w:tc>
      </w:tr>
      <w:tr w:rsidR="00A535CF" w:rsidTr="00A535CF">
        <w:tc>
          <w:tcPr>
            <w:tcW w:w="2040" w:type="dxa"/>
            <w:shd w:val="clear" w:color="auto" w:fill="auto"/>
          </w:tcPr>
          <w:p w:rsidR="00A535CF" w:rsidRPr="00D86FB6" w:rsidRDefault="001E7F20" w:rsidP="00160ECC">
            <w:pPr>
              <w:rPr>
                <w:rFonts w:cs="Calibri"/>
                <w:highlight w:val="yellow"/>
                <w:rPrChange w:id="4712" w:author="USER" w:date="2012-08-31T12:14:00Z">
                  <w:rPr>
                    <w:rFonts w:cs="Calibri"/>
                  </w:rPr>
                </w:rPrChange>
              </w:rPr>
            </w:pPr>
            <w:r w:rsidRPr="001E7F20">
              <w:rPr>
                <w:rFonts w:cs="Calibri"/>
                <w:highlight w:val="yellow"/>
                <w:rPrChange w:id="4713" w:author="USER" w:date="2012-08-31T12:14:00Z">
                  <w:rPr>
                    <w:rFonts w:cs="Calibri"/>
                    <w:color w:val="0000FF"/>
                    <w:u w:val="single"/>
                  </w:rPr>
                </w:rPrChange>
              </w:rPr>
              <w:t>7.2.0-8</w:t>
            </w:r>
          </w:p>
        </w:tc>
        <w:tc>
          <w:tcPr>
            <w:tcW w:w="10938" w:type="dxa"/>
            <w:shd w:val="clear" w:color="auto" w:fill="auto"/>
          </w:tcPr>
          <w:p w:rsidR="006C5F2D" w:rsidRPr="00B404D9" w:rsidRDefault="001E7F20" w:rsidP="006C5F2D">
            <w:pPr>
              <w:rPr>
                <w:ins w:id="4714" w:author="USER" w:date="2012-09-06T07:49:00Z"/>
              </w:rPr>
            </w:pPr>
            <w:del w:id="4715" w:author="USER" w:date="2012-09-06T09:18:00Z">
              <w:r w:rsidRPr="001E7F20">
                <w:rPr>
                  <w:rFonts w:cs="Calibri"/>
                  <w:highlight w:val="yellow"/>
                  <w:rPrChange w:id="4716" w:author="USER" w:date="2012-08-31T12:14:00Z">
                    <w:rPr>
                      <w:rFonts w:cs="Calibri"/>
                      <w:color w:val="0000FF"/>
                      <w:u w:val="single"/>
                    </w:rPr>
                  </w:rPrChange>
                </w:rPr>
                <w:delText>Describe who</w:delText>
              </w:r>
            </w:del>
            <w:ins w:id="4717" w:author="USER" w:date="2012-09-06T09:18:00Z">
              <w:r w:rsidR="001E44DA">
                <w:rPr>
                  <w:rFonts w:cs="Calibri"/>
                  <w:highlight w:val="yellow"/>
                </w:rPr>
                <w:t xml:space="preserve"> </w:t>
              </w:r>
            </w:ins>
            <w:ins w:id="4718" w:author="USER" w:date="2012-09-06T09:17:00Z">
              <w:r w:rsidR="001E44DA">
                <w:rPr>
                  <w:rFonts w:cs="Calibri"/>
                  <w:highlight w:val="yellow"/>
                </w:rPr>
                <w:t>Seminole County</w:t>
              </w:r>
            </w:ins>
            <w:r w:rsidRPr="001E7F20">
              <w:rPr>
                <w:rFonts w:cs="Calibri"/>
                <w:highlight w:val="yellow"/>
                <w:rPrChange w:id="4719" w:author="USER" w:date="2012-08-31T12:14:00Z">
                  <w:rPr>
                    <w:rFonts w:cs="Calibri"/>
                    <w:color w:val="0000FF"/>
                    <w:u w:val="single"/>
                  </w:rPr>
                </w:rPrChange>
              </w:rPr>
              <w:t xml:space="preserve"> is responsible for secure access to the TMC, workshop, or office with adaptive system workstations</w:t>
            </w:r>
            <w:ins w:id="4720" w:author="USER" w:date="2012-09-06T09:32:00Z">
              <w:r w:rsidR="00941299">
                <w:rPr>
                  <w:rFonts w:cs="Calibri"/>
                  <w:highlight w:val="yellow"/>
                </w:rPr>
                <w:t>.</w:t>
              </w:r>
            </w:ins>
            <w:del w:id="4721" w:author="USER" w:date="2012-09-06T09:32:00Z">
              <w:r w:rsidRPr="001E7F20">
                <w:rPr>
                  <w:rFonts w:cs="Calibri"/>
                  <w:highlight w:val="yellow"/>
                  <w:rPrChange w:id="4722" w:author="USER" w:date="2012-08-31T12:14:00Z">
                    <w:rPr>
                      <w:rFonts w:cs="Calibri"/>
                      <w:color w:val="0000FF"/>
                      <w:u w:val="single"/>
                    </w:rPr>
                  </w:rPrChange>
                </w:rPr>
                <w:delText>?</w:delText>
              </w:r>
            </w:del>
            <w:r w:rsidRPr="001E7F20">
              <w:rPr>
                <w:rFonts w:cs="Calibri"/>
                <w:highlight w:val="yellow"/>
                <w:rPrChange w:id="4723" w:author="USER" w:date="2012-08-31T12:14:00Z">
                  <w:rPr>
                    <w:rFonts w:cs="Calibri"/>
                    <w:color w:val="0000FF"/>
                    <w:u w:val="single"/>
                  </w:rPr>
                </w:rPrChange>
              </w:rPr>
              <w:t xml:space="preserve">  </w:t>
            </w:r>
            <w:r w:rsidRPr="001E7F20">
              <w:rPr>
                <w:rFonts w:cs="Calibri"/>
                <w:strike/>
                <w:highlight w:val="yellow"/>
                <w:rPrChange w:id="4724" w:author="USER" w:date="2012-09-06T09:32:00Z">
                  <w:rPr>
                    <w:rFonts w:cs="Calibri"/>
                    <w:color w:val="0000FF"/>
                    <w:u w:val="single"/>
                  </w:rPr>
                </w:rPrChange>
              </w:rPr>
              <w:t>(E.g., Is it the responsibility of the operating group or another group, such as building services?</w:t>
            </w:r>
            <w:ins w:id="4725" w:author="USER" w:date="2012-08-27T15:08:00Z">
              <w:r w:rsidRPr="001E7F20">
                <w:rPr>
                  <w:rFonts w:cs="Calibri"/>
                  <w:highlight w:val="yellow"/>
                  <w:rPrChange w:id="4726" w:author="USER" w:date="2012-08-31T12:14:00Z">
                    <w:rPr>
                      <w:rFonts w:cs="Calibri"/>
                      <w:color w:val="0000FF"/>
                      <w:u w:val="single"/>
                    </w:rPr>
                  </w:rPrChange>
                </w:rPr>
                <w:t xml:space="preserve">  </w:t>
              </w:r>
            </w:ins>
            <w:ins w:id="4727" w:author="USER" w:date="2012-09-06T07:49:00Z">
              <w:r w:rsidR="006C5F2D">
                <w:rPr>
                  <w:rFonts w:cs="Calibri"/>
                  <w:highlight w:val="yellow"/>
                </w:rPr>
                <w:t>The SCTE complex is under 24/7 video surveillance and only Seminole County</w:t>
              </w:r>
              <w:r w:rsidR="006C5F2D" w:rsidRPr="00F754F9">
                <w:rPr>
                  <w:rFonts w:cs="Calibri"/>
                  <w:highlight w:val="yellow"/>
                </w:rPr>
                <w:t xml:space="preserve"> personnel </w:t>
              </w:r>
              <w:r w:rsidR="006C5F2D">
                <w:rPr>
                  <w:rFonts w:cs="Calibri"/>
                  <w:highlight w:val="yellow"/>
                </w:rPr>
                <w:t>will have</w:t>
              </w:r>
              <w:r w:rsidR="006C5F2D" w:rsidRPr="00F754F9">
                <w:rPr>
                  <w:rFonts w:cs="Calibri"/>
                  <w:highlight w:val="yellow"/>
                </w:rPr>
                <w:t xml:space="preserve"> access to the adaptive server area.</w:t>
              </w:r>
            </w:ins>
          </w:p>
          <w:p w:rsidR="00A535CF" w:rsidRPr="00D86FB6" w:rsidRDefault="00A535CF" w:rsidP="00160ECC">
            <w:pPr>
              <w:rPr>
                <w:rFonts w:cs="Calibri"/>
                <w:highlight w:val="yellow"/>
                <w:rPrChange w:id="4728" w:author="USER" w:date="2012-08-31T12:14:00Z">
                  <w:rPr>
                    <w:rFonts w:cs="Calibri"/>
                  </w:rPr>
                </w:rPrChange>
              </w:rPr>
            </w:pPr>
          </w:p>
        </w:tc>
      </w:tr>
      <w:tr w:rsidR="00A535CF" w:rsidTr="00A535CF">
        <w:tc>
          <w:tcPr>
            <w:tcW w:w="2040" w:type="dxa"/>
            <w:shd w:val="clear" w:color="auto" w:fill="auto"/>
          </w:tcPr>
          <w:p w:rsidR="00A535CF" w:rsidRPr="00D86FB6" w:rsidRDefault="001E7F20" w:rsidP="00160ECC">
            <w:pPr>
              <w:rPr>
                <w:rFonts w:cs="Calibri"/>
                <w:highlight w:val="yellow"/>
                <w:rPrChange w:id="4729" w:author="USER" w:date="2012-08-31T12:14:00Z">
                  <w:rPr>
                    <w:rFonts w:cs="Calibri"/>
                  </w:rPr>
                </w:rPrChange>
              </w:rPr>
            </w:pPr>
            <w:r w:rsidRPr="001E7F20">
              <w:rPr>
                <w:rFonts w:cs="Calibri"/>
                <w:highlight w:val="yellow"/>
                <w:rPrChange w:id="4730" w:author="USER" w:date="2012-08-31T12:14:00Z">
                  <w:rPr>
                    <w:rFonts w:cs="Calibri"/>
                    <w:color w:val="0000FF"/>
                    <w:u w:val="single"/>
                  </w:rPr>
                </w:rPrChange>
              </w:rPr>
              <w:t>7.3</w:t>
            </w:r>
          </w:p>
        </w:tc>
        <w:tc>
          <w:tcPr>
            <w:tcW w:w="10938" w:type="dxa"/>
            <w:shd w:val="clear" w:color="auto" w:fill="auto"/>
          </w:tcPr>
          <w:p w:rsidR="00A535CF" w:rsidRPr="00D86FB6" w:rsidRDefault="001E7F20" w:rsidP="00160ECC">
            <w:pPr>
              <w:pStyle w:val="Heading2"/>
              <w:rPr>
                <w:highlight w:val="yellow"/>
                <w:rPrChange w:id="4731" w:author="USER" w:date="2012-08-31T12:14:00Z">
                  <w:rPr/>
                </w:rPrChange>
              </w:rPr>
            </w:pPr>
            <w:r w:rsidRPr="001E7F20">
              <w:rPr>
                <w:highlight w:val="yellow"/>
                <w:rPrChange w:id="4732" w:author="USER" w:date="2012-08-31T12:14:00Z">
                  <w:rPr>
                    <w:color w:val="0000FF"/>
                    <w:u w:val="single"/>
                  </w:rPr>
                </w:rPrChange>
              </w:rPr>
              <w:t>7.3 System Architecture Constraints</w:t>
            </w:r>
          </w:p>
        </w:tc>
      </w:tr>
      <w:tr w:rsidR="00A535CF" w:rsidTr="00A535CF">
        <w:tc>
          <w:tcPr>
            <w:tcW w:w="2040" w:type="dxa"/>
            <w:shd w:val="clear" w:color="auto" w:fill="auto"/>
          </w:tcPr>
          <w:p w:rsidR="00A535CF" w:rsidRPr="00D86FB6" w:rsidRDefault="001E7F20" w:rsidP="00160ECC">
            <w:pPr>
              <w:rPr>
                <w:rFonts w:cs="Calibri"/>
                <w:highlight w:val="yellow"/>
                <w:rPrChange w:id="4733" w:author="USER" w:date="2012-08-31T12:14:00Z">
                  <w:rPr>
                    <w:rFonts w:cs="Calibri"/>
                  </w:rPr>
                </w:rPrChange>
              </w:rPr>
            </w:pPr>
            <w:r w:rsidRPr="001E7F20">
              <w:rPr>
                <w:rFonts w:cs="Calibri"/>
                <w:highlight w:val="yellow"/>
                <w:rPrChange w:id="4734" w:author="USER" w:date="2012-08-31T12:14:00Z">
                  <w:rPr>
                    <w:rFonts w:cs="Calibri"/>
                    <w:color w:val="0000FF"/>
                    <w:u w:val="single"/>
                  </w:rPr>
                </w:rPrChange>
              </w:rPr>
              <w:t>7.3.0-1</w:t>
            </w:r>
          </w:p>
        </w:tc>
        <w:tc>
          <w:tcPr>
            <w:tcW w:w="10938" w:type="dxa"/>
            <w:shd w:val="clear" w:color="auto" w:fill="auto"/>
          </w:tcPr>
          <w:p w:rsidR="00A535CF" w:rsidRPr="00D86FB6" w:rsidRDefault="001E7F20" w:rsidP="00744C84">
            <w:pPr>
              <w:rPr>
                <w:rFonts w:cs="Calibri"/>
                <w:highlight w:val="yellow"/>
                <w:rPrChange w:id="4735" w:author="USER" w:date="2012-08-31T12:14:00Z">
                  <w:rPr>
                    <w:rFonts w:cs="Calibri"/>
                  </w:rPr>
                </w:rPrChange>
              </w:rPr>
            </w:pPr>
            <w:r w:rsidRPr="001E7F20">
              <w:rPr>
                <w:rFonts w:cs="Calibri"/>
                <w:highlight w:val="yellow"/>
                <w:rPrChange w:id="4736" w:author="USER" w:date="2012-08-31T12:14:00Z">
                  <w:rPr>
                    <w:rFonts w:cs="Calibri"/>
                    <w:color w:val="0000FF"/>
                    <w:u w:val="single"/>
                  </w:rPr>
                </w:rPrChange>
              </w:rPr>
              <w:t xml:space="preserve">The adaptive processor/server will be protected within </w:t>
            </w:r>
            <w:ins w:id="4737" w:author="USER" w:date="2012-08-27T15:10:00Z">
              <w:r w:rsidRPr="001E7F20">
                <w:rPr>
                  <w:rFonts w:cs="Calibri"/>
                  <w:highlight w:val="yellow"/>
                  <w:rPrChange w:id="4738" w:author="USER" w:date="2012-08-31T12:14:00Z">
                    <w:rPr>
                      <w:rFonts w:cs="Calibri"/>
                      <w:color w:val="0000FF"/>
                      <w:u w:val="single"/>
                    </w:rPr>
                  </w:rPrChange>
                </w:rPr>
                <w:t>Seminole Count</w:t>
              </w:r>
            </w:ins>
            <w:ins w:id="4739" w:author="USER" w:date="2012-08-31T12:14:00Z">
              <w:r w:rsidRPr="001E7F20">
                <w:rPr>
                  <w:rFonts w:cs="Calibri"/>
                  <w:highlight w:val="yellow"/>
                  <w:rPrChange w:id="4740" w:author="USER" w:date="2012-08-31T12:14:00Z">
                    <w:rPr>
                      <w:rFonts w:cs="Calibri"/>
                      <w:color w:val="0000FF"/>
                      <w:u w:val="single"/>
                    </w:rPr>
                  </w:rPrChange>
                </w:rPr>
                <w:t>y’s</w:t>
              </w:r>
            </w:ins>
            <w:ins w:id="4741" w:author="USER" w:date="2012-08-27T15:10:00Z">
              <w:r w:rsidRPr="001E7F20">
                <w:rPr>
                  <w:rFonts w:cs="Calibri"/>
                  <w:highlight w:val="yellow"/>
                  <w:rPrChange w:id="4742" w:author="USER" w:date="2012-08-31T12:14:00Z">
                    <w:rPr>
                      <w:rFonts w:cs="Calibri"/>
                      <w:color w:val="0000FF"/>
                      <w:u w:val="single"/>
                    </w:rPr>
                  </w:rPrChange>
                </w:rPr>
                <w:t xml:space="preserve"> IT department</w:t>
              </w:r>
            </w:ins>
            <w:ins w:id="4743" w:author="USER" w:date="2012-08-27T15:11:00Z">
              <w:r w:rsidRPr="001E7F20">
                <w:rPr>
                  <w:rFonts w:cs="Calibri"/>
                  <w:highlight w:val="yellow"/>
                  <w:rPrChange w:id="4744" w:author="USER" w:date="2012-08-31T12:14:00Z">
                    <w:rPr>
                      <w:rFonts w:cs="Calibri"/>
                      <w:color w:val="0000FF"/>
                      <w:u w:val="single"/>
                    </w:rPr>
                  </w:rPrChange>
                </w:rPr>
                <w:t xml:space="preserve"> </w:t>
              </w:r>
            </w:ins>
            <w:del w:id="4745" w:author="USER" w:date="2012-08-27T15:10:00Z">
              <w:r w:rsidRPr="001E7F20">
                <w:rPr>
                  <w:rFonts w:cs="Calibri"/>
                  <w:highlight w:val="yellow"/>
                  <w:rPrChange w:id="4746" w:author="USER" w:date="2012-08-31T12:14:00Z">
                    <w:rPr>
                      <w:rFonts w:cs="Calibri"/>
                      <w:color w:val="0000FF"/>
                      <w:u w:val="single"/>
                    </w:rPr>
                  </w:rPrChange>
                </w:rPr>
                <w:delText xml:space="preserve">the </w:delText>
              </w:r>
            </w:del>
            <w:del w:id="4747" w:author="USER" w:date="2012-08-27T15:11:00Z">
              <w:r w:rsidRPr="001E7F20">
                <w:rPr>
                  <w:rFonts w:cs="Calibri"/>
                  <w:highlight w:val="yellow"/>
                  <w:rPrChange w:id="4748" w:author="USER" w:date="2012-08-31T12:14:00Z">
                    <w:rPr>
                      <w:rFonts w:cs="Calibri"/>
                      <w:color w:val="0000FF"/>
                      <w:u w:val="single"/>
                    </w:rPr>
                  </w:rPrChange>
                </w:rPr>
                <w:delText>agency's</w:delText>
              </w:r>
            </w:del>
            <w:r w:rsidRPr="001E7F20">
              <w:rPr>
                <w:rFonts w:cs="Calibri"/>
                <w:highlight w:val="yellow"/>
                <w:rPrChange w:id="4749" w:author="USER" w:date="2012-08-31T12:14:00Z">
                  <w:rPr>
                    <w:rFonts w:cs="Calibri"/>
                    <w:color w:val="0000FF"/>
                    <w:u w:val="single"/>
                  </w:rPr>
                </w:rPrChange>
              </w:rPr>
              <w:t xml:space="preserve"> firewall</w:t>
            </w:r>
            <w:del w:id="4750" w:author="USER" w:date="2012-09-06T07:49:00Z">
              <w:r w:rsidRPr="001E7F20">
                <w:rPr>
                  <w:rFonts w:cs="Calibri"/>
                  <w:highlight w:val="yellow"/>
                  <w:rPrChange w:id="4751" w:author="USER" w:date="2012-08-31T12:14:00Z">
                    <w:rPr>
                      <w:rFonts w:cs="Calibri"/>
                      <w:color w:val="0000FF"/>
                      <w:u w:val="single"/>
                    </w:rPr>
                  </w:rPrChange>
                </w:rPr>
                <w:delText>s</w:delText>
              </w:r>
            </w:del>
            <w:r w:rsidRPr="001E7F20">
              <w:rPr>
                <w:rFonts w:cs="Calibri"/>
                <w:highlight w:val="yellow"/>
                <w:rPrChange w:id="4752" w:author="USER" w:date="2012-08-31T12:14:00Z">
                  <w:rPr>
                    <w:rFonts w:cs="Calibri"/>
                    <w:color w:val="0000FF"/>
                    <w:u w:val="single"/>
                  </w:rPr>
                </w:rPrChange>
              </w:rPr>
              <w:t>.  The IT Department will provide resources, equipment and system management so that operators will have appropriate access to the system</w:t>
            </w:r>
            <w:ins w:id="4753" w:author="USER" w:date="2012-08-27T15:11:00Z">
              <w:r w:rsidRPr="001E7F20">
                <w:rPr>
                  <w:rFonts w:cs="Calibri"/>
                  <w:highlight w:val="yellow"/>
                  <w:rPrChange w:id="4754" w:author="USER" w:date="2012-08-31T12:14:00Z">
                    <w:rPr>
                      <w:rFonts w:cs="Calibri"/>
                      <w:color w:val="0000FF"/>
                      <w:u w:val="single"/>
                    </w:rPr>
                  </w:rPrChange>
                </w:rPr>
                <w:t xml:space="preserve"> remotely.</w:t>
              </w:r>
            </w:ins>
            <w:del w:id="4755" w:author="USER" w:date="2012-08-27T15:11:00Z">
              <w:r w:rsidRPr="001E7F20">
                <w:rPr>
                  <w:rFonts w:cs="Calibri"/>
                  <w:highlight w:val="yellow"/>
                  <w:rPrChange w:id="4756" w:author="USER" w:date="2012-08-31T12:14:00Z">
                    <w:rPr>
                      <w:rFonts w:cs="Calibri"/>
                      <w:color w:val="0000FF"/>
                      <w:u w:val="single"/>
                    </w:rPr>
                  </w:rPrChange>
                </w:rPr>
                <w:delText xml:space="preserve"> locally, from within the agency's LAN and from remote locations.</w:delText>
              </w:r>
            </w:del>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4757" w:author="USER" w:date="2012-09-09T09:58:00Z">
                  <w:rPr>
                    <w:rFonts w:cs="Calibri"/>
                    <w:color w:val="0000FF"/>
                    <w:u w:val="single"/>
                  </w:rPr>
                </w:rPrChange>
              </w:rPr>
              <w:t>7.3.0-2</w:t>
            </w:r>
          </w:p>
        </w:tc>
        <w:tc>
          <w:tcPr>
            <w:tcW w:w="10938" w:type="dxa"/>
            <w:shd w:val="clear" w:color="auto" w:fill="auto"/>
          </w:tcPr>
          <w:p w:rsidR="00A535CF" w:rsidRPr="00B32938" w:rsidRDefault="001E7F20" w:rsidP="00160ECC">
            <w:pPr>
              <w:rPr>
                <w:ins w:id="4758" w:author="USER" w:date="2012-09-06T15:23:00Z"/>
                <w:rFonts w:cs="Calibri"/>
                <w:highlight w:val="yellow"/>
                <w:rPrChange w:id="4759" w:author="USER" w:date="2012-09-09T09:58:00Z">
                  <w:rPr>
                    <w:ins w:id="4760" w:author="USER" w:date="2012-09-06T15:23:00Z"/>
                    <w:rFonts w:cs="Calibri"/>
                  </w:rPr>
                </w:rPrChange>
              </w:rPr>
            </w:pPr>
            <w:r w:rsidRPr="001E7F20">
              <w:rPr>
                <w:rFonts w:cs="Calibri"/>
                <w:highlight w:val="yellow"/>
                <w:rPrChange w:id="4761" w:author="USER" w:date="2012-09-09T09:58:00Z">
                  <w:rPr>
                    <w:rFonts w:cs="Calibri"/>
                    <w:color w:val="0000FF"/>
                    <w:u w:val="single"/>
                  </w:rPr>
                </w:rPrChange>
              </w:rPr>
              <w:t xml:space="preserve">The communications media available for use by the system </w:t>
            </w:r>
            <w:del w:id="4762" w:author="USER" w:date="2012-09-06T16:35:00Z">
              <w:r w:rsidRPr="001E7F20">
                <w:rPr>
                  <w:rFonts w:cs="Calibri"/>
                  <w:highlight w:val="yellow"/>
                  <w:rPrChange w:id="4763" w:author="USER" w:date="2012-09-09T09:58:00Z">
                    <w:rPr>
                      <w:rFonts w:cs="Calibri"/>
                      <w:color w:val="0000FF"/>
                      <w:u w:val="single"/>
                    </w:rPr>
                  </w:rPrChange>
                </w:rPr>
                <w:delText xml:space="preserve"> </w:delText>
              </w:r>
            </w:del>
            <w:r w:rsidRPr="001E7F20">
              <w:rPr>
                <w:rFonts w:cs="Calibri"/>
                <w:highlight w:val="yellow"/>
                <w:rPrChange w:id="4764" w:author="USER" w:date="2012-09-09T09:58:00Z">
                  <w:rPr>
                    <w:rFonts w:cs="Calibri"/>
                    <w:color w:val="0000FF"/>
                    <w:u w:val="single"/>
                  </w:rPr>
                </w:rPrChange>
              </w:rPr>
              <w:t xml:space="preserve">is illustrated in the communication diagram below.  (LIST AVAILABLE </w:t>
            </w:r>
            <w:proofErr w:type="gramStart"/>
            <w:r w:rsidRPr="001E7F20">
              <w:rPr>
                <w:rFonts w:cs="Calibri"/>
                <w:highlight w:val="yellow"/>
                <w:rPrChange w:id="4765" w:author="USER" w:date="2012-09-09T09:58:00Z">
                  <w:rPr>
                    <w:rFonts w:cs="Calibri"/>
                    <w:color w:val="0000FF"/>
                    <w:u w:val="single"/>
                  </w:rPr>
                </w:rPrChange>
              </w:rPr>
              <w:t>MEDIA,</w:t>
            </w:r>
            <w:proofErr w:type="gramEnd"/>
            <w:r w:rsidRPr="001E7F20">
              <w:rPr>
                <w:rFonts w:cs="Calibri"/>
                <w:highlight w:val="yellow"/>
                <w:rPrChange w:id="4766" w:author="USER" w:date="2012-09-09T09:58:00Z">
                  <w:rPr>
                    <w:rFonts w:cs="Calibri"/>
                    <w:color w:val="0000FF"/>
                    <w:u w:val="single"/>
                  </w:rPr>
                </w:rPrChange>
              </w:rPr>
              <w:t xml:space="preserve"> PROVIDE A MAP OR BLOCK DIAGRAM AS APPROPRIATE.  SHOW LOCATIONS OF ANY GAPS, </w:t>
            </w:r>
            <w:r w:rsidRPr="001E7F20">
              <w:rPr>
                <w:rFonts w:cs="Calibri"/>
                <w:highlight w:val="yellow"/>
                <w:rPrChange w:id="4767" w:author="USER" w:date="2012-09-09T09:58:00Z">
                  <w:rPr>
                    <w:rFonts w:cs="Calibri"/>
                    <w:color w:val="0000FF"/>
                    <w:u w:val="single"/>
                  </w:rPr>
                </w:rPrChange>
              </w:rPr>
              <w:lastRenderedPageBreak/>
              <w:t>BANDWIDTH AND LATENCY CONSTRAINTS, PROTOCOLS AND AVAILABLE ALTERNATIVES.)</w:t>
            </w:r>
          </w:p>
          <w:p w:rsidR="00FF3D55" w:rsidRDefault="001E7F20" w:rsidP="00FF3D55">
            <w:pPr>
              <w:rPr>
                <w:ins w:id="4768" w:author="USER" w:date="2012-09-06T15:23:00Z"/>
                <w:rFonts w:cs="Calibri"/>
              </w:rPr>
            </w:pPr>
            <w:ins w:id="4769" w:author="USER" w:date="2012-09-06T15:23:00Z">
              <w:r w:rsidRPr="001E7F20">
                <w:rPr>
                  <w:rFonts w:cs="Calibri"/>
                  <w:highlight w:val="yellow"/>
                  <w:rPrChange w:id="4770" w:author="USER" w:date="2012-09-09T09:58:00Z">
                    <w:rPr>
                      <w:rFonts w:cs="Calibri"/>
                      <w:color w:val="0000FF"/>
                      <w:u w:val="single"/>
                    </w:rPr>
                  </w:rPrChange>
                </w:rPr>
                <w:t>SCTE network consists of two redundant EX-8200 routers located at the TMC.  These switches are connected to a series of Juniper EX 4200 switches configured as one virtual chassis (VC) over 10 gigabit fiber links.  The VC has gigabit fiber links that connect the traffic signal controllers to the system.  SCTE does not see any issues or bandwidth constraints.</w:t>
              </w:r>
            </w:ins>
          </w:p>
          <w:p w:rsidR="0038160B" w:rsidRDefault="0038160B" w:rsidP="00160ECC">
            <w:pPr>
              <w:rPr>
                <w:ins w:id="4771" w:author="USER" w:date="2012-09-06T15:23:00Z"/>
                <w:rFonts w:cs="Calibri"/>
              </w:rPr>
            </w:pPr>
          </w:p>
          <w:p w:rsidR="0038160B" w:rsidRDefault="00AE66C2" w:rsidP="00160ECC">
            <w:pPr>
              <w:rPr>
                <w:ins w:id="4772" w:author="USER" w:date="2012-09-06T15:23:00Z"/>
                <w:rFonts w:cs="Calibri"/>
              </w:rPr>
            </w:pPr>
            <w:ins w:id="4773" w:author="USER" w:date="2012-09-06T16:30:00Z">
              <w:r>
                <w:rPr>
                  <w:rFonts w:cs="Calibri"/>
                  <w:noProof/>
                  <w:rPrChange w:id="4774" w:author="Unknown">
                    <w:rPr>
                      <w:noProof/>
                      <w:color w:val="0000FF"/>
                      <w:u w:val="single"/>
                    </w:rPr>
                  </w:rPrChange>
                </w:rPr>
                <w:lastRenderedPageBreak/>
                <w:drawing>
                  <wp:inline distT="0" distB="0" distL="0" distR="0">
                    <wp:extent cx="6838950" cy="53625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838950" cy="5362575"/>
                            </a:xfrm>
                            <a:prstGeom prst="rect">
                              <a:avLst/>
                            </a:prstGeom>
                            <a:noFill/>
                            <a:ln w="9525">
                              <a:noFill/>
                              <a:miter lim="800000"/>
                              <a:headEnd/>
                              <a:tailEnd/>
                            </a:ln>
                          </pic:spPr>
                        </pic:pic>
                      </a:graphicData>
                    </a:graphic>
                  </wp:inline>
                </w:drawing>
              </w:r>
            </w:ins>
          </w:p>
          <w:p w:rsidR="0038160B" w:rsidRDefault="0038160B" w:rsidP="00160ECC">
            <w:pPr>
              <w:rPr>
                <w:ins w:id="4775" w:author="USER" w:date="2012-09-06T15:23:00Z"/>
                <w:rFonts w:cs="Calibri"/>
              </w:rPr>
            </w:pPr>
          </w:p>
          <w:p w:rsidR="00AE66C2" w:rsidRDefault="00002FEE">
            <w:pPr>
              <w:jc w:val="center"/>
              <w:rPr>
                <w:ins w:id="4776" w:author="USER" w:date="2012-09-06T16:32:00Z"/>
                <w:rFonts w:cs="Calibri"/>
              </w:rPr>
              <w:pPrChange w:id="4777" w:author="USER" w:date="2012-09-06T16:36:00Z">
                <w:pPr/>
              </w:pPrChange>
            </w:pPr>
            <w:ins w:id="4778" w:author="USER" w:date="2012-09-06T16:36:00Z">
              <w:r>
                <w:rPr>
                  <w:rFonts w:cs="Calibri"/>
                </w:rPr>
                <w:t>T</w:t>
              </w:r>
            </w:ins>
            <w:ins w:id="4779" w:author="USER" w:date="2012-09-06T16:31:00Z">
              <w:r w:rsidR="00984C19">
                <w:rPr>
                  <w:rFonts w:cs="Calibri"/>
                </w:rPr>
                <w:t>ypical adaptive deploy</w:t>
              </w:r>
              <w:r>
                <w:rPr>
                  <w:rFonts w:cs="Calibri"/>
                </w:rPr>
                <w:t>ment</w:t>
              </w:r>
              <w:r w:rsidR="00984C19">
                <w:rPr>
                  <w:rFonts w:cs="Calibri"/>
                </w:rPr>
                <w:t>.</w:t>
              </w:r>
            </w:ins>
          </w:p>
          <w:p w:rsidR="00984C19" w:rsidRDefault="00984C19" w:rsidP="00160ECC">
            <w:pPr>
              <w:rPr>
                <w:ins w:id="4780" w:author="USER" w:date="2012-09-06T16:33:00Z"/>
                <w:rFonts w:cs="Calibri"/>
              </w:rPr>
            </w:pPr>
          </w:p>
          <w:p w:rsidR="00984C19" w:rsidRDefault="00AE66C2" w:rsidP="00160ECC">
            <w:pPr>
              <w:rPr>
                <w:ins w:id="4781" w:author="USER" w:date="2012-09-06T15:23:00Z"/>
                <w:rFonts w:cs="Calibri"/>
              </w:rPr>
            </w:pPr>
            <w:ins w:id="4782" w:author="USER" w:date="2012-09-06T16:33:00Z">
              <w:r>
                <w:rPr>
                  <w:rFonts w:cs="Calibri"/>
                  <w:noProof/>
                  <w:rPrChange w:id="4783" w:author="Unknown">
                    <w:rPr>
                      <w:noProof/>
                      <w:color w:val="0000FF"/>
                      <w:u w:val="single"/>
                    </w:rPr>
                  </w:rPrChange>
                </w:rPr>
                <w:drawing>
                  <wp:inline distT="0" distB="0" distL="0" distR="0">
                    <wp:extent cx="5324475" cy="46386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324475" cy="4638675"/>
                            </a:xfrm>
                            <a:prstGeom prst="rect">
                              <a:avLst/>
                            </a:prstGeom>
                            <a:noFill/>
                            <a:ln w="9525">
                              <a:noFill/>
                              <a:miter lim="800000"/>
                              <a:headEnd/>
                              <a:tailEnd/>
                            </a:ln>
                          </pic:spPr>
                        </pic:pic>
                      </a:graphicData>
                    </a:graphic>
                  </wp:inline>
                </w:drawing>
              </w:r>
            </w:ins>
          </w:p>
          <w:p w:rsidR="0038160B" w:rsidRDefault="0038160B" w:rsidP="00160ECC">
            <w:pPr>
              <w:rPr>
                <w:ins w:id="4784" w:author="USER" w:date="2012-09-06T15:23:00Z"/>
                <w:rFonts w:cs="Calibri"/>
              </w:rPr>
            </w:pPr>
          </w:p>
          <w:p w:rsidR="0038160B" w:rsidRPr="0038160B" w:rsidRDefault="0038160B" w:rsidP="00160ECC">
            <w:pPr>
              <w:rPr>
                <w:rFonts w:cs="Calibri"/>
              </w:rPr>
            </w:pPr>
          </w:p>
        </w:tc>
      </w:tr>
      <w:tr w:rsidR="00A535CF" w:rsidTr="00A535CF">
        <w:tc>
          <w:tcPr>
            <w:tcW w:w="2040" w:type="dxa"/>
            <w:shd w:val="clear" w:color="auto" w:fill="auto"/>
          </w:tcPr>
          <w:p w:rsidR="00A535CF" w:rsidRPr="00AF3AF6" w:rsidRDefault="001E7F20" w:rsidP="00160ECC">
            <w:pPr>
              <w:rPr>
                <w:ins w:id="4785" w:author="USER" w:date="2012-09-06T15:26:00Z"/>
                <w:rFonts w:cs="Calibri"/>
                <w:highlight w:val="yellow"/>
                <w:rPrChange w:id="4786" w:author="USER" w:date="2012-09-07T15:57:00Z">
                  <w:rPr>
                    <w:ins w:id="4787" w:author="USER" w:date="2012-09-06T15:26:00Z"/>
                    <w:rFonts w:cs="Calibri"/>
                  </w:rPr>
                </w:rPrChange>
              </w:rPr>
            </w:pPr>
            <w:r w:rsidRPr="001E7F20">
              <w:rPr>
                <w:rFonts w:cs="Calibri"/>
                <w:highlight w:val="yellow"/>
                <w:rPrChange w:id="4788" w:author="USER" w:date="2012-09-07T15:57:00Z">
                  <w:rPr>
                    <w:rFonts w:cs="Calibri"/>
                    <w:color w:val="0000FF"/>
                    <w:u w:val="single"/>
                  </w:rPr>
                </w:rPrChange>
              </w:rPr>
              <w:lastRenderedPageBreak/>
              <w:t>7.3.0-3</w:t>
            </w:r>
          </w:p>
          <w:p w:rsidR="00FF3D55" w:rsidRPr="00160ECC" w:rsidRDefault="00FF3D55" w:rsidP="00160ECC">
            <w:pPr>
              <w:rPr>
                <w:rFonts w:cs="Calibri"/>
              </w:rPr>
            </w:pPr>
          </w:p>
        </w:tc>
        <w:tc>
          <w:tcPr>
            <w:tcW w:w="10938" w:type="dxa"/>
            <w:shd w:val="clear" w:color="auto" w:fill="auto"/>
          </w:tcPr>
          <w:p w:rsidR="00A535CF" w:rsidRPr="00160ECC" w:rsidRDefault="00A535CF" w:rsidP="00AF65AE">
            <w:pPr>
              <w:rPr>
                <w:rFonts w:cs="Calibri"/>
              </w:rPr>
            </w:pPr>
            <w:del w:id="4789" w:author="cwetzel" w:date="2012-09-06T14:28:00Z">
              <w:r w:rsidRPr="00AF3AF6" w:rsidDel="00AF65AE">
                <w:rPr>
                  <w:rFonts w:cs="Calibri"/>
                </w:rPr>
                <w:delText xml:space="preserve">The Regional ITS Architecture is </w:delText>
              </w:r>
            </w:del>
            <w:del w:id="4790" w:author="cwetzel" w:date="2012-09-06T14:25:00Z">
              <w:r w:rsidRPr="00AF3AF6" w:rsidDel="00582569">
                <w:rPr>
                  <w:rFonts w:cs="Calibri"/>
                </w:rPr>
                <w:delText xml:space="preserve">illustrated in Figure XX.  </w:delText>
              </w:r>
            </w:del>
            <w:r w:rsidR="001E7F20" w:rsidRPr="001E7F20">
              <w:rPr>
                <w:rFonts w:cs="Calibri"/>
                <w:highlight w:val="yellow"/>
                <w:rPrChange w:id="4791" w:author="USER" w:date="2012-09-07T15:57:00Z">
                  <w:rPr>
                    <w:rFonts w:cs="Calibri"/>
                    <w:color w:val="0000FF"/>
                    <w:u w:val="single"/>
                  </w:rPr>
                </w:rPrChange>
              </w:rPr>
              <w:t xml:space="preserve">The adaptive system will operate within the </w:t>
            </w:r>
            <w:del w:id="4792" w:author="cwetzel" w:date="2012-09-06T14:29:00Z">
              <w:r w:rsidR="001E7F20" w:rsidRPr="001E7F20">
                <w:rPr>
                  <w:rFonts w:cs="Calibri"/>
                  <w:highlight w:val="yellow"/>
                  <w:rPrChange w:id="4793" w:author="USER" w:date="2012-09-07T15:57:00Z">
                    <w:rPr>
                      <w:rFonts w:cs="Calibri"/>
                      <w:color w:val="0000FF"/>
                      <w:u w:val="single"/>
                    </w:rPr>
                  </w:rPrChange>
                </w:rPr>
                <w:delText xml:space="preserve">local </w:delText>
              </w:r>
            </w:del>
            <w:ins w:id="4794" w:author="cwetzel" w:date="2012-09-06T14:29:00Z">
              <w:r w:rsidR="001E7F20" w:rsidRPr="001E7F20">
                <w:rPr>
                  <w:highlight w:val="yellow"/>
                  <w:rPrChange w:id="4795" w:author="USER" w:date="2012-09-07T15:57:00Z">
                    <w:rPr>
                      <w:color w:val="0000FF"/>
                      <w:u w:val="single"/>
                    </w:rPr>
                  </w:rPrChange>
                </w:rPr>
                <w:t xml:space="preserve">Florida Statewide and Regional ITS </w:t>
              </w:r>
              <w:proofErr w:type="gramStart"/>
              <w:r w:rsidR="001E7F20" w:rsidRPr="001E7F20">
                <w:rPr>
                  <w:highlight w:val="yellow"/>
                  <w:rPrChange w:id="4796" w:author="USER" w:date="2012-09-07T15:57:00Z">
                    <w:rPr>
                      <w:color w:val="0000FF"/>
                      <w:u w:val="single"/>
                    </w:rPr>
                  </w:rPrChange>
                </w:rPr>
                <w:t>Architectures ,</w:t>
              </w:r>
              <w:proofErr w:type="gramEnd"/>
              <w:r w:rsidR="001E7F20" w:rsidRPr="001E7F20">
                <w:rPr>
                  <w:highlight w:val="yellow"/>
                  <w:rPrChange w:id="4797" w:author="USER" w:date="2012-09-07T15:57:00Z">
                    <w:rPr>
                      <w:color w:val="0000FF"/>
                      <w:u w:val="single"/>
                    </w:rPr>
                  </w:rPrChange>
                </w:rPr>
                <w:t xml:space="preserve"> as well as the </w:t>
              </w:r>
            </w:ins>
            <w:ins w:id="4798" w:author="cwetzel" w:date="2012-09-06T14:30:00Z">
              <w:r w:rsidR="001E7F20" w:rsidRPr="001E7F20">
                <w:rPr>
                  <w:rFonts w:cs="Calibri"/>
                  <w:highlight w:val="yellow"/>
                  <w:rPrChange w:id="4799" w:author="USER" w:date="2012-09-07T15:57:00Z">
                    <w:rPr>
                      <w:rFonts w:cs="Calibri"/>
                      <w:color w:val="0000FF"/>
                      <w:u w:val="single"/>
                    </w:rPr>
                  </w:rPrChange>
                </w:rPr>
                <w:t xml:space="preserve">Final FDOT District 5 Regional ITS Architecture, as referenced in Chapter 2. </w:t>
              </w:r>
            </w:ins>
            <w:ins w:id="4800" w:author="cwetzel" w:date="2012-09-06T14:29:00Z">
              <w:r w:rsidR="001E7F20" w:rsidRPr="001E7F20">
                <w:rPr>
                  <w:highlight w:val="yellow"/>
                  <w:rPrChange w:id="4801" w:author="USER" w:date="2012-09-07T15:57:00Z">
                    <w:rPr>
                      <w:color w:val="0000FF"/>
                      <w:u w:val="single"/>
                    </w:rPr>
                  </w:rPrChange>
                </w:rPr>
                <w:t xml:space="preserve"> </w:t>
              </w:r>
            </w:ins>
            <w:del w:id="4802" w:author="cwetzel" w:date="2012-09-06T14:30:00Z">
              <w:r w:rsidRPr="00AF3AF6" w:rsidDel="00AF65AE">
                <w:rPr>
                  <w:rFonts w:cs="Calibri"/>
                </w:rPr>
                <w:delText xml:space="preserve">ITS Architecture of </w:delText>
              </w:r>
            </w:del>
            <w:del w:id="4803" w:author="cwetzel" w:date="2012-09-06T14:26:00Z">
              <w:r w:rsidR="001E7F20" w:rsidRPr="001E7F20">
                <w:rPr>
                  <w:rFonts w:cs="Calibri"/>
                  <w:rPrChange w:id="4804" w:author="USER" w:date="2012-09-07T15:57:00Z">
                    <w:rPr>
                      <w:rFonts w:cs="Calibri"/>
                      <w:color w:val="0000FF"/>
                      <w:u w:val="single"/>
                    </w:rPr>
                  </w:rPrChange>
                </w:rPr>
                <w:delText>(NAME THE AGENCY)</w:delText>
              </w:r>
            </w:del>
            <w:r w:rsidR="001E7F20" w:rsidRPr="001E7F20">
              <w:rPr>
                <w:rFonts w:cs="Calibri"/>
                <w:rPrChange w:id="4805" w:author="USER" w:date="2012-09-07T15:57:00Z">
                  <w:rPr>
                    <w:rFonts w:cs="Calibri"/>
                    <w:color w:val="0000FF"/>
                    <w:u w:val="single"/>
                  </w:rPr>
                </w:rPrChange>
              </w:rPr>
              <w:t xml:space="preserve">.  </w:t>
            </w:r>
            <w:del w:id="4806" w:author="cwetzel" w:date="2012-09-06T14:29:00Z">
              <w:r w:rsidR="001E7F20" w:rsidRPr="001E7F20">
                <w:rPr>
                  <w:rFonts w:cs="Calibri"/>
                  <w:rPrChange w:id="4807" w:author="USER" w:date="2012-09-07T15:57:00Z">
                    <w:rPr>
                      <w:rFonts w:cs="Calibri"/>
                      <w:color w:val="0000FF"/>
                      <w:u w:val="single"/>
                    </w:rPr>
                  </w:rPrChange>
                </w:rPr>
                <w:delText>It will interact with the Regional ITS Architecture in the following manner.  (DESCRIBE LOGICAL ARCHITECTURE AND PHYSICAL ARCHITECTURE.  INCLUDE DATA FLOWS.)</w:delText>
              </w:r>
            </w:del>
          </w:p>
        </w:tc>
      </w:tr>
      <w:tr w:rsidR="00A535CF" w:rsidTr="00A535CF">
        <w:tc>
          <w:tcPr>
            <w:tcW w:w="2040" w:type="dxa"/>
            <w:shd w:val="clear" w:color="auto" w:fill="auto"/>
          </w:tcPr>
          <w:p w:rsidR="00A535CF" w:rsidRPr="00C75C7C" w:rsidRDefault="001E7F20" w:rsidP="00160ECC">
            <w:pPr>
              <w:rPr>
                <w:rFonts w:cs="Calibri"/>
                <w:strike/>
                <w:rPrChange w:id="4808" w:author="USER" w:date="2012-09-04T10:00:00Z">
                  <w:rPr>
                    <w:rFonts w:cs="Calibri"/>
                  </w:rPr>
                </w:rPrChange>
              </w:rPr>
            </w:pPr>
            <w:r w:rsidRPr="001E7F20">
              <w:rPr>
                <w:rFonts w:cs="Calibri"/>
                <w:strike/>
                <w:rPrChange w:id="4809" w:author="USER" w:date="2012-09-04T10:00:00Z">
                  <w:rPr>
                    <w:rFonts w:cs="Calibri"/>
                    <w:color w:val="0000FF"/>
                    <w:u w:val="single"/>
                  </w:rPr>
                </w:rPrChange>
              </w:rPr>
              <w:t>7.4</w:t>
            </w:r>
          </w:p>
        </w:tc>
        <w:tc>
          <w:tcPr>
            <w:tcW w:w="10938" w:type="dxa"/>
            <w:shd w:val="clear" w:color="auto" w:fill="auto"/>
          </w:tcPr>
          <w:p w:rsidR="00A535CF" w:rsidRPr="00C75C7C" w:rsidRDefault="001E7F20" w:rsidP="00160ECC">
            <w:pPr>
              <w:pStyle w:val="Heading2"/>
              <w:rPr>
                <w:strike/>
                <w:rPrChange w:id="4810" w:author="USER" w:date="2012-09-04T10:00:00Z">
                  <w:rPr/>
                </w:rPrChange>
              </w:rPr>
            </w:pPr>
            <w:r w:rsidRPr="001E7F20">
              <w:rPr>
                <w:strike/>
                <w:rPrChange w:id="4811" w:author="USER" w:date="2012-09-04T10:00:00Z">
                  <w:rPr>
                    <w:color w:val="0000FF"/>
                    <w:u w:val="single"/>
                  </w:rPr>
                </w:rPrChange>
              </w:rPr>
              <w:t>7.4 Utilities</w:t>
            </w:r>
          </w:p>
        </w:tc>
      </w:tr>
      <w:tr w:rsidR="00A535CF" w:rsidTr="00A535CF">
        <w:tc>
          <w:tcPr>
            <w:tcW w:w="2040" w:type="dxa"/>
            <w:shd w:val="clear" w:color="auto" w:fill="auto"/>
          </w:tcPr>
          <w:p w:rsidR="00A535CF" w:rsidRPr="00C75C7C" w:rsidRDefault="001E7F20" w:rsidP="00160ECC">
            <w:pPr>
              <w:rPr>
                <w:rFonts w:cs="Calibri"/>
                <w:strike/>
                <w:rPrChange w:id="4812" w:author="USER" w:date="2012-09-04T10:00:00Z">
                  <w:rPr>
                    <w:rFonts w:cs="Calibri"/>
                  </w:rPr>
                </w:rPrChange>
              </w:rPr>
            </w:pPr>
            <w:r w:rsidRPr="001E7F20">
              <w:rPr>
                <w:rFonts w:cs="Calibri"/>
                <w:strike/>
                <w:rPrChange w:id="4813" w:author="USER" w:date="2012-09-04T10:00:00Z">
                  <w:rPr>
                    <w:rFonts w:cs="Calibri"/>
                    <w:color w:val="0000FF"/>
                    <w:u w:val="single"/>
                  </w:rPr>
                </w:rPrChange>
              </w:rPr>
              <w:t>7.4.0-1</w:t>
            </w:r>
          </w:p>
        </w:tc>
        <w:tc>
          <w:tcPr>
            <w:tcW w:w="10938" w:type="dxa"/>
            <w:shd w:val="clear" w:color="auto" w:fill="auto"/>
          </w:tcPr>
          <w:p w:rsidR="00A535CF" w:rsidRPr="00C75C7C" w:rsidRDefault="001E7F20" w:rsidP="00160ECC">
            <w:pPr>
              <w:rPr>
                <w:rFonts w:cs="Calibri"/>
                <w:strike/>
                <w:rPrChange w:id="4814" w:author="USER" w:date="2012-09-04T10:00:00Z">
                  <w:rPr>
                    <w:rFonts w:cs="Calibri"/>
                  </w:rPr>
                </w:rPrChange>
              </w:rPr>
            </w:pPr>
            <w:r w:rsidRPr="001E7F20">
              <w:rPr>
                <w:rFonts w:cs="Calibri"/>
                <w:strike/>
                <w:rPrChange w:id="4815" w:author="USER" w:date="2012-09-04T10:00:00Z">
                  <w:rPr>
                    <w:rFonts w:cs="Calibri"/>
                    <w:color w:val="0000FF"/>
                    <w:u w:val="single"/>
                  </w:rPr>
                </w:rPrChange>
              </w:rPr>
              <w:t>Are utilities the responsibility of the operating group, or are they the responsibility of another group, such as building services?</w:t>
            </w:r>
          </w:p>
        </w:tc>
      </w:tr>
      <w:tr w:rsidR="00A535CF" w:rsidTr="00A535CF">
        <w:tc>
          <w:tcPr>
            <w:tcW w:w="2040" w:type="dxa"/>
            <w:shd w:val="clear" w:color="auto" w:fill="auto"/>
          </w:tcPr>
          <w:p w:rsidR="00A535CF" w:rsidRPr="00D86FB6" w:rsidRDefault="001E7F20" w:rsidP="00160ECC">
            <w:pPr>
              <w:rPr>
                <w:rFonts w:cs="Calibri"/>
                <w:highlight w:val="yellow"/>
                <w:rPrChange w:id="4816" w:author="USER" w:date="2012-08-31T12:17:00Z">
                  <w:rPr>
                    <w:rFonts w:cs="Calibri"/>
                  </w:rPr>
                </w:rPrChange>
              </w:rPr>
            </w:pPr>
            <w:r w:rsidRPr="001E7F20">
              <w:rPr>
                <w:rFonts w:cs="Calibri"/>
                <w:highlight w:val="yellow"/>
                <w:rPrChange w:id="4817" w:author="USER" w:date="2012-08-31T12:17:00Z">
                  <w:rPr>
                    <w:rFonts w:cs="Calibri"/>
                    <w:color w:val="0000FF"/>
                    <w:u w:val="single"/>
                  </w:rPr>
                </w:rPrChange>
              </w:rPr>
              <w:t>7.5</w:t>
            </w:r>
          </w:p>
        </w:tc>
        <w:tc>
          <w:tcPr>
            <w:tcW w:w="10938" w:type="dxa"/>
            <w:shd w:val="clear" w:color="auto" w:fill="auto"/>
          </w:tcPr>
          <w:p w:rsidR="00A535CF" w:rsidRPr="00D86FB6" w:rsidRDefault="001E7F20" w:rsidP="00160ECC">
            <w:pPr>
              <w:pStyle w:val="Heading2"/>
              <w:rPr>
                <w:highlight w:val="yellow"/>
                <w:rPrChange w:id="4818" w:author="USER" w:date="2012-08-31T12:17:00Z">
                  <w:rPr/>
                </w:rPrChange>
              </w:rPr>
            </w:pPr>
            <w:r w:rsidRPr="001E7F20">
              <w:rPr>
                <w:highlight w:val="yellow"/>
                <w:rPrChange w:id="4819" w:author="USER" w:date="2012-08-31T12:17:00Z">
                  <w:rPr>
                    <w:color w:val="0000FF"/>
                    <w:u w:val="single"/>
                  </w:rPr>
                </w:rPrChange>
              </w:rPr>
              <w:t>7.5 Equipment</w:t>
            </w:r>
          </w:p>
        </w:tc>
      </w:tr>
      <w:tr w:rsidR="00A535CF" w:rsidTr="00A535CF">
        <w:tc>
          <w:tcPr>
            <w:tcW w:w="2040" w:type="dxa"/>
            <w:shd w:val="clear" w:color="auto" w:fill="auto"/>
          </w:tcPr>
          <w:p w:rsidR="00A535CF" w:rsidRPr="00D86FB6" w:rsidRDefault="001E7F20" w:rsidP="00160ECC">
            <w:pPr>
              <w:rPr>
                <w:rFonts w:cs="Calibri"/>
                <w:highlight w:val="yellow"/>
                <w:rPrChange w:id="4820" w:author="USER" w:date="2012-08-31T12:17:00Z">
                  <w:rPr>
                    <w:rFonts w:cs="Calibri"/>
                  </w:rPr>
                </w:rPrChange>
              </w:rPr>
            </w:pPr>
            <w:r w:rsidRPr="001E7F20">
              <w:rPr>
                <w:rFonts w:cs="Calibri"/>
                <w:highlight w:val="yellow"/>
                <w:rPrChange w:id="4821" w:author="USER" w:date="2012-08-31T12:17:00Z">
                  <w:rPr>
                    <w:rFonts w:cs="Calibri"/>
                    <w:color w:val="0000FF"/>
                    <w:u w:val="single"/>
                  </w:rPr>
                </w:rPrChange>
              </w:rPr>
              <w:t>7.5.0-1</w:t>
            </w:r>
          </w:p>
        </w:tc>
        <w:tc>
          <w:tcPr>
            <w:tcW w:w="10938" w:type="dxa"/>
            <w:shd w:val="clear" w:color="auto" w:fill="auto"/>
          </w:tcPr>
          <w:p w:rsidR="00A535CF" w:rsidRPr="00D86FB6" w:rsidRDefault="001E7F20" w:rsidP="006C5F2D">
            <w:pPr>
              <w:rPr>
                <w:rFonts w:cs="Calibri"/>
                <w:highlight w:val="yellow"/>
                <w:rPrChange w:id="4822" w:author="USER" w:date="2012-08-31T12:17:00Z">
                  <w:rPr>
                    <w:rFonts w:cs="Calibri"/>
                  </w:rPr>
                </w:rPrChange>
              </w:rPr>
            </w:pPr>
            <w:r w:rsidRPr="001E7F20">
              <w:rPr>
                <w:rFonts w:cs="Calibri"/>
                <w:highlight w:val="yellow"/>
                <w:rPrChange w:id="4823" w:author="USER" w:date="2012-08-31T12:17:00Z">
                  <w:rPr>
                    <w:rFonts w:cs="Calibri"/>
                    <w:color w:val="0000FF"/>
                    <w:u w:val="single"/>
                  </w:rPr>
                </w:rPrChange>
              </w:rPr>
              <w:t>Describe what test equipment is required to support the adaptive system (e.g., communications testers, fiber testers, controller testers).  Is this currently available or is additional equipment required?</w:t>
            </w:r>
            <w:ins w:id="4824" w:author="USER" w:date="2012-08-31T12:15:00Z">
              <w:r w:rsidR="007435B6">
                <w:rPr>
                  <w:rFonts w:cs="Calibri"/>
                  <w:highlight w:val="yellow"/>
                </w:rPr>
                <w:t xml:space="preserve"> Seminole County</w:t>
              </w:r>
              <w:r w:rsidRPr="001E7F20">
                <w:rPr>
                  <w:rFonts w:cs="Calibri"/>
                  <w:highlight w:val="yellow"/>
                  <w:rPrChange w:id="4825" w:author="USER" w:date="2012-08-31T12:17:00Z">
                    <w:rPr>
                      <w:rFonts w:cs="Calibri"/>
                      <w:color w:val="0000FF"/>
                      <w:u w:val="single"/>
                    </w:rPr>
                  </w:rPrChange>
                </w:rPr>
                <w:t xml:space="preserve"> maintains the entire</w:t>
              </w:r>
            </w:ins>
            <w:ins w:id="4826" w:author="USER" w:date="2012-08-31T12:16:00Z">
              <w:r w:rsidR="007435B6">
                <w:rPr>
                  <w:rFonts w:cs="Calibri"/>
                  <w:highlight w:val="yellow"/>
                </w:rPr>
                <w:t xml:space="preserve"> </w:t>
              </w:r>
            </w:ins>
            <w:ins w:id="4827" w:author="USER" w:date="2012-09-06T07:18:00Z">
              <w:r w:rsidR="007435B6">
                <w:rPr>
                  <w:rFonts w:cs="Calibri"/>
                  <w:highlight w:val="yellow"/>
                </w:rPr>
                <w:t>t</w:t>
              </w:r>
            </w:ins>
            <w:ins w:id="4828" w:author="USER" w:date="2012-08-31T12:16:00Z">
              <w:r w:rsidRPr="001E7F20">
                <w:rPr>
                  <w:rFonts w:cs="Calibri"/>
                  <w:highlight w:val="yellow"/>
                  <w:rPrChange w:id="4829" w:author="USER" w:date="2012-08-31T12:17:00Z">
                    <w:rPr>
                      <w:rFonts w:cs="Calibri"/>
                      <w:color w:val="0000FF"/>
                      <w:u w:val="single"/>
                    </w:rPr>
                  </w:rPrChange>
                </w:rPr>
                <w:t>raffic</w:t>
              </w:r>
            </w:ins>
            <w:ins w:id="4830" w:author="USER" w:date="2012-08-31T12:15:00Z">
              <w:r w:rsidRPr="001E7F20">
                <w:rPr>
                  <w:rFonts w:cs="Calibri"/>
                  <w:highlight w:val="yellow"/>
                  <w:rPrChange w:id="4831" w:author="USER" w:date="2012-08-31T12:17:00Z">
                    <w:rPr>
                      <w:rFonts w:cs="Calibri"/>
                      <w:color w:val="0000FF"/>
                      <w:u w:val="single"/>
                    </w:rPr>
                  </w:rPrChange>
                </w:rPr>
                <w:t xml:space="preserve"> communication network </w:t>
              </w:r>
            </w:ins>
            <w:ins w:id="4832" w:author="USER" w:date="2012-08-31T12:16:00Z">
              <w:r w:rsidRPr="001E7F20">
                <w:rPr>
                  <w:rFonts w:cs="Calibri"/>
                  <w:highlight w:val="yellow"/>
                  <w:rPrChange w:id="4833" w:author="USER" w:date="2012-08-31T12:17:00Z">
                    <w:rPr>
                      <w:rFonts w:cs="Calibri"/>
                      <w:color w:val="0000FF"/>
                      <w:u w:val="single"/>
                    </w:rPr>
                  </w:rPrChange>
                </w:rPr>
                <w:t>including all the required network equipment, fiber</w:t>
              </w:r>
            </w:ins>
            <w:ins w:id="4834" w:author="USER" w:date="2012-09-06T07:19:00Z">
              <w:r w:rsidR="007435B6">
                <w:rPr>
                  <w:rFonts w:cs="Calibri"/>
                  <w:highlight w:val="yellow"/>
                </w:rPr>
                <w:t xml:space="preserve"> infrastructure,</w:t>
              </w:r>
            </w:ins>
            <w:ins w:id="4835" w:author="USER" w:date="2012-08-31T12:17:00Z">
              <w:r w:rsidRPr="001E7F20">
                <w:rPr>
                  <w:rFonts w:cs="Calibri"/>
                  <w:highlight w:val="yellow"/>
                  <w:rPrChange w:id="4836" w:author="USER" w:date="2012-08-31T12:17:00Z">
                    <w:rPr>
                      <w:rFonts w:cs="Calibri"/>
                      <w:color w:val="0000FF"/>
                      <w:u w:val="single"/>
                    </w:rPr>
                  </w:rPrChange>
                </w:rPr>
                <w:t xml:space="preserve"> and all the required test equipment.</w:t>
              </w:r>
            </w:ins>
          </w:p>
        </w:tc>
      </w:tr>
      <w:tr w:rsidR="00A535CF" w:rsidTr="00A535CF">
        <w:tc>
          <w:tcPr>
            <w:tcW w:w="2040" w:type="dxa"/>
            <w:shd w:val="clear" w:color="auto" w:fill="auto"/>
          </w:tcPr>
          <w:p w:rsidR="00A535CF" w:rsidRPr="00323A9B" w:rsidRDefault="001E7F20" w:rsidP="00160ECC">
            <w:pPr>
              <w:rPr>
                <w:rFonts w:cs="Calibri"/>
                <w:highlight w:val="yellow"/>
                <w:rPrChange w:id="4837" w:author="USER" w:date="2012-08-31T12:19:00Z">
                  <w:rPr>
                    <w:rFonts w:cs="Calibri"/>
                  </w:rPr>
                </w:rPrChange>
              </w:rPr>
            </w:pPr>
            <w:r w:rsidRPr="001E7F20">
              <w:rPr>
                <w:rFonts w:cs="Calibri"/>
                <w:rPrChange w:id="4838" w:author="USER" w:date="2012-09-06T09:35:00Z">
                  <w:rPr>
                    <w:rFonts w:cs="Calibri"/>
                    <w:color w:val="0000FF"/>
                    <w:u w:val="single"/>
                  </w:rPr>
                </w:rPrChange>
              </w:rPr>
              <w:t>7.5.0-2</w:t>
            </w:r>
          </w:p>
        </w:tc>
        <w:tc>
          <w:tcPr>
            <w:tcW w:w="10938" w:type="dxa"/>
            <w:shd w:val="clear" w:color="auto" w:fill="auto"/>
          </w:tcPr>
          <w:p w:rsidR="00A535CF" w:rsidRPr="00941299" w:rsidRDefault="001E7F20" w:rsidP="00286338">
            <w:pPr>
              <w:rPr>
                <w:strike/>
                <w:rPrChange w:id="4839" w:author="USER" w:date="2012-09-06T09:34:00Z">
                  <w:rPr/>
                </w:rPrChange>
              </w:rPr>
            </w:pPr>
            <w:del w:id="4840" w:author="USER" w:date="2012-09-06T09:35:00Z">
              <w:r w:rsidRPr="001E7F20">
                <w:rPr>
                  <w:rFonts w:cs="Calibri"/>
                  <w:strike/>
                  <w:rPrChange w:id="4841" w:author="USER" w:date="2012-09-06T09:34:00Z">
                    <w:rPr>
                      <w:rFonts w:cs="Calibri"/>
                      <w:color w:val="0000FF"/>
                      <w:u w:val="single"/>
                    </w:rPr>
                  </w:rPrChange>
                </w:rPr>
                <w:delText>Will vehicles be the responsibility of the op</w:delText>
              </w:r>
            </w:del>
            <w:del w:id="4842" w:author="USER" w:date="2012-09-06T09:34:00Z">
              <w:r w:rsidRPr="001E7F20">
                <w:rPr>
                  <w:rFonts w:cs="Calibri"/>
                  <w:strike/>
                  <w:rPrChange w:id="4843" w:author="USER" w:date="2012-09-06T09:34:00Z">
                    <w:rPr>
                      <w:rFonts w:cs="Calibri"/>
                      <w:color w:val="0000FF"/>
                      <w:u w:val="single"/>
                    </w:rPr>
                  </w:rPrChange>
                </w:rPr>
                <w:delText>erating group or another group within the agency? What types of vehicles will be required, and how many?</w:delText>
              </w:r>
            </w:del>
          </w:p>
        </w:tc>
      </w:tr>
      <w:tr w:rsidR="00A535CF" w:rsidTr="00A535CF">
        <w:tc>
          <w:tcPr>
            <w:tcW w:w="2040" w:type="dxa"/>
            <w:shd w:val="clear" w:color="auto" w:fill="auto"/>
          </w:tcPr>
          <w:p w:rsidR="00A535CF" w:rsidRPr="00323A9B" w:rsidRDefault="001E7F20" w:rsidP="00160ECC">
            <w:pPr>
              <w:rPr>
                <w:rFonts w:cs="Calibri"/>
                <w:highlight w:val="yellow"/>
                <w:rPrChange w:id="4844" w:author="USER" w:date="2012-08-31T12:19:00Z">
                  <w:rPr>
                    <w:rFonts w:cs="Calibri"/>
                  </w:rPr>
                </w:rPrChange>
              </w:rPr>
            </w:pPr>
            <w:r w:rsidRPr="001E7F20">
              <w:rPr>
                <w:rFonts w:cs="Calibri"/>
                <w:highlight w:val="yellow"/>
                <w:rPrChange w:id="4845" w:author="USER" w:date="2012-08-31T12:19:00Z">
                  <w:rPr>
                    <w:rFonts w:cs="Calibri"/>
                    <w:color w:val="0000FF"/>
                    <w:u w:val="single"/>
                  </w:rPr>
                </w:rPrChange>
              </w:rPr>
              <w:t>7.6</w:t>
            </w:r>
          </w:p>
        </w:tc>
        <w:tc>
          <w:tcPr>
            <w:tcW w:w="10938" w:type="dxa"/>
            <w:shd w:val="clear" w:color="auto" w:fill="auto"/>
          </w:tcPr>
          <w:p w:rsidR="00A535CF" w:rsidRPr="00323A9B" w:rsidRDefault="001E7F20" w:rsidP="00160ECC">
            <w:pPr>
              <w:pStyle w:val="Heading2"/>
              <w:rPr>
                <w:highlight w:val="yellow"/>
                <w:rPrChange w:id="4846" w:author="USER" w:date="2012-08-31T12:19:00Z">
                  <w:rPr/>
                </w:rPrChange>
              </w:rPr>
            </w:pPr>
            <w:r w:rsidRPr="001E7F20">
              <w:rPr>
                <w:highlight w:val="yellow"/>
                <w:rPrChange w:id="4847" w:author="USER" w:date="2012-08-31T12:19:00Z">
                  <w:rPr>
                    <w:color w:val="0000FF"/>
                    <w:u w:val="single"/>
                  </w:rPr>
                </w:rPrChange>
              </w:rPr>
              <w:t>7.6 Computing hardware</w:t>
            </w:r>
          </w:p>
        </w:tc>
      </w:tr>
      <w:tr w:rsidR="00A535CF" w:rsidTr="00A535CF">
        <w:tc>
          <w:tcPr>
            <w:tcW w:w="2040" w:type="dxa"/>
            <w:shd w:val="clear" w:color="auto" w:fill="auto"/>
          </w:tcPr>
          <w:p w:rsidR="00A535CF" w:rsidRPr="0014026E" w:rsidRDefault="001E7F20" w:rsidP="00160ECC">
            <w:pPr>
              <w:rPr>
                <w:rFonts w:cs="Calibri"/>
                <w:strike/>
                <w:rPrChange w:id="4848" w:author="USER" w:date="2012-08-30T08:59:00Z">
                  <w:rPr>
                    <w:rFonts w:cs="Calibri"/>
                  </w:rPr>
                </w:rPrChange>
              </w:rPr>
            </w:pPr>
            <w:r w:rsidRPr="001E7F20">
              <w:rPr>
                <w:rFonts w:cs="Calibri"/>
                <w:strike/>
                <w:rPrChange w:id="4849" w:author="USER" w:date="2012-08-30T08:59:00Z">
                  <w:rPr>
                    <w:rFonts w:cs="Calibri"/>
                    <w:color w:val="0000FF"/>
                    <w:sz w:val="16"/>
                    <w:szCs w:val="16"/>
                    <w:u w:val="single"/>
                  </w:rPr>
                </w:rPrChange>
              </w:rPr>
              <w:t>7.6.0-1</w:t>
            </w:r>
          </w:p>
        </w:tc>
        <w:tc>
          <w:tcPr>
            <w:tcW w:w="10938" w:type="dxa"/>
            <w:shd w:val="clear" w:color="auto" w:fill="auto"/>
          </w:tcPr>
          <w:p w:rsidR="00A535CF" w:rsidRPr="0014026E" w:rsidRDefault="001E7F20" w:rsidP="00160ECC">
            <w:pPr>
              <w:rPr>
                <w:rFonts w:cs="Calibri"/>
                <w:strike/>
                <w:rPrChange w:id="4850" w:author="USER" w:date="2012-08-30T08:59:00Z">
                  <w:rPr>
                    <w:rFonts w:cs="Calibri"/>
                  </w:rPr>
                </w:rPrChange>
              </w:rPr>
            </w:pPr>
            <w:r w:rsidRPr="001E7F20">
              <w:rPr>
                <w:rFonts w:cs="Calibri"/>
                <w:strike/>
                <w:rPrChange w:id="4851" w:author="USER" w:date="2012-08-30T08:59:00Z">
                  <w:rPr>
                    <w:rFonts w:cs="Calibri"/>
                    <w:color w:val="0000FF"/>
                    <w:sz w:val="16"/>
                    <w:szCs w:val="16"/>
                    <w:u w:val="single"/>
                  </w:rPr>
                </w:rPrChange>
              </w:rPr>
              <w:t xml:space="preserve">Describe the additional computing equipment required to support the operation, such as printer, copier, additional monitors, </w:t>
            </w:r>
            <w:proofErr w:type="gramStart"/>
            <w:r w:rsidRPr="001E7F20">
              <w:rPr>
                <w:rFonts w:cs="Calibri"/>
                <w:strike/>
                <w:rPrChange w:id="4852" w:author="USER" w:date="2012-08-30T08:59:00Z">
                  <w:rPr>
                    <w:rFonts w:cs="Calibri"/>
                    <w:color w:val="0000FF"/>
                    <w:sz w:val="16"/>
                    <w:szCs w:val="16"/>
                    <w:u w:val="single"/>
                  </w:rPr>
                </w:rPrChange>
              </w:rPr>
              <w:t>scanner</w:t>
            </w:r>
            <w:proofErr w:type="gramEnd"/>
            <w:r w:rsidRPr="001E7F20">
              <w:rPr>
                <w:rFonts w:cs="Calibri"/>
                <w:strike/>
                <w:rPrChange w:id="4853" w:author="USER" w:date="2012-08-30T08:59:00Z">
                  <w:rPr>
                    <w:rFonts w:cs="Calibri"/>
                    <w:color w:val="0000FF"/>
                    <w:sz w:val="16"/>
                    <w:szCs w:val="16"/>
                    <w:u w:val="single"/>
                  </w:rPr>
                </w:rPrChange>
              </w:rPr>
              <w:t>.</w:t>
            </w:r>
          </w:p>
        </w:tc>
      </w:tr>
      <w:tr w:rsidR="00A535CF" w:rsidTr="00A535CF">
        <w:tc>
          <w:tcPr>
            <w:tcW w:w="2040" w:type="dxa"/>
            <w:shd w:val="clear" w:color="auto" w:fill="auto"/>
          </w:tcPr>
          <w:p w:rsidR="00A535CF" w:rsidRPr="00323A9B" w:rsidRDefault="001E7F20" w:rsidP="00160ECC">
            <w:pPr>
              <w:rPr>
                <w:rFonts w:cs="Calibri"/>
                <w:highlight w:val="yellow"/>
                <w:rPrChange w:id="4854" w:author="USER" w:date="2012-08-31T12:19:00Z">
                  <w:rPr>
                    <w:rFonts w:cs="Calibri"/>
                  </w:rPr>
                </w:rPrChange>
              </w:rPr>
            </w:pPr>
            <w:r w:rsidRPr="001E7F20">
              <w:rPr>
                <w:rFonts w:cs="Calibri"/>
                <w:highlight w:val="yellow"/>
                <w:rPrChange w:id="4855" w:author="USER" w:date="2012-08-31T12:19:00Z">
                  <w:rPr>
                    <w:rFonts w:cs="Calibri"/>
                    <w:color w:val="0000FF"/>
                    <w:u w:val="single"/>
                  </w:rPr>
                </w:rPrChange>
              </w:rPr>
              <w:t>7.6.0-2</w:t>
            </w:r>
          </w:p>
        </w:tc>
        <w:tc>
          <w:tcPr>
            <w:tcW w:w="10938" w:type="dxa"/>
            <w:shd w:val="clear" w:color="auto" w:fill="auto"/>
          </w:tcPr>
          <w:p w:rsidR="00A535CF" w:rsidRPr="00323A9B" w:rsidRDefault="001E7F20" w:rsidP="00941299">
            <w:pPr>
              <w:rPr>
                <w:rFonts w:cs="Calibri"/>
                <w:highlight w:val="yellow"/>
                <w:rPrChange w:id="4856" w:author="USER" w:date="2012-08-31T12:19:00Z">
                  <w:rPr>
                    <w:rFonts w:cs="Calibri"/>
                  </w:rPr>
                </w:rPrChange>
              </w:rPr>
            </w:pPr>
            <w:del w:id="4857" w:author="USER" w:date="2012-09-06T09:36:00Z">
              <w:r w:rsidRPr="001E7F20">
                <w:rPr>
                  <w:rFonts w:cs="Calibri"/>
                  <w:highlight w:val="yellow"/>
                  <w:rPrChange w:id="4858" w:author="USER" w:date="2012-08-31T12:19:00Z">
                    <w:rPr>
                      <w:rFonts w:cs="Calibri"/>
                      <w:color w:val="0000FF"/>
                      <w:u w:val="single"/>
                    </w:rPr>
                  </w:rPrChange>
                </w:rPr>
                <w:delText xml:space="preserve">Describe who </w:delText>
              </w:r>
            </w:del>
            <w:ins w:id="4859" w:author="USER" w:date="2012-09-06T09:35:00Z">
              <w:r w:rsidR="00941299">
                <w:rPr>
                  <w:rFonts w:cs="Calibri"/>
                  <w:highlight w:val="yellow"/>
                </w:rPr>
                <w:t xml:space="preserve">Seminole County </w:t>
              </w:r>
            </w:ins>
            <w:r w:rsidRPr="001E7F20">
              <w:rPr>
                <w:rFonts w:cs="Calibri"/>
                <w:highlight w:val="yellow"/>
                <w:rPrChange w:id="4860" w:author="USER" w:date="2012-08-31T12:19:00Z">
                  <w:rPr>
                    <w:rFonts w:cs="Calibri"/>
                    <w:color w:val="0000FF"/>
                    <w:u w:val="single"/>
                  </w:rPr>
                </w:rPrChange>
              </w:rPr>
              <w:t>is responsible for maintenance and repair of the</w:t>
            </w:r>
            <w:ins w:id="4861" w:author="USER" w:date="2012-09-06T09:35:00Z">
              <w:r w:rsidR="00941299">
                <w:rPr>
                  <w:rFonts w:cs="Calibri"/>
                  <w:highlight w:val="yellow"/>
                </w:rPr>
                <w:t xml:space="preserve"> ASCT server and Seminole County IT department is responsible for </w:t>
              </w:r>
            </w:ins>
            <w:ins w:id="4862" w:author="USER" w:date="2012-09-06T09:36:00Z">
              <w:r w:rsidR="00941299">
                <w:rPr>
                  <w:rFonts w:cs="Calibri"/>
                  <w:highlight w:val="yellow"/>
                </w:rPr>
                <w:t>workstations</w:t>
              </w:r>
            </w:ins>
            <w:ins w:id="4863" w:author="USER" w:date="2012-09-06T09:35:00Z">
              <w:r w:rsidR="00941299">
                <w:rPr>
                  <w:rFonts w:cs="Calibri"/>
                  <w:highlight w:val="yellow"/>
                </w:rPr>
                <w:t xml:space="preserve"> </w:t>
              </w:r>
            </w:ins>
            <w:r w:rsidR="00941299">
              <w:rPr>
                <w:rFonts w:cs="Calibri"/>
                <w:highlight w:val="yellow"/>
              </w:rPr>
              <w:t xml:space="preserve">and </w:t>
            </w:r>
            <w:ins w:id="4864" w:author="USER" w:date="2012-09-06T09:36:00Z">
              <w:r w:rsidR="00941299" w:rsidRPr="00A6537C">
                <w:rPr>
                  <w:rFonts w:cs="Calibri"/>
                  <w:highlight w:val="yellow"/>
                </w:rPr>
                <w:t>computing</w:t>
              </w:r>
            </w:ins>
            <w:r w:rsidRPr="001E7F20">
              <w:rPr>
                <w:rFonts w:cs="Calibri"/>
                <w:highlight w:val="yellow"/>
                <w:rPrChange w:id="4865" w:author="USER" w:date="2012-08-31T12:19:00Z">
                  <w:rPr>
                    <w:rFonts w:cs="Calibri"/>
                    <w:color w:val="0000FF"/>
                    <w:u w:val="single"/>
                  </w:rPr>
                </w:rPrChange>
              </w:rPr>
              <w:t xml:space="preserve"> </w:t>
            </w:r>
            <w:r w:rsidR="00A6537C" w:rsidRPr="00A6537C">
              <w:rPr>
                <w:rFonts w:cs="Calibri"/>
                <w:highlight w:val="yellow"/>
              </w:rPr>
              <w:t>equipmen</w:t>
            </w:r>
            <w:r w:rsidR="00941299">
              <w:rPr>
                <w:rFonts w:cs="Calibri"/>
                <w:highlight w:val="yellow"/>
              </w:rPr>
              <w:t>t.</w:t>
            </w:r>
          </w:p>
        </w:tc>
      </w:tr>
      <w:tr w:rsidR="00A535CF" w:rsidTr="00A535CF">
        <w:tc>
          <w:tcPr>
            <w:tcW w:w="2040" w:type="dxa"/>
            <w:shd w:val="clear" w:color="auto" w:fill="auto"/>
          </w:tcPr>
          <w:p w:rsidR="00A535CF" w:rsidRPr="00323A9B" w:rsidRDefault="001E7F20" w:rsidP="00160ECC">
            <w:pPr>
              <w:rPr>
                <w:rFonts w:cs="Calibri"/>
                <w:highlight w:val="yellow"/>
                <w:rPrChange w:id="4866" w:author="USER" w:date="2012-08-31T12:19:00Z">
                  <w:rPr>
                    <w:rFonts w:cs="Calibri"/>
                  </w:rPr>
                </w:rPrChange>
              </w:rPr>
            </w:pPr>
            <w:r w:rsidRPr="001E7F20">
              <w:rPr>
                <w:rFonts w:cs="Calibri"/>
                <w:highlight w:val="yellow"/>
                <w:rPrChange w:id="4867" w:author="USER" w:date="2012-08-31T12:19:00Z">
                  <w:rPr>
                    <w:rFonts w:cs="Calibri"/>
                    <w:color w:val="0000FF"/>
                    <w:u w:val="single"/>
                  </w:rPr>
                </w:rPrChange>
              </w:rPr>
              <w:t>7.6.0-3</w:t>
            </w:r>
          </w:p>
        </w:tc>
        <w:tc>
          <w:tcPr>
            <w:tcW w:w="10938" w:type="dxa"/>
            <w:shd w:val="clear" w:color="auto" w:fill="auto"/>
          </w:tcPr>
          <w:p w:rsidR="00A535CF" w:rsidRPr="00323A9B" w:rsidRDefault="001E7F20" w:rsidP="00160ECC">
            <w:pPr>
              <w:rPr>
                <w:rFonts w:cs="Calibri"/>
                <w:highlight w:val="yellow"/>
                <w:rPrChange w:id="4868" w:author="USER" w:date="2012-08-31T12:19:00Z">
                  <w:rPr>
                    <w:rFonts w:cs="Calibri"/>
                  </w:rPr>
                </w:rPrChange>
              </w:rPr>
            </w:pPr>
            <w:del w:id="4869" w:author="USER" w:date="2012-09-06T07:53:00Z">
              <w:r w:rsidRPr="001E7F20">
                <w:rPr>
                  <w:rFonts w:cs="Calibri"/>
                  <w:rPrChange w:id="4870" w:author="USER" w:date="2012-09-06T07:53:00Z">
                    <w:rPr>
                      <w:rFonts w:cs="Calibri"/>
                      <w:color w:val="0000FF"/>
                      <w:u w:val="single"/>
                    </w:rPr>
                  </w:rPrChange>
                </w:rPr>
                <w:delText xml:space="preserve">Describe who is </w:delText>
              </w:r>
            </w:del>
            <w:ins w:id="4871" w:author="USER" w:date="2012-09-06T07:52:00Z">
              <w:r w:rsidR="00286338">
                <w:rPr>
                  <w:rFonts w:cs="Calibri"/>
                  <w:highlight w:val="yellow"/>
                </w:rPr>
                <w:t xml:space="preserve">Seminole County will be </w:t>
              </w:r>
            </w:ins>
            <w:r w:rsidRPr="001E7F20">
              <w:rPr>
                <w:rFonts w:cs="Calibri"/>
                <w:highlight w:val="yellow"/>
                <w:rPrChange w:id="4872" w:author="USER" w:date="2012-08-31T12:19:00Z">
                  <w:rPr>
                    <w:rFonts w:cs="Calibri"/>
                    <w:color w:val="0000FF"/>
                    <w:u w:val="single"/>
                  </w:rPr>
                </w:rPrChange>
              </w:rPr>
              <w:t>responsible for replacement of the computing equipment when it reaches the end of its useful life</w:t>
            </w:r>
            <w:ins w:id="4873" w:author="USER" w:date="2012-09-06T07:52:00Z">
              <w:r w:rsidR="00286338">
                <w:rPr>
                  <w:rFonts w:cs="Calibri"/>
                  <w:highlight w:val="yellow"/>
                </w:rPr>
                <w:t>.</w:t>
              </w:r>
            </w:ins>
            <w:del w:id="4874" w:author="USER" w:date="2012-09-06T07:52:00Z">
              <w:r w:rsidRPr="001E7F20">
                <w:rPr>
                  <w:rFonts w:cs="Calibri"/>
                  <w:highlight w:val="yellow"/>
                  <w:rPrChange w:id="4875" w:author="USER" w:date="2012-08-31T12:19:00Z">
                    <w:rPr>
                      <w:rFonts w:cs="Calibri"/>
                      <w:color w:val="0000FF"/>
                      <w:u w:val="single"/>
                    </w:rPr>
                  </w:rPrChange>
                </w:rPr>
                <w:delText>?</w:delText>
              </w:r>
            </w:del>
          </w:p>
        </w:tc>
      </w:tr>
      <w:tr w:rsidR="00A535CF" w:rsidTr="00A535CF">
        <w:tc>
          <w:tcPr>
            <w:tcW w:w="2040" w:type="dxa"/>
            <w:shd w:val="clear" w:color="auto" w:fill="auto"/>
          </w:tcPr>
          <w:p w:rsidR="00A535CF" w:rsidRPr="00FB4A21" w:rsidRDefault="001E7F20" w:rsidP="00160ECC">
            <w:pPr>
              <w:rPr>
                <w:rFonts w:cs="Calibri"/>
                <w:highlight w:val="yellow"/>
                <w:rPrChange w:id="4876" w:author="USER" w:date="2012-08-31T12:30:00Z">
                  <w:rPr>
                    <w:rFonts w:cs="Calibri"/>
                  </w:rPr>
                </w:rPrChange>
              </w:rPr>
            </w:pPr>
            <w:r w:rsidRPr="001E7F20">
              <w:rPr>
                <w:rFonts w:cs="Calibri"/>
                <w:highlight w:val="yellow"/>
                <w:rPrChange w:id="4877" w:author="USER" w:date="2012-08-31T12:30:00Z">
                  <w:rPr>
                    <w:rFonts w:cs="Calibri"/>
                    <w:color w:val="0000FF"/>
                    <w:u w:val="single"/>
                  </w:rPr>
                </w:rPrChange>
              </w:rPr>
              <w:t>7.7</w:t>
            </w:r>
          </w:p>
        </w:tc>
        <w:tc>
          <w:tcPr>
            <w:tcW w:w="10938" w:type="dxa"/>
            <w:shd w:val="clear" w:color="auto" w:fill="auto"/>
          </w:tcPr>
          <w:p w:rsidR="00A535CF" w:rsidRPr="00FB4A21" w:rsidRDefault="001E7F20" w:rsidP="00160ECC">
            <w:pPr>
              <w:pStyle w:val="Heading2"/>
              <w:rPr>
                <w:highlight w:val="yellow"/>
                <w:rPrChange w:id="4878" w:author="USER" w:date="2012-08-31T12:30:00Z">
                  <w:rPr/>
                </w:rPrChange>
              </w:rPr>
            </w:pPr>
            <w:r w:rsidRPr="001E7F20">
              <w:rPr>
                <w:highlight w:val="yellow"/>
                <w:rPrChange w:id="4879" w:author="USER" w:date="2012-08-31T12:30:00Z">
                  <w:rPr>
                    <w:color w:val="0000FF"/>
                    <w:u w:val="single"/>
                  </w:rPr>
                </w:rPrChange>
              </w:rPr>
              <w:t>7.7 Software</w:t>
            </w:r>
          </w:p>
        </w:tc>
      </w:tr>
      <w:tr w:rsidR="00A535CF" w:rsidTr="00A535CF">
        <w:tc>
          <w:tcPr>
            <w:tcW w:w="2040" w:type="dxa"/>
            <w:shd w:val="clear" w:color="auto" w:fill="auto"/>
          </w:tcPr>
          <w:p w:rsidR="00A535CF" w:rsidRPr="00FB4A21" w:rsidRDefault="001E7F20" w:rsidP="00160ECC">
            <w:pPr>
              <w:rPr>
                <w:rFonts w:cs="Calibri"/>
                <w:highlight w:val="yellow"/>
                <w:rPrChange w:id="4880" w:author="USER" w:date="2012-08-31T12:30:00Z">
                  <w:rPr>
                    <w:rFonts w:cs="Calibri"/>
                  </w:rPr>
                </w:rPrChange>
              </w:rPr>
            </w:pPr>
            <w:r w:rsidRPr="001E7F20">
              <w:rPr>
                <w:rFonts w:cs="Calibri"/>
                <w:highlight w:val="yellow"/>
                <w:rPrChange w:id="4881" w:author="USER" w:date="2012-08-31T12:30:00Z">
                  <w:rPr>
                    <w:rFonts w:cs="Calibri"/>
                    <w:color w:val="0000FF"/>
                    <w:u w:val="single"/>
                  </w:rPr>
                </w:rPrChange>
              </w:rPr>
              <w:lastRenderedPageBreak/>
              <w:t>7.7.0-1</w:t>
            </w:r>
          </w:p>
        </w:tc>
        <w:tc>
          <w:tcPr>
            <w:tcW w:w="10938" w:type="dxa"/>
            <w:shd w:val="clear" w:color="auto" w:fill="auto"/>
          </w:tcPr>
          <w:p w:rsidR="00A535CF" w:rsidRPr="00FB4A21" w:rsidRDefault="001E7F20" w:rsidP="00160ECC">
            <w:pPr>
              <w:rPr>
                <w:rFonts w:cs="Calibri"/>
                <w:highlight w:val="yellow"/>
                <w:rPrChange w:id="4882" w:author="USER" w:date="2012-08-31T12:30:00Z">
                  <w:rPr>
                    <w:rFonts w:cs="Calibri"/>
                  </w:rPr>
                </w:rPrChange>
              </w:rPr>
            </w:pPr>
            <w:del w:id="4883" w:author="USER" w:date="2012-09-06T07:53:00Z">
              <w:r w:rsidRPr="001E7F20">
                <w:rPr>
                  <w:rFonts w:cs="Calibri"/>
                  <w:highlight w:val="yellow"/>
                  <w:rPrChange w:id="4884" w:author="USER" w:date="2012-08-31T12:30:00Z">
                    <w:rPr>
                      <w:rFonts w:cs="Calibri"/>
                      <w:color w:val="0000FF"/>
                      <w:u w:val="single"/>
                    </w:rPr>
                  </w:rPrChange>
                </w:rPr>
                <w:delText xml:space="preserve">Who is </w:delText>
              </w:r>
            </w:del>
            <w:ins w:id="4885" w:author="USER" w:date="2012-09-06T07:53:00Z">
              <w:r w:rsidR="00286338">
                <w:rPr>
                  <w:rFonts w:cs="Calibri"/>
                  <w:highlight w:val="yellow"/>
                </w:rPr>
                <w:t xml:space="preserve">Seminole County will be </w:t>
              </w:r>
            </w:ins>
            <w:r w:rsidRPr="001E7F20">
              <w:rPr>
                <w:rFonts w:cs="Calibri"/>
                <w:highlight w:val="yellow"/>
                <w:rPrChange w:id="4886" w:author="USER" w:date="2012-08-31T12:30:00Z">
                  <w:rPr>
                    <w:rFonts w:cs="Calibri"/>
                    <w:color w:val="0000FF"/>
                    <w:u w:val="single"/>
                  </w:rPr>
                </w:rPrChange>
              </w:rPr>
              <w:t>responsible for keeping software up to date</w:t>
            </w:r>
            <w:ins w:id="4887" w:author="USER" w:date="2012-09-06T07:53:00Z">
              <w:r w:rsidR="00286338">
                <w:rPr>
                  <w:rFonts w:cs="Calibri"/>
                  <w:highlight w:val="yellow"/>
                </w:rPr>
                <w:t>.</w:t>
              </w:r>
            </w:ins>
            <w:del w:id="4888" w:author="USER" w:date="2012-09-06T07:53:00Z">
              <w:r w:rsidRPr="001E7F20">
                <w:rPr>
                  <w:rFonts w:cs="Calibri"/>
                  <w:highlight w:val="yellow"/>
                  <w:rPrChange w:id="4889" w:author="USER" w:date="2012-08-31T12:30:00Z">
                    <w:rPr>
                      <w:rFonts w:cs="Calibri"/>
                      <w:color w:val="0000FF"/>
                      <w:u w:val="single"/>
                    </w:rPr>
                  </w:rPrChange>
                </w:rPr>
                <w:delText>?</w:delText>
              </w:r>
            </w:del>
          </w:p>
        </w:tc>
      </w:tr>
      <w:tr w:rsidR="00A535CF" w:rsidTr="00A535CF">
        <w:tc>
          <w:tcPr>
            <w:tcW w:w="2040" w:type="dxa"/>
            <w:shd w:val="clear" w:color="auto" w:fill="auto"/>
          </w:tcPr>
          <w:p w:rsidR="00A535CF" w:rsidRPr="00FB4A21" w:rsidRDefault="001E7F20" w:rsidP="00160ECC">
            <w:pPr>
              <w:rPr>
                <w:rFonts w:cs="Calibri"/>
                <w:highlight w:val="yellow"/>
                <w:rPrChange w:id="4890" w:author="USER" w:date="2012-08-31T12:30:00Z">
                  <w:rPr>
                    <w:rFonts w:cs="Calibri"/>
                  </w:rPr>
                </w:rPrChange>
              </w:rPr>
            </w:pPr>
            <w:r w:rsidRPr="001E7F20">
              <w:rPr>
                <w:rFonts w:cs="Calibri"/>
                <w:highlight w:val="yellow"/>
                <w:rPrChange w:id="4891" w:author="USER" w:date="2012-08-31T12:30:00Z">
                  <w:rPr>
                    <w:rFonts w:cs="Calibri"/>
                    <w:color w:val="0000FF"/>
                    <w:u w:val="single"/>
                  </w:rPr>
                </w:rPrChange>
              </w:rPr>
              <w:t>7.7.0-2</w:t>
            </w:r>
          </w:p>
        </w:tc>
        <w:tc>
          <w:tcPr>
            <w:tcW w:w="10938" w:type="dxa"/>
            <w:shd w:val="clear" w:color="auto" w:fill="auto"/>
          </w:tcPr>
          <w:p w:rsidR="00A535CF" w:rsidRPr="00FB4A21" w:rsidRDefault="001E7F20" w:rsidP="00160ECC">
            <w:pPr>
              <w:rPr>
                <w:rFonts w:cs="Calibri"/>
                <w:highlight w:val="yellow"/>
                <w:rPrChange w:id="4892" w:author="USER" w:date="2012-08-31T12:30:00Z">
                  <w:rPr>
                    <w:rFonts w:cs="Calibri"/>
                  </w:rPr>
                </w:rPrChange>
              </w:rPr>
            </w:pPr>
            <w:del w:id="4893" w:author="USER" w:date="2012-09-06T07:54:00Z">
              <w:r w:rsidRPr="001E7F20">
                <w:rPr>
                  <w:rFonts w:cs="Calibri"/>
                  <w:highlight w:val="yellow"/>
                  <w:rPrChange w:id="4894" w:author="USER" w:date="2012-08-31T12:30:00Z">
                    <w:rPr>
                      <w:rFonts w:cs="Calibri"/>
                      <w:color w:val="0000FF"/>
                      <w:u w:val="single"/>
                    </w:rPr>
                  </w:rPrChange>
                </w:rPr>
                <w:delText xml:space="preserve">Who is </w:delText>
              </w:r>
            </w:del>
            <w:ins w:id="4895" w:author="USER" w:date="2012-09-06T07:54:00Z">
              <w:r w:rsidR="00286338">
                <w:rPr>
                  <w:rFonts w:cs="Calibri"/>
                  <w:highlight w:val="yellow"/>
                </w:rPr>
                <w:t xml:space="preserve">Seminole County will be </w:t>
              </w:r>
            </w:ins>
            <w:r w:rsidRPr="001E7F20">
              <w:rPr>
                <w:rFonts w:cs="Calibri"/>
                <w:highlight w:val="yellow"/>
                <w:rPrChange w:id="4896" w:author="USER" w:date="2012-08-31T12:30:00Z">
                  <w:rPr>
                    <w:rFonts w:cs="Calibri"/>
                    <w:color w:val="0000FF"/>
                    <w:u w:val="single"/>
                  </w:rPr>
                </w:rPrChange>
              </w:rPr>
              <w:t>responsible for keeping software licenses current</w:t>
            </w:r>
            <w:ins w:id="4897" w:author="USER" w:date="2012-09-06T07:54:00Z">
              <w:r w:rsidR="00286338">
                <w:rPr>
                  <w:rFonts w:cs="Calibri"/>
                  <w:highlight w:val="yellow"/>
                </w:rPr>
                <w:t>.</w:t>
              </w:r>
            </w:ins>
            <w:del w:id="4898" w:author="USER" w:date="2012-09-06T07:54:00Z">
              <w:r w:rsidRPr="001E7F20">
                <w:rPr>
                  <w:rFonts w:cs="Calibri"/>
                  <w:highlight w:val="yellow"/>
                  <w:rPrChange w:id="4899" w:author="USER" w:date="2012-08-31T12:30:00Z">
                    <w:rPr>
                      <w:rFonts w:cs="Calibri"/>
                      <w:color w:val="0000FF"/>
                      <w:u w:val="single"/>
                    </w:rPr>
                  </w:rPrChange>
                </w:rPr>
                <w:delText>?</w:delText>
              </w:r>
            </w:del>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00" w:author="USER" w:date="2012-08-31T12:32:00Z">
                  <w:rPr>
                    <w:rFonts w:cs="Calibri"/>
                  </w:rPr>
                </w:rPrChange>
              </w:rPr>
            </w:pPr>
            <w:r w:rsidRPr="001E7F20">
              <w:rPr>
                <w:rFonts w:cs="Calibri"/>
                <w:highlight w:val="yellow"/>
                <w:rPrChange w:id="4901" w:author="USER" w:date="2012-08-31T12:32:00Z">
                  <w:rPr>
                    <w:rFonts w:cs="Calibri"/>
                    <w:color w:val="0000FF"/>
                    <w:u w:val="single"/>
                  </w:rPr>
                </w:rPrChange>
              </w:rPr>
              <w:t>7.7.0-3</w:t>
            </w:r>
          </w:p>
        </w:tc>
        <w:tc>
          <w:tcPr>
            <w:tcW w:w="10938" w:type="dxa"/>
            <w:shd w:val="clear" w:color="auto" w:fill="auto"/>
          </w:tcPr>
          <w:p w:rsidR="00A535CF" w:rsidRPr="00FB4A21" w:rsidRDefault="00A6537C" w:rsidP="00160ECC">
            <w:pPr>
              <w:tabs>
                <w:tab w:val="center" w:pos="4680"/>
                <w:tab w:val="right" w:pos="9360"/>
              </w:tabs>
              <w:rPr>
                <w:rFonts w:cs="Calibri"/>
                <w:highlight w:val="yellow"/>
                <w:rPrChange w:id="4902" w:author="USER" w:date="2012-08-31T12:32:00Z">
                  <w:rPr>
                    <w:rFonts w:cs="Calibri"/>
                  </w:rPr>
                </w:rPrChange>
              </w:rPr>
            </w:pPr>
            <w:del w:id="4903" w:author="USER" w:date="2012-09-06T09:37:00Z">
              <w:r w:rsidRPr="00A6537C" w:rsidDel="00CB700E">
                <w:rPr>
                  <w:rFonts w:cs="Calibri"/>
                  <w:strike/>
                </w:rPr>
                <w:delText>What controls are proposed governing</w:delText>
              </w:r>
              <w:r w:rsidRPr="00A6537C" w:rsidDel="00CB700E">
                <w:rPr>
                  <w:rFonts w:cs="Calibri"/>
                </w:rPr>
                <w:delText xml:space="preserve"> </w:delText>
              </w:r>
            </w:del>
            <w:r w:rsidR="007D1D3D">
              <w:rPr>
                <w:rFonts w:cs="Calibri"/>
                <w:highlight w:val="yellow"/>
              </w:rPr>
              <w:t xml:space="preserve">Seminole County will control </w:t>
            </w:r>
            <w:r w:rsidRPr="00A6537C">
              <w:rPr>
                <w:rFonts w:cs="Calibri"/>
                <w:highlight w:val="yellow"/>
              </w:rPr>
              <w:t>software use and availability on workstations and other support computers</w:t>
            </w:r>
            <w:r w:rsidR="007D1D3D">
              <w:rPr>
                <w:rFonts w:cs="Calibri"/>
                <w:highlight w:val="yellow"/>
              </w:rPr>
              <w:t>.</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04" w:author="USER" w:date="2012-08-31T12:32:00Z">
                  <w:rPr>
                    <w:rFonts w:cs="Calibri"/>
                  </w:rPr>
                </w:rPrChange>
              </w:rPr>
            </w:pPr>
            <w:r w:rsidRPr="001E7F20">
              <w:rPr>
                <w:rFonts w:cs="Calibri"/>
                <w:highlight w:val="yellow"/>
                <w:rPrChange w:id="4905" w:author="USER" w:date="2012-08-31T12:32:00Z">
                  <w:rPr>
                    <w:rFonts w:cs="Calibri"/>
                    <w:color w:val="0000FF"/>
                    <w:u w:val="single"/>
                  </w:rPr>
                </w:rPrChange>
              </w:rPr>
              <w:t>7.8</w:t>
            </w:r>
          </w:p>
        </w:tc>
        <w:tc>
          <w:tcPr>
            <w:tcW w:w="10938" w:type="dxa"/>
            <w:shd w:val="clear" w:color="auto" w:fill="auto"/>
          </w:tcPr>
          <w:p w:rsidR="00A535CF" w:rsidRPr="00FB4A21" w:rsidRDefault="001E7F20" w:rsidP="00160ECC">
            <w:pPr>
              <w:pStyle w:val="Heading2"/>
              <w:tabs>
                <w:tab w:val="center" w:pos="4680"/>
                <w:tab w:val="right" w:pos="9360"/>
              </w:tabs>
              <w:rPr>
                <w:highlight w:val="yellow"/>
                <w:rPrChange w:id="4906" w:author="USER" w:date="2012-08-31T12:32:00Z">
                  <w:rPr/>
                </w:rPrChange>
              </w:rPr>
            </w:pPr>
            <w:r w:rsidRPr="001E7F20">
              <w:rPr>
                <w:highlight w:val="yellow"/>
                <w:rPrChange w:id="4907" w:author="USER" w:date="2012-08-31T12:32:00Z">
                  <w:rPr>
                    <w:color w:val="0000FF"/>
                    <w:u w:val="single"/>
                  </w:rPr>
                </w:rPrChange>
              </w:rPr>
              <w:t>7.8 Personnel</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08" w:author="USER" w:date="2012-08-31T12:32:00Z">
                  <w:rPr>
                    <w:rFonts w:cs="Calibri"/>
                  </w:rPr>
                </w:rPrChange>
              </w:rPr>
            </w:pPr>
            <w:r w:rsidRPr="001E7F20">
              <w:rPr>
                <w:rFonts w:cs="Calibri"/>
                <w:highlight w:val="yellow"/>
                <w:rPrChange w:id="4909" w:author="USER" w:date="2012-08-31T12:32:00Z">
                  <w:rPr>
                    <w:rFonts w:cs="Calibri"/>
                    <w:color w:val="0000FF"/>
                    <w:u w:val="single"/>
                  </w:rPr>
                </w:rPrChange>
              </w:rPr>
              <w:t>7.8.0-1</w:t>
            </w:r>
          </w:p>
        </w:tc>
        <w:tc>
          <w:tcPr>
            <w:tcW w:w="10938" w:type="dxa"/>
            <w:shd w:val="clear" w:color="auto" w:fill="auto"/>
          </w:tcPr>
          <w:p w:rsidR="00A535CF" w:rsidRPr="00FB4A21" w:rsidRDefault="00CB700E" w:rsidP="00160ECC">
            <w:pPr>
              <w:tabs>
                <w:tab w:val="center" w:pos="4680"/>
                <w:tab w:val="right" w:pos="9360"/>
              </w:tabs>
              <w:rPr>
                <w:rFonts w:cs="Calibri"/>
                <w:highlight w:val="yellow"/>
                <w:rPrChange w:id="4910" w:author="USER" w:date="2012-08-31T12:32:00Z">
                  <w:rPr>
                    <w:rFonts w:cs="Calibri"/>
                  </w:rPr>
                </w:rPrChange>
              </w:rPr>
            </w:pPr>
            <w:r>
              <w:rPr>
                <w:rFonts w:cs="Calibri"/>
                <w:highlight w:val="yellow"/>
              </w:rPr>
              <w:t xml:space="preserve">A minimum of two </w:t>
            </w:r>
            <w:r w:rsidR="00A6537C" w:rsidRPr="00A6537C">
              <w:rPr>
                <w:rFonts w:cs="Calibri"/>
                <w:highlight w:val="yellow"/>
              </w:rPr>
              <w:t>operators will be available for routine operations.</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11" w:author="USER" w:date="2012-08-31T12:32:00Z">
                  <w:rPr>
                    <w:rFonts w:cs="Calibri"/>
                  </w:rPr>
                </w:rPrChange>
              </w:rPr>
            </w:pPr>
            <w:r w:rsidRPr="001E7F20">
              <w:rPr>
                <w:rFonts w:cs="Calibri"/>
                <w:highlight w:val="yellow"/>
                <w:rPrChange w:id="4912" w:author="USER" w:date="2012-08-31T12:32:00Z">
                  <w:rPr>
                    <w:rFonts w:cs="Calibri"/>
                    <w:color w:val="0000FF"/>
                    <w:u w:val="single"/>
                  </w:rPr>
                </w:rPrChange>
              </w:rPr>
              <w:t>7.8.0-2</w:t>
            </w:r>
          </w:p>
        </w:tc>
        <w:tc>
          <w:tcPr>
            <w:tcW w:w="10938" w:type="dxa"/>
            <w:shd w:val="clear" w:color="auto" w:fill="auto"/>
          </w:tcPr>
          <w:p w:rsidR="00A535CF" w:rsidRPr="00FB4A21" w:rsidRDefault="001E7F20" w:rsidP="00721CD6">
            <w:pPr>
              <w:tabs>
                <w:tab w:val="center" w:pos="4680"/>
                <w:tab w:val="right" w:pos="9360"/>
              </w:tabs>
              <w:rPr>
                <w:rFonts w:cs="Calibri"/>
                <w:highlight w:val="yellow"/>
                <w:rPrChange w:id="4913" w:author="USER" w:date="2012-08-31T12:32:00Z">
                  <w:rPr>
                    <w:rFonts w:cs="Calibri"/>
                  </w:rPr>
                </w:rPrChange>
              </w:rPr>
            </w:pPr>
            <w:del w:id="4914" w:author="USER" w:date="2012-09-06T09:41:00Z">
              <w:r w:rsidRPr="001E7F20">
                <w:rPr>
                  <w:rFonts w:cs="Calibri"/>
                  <w:highlight w:val="yellow"/>
                  <w:rPrChange w:id="4915" w:author="USER" w:date="2012-08-31T12:32:00Z">
                    <w:rPr>
                      <w:rFonts w:cs="Calibri"/>
                      <w:color w:val="0000FF"/>
                      <w:u w:val="single"/>
                    </w:rPr>
                  </w:rPrChange>
                </w:rPr>
                <w:delText>Describe what hours will operators be available.</w:delText>
              </w:r>
            </w:del>
            <w:ins w:id="4916" w:author="USER" w:date="2012-09-06T09:39:00Z">
              <w:r w:rsidR="00CB700E">
                <w:rPr>
                  <w:rFonts w:cs="Calibri"/>
                  <w:highlight w:val="yellow"/>
                </w:rPr>
                <w:t>THE SCTE staff will be available during regular business hours for routine operation.  During after hour events, the SCTE on-call staff will be available 2</w:t>
              </w:r>
            </w:ins>
            <w:ins w:id="4917" w:author="cwetzel" w:date="2012-09-06T14:31:00Z">
              <w:r w:rsidR="00721CD6">
                <w:rPr>
                  <w:rFonts w:cs="Calibri"/>
                  <w:highlight w:val="yellow"/>
                </w:rPr>
                <w:t>4</w:t>
              </w:r>
            </w:ins>
            <w:ins w:id="4918" w:author="USER" w:date="2012-09-06T09:39:00Z">
              <w:del w:id="4919" w:author="cwetzel" w:date="2012-09-06T14:31:00Z">
                <w:r w:rsidR="00CB700E" w:rsidDel="00721CD6">
                  <w:rPr>
                    <w:rFonts w:cs="Calibri"/>
                    <w:highlight w:val="yellow"/>
                  </w:rPr>
                  <w:delText>7</w:delText>
                </w:r>
              </w:del>
              <w:r w:rsidR="00CB700E">
                <w:rPr>
                  <w:rFonts w:cs="Calibri"/>
                  <w:highlight w:val="yellow"/>
                </w:rPr>
                <w:t>/7.</w:t>
              </w:r>
            </w:ins>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20" w:author="USER" w:date="2012-08-31T12:32:00Z">
                  <w:rPr>
                    <w:rFonts w:cs="Calibri"/>
                  </w:rPr>
                </w:rPrChange>
              </w:rPr>
            </w:pPr>
            <w:r w:rsidRPr="001E7F20">
              <w:rPr>
                <w:rFonts w:cs="Calibri"/>
                <w:highlight w:val="yellow"/>
                <w:rPrChange w:id="4921" w:author="USER" w:date="2012-08-31T12:32:00Z">
                  <w:rPr>
                    <w:rFonts w:cs="Calibri"/>
                    <w:color w:val="0000FF"/>
                    <w:u w:val="single"/>
                  </w:rPr>
                </w:rPrChange>
              </w:rPr>
              <w:t>7.8.0-3</w:t>
            </w:r>
          </w:p>
        </w:tc>
        <w:tc>
          <w:tcPr>
            <w:tcW w:w="10938" w:type="dxa"/>
            <w:shd w:val="clear" w:color="auto" w:fill="auto"/>
          </w:tcPr>
          <w:p w:rsidR="00A535CF" w:rsidRPr="00FB4A21" w:rsidRDefault="001E7F20" w:rsidP="00160ECC">
            <w:pPr>
              <w:tabs>
                <w:tab w:val="center" w:pos="4680"/>
                <w:tab w:val="right" w:pos="9360"/>
              </w:tabs>
              <w:rPr>
                <w:rFonts w:cs="Calibri"/>
                <w:highlight w:val="yellow"/>
                <w:rPrChange w:id="4922" w:author="USER" w:date="2012-08-31T12:32:00Z">
                  <w:rPr>
                    <w:rFonts w:cs="Calibri"/>
                  </w:rPr>
                </w:rPrChange>
              </w:rPr>
            </w:pPr>
            <w:r w:rsidRPr="001E7F20">
              <w:rPr>
                <w:rFonts w:cs="Calibri"/>
                <w:highlight w:val="yellow"/>
                <w:rPrChange w:id="4923" w:author="USER" w:date="2012-08-31T12:32:00Z">
                  <w:rPr>
                    <w:rFonts w:cs="Calibri"/>
                    <w:color w:val="0000FF"/>
                    <w:u w:val="single"/>
                  </w:rPr>
                </w:rPrChange>
              </w:rPr>
              <w:t xml:space="preserve">Describe what training </w:t>
            </w:r>
            <w:proofErr w:type="gramStart"/>
            <w:r w:rsidRPr="001E7F20">
              <w:rPr>
                <w:rFonts w:cs="Calibri"/>
                <w:highlight w:val="yellow"/>
                <w:rPrChange w:id="4924" w:author="USER" w:date="2012-08-31T12:32:00Z">
                  <w:rPr>
                    <w:rFonts w:cs="Calibri"/>
                    <w:color w:val="0000FF"/>
                    <w:u w:val="single"/>
                  </w:rPr>
                </w:rPrChange>
              </w:rPr>
              <w:t>will operators</w:t>
            </w:r>
            <w:proofErr w:type="gramEnd"/>
            <w:r w:rsidRPr="001E7F20">
              <w:rPr>
                <w:rFonts w:cs="Calibri"/>
                <w:highlight w:val="yellow"/>
                <w:rPrChange w:id="4925" w:author="USER" w:date="2012-08-31T12:32:00Z">
                  <w:rPr>
                    <w:rFonts w:cs="Calibri"/>
                    <w:color w:val="0000FF"/>
                    <w:u w:val="single"/>
                  </w:rPr>
                </w:rPrChange>
              </w:rPr>
              <w:t xml:space="preserve"> need.</w:t>
            </w:r>
            <w:ins w:id="4926" w:author="USER" w:date="2012-08-31T12:31:00Z">
              <w:r w:rsidRPr="001E7F20">
                <w:rPr>
                  <w:rFonts w:cs="Calibri"/>
                  <w:highlight w:val="yellow"/>
                  <w:rPrChange w:id="4927" w:author="USER" w:date="2012-08-31T12:32:00Z">
                    <w:rPr>
                      <w:rFonts w:cs="Calibri"/>
                      <w:color w:val="0000FF"/>
                      <w:u w:val="single"/>
                    </w:rPr>
                  </w:rPrChange>
                </w:rPr>
                <w:t xml:space="preserve">  Operators wi</w:t>
              </w:r>
              <w:r w:rsidR="00CB700E">
                <w:rPr>
                  <w:rFonts w:cs="Calibri"/>
                  <w:highlight w:val="yellow"/>
                </w:rPr>
                <w:t>ll need training on the</w:t>
              </w:r>
            </w:ins>
            <w:ins w:id="4928" w:author="USER" w:date="2012-09-06T09:41:00Z">
              <w:r w:rsidR="00CB700E">
                <w:rPr>
                  <w:rFonts w:cs="Calibri"/>
                  <w:highlight w:val="yellow"/>
                </w:rPr>
                <w:t xml:space="preserve"> </w:t>
              </w:r>
            </w:ins>
            <w:ins w:id="4929" w:author="USER" w:date="2012-08-31T12:32:00Z">
              <w:r w:rsidRPr="001E7F20">
                <w:rPr>
                  <w:rFonts w:cs="Calibri"/>
                  <w:highlight w:val="yellow"/>
                  <w:rPrChange w:id="4930" w:author="USER" w:date="2012-08-31T12:32:00Z">
                    <w:rPr>
                      <w:rFonts w:cs="Calibri"/>
                      <w:color w:val="0000FF"/>
                      <w:u w:val="single"/>
                    </w:rPr>
                  </w:rPrChange>
                </w:rPr>
                <w:t>topology</w:t>
              </w:r>
            </w:ins>
            <w:ins w:id="4931" w:author="USER" w:date="2012-08-31T12:31:00Z">
              <w:r w:rsidRPr="001E7F20">
                <w:rPr>
                  <w:rFonts w:cs="Calibri"/>
                  <w:highlight w:val="yellow"/>
                  <w:rPrChange w:id="4932" w:author="USER" w:date="2012-08-31T12:32:00Z">
                    <w:rPr>
                      <w:rFonts w:cs="Calibri"/>
                      <w:color w:val="0000FF"/>
                      <w:u w:val="single"/>
                    </w:rPr>
                  </w:rPrChange>
                </w:rPr>
                <w:t xml:space="preserve"> of the system.  How to turn the system on/off.  T</w:t>
              </w:r>
            </w:ins>
            <w:ins w:id="4933" w:author="USER" w:date="2012-08-31T12:32:00Z">
              <w:r w:rsidRPr="001E7F20">
                <w:rPr>
                  <w:rFonts w:cs="Calibri"/>
                  <w:highlight w:val="yellow"/>
                  <w:rPrChange w:id="4934" w:author="USER" w:date="2012-08-31T12:32:00Z">
                    <w:rPr>
                      <w:rFonts w:cs="Calibri"/>
                      <w:color w:val="0000FF"/>
                      <w:u w:val="single"/>
                    </w:rPr>
                  </w:rPrChange>
                </w:rPr>
                <w:t>he set up and configuration at the local controller level</w:t>
              </w:r>
            </w:ins>
            <w:ins w:id="4935" w:author="cwetzel" w:date="2012-09-06T14:31:00Z">
              <w:r w:rsidR="00721CD6">
                <w:rPr>
                  <w:rFonts w:cs="Calibri"/>
                  <w:highlight w:val="yellow"/>
                </w:rPr>
                <w:t>,</w:t>
              </w:r>
            </w:ins>
            <w:ins w:id="4936" w:author="USER" w:date="2012-08-31T12:32:00Z">
              <w:r w:rsidRPr="001E7F20">
                <w:rPr>
                  <w:rFonts w:cs="Calibri"/>
                  <w:highlight w:val="yellow"/>
                  <w:rPrChange w:id="4937" w:author="USER" w:date="2012-08-31T12:32:00Z">
                    <w:rPr>
                      <w:rFonts w:cs="Calibri"/>
                      <w:color w:val="0000FF"/>
                      <w:u w:val="single"/>
                    </w:rPr>
                  </w:rPrChange>
                </w:rPr>
                <w:t xml:space="preserve"> as well as detector calibration and fine tuning of the system.</w:t>
              </w:r>
            </w:ins>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38" w:author="USER" w:date="2012-08-31T12:33:00Z">
                  <w:rPr>
                    <w:rFonts w:cs="Calibri"/>
                  </w:rPr>
                </w:rPrChange>
              </w:rPr>
            </w:pPr>
            <w:r w:rsidRPr="001E7F20">
              <w:rPr>
                <w:rFonts w:cs="Calibri"/>
                <w:highlight w:val="yellow"/>
                <w:rPrChange w:id="4939" w:author="USER" w:date="2012-08-31T12:33:00Z">
                  <w:rPr>
                    <w:rFonts w:cs="Calibri"/>
                    <w:color w:val="0000FF"/>
                    <w:u w:val="single"/>
                  </w:rPr>
                </w:rPrChange>
              </w:rPr>
              <w:t>7.8.0-4</w:t>
            </w:r>
          </w:p>
        </w:tc>
        <w:tc>
          <w:tcPr>
            <w:tcW w:w="10938" w:type="dxa"/>
            <w:shd w:val="clear" w:color="auto" w:fill="auto"/>
          </w:tcPr>
          <w:p w:rsidR="00A535CF" w:rsidRPr="00FB4A21" w:rsidRDefault="001E7F20" w:rsidP="00160ECC">
            <w:pPr>
              <w:tabs>
                <w:tab w:val="center" w:pos="4680"/>
                <w:tab w:val="right" w:pos="9360"/>
              </w:tabs>
              <w:rPr>
                <w:rFonts w:cs="Calibri"/>
                <w:highlight w:val="yellow"/>
                <w:rPrChange w:id="4940" w:author="USER" w:date="2012-08-31T12:33:00Z">
                  <w:rPr>
                    <w:rFonts w:cs="Calibri"/>
                  </w:rPr>
                </w:rPrChange>
              </w:rPr>
            </w:pPr>
            <w:r w:rsidRPr="001E7F20">
              <w:rPr>
                <w:rFonts w:cs="Calibri"/>
                <w:highlight w:val="yellow"/>
                <w:rPrChange w:id="4941" w:author="USER" w:date="2012-08-31T12:33:00Z">
                  <w:rPr>
                    <w:rFonts w:cs="Calibri"/>
                    <w:color w:val="0000FF"/>
                    <w:u w:val="single"/>
                  </w:rPr>
                </w:rPrChange>
              </w:rPr>
              <w:t>Describe what maintenance staff will be required.  Will this be provided by existing staff or will additional staff be required?</w:t>
            </w:r>
            <w:ins w:id="4942" w:author="USER" w:date="2012-08-31T12:33:00Z">
              <w:r w:rsidRPr="001E7F20">
                <w:rPr>
                  <w:rFonts w:cs="Calibri"/>
                  <w:highlight w:val="yellow"/>
                  <w:rPrChange w:id="4943" w:author="USER" w:date="2012-08-31T12:33:00Z">
                    <w:rPr>
                      <w:rFonts w:cs="Calibri"/>
                      <w:color w:val="0000FF"/>
                      <w:u w:val="single"/>
                    </w:rPr>
                  </w:rPrChange>
                </w:rPr>
                <w:t xml:space="preserve">  The maintenan</w:t>
              </w:r>
              <w:r w:rsidR="007038D0">
                <w:rPr>
                  <w:rFonts w:cs="Calibri"/>
                  <w:highlight w:val="yellow"/>
                </w:rPr>
                <w:t xml:space="preserve">ce will be performed by </w:t>
              </w:r>
            </w:ins>
            <w:ins w:id="4944" w:author="cwetzel" w:date="2012-09-06T14:32:00Z">
              <w:r w:rsidR="00721CD6">
                <w:rPr>
                  <w:rFonts w:cs="Calibri"/>
                  <w:highlight w:val="yellow"/>
                </w:rPr>
                <w:t xml:space="preserve">existing </w:t>
              </w:r>
            </w:ins>
            <w:ins w:id="4945" w:author="USER" w:date="2012-09-06T09:42:00Z">
              <w:r w:rsidR="007038D0">
                <w:rPr>
                  <w:rFonts w:cs="Calibri"/>
                  <w:highlight w:val="yellow"/>
                </w:rPr>
                <w:t>SCTE</w:t>
              </w:r>
            </w:ins>
            <w:ins w:id="4946" w:author="USER" w:date="2012-08-31T12:33:00Z">
              <w:r w:rsidRPr="001E7F20">
                <w:rPr>
                  <w:rFonts w:cs="Calibri"/>
                  <w:highlight w:val="yellow"/>
                  <w:rPrChange w:id="4947" w:author="USER" w:date="2012-08-31T12:33:00Z">
                    <w:rPr>
                      <w:rFonts w:cs="Calibri"/>
                      <w:color w:val="0000FF"/>
                      <w:u w:val="single"/>
                    </w:rPr>
                  </w:rPrChange>
                </w:rPr>
                <w:t xml:space="preserve"> staff.</w:t>
              </w:r>
            </w:ins>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48" w:author="USER" w:date="2012-08-31T12:33:00Z">
                  <w:rPr>
                    <w:rFonts w:cs="Calibri"/>
                  </w:rPr>
                </w:rPrChange>
              </w:rPr>
            </w:pPr>
            <w:r w:rsidRPr="001E7F20">
              <w:rPr>
                <w:rFonts w:cs="Calibri"/>
                <w:highlight w:val="yellow"/>
                <w:rPrChange w:id="4949" w:author="USER" w:date="2012-08-31T12:33:00Z">
                  <w:rPr>
                    <w:rFonts w:cs="Calibri"/>
                    <w:color w:val="0000FF"/>
                    <w:u w:val="single"/>
                  </w:rPr>
                </w:rPrChange>
              </w:rPr>
              <w:t>7.8.0-5</w:t>
            </w:r>
          </w:p>
        </w:tc>
        <w:tc>
          <w:tcPr>
            <w:tcW w:w="10938" w:type="dxa"/>
            <w:shd w:val="clear" w:color="auto" w:fill="auto"/>
          </w:tcPr>
          <w:p w:rsidR="00A535CF" w:rsidRPr="00FB4A21" w:rsidRDefault="001E7F20" w:rsidP="00160ECC">
            <w:pPr>
              <w:tabs>
                <w:tab w:val="center" w:pos="4680"/>
                <w:tab w:val="right" w:pos="9360"/>
              </w:tabs>
              <w:rPr>
                <w:rFonts w:cs="Calibri"/>
                <w:highlight w:val="yellow"/>
                <w:rPrChange w:id="4950" w:author="USER" w:date="2012-08-31T12:33:00Z">
                  <w:rPr>
                    <w:rFonts w:cs="Calibri"/>
                  </w:rPr>
                </w:rPrChange>
              </w:rPr>
            </w:pPr>
            <w:r w:rsidRPr="001E7F20">
              <w:rPr>
                <w:rFonts w:cs="Calibri"/>
                <w:highlight w:val="yellow"/>
                <w:rPrChange w:id="4951" w:author="USER" w:date="2012-08-31T12:33:00Z">
                  <w:rPr>
                    <w:rFonts w:cs="Calibri"/>
                    <w:color w:val="0000FF"/>
                    <w:u w:val="single"/>
                  </w:rPr>
                </w:rPrChange>
              </w:rPr>
              <w:t>What qualifications and training will the maintenance staff require?</w:t>
            </w:r>
            <w:ins w:id="4952" w:author="USER" w:date="2012-08-30T09:14:00Z">
              <w:r w:rsidRPr="001E7F20">
                <w:rPr>
                  <w:rFonts w:cs="Calibri"/>
                  <w:highlight w:val="yellow"/>
                  <w:rPrChange w:id="4953" w:author="USER" w:date="2012-08-31T12:33:00Z">
                    <w:rPr>
                      <w:rFonts w:cs="Calibri"/>
                      <w:color w:val="0000FF"/>
                      <w:u w:val="single"/>
                    </w:rPr>
                  </w:rPrChange>
                </w:rPr>
                <w:t xml:space="preserve">  The maintenance will be performed by staff with a good understanding</w:t>
              </w:r>
            </w:ins>
            <w:ins w:id="4954" w:author="USER" w:date="2012-08-31T12:33:00Z">
              <w:r w:rsidRPr="001E7F20">
                <w:rPr>
                  <w:rFonts w:cs="Calibri"/>
                  <w:highlight w:val="yellow"/>
                  <w:rPrChange w:id="4955" w:author="USER" w:date="2012-08-31T12:33:00Z">
                    <w:rPr>
                      <w:rFonts w:cs="Calibri"/>
                      <w:color w:val="0000FF"/>
                      <w:u w:val="single"/>
                    </w:rPr>
                  </w:rPrChange>
                </w:rPr>
                <w:t xml:space="preserve"> of</w:t>
              </w:r>
            </w:ins>
            <w:ins w:id="4956" w:author="USER" w:date="2012-08-30T09:14:00Z">
              <w:r w:rsidR="00FB4A21">
                <w:rPr>
                  <w:rFonts w:cs="Calibri"/>
                  <w:highlight w:val="yellow"/>
                </w:rPr>
                <w:t xml:space="preserve"> complex coordination</w:t>
              </w:r>
            </w:ins>
            <w:ins w:id="4957" w:author="USER" w:date="2012-08-31T12:34:00Z">
              <w:r w:rsidR="00FB4A21">
                <w:rPr>
                  <w:rFonts w:cs="Calibri"/>
                  <w:highlight w:val="yellow"/>
                </w:rPr>
                <w:t>,</w:t>
              </w:r>
            </w:ins>
            <w:ins w:id="4958" w:author="USER" w:date="2012-08-30T09:14:00Z">
              <w:r w:rsidRPr="001E7F20">
                <w:rPr>
                  <w:rFonts w:cs="Calibri"/>
                  <w:highlight w:val="yellow"/>
                  <w:rPrChange w:id="4959" w:author="USER" w:date="2012-08-31T12:33:00Z">
                    <w:rPr>
                      <w:rFonts w:cs="Calibri"/>
                      <w:color w:val="0000FF"/>
                      <w:u w:val="single"/>
                    </w:rPr>
                  </w:rPrChange>
                </w:rPr>
                <w:t xml:space="preserve"> </w:t>
              </w:r>
            </w:ins>
            <w:ins w:id="4960" w:author="USER" w:date="2012-08-31T12:33:00Z">
              <w:r w:rsidRPr="001E7F20">
                <w:rPr>
                  <w:rFonts w:cs="Calibri"/>
                  <w:highlight w:val="yellow"/>
                  <w:rPrChange w:id="4961" w:author="USER" w:date="2012-08-31T12:33:00Z">
                    <w:rPr>
                      <w:rFonts w:cs="Calibri"/>
                      <w:color w:val="0000FF"/>
                      <w:u w:val="single"/>
                    </w:rPr>
                  </w:rPrChange>
                </w:rPr>
                <w:t>timings</w:t>
              </w:r>
            </w:ins>
            <w:ins w:id="4962" w:author="USER" w:date="2012-08-31T12:34:00Z">
              <w:r w:rsidR="00FB4A21">
                <w:rPr>
                  <w:rFonts w:cs="Calibri"/>
                  <w:highlight w:val="yellow"/>
                </w:rPr>
                <w:t xml:space="preserve"> and software applications</w:t>
              </w:r>
            </w:ins>
            <w:ins w:id="4963" w:author="USER" w:date="2012-08-30T09:14:00Z">
              <w:r w:rsidRPr="001E7F20">
                <w:rPr>
                  <w:rFonts w:cs="Calibri"/>
                  <w:highlight w:val="yellow"/>
                  <w:rPrChange w:id="4964" w:author="USER" w:date="2012-08-31T12:33:00Z">
                    <w:rPr>
                      <w:rFonts w:cs="Calibri"/>
                      <w:color w:val="0000FF"/>
                      <w:u w:val="single"/>
                    </w:rPr>
                  </w:rPrChange>
                </w:rPr>
                <w:t>.</w:t>
              </w:r>
            </w:ins>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65" w:author="USER" w:date="2012-08-31T12:34:00Z">
                  <w:rPr>
                    <w:rFonts w:cs="Calibri"/>
                  </w:rPr>
                </w:rPrChange>
              </w:rPr>
            </w:pPr>
            <w:r w:rsidRPr="001E7F20">
              <w:rPr>
                <w:rFonts w:cs="Calibri"/>
                <w:highlight w:val="yellow"/>
                <w:rPrChange w:id="4966" w:author="USER" w:date="2012-08-31T12:34:00Z">
                  <w:rPr>
                    <w:rFonts w:cs="Calibri"/>
                    <w:color w:val="0000FF"/>
                    <w:u w:val="single"/>
                  </w:rPr>
                </w:rPrChange>
              </w:rPr>
              <w:t>7.9</w:t>
            </w:r>
          </w:p>
        </w:tc>
        <w:tc>
          <w:tcPr>
            <w:tcW w:w="10938" w:type="dxa"/>
            <w:shd w:val="clear" w:color="auto" w:fill="auto"/>
          </w:tcPr>
          <w:p w:rsidR="00A535CF" w:rsidRPr="00FB4A21" w:rsidRDefault="001E7F20" w:rsidP="00160ECC">
            <w:pPr>
              <w:pStyle w:val="Heading2"/>
              <w:tabs>
                <w:tab w:val="center" w:pos="4680"/>
                <w:tab w:val="right" w:pos="9360"/>
              </w:tabs>
              <w:rPr>
                <w:highlight w:val="yellow"/>
                <w:rPrChange w:id="4967" w:author="USER" w:date="2012-08-31T12:34:00Z">
                  <w:rPr/>
                </w:rPrChange>
              </w:rPr>
            </w:pPr>
            <w:r w:rsidRPr="001E7F20">
              <w:rPr>
                <w:highlight w:val="yellow"/>
                <w:rPrChange w:id="4968" w:author="USER" w:date="2012-08-31T12:34:00Z">
                  <w:rPr>
                    <w:color w:val="0000FF"/>
                    <w:u w:val="single"/>
                  </w:rPr>
                </w:rPrChange>
              </w:rPr>
              <w:t>7.9 Operating procedures</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69" w:author="USER" w:date="2012-08-31T12:34:00Z">
                  <w:rPr>
                    <w:rFonts w:cs="Calibri"/>
                  </w:rPr>
                </w:rPrChange>
              </w:rPr>
            </w:pPr>
            <w:r w:rsidRPr="001E7F20">
              <w:rPr>
                <w:rFonts w:cs="Calibri"/>
                <w:highlight w:val="yellow"/>
                <w:rPrChange w:id="4970" w:author="USER" w:date="2012-08-31T12:34:00Z">
                  <w:rPr>
                    <w:rFonts w:cs="Calibri"/>
                    <w:color w:val="0000FF"/>
                    <w:u w:val="single"/>
                  </w:rPr>
                </w:rPrChange>
              </w:rPr>
              <w:t>7.9.0-1</w:t>
            </w:r>
          </w:p>
        </w:tc>
        <w:tc>
          <w:tcPr>
            <w:tcW w:w="10938" w:type="dxa"/>
            <w:shd w:val="clear" w:color="auto" w:fill="auto"/>
          </w:tcPr>
          <w:p w:rsidR="00A535CF" w:rsidRPr="00FB4A21" w:rsidRDefault="007038D0" w:rsidP="00160ECC">
            <w:pPr>
              <w:tabs>
                <w:tab w:val="center" w:pos="4680"/>
                <w:tab w:val="right" w:pos="9360"/>
              </w:tabs>
              <w:rPr>
                <w:rFonts w:cs="Calibri"/>
                <w:highlight w:val="yellow"/>
                <w:rPrChange w:id="4971" w:author="USER" w:date="2012-08-31T12:34:00Z">
                  <w:rPr>
                    <w:rFonts w:cs="Calibri"/>
                  </w:rPr>
                </w:rPrChange>
              </w:rPr>
            </w:pPr>
            <w:r>
              <w:rPr>
                <w:rFonts w:cs="Calibri"/>
                <w:highlight w:val="yellow"/>
              </w:rPr>
              <w:t>SCTE</w:t>
            </w:r>
            <w:r w:rsidR="00A6537C" w:rsidRPr="00A6537C">
              <w:rPr>
                <w:rFonts w:cs="Calibri"/>
                <w:highlight w:val="yellow"/>
              </w:rPr>
              <w:t xml:space="preserve"> will be responsible for backing up databases</w:t>
            </w:r>
            <w:r>
              <w:rPr>
                <w:rFonts w:cs="Calibri"/>
                <w:highlight w:val="yellow"/>
              </w:rPr>
              <w:t xml:space="preserve"> once a week to a backup PC on-site</w:t>
            </w:r>
            <w:r w:rsidR="00A6537C" w:rsidRPr="00A6537C">
              <w:rPr>
                <w:rFonts w:cs="Calibri"/>
                <w:highlight w:val="yellow"/>
              </w:rPr>
              <w:t>.</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72" w:author="USER" w:date="2012-08-31T12:34:00Z">
                  <w:rPr>
                    <w:rFonts w:cs="Calibri"/>
                  </w:rPr>
                </w:rPrChange>
              </w:rPr>
            </w:pPr>
            <w:r w:rsidRPr="001E7F20">
              <w:rPr>
                <w:rFonts w:cs="Calibri"/>
                <w:highlight w:val="yellow"/>
                <w:rPrChange w:id="4973" w:author="USER" w:date="2012-08-31T12:34:00Z">
                  <w:rPr>
                    <w:rFonts w:cs="Calibri"/>
                    <w:color w:val="0000FF"/>
                    <w:u w:val="single"/>
                  </w:rPr>
                </w:rPrChange>
              </w:rPr>
              <w:t>7.10</w:t>
            </w:r>
          </w:p>
        </w:tc>
        <w:tc>
          <w:tcPr>
            <w:tcW w:w="10938" w:type="dxa"/>
            <w:shd w:val="clear" w:color="auto" w:fill="auto"/>
          </w:tcPr>
          <w:p w:rsidR="00A535CF" w:rsidRPr="00FB4A21" w:rsidRDefault="001E7F20" w:rsidP="00160ECC">
            <w:pPr>
              <w:pStyle w:val="Heading2"/>
              <w:tabs>
                <w:tab w:val="center" w:pos="4680"/>
                <w:tab w:val="right" w:pos="9360"/>
              </w:tabs>
              <w:rPr>
                <w:highlight w:val="yellow"/>
                <w:rPrChange w:id="4974" w:author="USER" w:date="2012-08-31T12:34:00Z">
                  <w:rPr/>
                </w:rPrChange>
              </w:rPr>
            </w:pPr>
            <w:r w:rsidRPr="001E7F20">
              <w:rPr>
                <w:highlight w:val="yellow"/>
                <w:rPrChange w:id="4975" w:author="USER" w:date="2012-08-31T12:34:00Z">
                  <w:rPr>
                    <w:color w:val="0000FF"/>
                    <w:u w:val="single"/>
                  </w:rPr>
                </w:rPrChange>
              </w:rPr>
              <w:t>7.10 Maintenance</w:t>
            </w:r>
          </w:p>
        </w:tc>
      </w:tr>
      <w:tr w:rsidR="00A535CF" w:rsidTr="00A535CF">
        <w:tc>
          <w:tcPr>
            <w:tcW w:w="2040" w:type="dxa"/>
            <w:shd w:val="clear" w:color="auto" w:fill="auto"/>
          </w:tcPr>
          <w:p w:rsidR="00A535CF" w:rsidRPr="00FB4A21" w:rsidRDefault="001E7F20" w:rsidP="00160ECC">
            <w:pPr>
              <w:tabs>
                <w:tab w:val="center" w:pos="4680"/>
                <w:tab w:val="right" w:pos="9360"/>
              </w:tabs>
              <w:rPr>
                <w:rFonts w:cs="Calibri"/>
                <w:highlight w:val="yellow"/>
                <w:rPrChange w:id="4976" w:author="USER" w:date="2012-08-31T12:34:00Z">
                  <w:rPr>
                    <w:rFonts w:cs="Calibri"/>
                  </w:rPr>
                </w:rPrChange>
              </w:rPr>
            </w:pPr>
            <w:r w:rsidRPr="001E7F20">
              <w:rPr>
                <w:rFonts w:cs="Calibri"/>
                <w:highlight w:val="yellow"/>
                <w:rPrChange w:id="4977" w:author="USER" w:date="2012-08-31T12:34:00Z">
                  <w:rPr>
                    <w:rFonts w:cs="Calibri"/>
                    <w:color w:val="0000FF"/>
                    <w:u w:val="single"/>
                  </w:rPr>
                </w:rPrChange>
              </w:rPr>
              <w:t>7.10.0-1</w:t>
            </w:r>
          </w:p>
        </w:tc>
        <w:tc>
          <w:tcPr>
            <w:tcW w:w="10938" w:type="dxa"/>
            <w:shd w:val="clear" w:color="auto" w:fill="auto"/>
          </w:tcPr>
          <w:p w:rsidR="00A535CF" w:rsidRPr="00FB4A21" w:rsidRDefault="001E7F20" w:rsidP="00B56500">
            <w:pPr>
              <w:tabs>
                <w:tab w:val="center" w:pos="4680"/>
                <w:tab w:val="right" w:pos="9360"/>
              </w:tabs>
              <w:rPr>
                <w:rFonts w:cs="Calibri"/>
                <w:highlight w:val="yellow"/>
                <w:rPrChange w:id="4978" w:author="USER" w:date="2012-08-31T12:34:00Z">
                  <w:rPr>
                    <w:rFonts w:cs="Calibri"/>
                  </w:rPr>
                </w:rPrChange>
              </w:rPr>
            </w:pPr>
            <w:r w:rsidRPr="001E7F20">
              <w:rPr>
                <w:rFonts w:cs="Calibri"/>
                <w:highlight w:val="yellow"/>
                <w:rPrChange w:id="4979" w:author="USER" w:date="2012-08-31T12:34:00Z">
                  <w:rPr>
                    <w:rFonts w:cs="Calibri"/>
                    <w:color w:val="0000FF"/>
                    <w:u w:val="single"/>
                  </w:rPr>
                </w:rPrChange>
              </w:rPr>
              <w:t>Describe the arrangements for maintenance. (E.g., is it done in-house or contracted out?  Is it 24/7?  Is equipment repair done in-house or externally?)</w:t>
            </w:r>
            <w:ins w:id="4980" w:author="USER" w:date="2012-08-30T09:16:00Z">
              <w:r w:rsidR="00B56500">
                <w:rPr>
                  <w:rFonts w:cs="Calibri"/>
                  <w:highlight w:val="yellow"/>
                </w:rPr>
                <w:t xml:space="preserve">  All </w:t>
              </w:r>
              <w:r w:rsidRPr="001E7F20">
                <w:rPr>
                  <w:rFonts w:cs="Calibri"/>
                  <w:highlight w:val="yellow"/>
                  <w:rPrChange w:id="4981" w:author="USER" w:date="2012-08-31T12:34:00Z">
                    <w:rPr>
                      <w:rFonts w:cs="Calibri"/>
                      <w:color w:val="0000FF"/>
                      <w:u w:val="single"/>
                    </w:rPr>
                  </w:rPrChange>
                </w:rPr>
                <w:t>of</w:t>
              </w:r>
            </w:ins>
            <w:ins w:id="4982" w:author="USER" w:date="2012-09-05T10:35:00Z">
              <w:r w:rsidR="00B56500">
                <w:rPr>
                  <w:rFonts w:cs="Calibri"/>
                  <w:highlight w:val="yellow"/>
                </w:rPr>
                <w:t xml:space="preserve"> the </w:t>
              </w:r>
              <w:r w:rsidR="00B56500" w:rsidRPr="00B17415">
                <w:rPr>
                  <w:rFonts w:cs="Calibri"/>
                  <w:highlight w:val="yellow"/>
                </w:rPr>
                <w:t>maintenance</w:t>
              </w:r>
            </w:ins>
            <w:ins w:id="4983" w:author="USER" w:date="2012-08-30T09:16:00Z">
              <w:r w:rsidR="007D1D3D">
                <w:rPr>
                  <w:rFonts w:cs="Calibri"/>
                  <w:highlight w:val="yellow"/>
                </w:rPr>
                <w:t xml:space="preserve"> will be performed by </w:t>
              </w:r>
            </w:ins>
            <w:ins w:id="4984" w:author="USER" w:date="2012-09-06T07:57:00Z">
              <w:r w:rsidR="007D1D3D">
                <w:rPr>
                  <w:rFonts w:cs="Calibri"/>
                  <w:highlight w:val="yellow"/>
                </w:rPr>
                <w:t>SCTE</w:t>
              </w:r>
            </w:ins>
            <w:ins w:id="4985" w:author="USER" w:date="2012-08-30T09:16:00Z">
              <w:r w:rsidRPr="001E7F20">
                <w:rPr>
                  <w:rFonts w:cs="Calibri"/>
                  <w:highlight w:val="yellow"/>
                  <w:rPrChange w:id="4986" w:author="USER" w:date="2012-08-31T12:34:00Z">
                    <w:rPr>
                      <w:rFonts w:cs="Calibri"/>
                      <w:color w:val="0000FF"/>
                      <w:u w:val="single"/>
                    </w:rPr>
                  </w:rPrChange>
                </w:rPr>
                <w:t xml:space="preserve"> staff</w:t>
              </w:r>
            </w:ins>
            <w:ins w:id="4987" w:author="USER" w:date="2012-09-05T10:35:00Z">
              <w:r w:rsidR="00B56500">
                <w:rPr>
                  <w:rFonts w:cs="Calibri"/>
                  <w:highlight w:val="yellow"/>
                </w:rPr>
                <w:t xml:space="preserve"> (i.e. adaptive concerns, detect</w:t>
              </w:r>
            </w:ins>
            <w:ins w:id="4988" w:author="USER" w:date="2012-09-05T10:36:00Z">
              <w:r w:rsidR="00B56500">
                <w:rPr>
                  <w:rFonts w:cs="Calibri"/>
                  <w:highlight w:val="yellow"/>
                </w:rPr>
                <w:t>i</w:t>
              </w:r>
            </w:ins>
            <w:ins w:id="4989" w:author="USER" w:date="2012-09-05T10:35:00Z">
              <w:r w:rsidR="00B56500">
                <w:rPr>
                  <w:rFonts w:cs="Calibri"/>
                  <w:highlight w:val="yellow"/>
                </w:rPr>
                <w:t>on maintenance, communication issues</w:t>
              </w:r>
            </w:ins>
            <w:ins w:id="4990" w:author="cwetzel" w:date="2012-09-06T14:32:00Z">
              <w:r w:rsidR="00721CD6">
                <w:rPr>
                  <w:rFonts w:cs="Calibri"/>
                  <w:highlight w:val="yellow"/>
                </w:rPr>
                <w:t>,</w:t>
              </w:r>
            </w:ins>
            <w:ins w:id="4991" w:author="USER" w:date="2012-09-06T09:43:00Z">
              <w:r w:rsidR="007038D0">
                <w:rPr>
                  <w:rFonts w:cs="Calibri"/>
                  <w:highlight w:val="yellow"/>
                </w:rPr>
                <w:t xml:space="preserve"> etc….</w:t>
              </w:r>
            </w:ins>
            <w:ins w:id="4992" w:author="USER" w:date="2012-09-05T10:35:00Z">
              <w:r w:rsidR="00B56500">
                <w:rPr>
                  <w:rFonts w:cs="Calibri"/>
                  <w:highlight w:val="yellow"/>
                </w:rPr>
                <w:t>)</w:t>
              </w:r>
            </w:ins>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4993" w:author="USER" w:date="2012-08-31T14:18:00Z">
                  <w:rPr>
                    <w:rFonts w:cs="Calibri"/>
                  </w:rPr>
                </w:rPrChange>
              </w:rPr>
            </w:pPr>
            <w:r w:rsidRPr="001E7F20">
              <w:rPr>
                <w:rFonts w:cs="Calibri"/>
                <w:highlight w:val="yellow"/>
                <w:rPrChange w:id="4994" w:author="USER" w:date="2012-08-31T14:18:00Z">
                  <w:rPr>
                    <w:rFonts w:cs="Calibri"/>
                    <w:color w:val="0000FF"/>
                    <w:u w:val="single"/>
                  </w:rPr>
                </w:rPrChange>
              </w:rPr>
              <w:t>7.11</w:t>
            </w:r>
          </w:p>
        </w:tc>
        <w:tc>
          <w:tcPr>
            <w:tcW w:w="10938" w:type="dxa"/>
            <w:shd w:val="clear" w:color="auto" w:fill="auto"/>
          </w:tcPr>
          <w:p w:rsidR="00A535CF" w:rsidRPr="003308B9" w:rsidRDefault="001E7F20" w:rsidP="00160ECC">
            <w:pPr>
              <w:pStyle w:val="Heading2"/>
              <w:tabs>
                <w:tab w:val="center" w:pos="4680"/>
                <w:tab w:val="right" w:pos="9360"/>
              </w:tabs>
              <w:rPr>
                <w:highlight w:val="yellow"/>
                <w:rPrChange w:id="4995" w:author="USER" w:date="2012-08-31T14:18:00Z">
                  <w:rPr/>
                </w:rPrChange>
              </w:rPr>
            </w:pPr>
            <w:r w:rsidRPr="001E7F20">
              <w:rPr>
                <w:highlight w:val="yellow"/>
                <w:rPrChange w:id="4996" w:author="USER" w:date="2012-08-31T14:18:00Z">
                  <w:rPr>
                    <w:color w:val="0000FF"/>
                    <w:u w:val="single"/>
                  </w:rPr>
                </w:rPrChange>
              </w:rPr>
              <w:t>7.11 Disposal</w:t>
            </w:r>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4997" w:author="USER" w:date="2012-08-31T14:18:00Z">
                  <w:rPr>
                    <w:rFonts w:cs="Calibri"/>
                  </w:rPr>
                </w:rPrChange>
              </w:rPr>
            </w:pPr>
            <w:r w:rsidRPr="001E7F20">
              <w:rPr>
                <w:rFonts w:cs="Calibri"/>
                <w:highlight w:val="yellow"/>
                <w:rPrChange w:id="4998" w:author="USER" w:date="2012-08-31T14:18:00Z">
                  <w:rPr>
                    <w:rFonts w:cs="Calibri"/>
                    <w:color w:val="0000FF"/>
                    <w:u w:val="single"/>
                  </w:rPr>
                </w:rPrChange>
              </w:rPr>
              <w:t>7.11.0-1</w:t>
            </w:r>
          </w:p>
        </w:tc>
        <w:tc>
          <w:tcPr>
            <w:tcW w:w="10938" w:type="dxa"/>
            <w:shd w:val="clear" w:color="auto" w:fill="auto"/>
          </w:tcPr>
          <w:p w:rsidR="00A535CF" w:rsidRPr="003308B9" w:rsidRDefault="001E7F20" w:rsidP="00946C6E">
            <w:pPr>
              <w:tabs>
                <w:tab w:val="center" w:pos="4680"/>
                <w:tab w:val="right" w:pos="9360"/>
              </w:tabs>
              <w:rPr>
                <w:rFonts w:cs="Calibri"/>
                <w:highlight w:val="yellow"/>
                <w:rPrChange w:id="4999" w:author="USER" w:date="2012-08-31T14:18:00Z">
                  <w:rPr>
                    <w:rFonts w:cs="Calibri"/>
                  </w:rPr>
                </w:rPrChange>
              </w:rPr>
            </w:pPr>
            <w:del w:id="5000" w:author="USER" w:date="2012-09-06T09:45:00Z">
              <w:r w:rsidRPr="001E7F20">
                <w:rPr>
                  <w:rFonts w:cs="Calibri"/>
                  <w:rPrChange w:id="5001" w:author="USER" w:date="2012-09-06T09:46:00Z">
                    <w:rPr>
                      <w:rFonts w:cs="Calibri"/>
                      <w:color w:val="0000FF"/>
                      <w:u w:val="single"/>
                    </w:rPr>
                  </w:rPrChange>
                </w:rPr>
                <w:delText xml:space="preserve">Describe what </w:delText>
              </w:r>
            </w:del>
            <w:ins w:id="5002" w:author="USER" w:date="2012-09-06T09:44:00Z">
              <w:r w:rsidR="007038D0">
                <w:rPr>
                  <w:rFonts w:cs="Calibri"/>
                  <w:highlight w:val="yellow"/>
                </w:rPr>
                <w:t xml:space="preserve">No additional </w:t>
              </w:r>
            </w:ins>
            <w:r w:rsidRPr="001E7F20">
              <w:rPr>
                <w:rFonts w:cs="Calibri"/>
                <w:highlight w:val="yellow"/>
                <w:rPrChange w:id="5003" w:author="USER" w:date="2012-08-31T14:18:00Z">
                  <w:rPr>
                    <w:rFonts w:cs="Calibri"/>
                    <w:color w:val="0000FF"/>
                    <w:u w:val="single"/>
                  </w:rPr>
                </w:rPrChange>
              </w:rPr>
              <w:t>material and/or equipment will need to be disposed of during the life of the project</w:t>
            </w:r>
            <w:ins w:id="5004" w:author="USER" w:date="2012-09-06T09:44:00Z">
              <w:r w:rsidR="007038D0">
                <w:rPr>
                  <w:rFonts w:cs="Calibri"/>
                  <w:highlight w:val="yellow"/>
                </w:rPr>
                <w:t xml:space="preserve"> since </w:t>
              </w:r>
              <w:r w:rsidR="007038D0">
                <w:rPr>
                  <w:rFonts w:cs="Calibri"/>
                  <w:highlight w:val="yellow"/>
                </w:rPr>
                <w:lastRenderedPageBreak/>
                <w:t>the ASCT is a software based system</w:t>
              </w:r>
            </w:ins>
            <w:del w:id="5005" w:author="USER" w:date="2012-09-06T09:44:00Z">
              <w:r w:rsidRPr="001E7F20">
                <w:rPr>
                  <w:rFonts w:cs="Calibri"/>
                  <w:rPrChange w:id="5006" w:author="USER" w:date="2012-09-06T09:46:00Z">
                    <w:rPr>
                      <w:rFonts w:cs="Calibri"/>
                      <w:color w:val="0000FF"/>
                      <w:u w:val="single"/>
                    </w:rPr>
                  </w:rPrChange>
                </w:rPr>
                <w:delText>,</w:delText>
              </w:r>
            </w:del>
            <w:r w:rsidRPr="001E7F20">
              <w:rPr>
                <w:rFonts w:cs="Calibri"/>
                <w:rPrChange w:id="5007" w:author="USER" w:date="2012-09-06T09:46:00Z">
                  <w:rPr>
                    <w:rFonts w:cs="Calibri"/>
                    <w:color w:val="0000FF"/>
                    <w:u w:val="single"/>
                  </w:rPr>
                </w:rPrChange>
              </w:rPr>
              <w:t xml:space="preserve"> </w:t>
            </w:r>
            <w:del w:id="5008" w:author="USER" w:date="2012-09-06T09:45:00Z">
              <w:r w:rsidRPr="001E7F20">
                <w:rPr>
                  <w:rFonts w:cs="Calibri"/>
                  <w:rPrChange w:id="5009" w:author="USER" w:date="2012-09-06T09:46:00Z">
                    <w:rPr>
                      <w:rFonts w:cs="Calibri"/>
                      <w:color w:val="0000FF"/>
                      <w:u w:val="single"/>
                    </w:rPr>
                  </w:rPrChange>
                </w:rPr>
                <w:delText>and how it will be disposed.</w:delText>
              </w:r>
            </w:del>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5010" w:author="USER" w:date="2012-08-31T14:18:00Z">
                  <w:rPr>
                    <w:rFonts w:cs="Calibri"/>
                  </w:rPr>
                </w:rPrChange>
              </w:rPr>
            </w:pPr>
            <w:r w:rsidRPr="000B37AB">
              <w:rPr>
                <w:rFonts w:cs="Calibri"/>
                <w:highlight w:val="yellow"/>
                <w:rPrChange w:id="5011" w:author="USER" w:date="2012-09-12T09:37:00Z">
                  <w:rPr>
                    <w:rFonts w:cs="Calibri"/>
                    <w:color w:val="0000FF"/>
                    <w:u w:val="single"/>
                  </w:rPr>
                </w:rPrChange>
              </w:rPr>
              <w:lastRenderedPageBreak/>
              <w:t>7.11.0-2</w:t>
            </w:r>
          </w:p>
        </w:tc>
        <w:tc>
          <w:tcPr>
            <w:tcW w:w="10938" w:type="dxa"/>
            <w:shd w:val="clear" w:color="auto" w:fill="auto"/>
          </w:tcPr>
          <w:p w:rsidR="00A535CF" w:rsidRPr="007038D0" w:rsidRDefault="00A6537C" w:rsidP="00160ECC">
            <w:pPr>
              <w:tabs>
                <w:tab w:val="center" w:pos="4680"/>
                <w:tab w:val="right" w:pos="9360"/>
              </w:tabs>
              <w:rPr>
                <w:rFonts w:cs="Calibri"/>
                <w:strike/>
                <w:highlight w:val="yellow"/>
                <w:rPrChange w:id="5012" w:author="USER" w:date="2012-09-06T09:45:00Z">
                  <w:rPr>
                    <w:rFonts w:cs="Calibri"/>
                  </w:rPr>
                </w:rPrChange>
              </w:rPr>
            </w:pPr>
            <w:r w:rsidRPr="007038D0">
              <w:rPr>
                <w:rFonts w:cs="Calibri"/>
                <w:strike/>
              </w:rPr>
              <w:t>Describe how system components will be disposed of at the end of their useful life.</w:t>
            </w:r>
          </w:p>
        </w:tc>
      </w:tr>
    </w:tbl>
    <w:p w:rsidR="0023556C" w:rsidRDefault="0023556C">
      <w:r>
        <w:br w:type="page"/>
      </w: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2040"/>
        <w:gridCol w:w="10938"/>
        <w:tblGridChange w:id="5013">
          <w:tblGrid>
            <w:gridCol w:w="2040"/>
            <w:gridCol w:w="10938"/>
          </w:tblGrid>
        </w:tblGridChange>
      </w:tblGrid>
      <w:tr w:rsidR="00A535CF" w:rsidTr="00A535CF">
        <w:trPr>
          <w:tblHeader/>
        </w:trPr>
        <w:tc>
          <w:tcPr>
            <w:tcW w:w="2040" w:type="dxa"/>
            <w:shd w:val="clear" w:color="auto" w:fill="auto"/>
          </w:tcPr>
          <w:p w:rsidR="00A535CF" w:rsidRPr="00160ECC" w:rsidRDefault="00A535CF" w:rsidP="00C61C4A">
            <w:pPr>
              <w:pStyle w:val="TableHeading"/>
            </w:pPr>
            <w:r>
              <w:lastRenderedPageBreak/>
              <w:t>Con Ops Reference Number</w:t>
            </w:r>
          </w:p>
        </w:tc>
        <w:tc>
          <w:tcPr>
            <w:tcW w:w="10938" w:type="dxa"/>
            <w:shd w:val="clear" w:color="auto" w:fill="auto"/>
          </w:tcPr>
          <w:p w:rsidR="00A535CF" w:rsidRPr="00160ECC" w:rsidRDefault="00A535CF" w:rsidP="00C61C4A">
            <w:pPr>
              <w:pStyle w:val="TableHeading"/>
            </w:pPr>
            <w:r>
              <w:t>Concept of Operations Sample Statements</w:t>
            </w:r>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5014" w:author="USER" w:date="2012-08-31T14:18:00Z">
                  <w:rPr>
                    <w:rFonts w:cs="Calibri"/>
                  </w:rPr>
                </w:rPrChange>
              </w:rPr>
            </w:pPr>
            <w:r w:rsidRPr="001E7F20">
              <w:rPr>
                <w:rFonts w:cs="Calibri"/>
                <w:highlight w:val="yellow"/>
                <w:rPrChange w:id="5015" w:author="USER" w:date="2012-08-31T14:18:00Z">
                  <w:rPr>
                    <w:rFonts w:cs="Calibri"/>
                    <w:color w:val="0000FF"/>
                    <w:u w:val="single"/>
                  </w:rPr>
                </w:rPrChange>
              </w:rPr>
              <w:t>8</w:t>
            </w:r>
          </w:p>
        </w:tc>
        <w:tc>
          <w:tcPr>
            <w:tcW w:w="10938" w:type="dxa"/>
            <w:shd w:val="clear" w:color="auto" w:fill="auto"/>
          </w:tcPr>
          <w:p w:rsidR="00A535CF" w:rsidRPr="003308B9" w:rsidRDefault="001E7F20" w:rsidP="00160ECC">
            <w:pPr>
              <w:pStyle w:val="Heading1"/>
              <w:tabs>
                <w:tab w:val="center" w:pos="4680"/>
                <w:tab w:val="right" w:pos="9360"/>
              </w:tabs>
              <w:rPr>
                <w:highlight w:val="yellow"/>
                <w:rPrChange w:id="5016" w:author="USER" w:date="2012-08-31T14:18:00Z">
                  <w:rPr/>
                </w:rPrChange>
              </w:rPr>
            </w:pPr>
            <w:r w:rsidRPr="001E7F20">
              <w:rPr>
                <w:highlight w:val="yellow"/>
                <w:rPrChange w:id="5017" w:author="USER" w:date="2012-08-31T14:18:00Z">
                  <w:rPr>
                    <w:color w:val="0000FF"/>
                    <w:u w:val="single"/>
                  </w:rPr>
                </w:rPrChange>
              </w:rPr>
              <w:t>8 Chapter 8: Operational Scenarios</w:t>
            </w:r>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5018" w:author="USER" w:date="2012-08-31T14:18:00Z">
                  <w:rPr>
                    <w:rFonts w:cs="Calibri"/>
                  </w:rPr>
                </w:rPrChange>
              </w:rPr>
            </w:pPr>
            <w:r w:rsidRPr="001E7F20">
              <w:rPr>
                <w:rFonts w:cs="Calibri"/>
                <w:highlight w:val="yellow"/>
                <w:rPrChange w:id="5019" w:author="USER" w:date="2012-08-31T14:18:00Z">
                  <w:rPr>
                    <w:rFonts w:cs="Calibri"/>
                    <w:color w:val="0000FF"/>
                    <w:u w:val="single"/>
                  </w:rPr>
                </w:rPrChange>
              </w:rPr>
              <w:t>8.1</w:t>
            </w:r>
          </w:p>
        </w:tc>
        <w:tc>
          <w:tcPr>
            <w:tcW w:w="10938" w:type="dxa"/>
            <w:shd w:val="clear" w:color="auto" w:fill="auto"/>
          </w:tcPr>
          <w:p w:rsidR="00A535CF" w:rsidRPr="003308B9" w:rsidRDefault="001E7F20" w:rsidP="00160ECC">
            <w:pPr>
              <w:pStyle w:val="Heading2"/>
              <w:tabs>
                <w:tab w:val="center" w:pos="4680"/>
                <w:tab w:val="right" w:pos="9360"/>
              </w:tabs>
              <w:rPr>
                <w:highlight w:val="yellow"/>
                <w:rPrChange w:id="5020" w:author="USER" w:date="2012-08-31T14:18:00Z">
                  <w:rPr/>
                </w:rPrChange>
              </w:rPr>
            </w:pPr>
            <w:r w:rsidRPr="001E7F20">
              <w:rPr>
                <w:highlight w:val="yellow"/>
                <w:rPrChange w:id="5021" w:author="USER" w:date="2012-08-31T14:18:00Z">
                  <w:rPr>
                    <w:color w:val="0000FF"/>
                    <w:u w:val="single"/>
                  </w:rPr>
                </w:rPrChange>
              </w:rPr>
              <w:t>8.1 Overview</w:t>
            </w:r>
          </w:p>
        </w:tc>
      </w:tr>
      <w:tr w:rsidR="00A535CF" w:rsidTr="00A535CF">
        <w:tc>
          <w:tcPr>
            <w:tcW w:w="2040" w:type="dxa"/>
            <w:shd w:val="clear" w:color="auto" w:fill="auto"/>
          </w:tcPr>
          <w:p w:rsidR="00A535CF" w:rsidRPr="003308B9" w:rsidRDefault="001E7F20" w:rsidP="00160ECC">
            <w:pPr>
              <w:tabs>
                <w:tab w:val="center" w:pos="4680"/>
                <w:tab w:val="right" w:pos="9360"/>
              </w:tabs>
              <w:rPr>
                <w:rFonts w:cs="Calibri"/>
                <w:highlight w:val="yellow"/>
                <w:rPrChange w:id="5022" w:author="USER" w:date="2012-08-31T14:18:00Z">
                  <w:rPr>
                    <w:rFonts w:cs="Calibri"/>
                  </w:rPr>
                </w:rPrChange>
              </w:rPr>
            </w:pPr>
            <w:r w:rsidRPr="001E7F20">
              <w:rPr>
                <w:rFonts w:cs="Calibri"/>
                <w:highlight w:val="yellow"/>
                <w:rPrChange w:id="5023" w:author="USER" w:date="2012-08-31T14:18:00Z">
                  <w:rPr>
                    <w:rFonts w:cs="Calibri"/>
                    <w:color w:val="0000FF"/>
                    <w:u w:val="single"/>
                  </w:rPr>
                </w:rPrChange>
              </w:rPr>
              <w:t>8.1.0-1</w:t>
            </w:r>
          </w:p>
        </w:tc>
        <w:tc>
          <w:tcPr>
            <w:tcW w:w="10938" w:type="dxa"/>
            <w:shd w:val="clear" w:color="auto" w:fill="auto"/>
          </w:tcPr>
          <w:p w:rsidR="00A535CF" w:rsidRPr="003308B9" w:rsidRDefault="001E7F20" w:rsidP="00160ECC">
            <w:pPr>
              <w:tabs>
                <w:tab w:val="center" w:pos="4680"/>
                <w:tab w:val="right" w:pos="9360"/>
              </w:tabs>
              <w:rPr>
                <w:rFonts w:cs="Calibri"/>
                <w:highlight w:val="yellow"/>
                <w:rPrChange w:id="5024" w:author="USER" w:date="2012-08-31T14:18:00Z">
                  <w:rPr>
                    <w:rFonts w:cs="Calibri"/>
                  </w:rPr>
                </w:rPrChange>
              </w:rPr>
            </w:pPr>
            <w:r w:rsidRPr="001E7F20">
              <w:rPr>
                <w:rFonts w:cs="Calibri"/>
                <w:highlight w:val="yellow"/>
                <w:rPrChange w:id="5025" w:author="USER" w:date="2012-08-31T14:18:00Z">
                  <w:rPr>
                    <w:rFonts w:cs="Calibri"/>
                    <w:color w:val="0000FF"/>
                    <w:u w:val="single"/>
                  </w:rPr>
                </w:rPrChange>
              </w:rPr>
              <w:t>The following operational scenarios describe how the system is expected to operate under various conditions. The proposed ASCT system is expected to be able to manage the following operational scenarios and issues envisioned for both the current and future project locations. Scenarios are described for the following operational conditions: (Edit to suit your situation.)</w:t>
            </w:r>
          </w:p>
          <w:p w:rsidR="00A535CF" w:rsidRPr="003308B9" w:rsidRDefault="001E7F20" w:rsidP="00160ECC">
            <w:pPr>
              <w:numPr>
                <w:ilvl w:val="0"/>
                <w:numId w:val="11"/>
              </w:numPr>
              <w:tabs>
                <w:tab w:val="center" w:pos="4680"/>
                <w:tab w:val="right" w:pos="9360"/>
              </w:tabs>
              <w:rPr>
                <w:rFonts w:cs="Calibri"/>
                <w:highlight w:val="yellow"/>
                <w:rPrChange w:id="5026" w:author="USER" w:date="2012-08-31T14:18:00Z">
                  <w:rPr>
                    <w:rFonts w:cs="Calibri"/>
                  </w:rPr>
                </w:rPrChange>
              </w:rPr>
            </w:pPr>
            <w:r w:rsidRPr="001E7F20">
              <w:rPr>
                <w:rFonts w:cs="Calibri"/>
                <w:highlight w:val="yellow"/>
                <w:rPrChange w:id="5027" w:author="USER" w:date="2012-08-31T14:18:00Z">
                  <w:rPr>
                    <w:rFonts w:cs="Calibri"/>
                    <w:color w:val="0000FF"/>
                    <w:u w:val="single"/>
                  </w:rPr>
                </w:rPrChange>
              </w:rPr>
              <w:t>Typical heavy congested conditions</w:t>
            </w:r>
            <w:ins w:id="5028" w:author="USER" w:date="2012-09-04T12:15:00Z">
              <w:r w:rsidR="004D0B12">
                <w:rPr>
                  <w:rFonts w:cs="Calibri"/>
                  <w:highlight w:val="yellow"/>
                </w:rPr>
                <w:t xml:space="preserve"> at </w:t>
              </w:r>
            </w:ins>
            <w:ins w:id="5029" w:author="USER" w:date="2012-09-06T07:20:00Z">
              <w:r w:rsidR="004D0B12">
                <w:rPr>
                  <w:rFonts w:cs="Calibri"/>
                  <w:highlight w:val="yellow"/>
                </w:rPr>
                <w:t>for freeway and critical intersection control</w:t>
              </w:r>
            </w:ins>
          </w:p>
          <w:p w:rsidR="00A535CF" w:rsidRPr="00111093" w:rsidRDefault="001E7F20" w:rsidP="00160ECC">
            <w:pPr>
              <w:numPr>
                <w:ilvl w:val="0"/>
                <w:numId w:val="11"/>
              </w:numPr>
              <w:tabs>
                <w:tab w:val="center" w:pos="4680"/>
                <w:tab w:val="right" w:pos="9360"/>
              </w:tabs>
              <w:rPr>
                <w:rFonts w:cs="Calibri"/>
                <w:strike/>
                <w:rPrChange w:id="5030" w:author="USER" w:date="2012-09-05T13:55:00Z">
                  <w:rPr>
                    <w:rFonts w:cs="Calibri"/>
                  </w:rPr>
                </w:rPrChange>
              </w:rPr>
            </w:pPr>
            <w:r w:rsidRPr="001E7F20">
              <w:rPr>
                <w:rFonts w:cs="Calibri"/>
                <w:strike/>
                <w:rPrChange w:id="5031" w:author="USER" w:date="2012-09-05T13:55:00Z">
                  <w:rPr>
                    <w:rFonts w:cs="Calibri"/>
                    <w:color w:val="0000FF"/>
                    <w:u w:val="single"/>
                  </w:rPr>
                </w:rPrChange>
              </w:rPr>
              <w:t>Typical heavy uncongested conditions</w:t>
            </w:r>
          </w:p>
          <w:p w:rsidR="00A535CF" w:rsidRPr="005810FE" w:rsidRDefault="001E7F20" w:rsidP="00160ECC">
            <w:pPr>
              <w:numPr>
                <w:ilvl w:val="0"/>
                <w:numId w:val="11"/>
              </w:numPr>
              <w:tabs>
                <w:tab w:val="center" w:pos="4680"/>
                <w:tab w:val="right" w:pos="9360"/>
              </w:tabs>
              <w:rPr>
                <w:rFonts w:cs="Calibri"/>
                <w:strike/>
                <w:rPrChange w:id="5032" w:author="USER" w:date="2012-09-05T13:28:00Z">
                  <w:rPr>
                    <w:rFonts w:cs="Calibri"/>
                  </w:rPr>
                </w:rPrChange>
              </w:rPr>
            </w:pPr>
            <w:r w:rsidRPr="001E7F20">
              <w:rPr>
                <w:rFonts w:cs="Calibri"/>
                <w:strike/>
                <w:rPrChange w:id="5033" w:author="USER" w:date="2012-09-05T13:28:00Z">
                  <w:rPr>
                    <w:rFonts w:cs="Calibri"/>
                    <w:color w:val="0000FF"/>
                    <w:u w:val="single"/>
                  </w:rPr>
                </w:rPrChange>
              </w:rPr>
              <w:t>Moderate balanced flows</w:t>
            </w:r>
          </w:p>
          <w:p w:rsidR="00A535CF" w:rsidRPr="003308B9" w:rsidRDefault="001E7F20" w:rsidP="00160ECC">
            <w:pPr>
              <w:numPr>
                <w:ilvl w:val="0"/>
                <w:numId w:val="11"/>
              </w:numPr>
              <w:tabs>
                <w:tab w:val="center" w:pos="4680"/>
                <w:tab w:val="right" w:pos="9360"/>
              </w:tabs>
              <w:rPr>
                <w:rFonts w:cs="Calibri"/>
                <w:highlight w:val="yellow"/>
                <w:rPrChange w:id="5034" w:author="USER" w:date="2012-08-31T14:18:00Z">
                  <w:rPr>
                    <w:rFonts w:cs="Calibri"/>
                  </w:rPr>
                </w:rPrChange>
              </w:rPr>
            </w:pPr>
            <w:r w:rsidRPr="001E7F20">
              <w:rPr>
                <w:rFonts w:cs="Calibri"/>
                <w:highlight w:val="yellow"/>
                <w:rPrChange w:id="5035" w:author="USER" w:date="2012-08-31T14:18:00Z">
                  <w:rPr>
                    <w:rFonts w:cs="Calibri"/>
                    <w:color w:val="0000FF"/>
                    <w:u w:val="single"/>
                  </w:rPr>
                </w:rPrChange>
              </w:rPr>
              <w:t>Light</w:t>
            </w:r>
            <w:ins w:id="5036" w:author="USER" w:date="2012-09-05T13:57:00Z">
              <w:r w:rsidR="00FC79CB">
                <w:rPr>
                  <w:rFonts w:cs="Calibri"/>
                  <w:highlight w:val="yellow"/>
                </w:rPr>
                <w:t xml:space="preserve"> to moderate</w:t>
              </w:r>
            </w:ins>
            <w:r w:rsidRPr="001E7F20">
              <w:rPr>
                <w:rFonts w:cs="Calibri"/>
                <w:highlight w:val="yellow"/>
                <w:rPrChange w:id="5037" w:author="USER" w:date="2012-08-31T14:18:00Z">
                  <w:rPr>
                    <w:rFonts w:cs="Calibri"/>
                    <w:color w:val="0000FF"/>
                    <w:u w:val="single"/>
                  </w:rPr>
                </w:rPrChange>
              </w:rPr>
              <w:t xml:space="preserve"> balanced flows</w:t>
            </w:r>
          </w:p>
          <w:p w:rsidR="00A535CF" w:rsidRPr="009D3BB5" w:rsidRDefault="001E7F20" w:rsidP="00160ECC">
            <w:pPr>
              <w:numPr>
                <w:ilvl w:val="0"/>
                <w:numId w:val="11"/>
              </w:numPr>
              <w:tabs>
                <w:tab w:val="center" w:pos="4680"/>
                <w:tab w:val="right" w:pos="9360"/>
              </w:tabs>
              <w:rPr>
                <w:rFonts w:cs="Calibri"/>
                <w:strike/>
                <w:rPrChange w:id="5038" w:author="USER" w:date="2012-09-04T09:43:00Z">
                  <w:rPr>
                    <w:rFonts w:cs="Calibri"/>
                  </w:rPr>
                </w:rPrChange>
              </w:rPr>
            </w:pPr>
            <w:r w:rsidRPr="001E7F20">
              <w:rPr>
                <w:rFonts w:cs="Calibri"/>
                <w:strike/>
                <w:rPrChange w:id="5039" w:author="USER" w:date="2012-09-04T09:43:00Z">
                  <w:rPr>
                    <w:rFonts w:cs="Calibri"/>
                    <w:color w:val="0000FF"/>
                    <w:u w:val="single"/>
                  </w:rPr>
                </w:rPrChange>
              </w:rPr>
              <w:t>Demand affecting event</w:t>
            </w:r>
          </w:p>
          <w:p w:rsidR="00A535CF" w:rsidRPr="009D3BB5" w:rsidRDefault="001E7F20" w:rsidP="00160ECC">
            <w:pPr>
              <w:numPr>
                <w:ilvl w:val="0"/>
                <w:numId w:val="11"/>
              </w:numPr>
              <w:tabs>
                <w:tab w:val="center" w:pos="4680"/>
                <w:tab w:val="right" w:pos="9360"/>
              </w:tabs>
              <w:rPr>
                <w:rFonts w:cs="Calibri"/>
                <w:strike/>
                <w:rPrChange w:id="5040" w:author="USER" w:date="2012-09-04T09:43:00Z">
                  <w:rPr>
                    <w:rFonts w:cs="Calibri"/>
                  </w:rPr>
                </w:rPrChange>
              </w:rPr>
            </w:pPr>
            <w:r w:rsidRPr="001E7F20">
              <w:rPr>
                <w:rFonts w:cs="Calibri"/>
                <w:strike/>
                <w:rPrChange w:id="5041" w:author="USER" w:date="2012-09-04T09:43:00Z">
                  <w:rPr>
                    <w:rFonts w:cs="Calibri"/>
                    <w:color w:val="0000FF"/>
                    <w:u w:val="single"/>
                  </w:rPr>
                </w:rPrChange>
              </w:rPr>
              <w:t>Capacity affecting event</w:t>
            </w:r>
          </w:p>
          <w:p w:rsidR="00A535CF" w:rsidRPr="003308B9" w:rsidRDefault="001E7F20" w:rsidP="00160ECC">
            <w:pPr>
              <w:numPr>
                <w:ilvl w:val="0"/>
                <w:numId w:val="11"/>
              </w:numPr>
              <w:tabs>
                <w:tab w:val="center" w:pos="4680"/>
                <w:tab w:val="right" w:pos="9360"/>
              </w:tabs>
              <w:rPr>
                <w:rFonts w:cs="Calibri"/>
                <w:highlight w:val="yellow"/>
                <w:rPrChange w:id="5042" w:author="USER" w:date="2012-08-31T14:18:00Z">
                  <w:rPr>
                    <w:rFonts w:cs="Calibri"/>
                  </w:rPr>
                </w:rPrChange>
              </w:rPr>
            </w:pPr>
            <w:r w:rsidRPr="001E7F20">
              <w:rPr>
                <w:rFonts w:cs="Calibri"/>
                <w:highlight w:val="yellow"/>
                <w:rPrChange w:id="5043" w:author="USER" w:date="2012-08-31T14:18:00Z">
                  <w:rPr>
                    <w:rFonts w:cs="Calibri"/>
                    <w:color w:val="0000FF"/>
                    <w:u w:val="single"/>
                  </w:rPr>
                </w:rPrChange>
              </w:rPr>
              <w:t>Fault conditions (communications, detection, adaptive processor)</w:t>
            </w:r>
          </w:p>
          <w:p w:rsidR="00A535CF" w:rsidRPr="003308B9" w:rsidRDefault="001E7F20" w:rsidP="00160ECC">
            <w:pPr>
              <w:numPr>
                <w:ilvl w:val="0"/>
                <w:numId w:val="11"/>
              </w:numPr>
              <w:tabs>
                <w:tab w:val="center" w:pos="4680"/>
                <w:tab w:val="right" w:pos="9360"/>
              </w:tabs>
              <w:rPr>
                <w:rFonts w:cs="Calibri"/>
                <w:highlight w:val="yellow"/>
                <w:rPrChange w:id="5044" w:author="USER" w:date="2012-08-31T14:18:00Z">
                  <w:rPr>
                    <w:rFonts w:cs="Calibri"/>
                  </w:rPr>
                </w:rPrChange>
              </w:rPr>
            </w:pPr>
            <w:r w:rsidRPr="001E7F20">
              <w:rPr>
                <w:rFonts w:cs="Calibri"/>
                <w:highlight w:val="yellow"/>
                <w:rPrChange w:id="5045" w:author="USER" w:date="2012-08-31T14:18:00Z">
                  <w:rPr>
                    <w:rFonts w:cs="Calibri"/>
                    <w:color w:val="0000FF"/>
                    <w:u w:val="single"/>
                  </w:rPr>
                </w:rPrChange>
              </w:rPr>
              <w:t>Signal priority and preemption</w:t>
            </w:r>
          </w:p>
          <w:p w:rsidR="00A535CF" w:rsidRPr="003308B9" w:rsidRDefault="001E7F20" w:rsidP="00160ECC">
            <w:pPr>
              <w:numPr>
                <w:ilvl w:val="0"/>
                <w:numId w:val="11"/>
              </w:numPr>
              <w:tabs>
                <w:tab w:val="center" w:pos="4680"/>
                <w:tab w:val="right" w:pos="9360"/>
              </w:tabs>
              <w:rPr>
                <w:rFonts w:cs="Calibri"/>
                <w:highlight w:val="yellow"/>
                <w:rPrChange w:id="5046" w:author="USER" w:date="2012-08-31T14:18:00Z">
                  <w:rPr>
                    <w:rFonts w:cs="Calibri"/>
                  </w:rPr>
                </w:rPrChange>
              </w:rPr>
            </w:pPr>
            <w:r w:rsidRPr="001E7F20">
              <w:rPr>
                <w:rFonts w:cs="Calibri"/>
                <w:highlight w:val="yellow"/>
                <w:rPrChange w:id="5047" w:author="USER" w:date="2012-08-31T14:18:00Z">
                  <w:rPr>
                    <w:rFonts w:cs="Calibri"/>
                    <w:color w:val="0000FF"/>
                    <w:u w:val="single"/>
                  </w:rPr>
                </w:rPrChange>
              </w:rPr>
              <w:t>Pedestrians</w:t>
            </w:r>
          </w:p>
          <w:p w:rsidR="00A535CF" w:rsidRPr="003308B9" w:rsidRDefault="001E7F20" w:rsidP="00160ECC">
            <w:pPr>
              <w:numPr>
                <w:ilvl w:val="0"/>
                <w:numId w:val="11"/>
              </w:numPr>
              <w:tabs>
                <w:tab w:val="center" w:pos="4680"/>
                <w:tab w:val="right" w:pos="9360"/>
              </w:tabs>
              <w:rPr>
                <w:rFonts w:cs="Calibri"/>
                <w:highlight w:val="yellow"/>
                <w:rPrChange w:id="5048" w:author="USER" w:date="2012-08-31T14:18:00Z">
                  <w:rPr>
                    <w:rFonts w:cs="Calibri"/>
                  </w:rPr>
                </w:rPrChange>
              </w:rPr>
            </w:pPr>
            <w:r w:rsidRPr="001E7F20">
              <w:rPr>
                <w:rFonts w:cs="Calibri"/>
                <w:highlight w:val="yellow"/>
                <w:rPrChange w:id="5049" w:author="USER" w:date="2012-08-31T14:18:00Z">
                  <w:rPr>
                    <w:rFonts w:cs="Calibri"/>
                    <w:color w:val="0000FF"/>
                    <w:u w:val="single"/>
                  </w:rPr>
                </w:rPrChange>
              </w:rPr>
              <w:t>Installation</w:t>
            </w:r>
          </w:p>
          <w:p w:rsidR="00A535CF" w:rsidRPr="003308B9" w:rsidRDefault="00A535CF" w:rsidP="00160ECC">
            <w:pPr>
              <w:rPr>
                <w:rFonts w:cs="Calibri"/>
                <w:highlight w:val="yellow"/>
                <w:rPrChange w:id="5050" w:author="USER" w:date="2012-08-31T14:18:00Z">
                  <w:rPr>
                    <w:rFonts w:cs="Calibri"/>
                  </w:rPr>
                </w:rPrChange>
              </w:rPr>
            </w:pPr>
          </w:p>
          <w:p w:rsidR="00A535CF" w:rsidRPr="003308B9" w:rsidRDefault="001E7F20" w:rsidP="00160ECC">
            <w:pPr>
              <w:rPr>
                <w:rFonts w:cs="Calibri"/>
                <w:highlight w:val="yellow"/>
                <w:rPrChange w:id="5051" w:author="USER" w:date="2012-08-31T14:18:00Z">
                  <w:rPr>
                    <w:rFonts w:cs="Calibri"/>
                  </w:rPr>
                </w:rPrChange>
              </w:rPr>
            </w:pPr>
            <w:r w:rsidRPr="001E7F20">
              <w:rPr>
                <w:rFonts w:cs="Calibri"/>
                <w:highlight w:val="yellow"/>
                <w:rPrChange w:id="5052" w:author="USER" w:date="2012-08-31T14:18:00Z">
                  <w:rPr>
                    <w:rFonts w:cs="Calibri"/>
                    <w:color w:val="0000FF"/>
                    <w:u w:val="single"/>
                  </w:rPr>
                </w:rPrChange>
              </w:rPr>
              <w:t>(For each scenario, describe the following elements:</w:t>
            </w:r>
          </w:p>
          <w:p w:rsidR="00A535CF" w:rsidRPr="003308B9" w:rsidRDefault="001E7F20" w:rsidP="00160ECC">
            <w:pPr>
              <w:numPr>
                <w:ilvl w:val="0"/>
                <w:numId w:val="11"/>
              </w:numPr>
              <w:rPr>
                <w:rFonts w:cs="Calibri"/>
                <w:highlight w:val="yellow"/>
                <w:rPrChange w:id="5053" w:author="USER" w:date="2012-08-31T14:18:00Z">
                  <w:rPr>
                    <w:rFonts w:cs="Calibri"/>
                  </w:rPr>
                </w:rPrChange>
              </w:rPr>
            </w:pPr>
            <w:r w:rsidRPr="001E7F20">
              <w:rPr>
                <w:rFonts w:cs="Calibri"/>
                <w:highlight w:val="yellow"/>
                <w:rPrChange w:id="5054" w:author="USER" w:date="2012-08-31T14:18:00Z">
                  <w:rPr>
                    <w:rFonts w:cs="Calibri"/>
                    <w:color w:val="0000FF"/>
                    <w:u w:val="single"/>
                  </w:rPr>
                </w:rPrChange>
              </w:rPr>
              <w:t>Network</w:t>
            </w:r>
          </w:p>
          <w:p w:rsidR="00A535CF" w:rsidRPr="003308B9" w:rsidRDefault="001E7F20" w:rsidP="00160ECC">
            <w:pPr>
              <w:numPr>
                <w:ilvl w:val="0"/>
                <w:numId w:val="11"/>
              </w:numPr>
              <w:rPr>
                <w:rFonts w:cs="Calibri"/>
                <w:highlight w:val="yellow"/>
                <w:rPrChange w:id="5055" w:author="USER" w:date="2012-08-31T14:18:00Z">
                  <w:rPr>
                    <w:rFonts w:cs="Calibri"/>
                  </w:rPr>
                </w:rPrChange>
              </w:rPr>
            </w:pPr>
            <w:r w:rsidRPr="001E7F20">
              <w:rPr>
                <w:rFonts w:cs="Calibri"/>
                <w:highlight w:val="yellow"/>
                <w:rPrChange w:id="5056" w:author="USER" w:date="2012-08-31T14:18:00Z">
                  <w:rPr>
                    <w:rFonts w:cs="Calibri"/>
                    <w:color w:val="0000FF"/>
                    <w:u w:val="single"/>
                  </w:rPr>
                </w:rPrChange>
              </w:rPr>
              <w:t>Traffic conditions</w:t>
            </w:r>
          </w:p>
          <w:p w:rsidR="00A535CF" w:rsidRPr="003308B9" w:rsidRDefault="001E7F20" w:rsidP="00160ECC">
            <w:pPr>
              <w:numPr>
                <w:ilvl w:val="0"/>
                <w:numId w:val="11"/>
              </w:numPr>
              <w:rPr>
                <w:rFonts w:cs="Calibri"/>
                <w:highlight w:val="yellow"/>
                <w:rPrChange w:id="5057" w:author="USER" w:date="2012-08-31T14:18:00Z">
                  <w:rPr>
                    <w:rFonts w:cs="Calibri"/>
                  </w:rPr>
                </w:rPrChange>
              </w:rPr>
            </w:pPr>
            <w:r w:rsidRPr="001E7F20">
              <w:rPr>
                <w:rFonts w:cs="Calibri"/>
                <w:highlight w:val="yellow"/>
                <w:rPrChange w:id="5058" w:author="USER" w:date="2012-08-31T14:18:00Z">
                  <w:rPr>
                    <w:rFonts w:cs="Calibri"/>
                    <w:color w:val="0000FF"/>
                    <w:u w:val="single"/>
                  </w:rPr>
                </w:rPrChange>
              </w:rPr>
              <w:t>Operational objectives</w:t>
            </w:r>
          </w:p>
          <w:p w:rsidR="00A535CF" w:rsidRPr="003308B9" w:rsidRDefault="001E7F20" w:rsidP="00160ECC">
            <w:pPr>
              <w:numPr>
                <w:ilvl w:val="0"/>
                <w:numId w:val="11"/>
              </w:numPr>
              <w:rPr>
                <w:rFonts w:cs="Calibri"/>
                <w:highlight w:val="yellow"/>
                <w:rPrChange w:id="5059" w:author="USER" w:date="2012-08-31T14:18:00Z">
                  <w:rPr>
                    <w:rFonts w:cs="Calibri"/>
                  </w:rPr>
                </w:rPrChange>
              </w:rPr>
            </w:pPr>
            <w:r w:rsidRPr="001E7F20">
              <w:rPr>
                <w:rFonts w:cs="Calibri"/>
                <w:highlight w:val="yellow"/>
                <w:rPrChange w:id="5060" w:author="USER" w:date="2012-08-31T14:18:00Z">
                  <w:rPr>
                    <w:rFonts w:cs="Calibri"/>
                    <w:color w:val="0000FF"/>
                    <w:u w:val="single"/>
                  </w:rPr>
                </w:rPrChange>
              </w:rPr>
              <w:t>Coordination and timing strategies</w:t>
            </w:r>
          </w:p>
          <w:p w:rsidR="00A535CF" w:rsidRPr="003308B9" w:rsidRDefault="001E7F20" w:rsidP="00160ECC">
            <w:pPr>
              <w:numPr>
                <w:ilvl w:val="0"/>
                <w:numId w:val="11"/>
              </w:numPr>
              <w:rPr>
                <w:rFonts w:cs="Calibri"/>
                <w:highlight w:val="yellow"/>
                <w:rPrChange w:id="5061" w:author="USER" w:date="2012-08-31T14:18:00Z">
                  <w:rPr>
                    <w:rFonts w:cs="Calibri"/>
                  </w:rPr>
                </w:rPrChange>
              </w:rPr>
            </w:pPr>
            <w:r w:rsidRPr="001E7F20">
              <w:rPr>
                <w:rFonts w:cs="Calibri"/>
                <w:highlight w:val="yellow"/>
                <w:rPrChange w:id="5062" w:author="USER" w:date="2012-08-31T14:18:00Z">
                  <w:rPr>
                    <w:rFonts w:cs="Calibri"/>
                    <w:color w:val="0000FF"/>
                    <w:u w:val="single"/>
                  </w:rPr>
                </w:rPrChange>
              </w:rPr>
              <w:t>Summary of operations.)</w:t>
            </w:r>
          </w:p>
        </w:tc>
      </w:tr>
      <w:tr w:rsidR="00A535CF" w:rsidTr="00A535CF">
        <w:tc>
          <w:tcPr>
            <w:tcW w:w="2040" w:type="dxa"/>
            <w:shd w:val="clear" w:color="auto" w:fill="auto"/>
          </w:tcPr>
          <w:p w:rsidR="00A535CF" w:rsidRPr="003308B9" w:rsidRDefault="001E7F20" w:rsidP="00160ECC">
            <w:pPr>
              <w:rPr>
                <w:rFonts w:cs="Calibri"/>
                <w:highlight w:val="yellow"/>
                <w:rPrChange w:id="5063" w:author="USER" w:date="2012-08-31T14:21:00Z">
                  <w:rPr>
                    <w:rFonts w:cs="Calibri"/>
                  </w:rPr>
                </w:rPrChange>
              </w:rPr>
            </w:pPr>
            <w:r w:rsidRPr="001E7F20">
              <w:rPr>
                <w:rFonts w:cs="Calibri"/>
                <w:highlight w:val="yellow"/>
                <w:rPrChange w:id="5064" w:author="USER" w:date="2012-08-31T14:21:00Z">
                  <w:rPr>
                    <w:rFonts w:cs="Calibri"/>
                    <w:color w:val="0000FF"/>
                    <w:u w:val="single"/>
                  </w:rPr>
                </w:rPrChange>
              </w:rPr>
              <w:lastRenderedPageBreak/>
              <w:t>8.2</w:t>
            </w:r>
          </w:p>
        </w:tc>
        <w:tc>
          <w:tcPr>
            <w:tcW w:w="10938" w:type="dxa"/>
            <w:shd w:val="clear" w:color="auto" w:fill="auto"/>
          </w:tcPr>
          <w:p w:rsidR="00A535CF" w:rsidRPr="003308B9" w:rsidRDefault="001E7F20" w:rsidP="00160ECC">
            <w:pPr>
              <w:pStyle w:val="Heading2"/>
              <w:rPr>
                <w:highlight w:val="yellow"/>
                <w:rPrChange w:id="5065" w:author="USER" w:date="2012-08-31T14:21:00Z">
                  <w:rPr/>
                </w:rPrChange>
              </w:rPr>
            </w:pPr>
            <w:r w:rsidRPr="001E7F20">
              <w:rPr>
                <w:highlight w:val="yellow"/>
                <w:rPrChange w:id="5066" w:author="USER" w:date="2012-08-31T14:21:00Z">
                  <w:rPr>
                    <w:color w:val="0000FF"/>
                    <w:u w:val="single"/>
                  </w:rPr>
                </w:rPrChange>
              </w:rPr>
              <w:t xml:space="preserve">8.2 </w:t>
            </w:r>
            <w:r w:rsidRPr="001E7F20">
              <w:rPr>
                <w:b w:val="0"/>
                <w:bCs w:val="0"/>
                <w:highlight w:val="yellow"/>
                <w:rPrChange w:id="5067" w:author="USER" w:date="2012-08-31T14:21:00Z">
                  <w:rPr>
                    <w:b w:val="0"/>
                    <w:bCs w:val="0"/>
                    <w:color w:val="0000FF"/>
                    <w:u w:val="single"/>
                  </w:rPr>
                </w:rPrChange>
              </w:rPr>
              <w:tab/>
              <w:t>Typical Heavy (congested) Traffic</w:t>
            </w:r>
          </w:p>
        </w:tc>
      </w:tr>
      <w:tr w:rsidR="00A535CF" w:rsidTr="00A535CF">
        <w:tc>
          <w:tcPr>
            <w:tcW w:w="2040" w:type="dxa"/>
            <w:shd w:val="clear" w:color="auto" w:fill="auto"/>
          </w:tcPr>
          <w:p w:rsidR="00A535CF" w:rsidRPr="003308B9" w:rsidRDefault="001E7F20" w:rsidP="00160ECC">
            <w:pPr>
              <w:rPr>
                <w:rFonts w:cs="Calibri"/>
                <w:highlight w:val="yellow"/>
                <w:rPrChange w:id="5068" w:author="USER" w:date="2012-08-31T14:21:00Z">
                  <w:rPr>
                    <w:rFonts w:cs="Calibri"/>
                  </w:rPr>
                </w:rPrChange>
              </w:rPr>
            </w:pPr>
            <w:r w:rsidRPr="001E7F20">
              <w:rPr>
                <w:rFonts w:cs="Calibri"/>
                <w:highlight w:val="yellow"/>
                <w:rPrChange w:id="5069" w:author="USER" w:date="2012-08-31T14:21:00Z">
                  <w:rPr>
                    <w:rFonts w:cs="Calibri"/>
                    <w:color w:val="0000FF"/>
                    <w:u w:val="single"/>
                  </w:rPr>
                </w:rPrChange>
              </w:rPr>
              <w:t>8.2.1</w:t>
            </w:r>
          </w:p>
        </w:tc>
        <w:tc>
          <w:tcPr>
            <w:tcW w:w="10938" w:type="dxa"/>
            <w:shd w:val="clear" w:color="auto" w:fill="auto"/>
          </w:tcPr>
          <w:p w:rsidR="00A535CF" w:rsidRPr="003308B9" w:rsidRDefault="001E7F20" w:rsidP="00160ECC">
            <w:pPr>
              <w:pStyle w:val="Heading3"/>
              <w:rPr>
                <w:highlight w:val="yellow"/>
                <w:rPrChange w:id="5070" w:author="USER" w:date="2012-08-31T14:21:00Z">
                  <w:rPr/>
                </w:rPrChange>
              </w:rPr>
            </w:pPr>
            <w:r w:rsidRPr="001E7F20">
              <w:rPr>
                <w:highlight w:val="yellow"/>
                <w:rPrChange w:id="5071" w:author="USER" w:date="2012-08-31T14:21:00Z">
                  <w:rPr>
                    <w:color w:val="0000FF"/>
                    <w:u w:val="single"/>
                  </w:rPr>
                </w:rPrChange>
              </w:rPr>
              <w:t xml:space="preserve">8.2.1 </w:t>
            </w:r>
            <w:r w:rsidRPr="001E7F20">
              <w:rPr>
                <w:highlight w:val="yellow"/>
                <w:rPrChange w:id="5072" w:author="USER" w:date="2012-08-31T14:21:00Z">
                  <w:rPr>
                    <w:color w:val="0000FF"/>
                    <w:u w:val="single"/>
                  </w:rPr>
                </w:rPrChange>
              </w:rPr>
              <w:tab/>
              <w:t xml:space="preserve">Example: </w:t>
            </w:r>
            <w:r w:rsidRPr="001E7F20">
              <w:rPr>
                <w:strike/>
                <w:rPrChange w:id="5073" w:author="USER" w:date="2012-09-04T11:42:00Z">
                  <w:rPr>
                    <w:color w:val="0000FF"/>
                    <w:u w:val="single"/>
                  </w:rPr>
                </w:rPrChange>
              </w:rPr>
              <w:t xml:space="preserve">Arterial Road </w:t>
            </w:r>
            <w:del w:id="5074" w:author="USER" w:date="2012-09-04T09:50:00Z">
              <w:r w:rsidRPr="001E7F20">
                <w:rPr>
                  <w:strike/>
                  <w:rPrChange w:id="5075" w:author="USER" w:date="2012-09-04T11:42:00Z">
                    <w:rPr>
                      <w:color w:val="0000FF"/>
                      <w:u w:val="single"/>
                    </w:rPr>
                  </w:rPrChange>
                </w:rPr>
                <w:delText>with Diamond interchange</w:delText>
              </w:r>
            </w:del>
            <w:ins w:id="5076" w:author="USER" w:date="2012-09-04T11:41:00Z">
              <w:r w:rsidRPr="001E7F20">
                <w:rPr>
                  <w:rPrChange w:id="5077" w:author="USER" w:date="2012-09-04T11:42:00Z">
                    <w:rPr>
                      <w:color w:val="0000FF"/>
                      <w:highlight w:val="yellow"/>
                      <w:u w:val="single"/>
                    </w:rPr>
                  </w:rPrChange>
                </w:rPr>
                <w:t xml:space="preserve"> </w:t>
              </w:r>
              <w:r w:rsidRPr="001E7F20">
                <w:rPr>
                  <w:highlight w:val="yellow"/>
                  <w:rPrChange w:id="5078" w:author="USER" w:date="2012-09-04T15:46:00Z">
                    <w:rPr>
                      <w:strike/>
                      <w:color w:val="0000FF"/>
                      <w:highlight w:val="yellow"/>
                      <w:u w:val="single"/>
                    </w:rPr>
                  </w:rPrChange>
                </w:rPr>
                <w:t xml:space="preserve">Arterial Road </w:t>
              </w:r>
              <w:r w:rsidR="00353D08" w:rsidRPr="004B2DC3">
                <w:rPr>
                  <w:highlight w:val="yellow"/>
                </w:rPr>
                <w:t>with Freeway interchange (Peak Periods)</w:t>
              </w:r>
            </w:ins>
          </w:p>
        </w:tc>
      </w:tr>
      <w:tr w:rsidR="00A535CF" w:rsidTr="00A535CF">
        <w:tc>
          <w:tcPr>
            <w:tcW w:w="2040" w:type="dxa"/>
            <w:shd w:val="clear" w:color="auto" w:fill="auto"/>
          </w:tcPr>
          <w:p w:rsidR="00A535CF" w:rsidRPr="00057274" w:rsidRDefault="001E7F20" w:rsidP="00160ECC">
            <w:pPr>
              <w:rPr>
                <w:rFonts w:cs="Calibri"/>
                <w:highlight w:val="yellow"/>
                <w:rPrChange w:id="5079" w:author="USER" w:date="2012-08-31T15:41:00Z">
                  <w:rPr>
                    <w:rFonts w:cs="Calibri"/>
                  </w:rPr>
                </w:rPrChange>
              </w:rPr>
            </w:pPr>
            <w:r w:rsidRPr="001E7F20">
              <w:rPr>
                <w:rFonts w:cs="Calibri"/>
                <w:highlight w:val="yellow"/>
                <w:rPrChange w:id="5080" w:author="USER" w:date="2012-08-31T15:41:00Z">
                  <w:rPr>
                    <w:rFonts w:cs="Calibri"/>
                    <w:color w:val="0000FF"/>
                    <w:u w:val="single"/>
                  </w:rPr>
                </w:rPrChange>
              </w:rPr>
              <w:t>8.2.1.1</w:t>
            </w:r>
          </w:p>
        </w:tc>
        <w:tc>
          <w:tcPr>
            <w:tcW w:w="10938" w:type="dxa"/>
            <w:shd w:val="clear" w:color="auto" w:fill="auto"/>
          </w:tcPr>
          <w:p w:rsidR="00A535CF" w:rsidRPr="00057274" w:rsidRDefault="001E7F20" w:rsidP="00160ECC">
            <w:pPr>
              <w:pStyle w:val="Heading4"/>
              <w:rPr>
                <w:highlight w:val="yellow"/>
                <w:rPrChange w:id="5081" w:author="USER" w:date="2012-08-31T15:41:00Z">
                  <w:rPr/>
                </w:rPrChange>
              </w:rPr>
            </w:pPr>
            <w:r w:rsidRPr="001E7F20">
              <w:rPr>
                <w:highlight w:val="yellow"/>
                <w:rPrChange w:id="5082" w:author="USER" w:date="2012-08-31T15:41:00Z">
                  <w:rPr>
                    <w:color w:val="0000FF"/>
                    <w:u w:val="single"/>
                  </w:rPr>
                </w:rPrChange>
              </w:rPr>
              <w:t xml:space="preserve">8.2.1.1 </w:t>
            </w:r>
            <w:r w:rsidRPr="001E7F20">
              <w:rPr>
                <w:b w:val="0"/>
                <w:bCs w:val="0"/>
                <w:highlight w:val="yellow"/>
                <w:rPrChange w:id="5083" w:author="USER" w:date="2012-08-31T15:41:00Z">
                  <w:rPr>
                    <w:b w:val="0"/>
                    <w:bCs w:val="0"/>
                    <w:color w:val="0000FF"/>
                    <w:u w:val="single"/>
                  </w:rPr>
                </w:rPrChange>
              </w:rPr>
              <w:tab/>
              <w:t xml:space="preserve">Road network </w:t>
            </w:r>
          </w:p>
        </w:tc>
      </w:tr>
      <w:tr w:rsidR="00A535CF" w:rsidTr="00A535CF">
        <w:tc>
          <w:tcPr>
            <w:tcW w:w="2040" w:type="dxa"/>
            <w:shd w:val="clear" w:color="auto" w:fill="auto"/>
          </w:tcPr>
          <w:p w:rsidR="00A535CF" w:rsidRPr="00160ECC" w:rsidRDefault="00A535CF" w:rsidP="00160ECC">
            <w:pPr>
              <w:rPr>
                <w:rFonts w:cs="Calibri"/>
              </w:rPr>
            </w:pPr>
            <w:r>
              <w:rPr>
                <w:rFonts w:cs="Calibri"/>
              </w:rPr>
              <w:t>8.2.1.1.0-1</w:t>
            </w:r>
          </w:p>
        </w:tc>
        <w:tc>
          <w:tcPr>
            <w:tcW w:w="10938" w:type="dxa"/>
            <w:shd w:val="clear" w:color="auto" w:fill="auto"/>
          </w:tcPr>
          <w:p w:rsidR="00A535CF" w:rsidRDefault="001E7F20" w:rsidP="00160ECC">
            <w:pPr>
              <w:rPr>
                <w:ins w:id="5084" w:author="USER" w:date="2012-08-31T14:22:00Z"/>
                <w:rFonts w:cs="Calibri"/>
                <w:strike/>
              </w:rPr>
            </w:pPr>
            <w:r w:rsidRPr="001E7F20">
              <w:rPr>
                <w:rFonts w:cs="Calibri"/>
                <w:strike/>
                <w:rPrChange w:id="5085" w:author="USER" w:date="2012-08-31T14:22:00Z">
                  <w:rPr>
                    <w:rFonts w:cs="Calibri"/>
                    <w:color w:val="0000FF"/>
                    <w:u w:val="single"/>
                  </w:rPr>
                </w:rPrChange>
              </w:rPr>
              <w:t>Broadway is an arterial road that passes through a diamond interchange.  While the arterial primarily provides access to the freeway from residential areas to the east and west, it also serves a major shopping area, restaurants and office land uses adjacent to the freeway. Ramp meters are used on the freeway on-ramps during periods of heavy traffic on the freeway.</w:t>
            </w:r>
          </w:p>
          <w:p w:rsidR="003308B9" w:rsidRPr="00EF2246" w:rsidRDefault="001E7F20" w:rsidP="00FB7FA6">
            <w:pPr>
              <w:rPr>
                <w:rFonts w:cs="Calibri"/>
              </w:rPr>
            </w:pPr>
            <w:ins w:id="5086" w:author="USER" w:date="2012-08-31T14:23:00Z">
              <w:r w:rsidRPr="001E7F20">
                <w:rPr>
                  <w:rFonts w:cs="Calibri"/>
                  <w:highlight w:val="yellow"/>
                  <w:rPrChange w:id="5087" w:author="USER" w:date="2012-08-31T15:41:00Z">
                    <w:rPr>
                      <w:rFonts w:cs="Calibri"/>
                      <w:color w:val="0000FF"/>
                      <w:u w:val="single"/>
                    </w:rPr>
                  </w:rPrChange>
                </w:rPr>
                <w:t>The Seminole County ASCT project consists of 5</w:t>
              </w:r>
            </w:ins>
            <w:ins w:id="5088" w:author="USER" w:date="2012-08-31T15:09:00Z">
              <w:r w:rsidRPr="001E7F20">
                <w:rPr>
                  <w:rFonts w:cs="Calibri"/>
                  <w:highlight w:val="yellow"/>
                  <w:rPrChange w:id="5089" w:author="USER" w:date="2012-08-31T15:41:00Z">
                    <w:rPr>
                      <w:rFonts w:cs="Calibri"/>
                      <w:color w:val="0000FF"/>
                      <w:u w:val="single"/>
                    </w:rPr>
                  </w:rPrChange>
                </w:rPr>
                <w:t xml:space="preserve"> corridors</w:t>
              </w:r>
            </w:ins>
            <w:ins w:id="5090" w:author="USER" w:date="2012-08-31T14:23:00Z">
              <w:r w:rsidRPr="001E7F20">
                <w:rPr>
                  <w:rFonts w:cs="Calibri"/>
                  <w:highlight w:val="yellow"/>
                  <w:rPrChange w:id="5091" w:author="USER" w:date="2012-08-31T15:41:00Z">
                    <w:rPr>
                      <w:rFonts w:cs="Calibri"/>
                      <w:color w:val="0000FF"/>
                      <w:u w:val="single"/>
                    </w:rPr>
                  </w:rPrChange>
                </w:rPr>
                <w:t xml:space="preserve"> that pass through </w:t>
              </w:r>
            </w:ins>
            <w:ins w:id="5092" w:author="cwetzel" w:date="2012-09-06T14:48:00Z">
              <w:r w:rsidR="00FB7FA6">
                <w:rPr>
                  <w:rFonts w:cs="Calibri"/>
                  <w:highlight w:val="yellow"/>
                </w:rPr>
                <w:t xml:space="preserve">several </w:t>
              </w:r>
            </w:ins>
            <w:ins w:id="5093" w:author="USER" w:date="2012-08-31T14:23:00Z">
              <w:del w:id="5094" w:author="cwetzel" w:date="2012-09-06T14:48:00Z">
                <w:r w:rsidRPr="001E7F20">
                  <w:rPr>
                    <w:rFonts w:cs="Calibri"/>
                    <w:highlight w:val="yellow"/>
                    <w:rPrChange w:id="5095" w:author="USER" w:date="2012-08-31T15:41:00Z">
                      <w:rPr>
                        <w:rFonts w:cs="Calibri"/>
                        <w:color w:val="0000FF"/>
                        <w:u w:val="single"/>
                      </w:rPr>
                    </w:rPrChange>
                  </w:rPr>
                  <w:delText>the</w:delText>
                </w:r>
              </w:del>
              <w:r w:rsidRPr="001E7F20">
                <w:rPr>
                  <w:rFonts w:cs="Calibri"/>
                  <w:highlight w:val="yellow"/>
                  <w:rPrChange w:id="5096" w:author="USER" w:date="2012-08-31T15:41:00Z">
                    <w:rPr>
                      <w:rFonts w:cs="Calibri"/>
                      <w:color w:val="0000FF"/>
                      <w:u w:val="single"/>
                    </w:rPr>
                  </w:rPrChange>
                </w:rPr>
                <w:t xml:space="preserve"> I-4 interchange</w:t>
              </w:r>
            </w:ins>
            <w:ins w:id="5097" w:author="cwetzel" w:date="2012-09-06T14:48:00Z">
              <w:r w:rsidR="00FB7FA6">
                <w:rPr>
                  <w:rFonts w:cs="Calibri"/>
                  <w:highlight w:val="yellow"/>
                </w:rPr>
                <w:t>s</w:t>
              </w:r>
            </w:ins>
            <w:ins w:id="5098" w:author="USER" w:date="2012-08-31T14:23:00Z">
              <w:r w:rsidRPr="001E7F20">
                <w:rPr>
                  <w:rFonts w:cs="Calibri"/>
                  <w:highlight w:val="yellow"/>
                  <w:rPrChange w:id="5099" w:author="USER" w:date="2012-08-31T15:41:00Z">
                    <w:rPr>
                      <w:rFonts w:cs="Calibri"/>
                      <w:color w:val="0000FF"/>
                      <w:u w:val="single"/>
                    </w:rPr>
                  </w:rPrChange>
                </w:rPr>
                <w:t xml:space="preserve">.  </w:t>
              </w:r>
            </w:ins>
            <w:ins w:id="5100" w:author="USER" w:date="2012-08-31T14:24:00Z">
              <w:r w:rsidRPr="001E7F20">
                <w:rPr>
                  <w:rFonts w:cs="Calibri"/>
                  <w:highlight w:val="yellow"/>
                  <w:rPrChange w:id="5101" w:author="USER" w:date="2012-08-31T15:41:00Z">
                    <w:rPr>
                      <w:rFonts w:cs="Calibri"/>
                      <w:color w:val="0000FF"/>
                      <w:u w:val="single"/>
                    </w:rPr>
                  </w:rPrChange>
                </w:rPr>
                <w:t xml:space="preserve">While the </w:t>
              </w:r>
            </w:ins>
            <w:ins w:id="5102" w:author="USER" w:date="2012-09-04T11:42:00Z">
              <w:r w:rsidR="00353D08" w:rsidRPr="00F86DEC">
                <w:rPr>
                  <w:rFonts w:cs="Calibri"/>
                  <w:highlight w:val="yellow"/>
                </w:rPr>
                <w:t>arterials</w:t>
              </w:r>
            </w:ins>
            <w:ins w:id="5103" w:author="USER" w:date="2012-08-31T14:24:00Z">
              <w:r w:rsidRPr="001E7F20">
                <w:rPr>
                  <w:rFonts w:cs="Calibri"/>
                  <w:highlight w:val="yellow"/>
                  <w:rPrChange w:id="5104" w:author="USER" w:date="2012-08-31T15:41:00Z">
                    <w:rPr>
                      <w:rFonts w:cs="Calibri"/>
                      <w:color w:val="0000FF"/>
                      <w:u w:val="single"/>
                    </w:rPr>
                  </w:rPrChange>
                </w:rPr>
                <w:t xml:space="preserve"> provide access to and from the freeway, it also </w:t>
              </w:r>
            </w:ins>
            <w:ins w:id="5105" w:author="USER" w:date="2012-08-31T15:10:00Z">
              <w:r w:rsidRPr="001E7F20">
                <w:rPr>
                  <w:rFonts w:cs="Calibri"/>
                  <w:highlight w:val="yellow"/>
                  <w:rPrChange w:id="5106" w:author="USER" w:date="2012-08-31T15:41:00Z">
                    <w:rPr>
                      <w:rFonts w:cs="Calibri"/>
                      <w:color w:val="0000FF"/>
                      <w:u w:val="single"/>
                    </w:rPr>
                  </w:rPrChange>
                </w:rPr>
                <w:t xml:space="preserve">serves shopping </w:t>
              </w:r>
            </w:ins>
            <w:ins w:id="5107" w:author="USER" w:date="2012-08-31T15:11:00Z">
              <w:r w:rsidRPr="001E7F20">
                <w:rPr>
                  <w:rFonts w:cs="Calibri"/>
                  <w:highlight w:val="yellow"/>
                  <w:rPrChange w:id="5108" w:author="USER" w:date="2012-08-31T15:41:00Z">
                    <w:rPr>
                      <w:rFonts w:cs="Calibri"/>
                      <w:color w:val="0000FF"/>
                      <w:u w:val="single"/>
                    </w:rPr>
                  </w:rPrChange>
                </w:rPr>
                <w:t>areas</w:t>
              </w:r>
            </w:ins>
            <w:ins w:id="5109" w:author="USER" w:date="2012-08-31T15:10:00Z">
              <w:r w:rsidRPr="001E7F20">
                <w:rPr>
                  <w:rFonts w:cs="Calibri"/>
                  <w:highlight w:val="yellow"/>
                  <w:rPrChange w:id="5110" w:author="USER" w:date="2012-08-31T15:41:00Z">
                    <w:rPr>
                      <w:rFonts w:cs="Calibri"/>
                      <w:color w:val="0000FF"/>
                      <w:u w:val="single"/>
                    </w:rPr>
                  </w:rPrChange>
                </w:rPr>
                <w:t xml:space="preserve">, restaurants and </w:t>
              </w:r>
            </w:ins>
            <w:ins w:id="5111" w:author="USER" w:date="2012-08-31T15:12:00Z">
              <w:r w:rsidRPr="001E7F20">
                <w:rPr>
                  <w:rFonts w:cs="Calibri"/>
                  <w:highlight w:val="yellow"/>
                  <w:rPrChange w:id="5112" w:author="USER" w:date="2012-08-31T15:41:00Z">
                    <w:rPr>
                      <w:rFonts w:cs="Calibri"/>
                      <w:color w:val="0000FF"/>
                      <w:u w:val="single"/>
                    </w:rPr>
                  </w:rPrChange>
                </w:rPr>
                <w:t>business</w:t>
              </w:r>
            </w:ins>
            <w:ins w:id="5113" w:author="USER" w:date="2012-08-31T15:10:00Z">
              <w:r w:rsidRPr="001E7F20">
                <w:rPr>
                  <w:rFonts w:cs="Calibri"/>
                  <w:highlight w:val="yellow"/>
                  <w:rPrChange w:id="5114" w:author="USER" w:date="2012-08-31T15:41:00Z">
                    <w:rPr>
                      <w:rFonts w:cs="Calibri"/>
                      <w:color w:val="0000FF"/>
                      <w:u w:val="single"/>
                    </w:rPr>
                  </w:rPrChange>
                </w:rPr>
                <w:t xml:space="preserve"> parks.</w:t>
              </w:r>
              <w:r w:rsidR="00A21E01">
                <w:rPr>
                  <w:rFonts w:cs="Calibri"/>
                </w:rPr>
                <w:t xml:space="preserve"> </w:t>
              </w:r>
            </w:ins>
          </w:p>
        </w:tc>
      </w:tr>
      <w:tr w:rsidR="00A535CF" w:rsidTr="00A535CF">
        <w:tc>
          <w:tcPr>
            <w:tcW w:w="2040" w:type="dxa"/>
            <w:shd w:val="clear" w:color="auto" w:fill="auto"/>
          </w:tcPr>
          <w:p w:rsidR="00A535CF" w:rsidRPr="00057274" w:rsidRDefault="001E7F20" w:rsidP="00160ECC">
            <w:pPr>
              <w:rPr>
                <w:rFonts w:cs="Calibri"/>
                <w:highlight w:val="yellow"/>
                <w:rPrChange w:id="5115" w:author="USER" w:date="2012-08-31T15:41:00Z">
                  <w:rPr>
                    <w:rFonts w:cs="Calibri"/>
                  </w:rPr>
                </w:rPrChange>
              </w:rPr>
            </w:pPr>
            <w:r w:rsidRPr="001E7F20">
              <w:rPr>
                <w:rFonts w:cs="Calibri"/>
                <w:highlight w:val="yellow"/>
                <w:rPrChange w:id="5116" w:author="USER" w:date="2012-08-31T15:41:00Z">
                  <w:rPr>
                    <w:rFonts w:cs="Calibri"/>
                    <w:color w:val="0000FF"/>
                    <w:u w:val="single"/>
                  </w:rPr>
                </w:rPrChange>
              </w:rPr>
              <w:t>8.2.1.2</w:t>
            </w:r>
          </w:p>
        </w:tc>
        <w:tc>
          <w:tcPr>
            <w:tcW w:w="10938" w:type="dxa"/>
            <w:shd w:val="clear" w:color="auto" w:fill="auto"/>
          </w:tcPr>
          <w:p w:rsidR="00A535CF" w:rsidRPr="00057274" w:rsidRDefault="001E7F20" w:rsidP="00160ECC">
            <w:pPr>
              <w:pStyle w:val="Heading4"/>
              <w:rPr>
                <w:highlight w:val="yellow"/>
                <w:rPrChange w:id="5117" w:author="USER" w:date="2012-08-31T15:41:00Z">
                  <w:rPr/>
                </w:rPrChange>
              </w:rPr>
            </w:pPr>
            <w:r w:rsidRPr="001E7F20">
              <w:rPr>
                <w:highlight w:val="yellow"/>
                <w:rPrChange w:id="5118" w:author="USER" w:date="2012-08-31T15:41:00Z">
                  <w:rPr>
                    <w:color w:val="0000FF"/>
                    <w:u w:val="single"/>
                  </w:rPr>
                </w:rPrChange>
              </w:rPr>
              <w:t xml:space="preserve">8.2.1.2 </w:t>
            </w:r>
            <w:r w:rsidRPr="001E7F20">
              <w:rPr>
                <w:b w:val="0"/>
                <w:bCs w:val="0"/>
                <w:highlight w:val="yellow"/>
                <w:rPrChange w:id="5119" w:author="USER" w:date="2012-08-31T15:41:00Z">
                  <w:rPr>
                    <w:b w:val="0"/>
                    <w:bCs w:val="0"/>
                    <w:color w:val="0000FF"/>
                    <w:u w:val="single"/>
                  </w:rPr>
                </w:rPrChange>
              </w:rPr>
              <w:tab/>
              <w:t xml:space="preserve">Traffic conditions </w:t>
            </w:r>
          </w:p>
        </w:tc>
      </w:tr>
      <w:tr w:rsidR="00A535CF" w:rsidTr="00057274">
        <w:tblPrEx>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ExChange w:id="5120" w:author="USER" w:date="2012-08-31T15:41:00Z">
            <w:tblPrEx>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Ex>
          </w:tblPrExChange>
        </w:tblPrEx>
        <w:trPr>
          <w:trHeight w:val="2015"/>
        </w:trPr>
        <w:tc>
          <w:tcPr>
            <w:tcW w:w="2040" w:type="dxa"/>
            <w:shd w:val="clear" w:color="auto" w:fill="auto"/>
            <w:tcPrChange w:id="5121" w:author="USER" w:date="2012-08-31T15:41:00Z">
              <w:tcPr>
                <w:tcW w:w="2040" w:type="dxa"/>
                <w:shd w:val="clear" w:color="auto" w:fill="auto"/>
              </w:tcPr>
            </w:tcPrChange>
          </w:tcPr>
          <w:p w:rsidR="00A535CF" w:rsidRPr="00160ECC" w:rsidRDefault="00A535CF" w:rsidP="00160ECC">
            <w:pPr>
              <w:rPr>
                <w:rFonts w:cs="Calibri"/>
              </w:rPr>
            </w:pPr>
            <w:r>
              <w:rPr>
                <w:rFonts w:cs="Calibri"/>
              </w:rPr>
              <w:t>8.2.1.2.0-1</w:t>
            </w:r>
          </w:p>
        </w:tc>
        <w:tc>
          <w:tcPr>
            <w:tcW w:w="10938" w:type="dxa"/>
            <w:shd w:val="clear" w:color="auto" w:fill="auto"/>
            <w:tcPrChange w:id="5122" w:author="USER" w:date="2012-08-31T15:41:00Z">
              <w:tcPr>
                <w:tcW w:w="10938" w:type="dxa"/>
                <w:shd w:val="clear" w:color="auto" w:fill="auto"/>
              </w:tcPr>
            </w:tcPrChange>
          </w:tcPr>
          <w:p w:rsidR="00A535CF" w:rsidRPr="00057274" w:rsidRDefault="001E7F20" w:rsidP="00160ECC">
            <w:pPr>
              <w:rPr>
                <w:ins w:id="5123" w:author="USER" w:date="2012-08-31T15:22:00Z"/>
                <w:rFonts w:cs="Calibri"/>
                <w:strike/>
                <w:rPrChange w:id="5124" w:author="USER" w:date="2012-08-31T15:41:00Z">
                  <w:rPr>
                    <w:ins w:id="5125" w:author="USER" w:date="2012-08-31T15:22:00Z"/>
                    <w:rFonts w:cs="Calibri"/>
                  </w:rPr>
                </w:rPrChange>
              </w:rPr>
            </w:pPr>
            <w:r w:rsidRPr="001E7F20">
              <w:rPr>
                <w:rFonts w:cs="Calibri"/>
                <w:strike/>
                <w:rPrChange w:id="5126" w:author="USER" w:date="2012-08-31T15:41:00Z">
                  <w:rPr>
                    <w:rFonts w:cs="Calibri"/>
                    <w:color w:val="0000FF"/>
                    <w:u w:val="single"/>
                  </w:rPr>
                </w:rPrChange>
              </w:rPr>
              <w:t>During the morning peak, traffic is heavy approaching the freeway from the residential areas. Congestion occurs at the freeway interchange and two other locations (A Street and B Street). During the afternoon commuter peak, traffic is heavy departing the freeway interchange, and congestion occurs at three locations, including east-bound left turns on Broadway east of the freeway at B Street and C Street.</w:t>
            </w:r>
          </w:p>
          <w:p w:rsidR="00AE66C2" w:rsidRDefault="001E7F20">
            <w:pPr>
              <w:jc w:val="both"/>
              <w:rPr>
                <w:rFonts w:cs="Calibri"/>
              </w:rPr>
              <w:pPrChange w:id="5127" w:author="USER" w:date="2012-08-31T15:28:00Z">
                <w:pPr/>
              </w:pPrChange>
            </w:pPr>
            <w:ins w:id="5128" w:author="USER" w:date="2012-08-31T15:25:00Z">
              <w:r w:rsidRPr="001E7F20">
                <w:rPr>
                  <w:rFonts w:cs="Calibri"/>
                  <w:highlight w:val="yellow"/>
                  <w:rPrChange w:id="5129" w:author="USER" w:date="2012-08-31T15:41:00Z">
                    <w:rPr>
                      <w:rFonts w:cs="Calibri"/>
                      <w:color w:val="0000FF"/>
                      <w:u w:val="single"/>
                    </w:rPr>
                  </w:rPrChange>
                </w:rPr>
                <w:t>During the morning and afternoon peak periods, traffic is typically heavy around the freeway due to the amou</w:t>
              </w:r>
              <w:r w:rsidR="009D3BB5">
                <w:rPr>
                  <w:rFonts w:cs="Calibri"/>
                  <w:highlight w:val="yellow"/>
                </w:rPr>
                <w:t>nt of traffic getting o</w:t>
              </w:r>
            </w:ins>
            <w:ins w:id="5130" w:author="USER" w:date="2012-09-04T09:44:00Z">
              <w:r w:rsidR="009D3BB5">
                <w:rPr>
                  <w:rFonts w:cs="Calibri"/>
                  <w:highlight w:val="yellow"/>
                </w:rPr>
                <w:t>n and off</w:t>
              </w:r>
            </w:ins>
            <w:ins w:id="5131" w:author="USER" w:date="2012-08-31T15:25:00Z">
              <w:r w:rsidRPr="001E7F20">
                <w:rPr>
                  <w:rFonts w:cs="Calibri"/>
                  <w:highlight w:val="yellow"/>
                  <w:rPrChange w:id="5132" w:author="USER" w:date="2012-08-31T15:41:00Z">
                    <w:rPr>
                      <w:rFonts w:cs="Calibri"/>
                      <w:color w:val="0000FF"/>
                      <w:u w:val="single"/>
                    </w:rPr>
                  </w:rPrChange>
                </w:rPr>
                <w:t xml:space="preserve"> the interstate. Congestion</w:t>
              </w:r>
            </w:ins>
            <w:ins w:id="5133" w:author="USER" w:date="2012-09-04T11:43:00Z">
              <w:r w:rsidR="00353D08">
                <w:rPr>
                  <w:rFonts w:cs="Calibri"/>
                  <w:highlight w:val="yellow"/>
                </w:rPr>
                <w:t xml:space="preserve"> typically</w:t>
              </w:r>
            </w:ins>
            <w:ins w:id="5134" w:author="USER" w:date="2012-08-31T15:25:00Z">
              <w:r w:rsidR="00353D08">
                <w:rPr>
                  <w:rFonts w:cs="Calibri"/>
                  <w:highlight w:val="yellow"/>
                </w:rPr>
                <w:t xml:space="preserve"> occurs at the</w:t>
              </w:r>
              <w:r w:rsidRPr="001E7F20">
                <w:rPr>
                  <w:rFonts w:cs="Calibri"/>
                  <w:highlight w:val="yellow"/>
                  <w:rPrChange w:id="5135" w:author="USER" w:date="2012-08-31T15:41:00Z">
                    <w:rPr>
                      <w:rFonts w:cs="Calibri"/>
                      <w:color w:val="0000FF"/>
                      <w:u w:val="single"/>
                    </w:rPr>
                  </w:rPrChange>
                </w:rPr>
                <w:t xml:space="preserve"> interchange because the freeway is typ</w:t>
              </w:r>
              <w:r w:rsidR="00353D08">
                <w:rPr>
                  <w:rFonts w:cs="Calibri"/>
                  <w:highlight w:val="yellow"/>
                </w:rPr>
                <w:t xml:space="preserve">ically the critical </w:t>
              </w:r>
            </w:ins>
            <w:ins w:id="5136" w:author="USER" w:date="2012-09-04T11:44:00Z">
              <w:r w:rsidR="00353D08">
                <w:rPr>
                  <w:rFonts w:cs="Calibri"/>
                  <w:highlight w:val="yellow"/>
                </w:rPr>
                <w:t>area</w:t>
              </w:r>
              <w:r w:rsidR="00353D08">
                <w:rPr>
                  <w:rFonts w:cs="Calibri"/>
                </w:rPr>
                <w:t>.</w:t>
              </w:r>
            </w:ins>
          </w:p>
        </w:tc>
      </w:tr>
      <w:tr w:rsidR="00A535CF" w:rsidTr="00A535CF">
        <w:tc>
          <w:tcPr>
            <w:tcW w:w="2040" w:type="dxa"/>
            <w:shd w:val="clear" w:color="auto" w:fill="auto"/>
          </w:tcPr>
          <w:p w:rsidR="00A535CF" w:rsidRPr="00554693" w:rsidRDefault="001E7F20" w:rsidP="00160ECC">
            <w:pPr>
              <w:rPr>
                <w:rFonts w:cs="Calibri"/>
                <w:highlight w:val="yellow"/>
                <w:rPrChange w:id="5137" w:author="USER" w:date="2012-09-04T11:50:00Z">
                  <w:rPr>
                    <w:rFonts w:cs="Calibri"/>
                  </w:rPr>
                </w:rPrChange>
              </w:rPr>
            </w:pPr>
            <w:r w:rsidRPr="001E7F20">
              <w:rPr>
                <w:rFonts w:cs="Calibri"/>
                <w:highlight w:val="yellow"/>
                <w:rPrChange w:id="5138" w:author="USER" w:date="2012-09-04T11:50:00Z">
                  <w:rPr>
                    <w:rFonts w:cs="Calibri"/>
                    <w:color w:val="0000FF"/>
                    <w:u w:val="single"/>
                  </w:rPr>
                </w:rPrChange>
              </w:rPr>
              <w:t>8.2.1.3</w:t>
            </w:r>
          </w:p>
        </w:tc>
        <w:tc>
          <w:tcPr>
            <w:tcW w:w="10938" w:type="dxa"/>
            <w:shd w:val="clear" w:color="auto" w:fill="auto"/>
          </w:tcPr>
          <w:p w:rsidR="00A535CF" w:rsidRPr="00554693" w:rsidRDefault="001E7F20" w:rsidP="00160ECC">
            <w:pPr>
              <w:pStyle w:val="Heading4"/>
              <w:rPr>
                <w:highlight w:val="yellow"/>
                <w:rPrChange w:id="5139" w:author="USER" w:date="2012-09-04T11:50:00Z">
                  <w:rPr/>
                </w:rPrChange>
              </w:rPr>
            </w:pPr>
            <w:r w:rsidRPr="001E7F20">
              <w:rPr>
                <w:highlight w:val="yellow"/>
                <w:rPrChange w:id="5140" w:author="USER" w:date="2012-09-04T11:50:00Z">
                  <w:rPr>
                    <w:color w:val="0000FF"/>
                    <w:u w:val="single"/>
                  </w:rPr>
                </w:rPrChange>
              </w:rPr>
              <w:t xml:space="preserve">8.2.1.3 </w:t>
            </w:r>
            <w:r w:rsidRPr="001E7F20">
              <w:rPr>
                <w:b w:val="0"/>
                <w:bCs w:val="0"/>
                <w:highlight w:val="yellow"/>
                <w:rPrChange w:id="5141" w:author="USER" w:date="2012-09-04T11:50: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5142" w:author="USER" w:date="2012-09-04T11:50:00Z">
                  <w:rPr>
                    <w:rFonts w:cs="Calibri"/>
                    <w:color w:val="0000FF"/>
                    <w:u w:val="single"/>
                  </w:rPr>
                </w:rPrChange>
              </w:rPr>
              <w:t>8.2.1.3.0-1</w:t>
            </w:r>
          </w:p>
        </w:tc>
        <w:tc>
          <w:tcPr>
            <w:tcW w:w="10938" w:type="dxa"/>
            <w:shd w:val="clear" w:color="auto" w:fill="auto"/>
          </w:tcPr>
          <w:p w:rsidR="00A535CF" w:rsidRPr="00554693" w:rsidRDefault="001E7F20" w:rsidP="00160ECC">
            <w:pPr>
              <w:rPr>
                <w:ins w:id="5143" w:author="USER" w:date="2012-09-04T11:48:00Z"/>
                <w:rFonts w:cs="Calibri"/>
                <w:strike/>
                <w:rPrChange w:id="5144" w:author="USER" w:date="2012-09-04T11:48:00Z">
                  <w:rPr>
                    <w:ins w:id="5145" w:author="USER" w:date="2012-09-04T11:48:00Z"/>
                    <w:rFonts w:cs="Calibri"/>
                  </w:rPr>
                </w:rPrChange>
              </w:rPr>
            </w:pPr>
            <w:r w:rsidRPr="001E7F20">
              <w:rPr>
                <w:rFonts w:cs="Calibri"/>
                <w:strike/>
                <w:rPrChange w:id="5146" w:author="USER" w:date="2012-09-04T11:48:00Z">
                  <w:rPr>
                    <w:rFonts w:cs="Calibri"/>
                    <w:color w:val="0000FF"/>
                    <w:u w:val="single"/>
                  </w:rPr>
                </w:rPrChange>
              </w:rPr>
              <w:t xml:space="preserve">The agency has a policy of seeking smooth flow on arterial streets for routes that carry predominantly through traffic, and equitable distribution of green time at intersections that predominantly serve adjacent land uses. When congested, the agency seeks to avoid building queues on freeway off-ramps, and seeks to minimize queue </w:t>
            </w:r>
            <w:proofErr w:type="spellStart"/>
            <w:r w:rsidRPr="001E7F20">
              <w:rPr>
                <w:rFonts w:cs="Calibri"/>
                <w:strike/>
                <w:rPrChange w:id="5147" w:author="USER" w:date="2012-09-04T11:48:00Z">
                  <w:rPr>
                    <w:rFonts w:cs="Calibri"/>
                    <w:color w:val="0000FF"/>
                    <w:u w:val="single"/>
                  </w:rPr>
                </w:rPrChange>
              </w:rPr>
              <w:t>spillout</w:t>
            </w:r>
            <w:proofErr w:type="spellEnd"/>
            <w:r w:rsidRPr="001E7F20">
              <w:rPr>
                <w:rFonts w:cs="Calibri"/>
                <w:strike/>
                <w:rPrChange w:id="5148" w:author="USER" w:date="2012-09-04T11:48:00Z">
                  <w:rPr>
                    <w:rFonts w:cs="Calibri"/>
                    <w:color w:val="0000FF"/>
                    <w:u w:val="single"/>
                  </w:rPr>
                </w:rPrChange>
              </w:rPr>
              <w:t xml:space="preserve"> into through lanes. In the morning peak, the operation is designed to provide through progression approaching the freeway, and to maximize throughput at other intersections</w:t>
            </w:r>
            <w:del w:id="5149" w:author="USER" w:date="2012-09-04T15:56:00Z">
              <w:r w:rsidRPr="001E7F20">
                <w:rPr>
                  <w:rFonts w:cs="Calibri"/>
                  <w:strike/>
                  <w:rPrChange w:id="5150" w:author="USER" w:date="2012-09-04T11:48:00Z">
                    <w:rPr>
                      <w:rFonts w:cs="Calibri"/>
                      <w:color w:val="0000FF"/>
                      <w:u w:val="single"/>
                    </w:rPr>
                  </w:rPrChange>
                </w:rPr>
                <w:delText xml:space="preserve"> </w:delText>
              </w:r>
            </w:del>
            <w:r w:rsidR="009D55E0">
              <w:rPr>
                <w:rFonts w:cs="Calibri"/>
                <w:strike/>
              </w:rPr>
              <w:t xml:space="preserve"> </w:t>
            </w:r>
            <w:r w:rsidR="009D55E0" w:rsidRPr="009F1DC7">
              <w:rPr>
                <w:rFonts w:cs="Calibri"/>
                <w:strike/>
              </w:rPr>
              <w:t xml:space="preserve">along </w:t>
            </w:r>
            <w:r w:rsidR="009D55E0">
              <w:rPr>
                <w:rFonts w:cs="Calibri"/>
                <w:strike/>
              </w:rPr>
              <w:t>Broadway</w:t>
            </w:r>
            <w:r w:rsidR="009D55E0" w:rsidRPr="009F1DC7">
              <w:rPr>
                <w:rFonts w:cs="Calibri"/>
                <w:strike/>
              </w:rPr>
              <w:t xml:space="preserve"> approaching</w:t>
            </w:r>
            <w:r w:rsidR="009F1DC7" w:rsidRPr="009F1DC7">
              <w:rPr>
                <w:rFonts w:cs="Calibri"/>
                <w:strike/>
              </w:rPr>
              <w:t xml:space="preserve"> </w:t>
            </w:r>
            <w:r w:rsidRPr="001E7F20">
              <w:rPr>
                <w:rFonts w:cs="Calibri"/>
                <w:strike/>
                <w:rPrChange w:id="5151" w:author="USER" w:date="2012-09-04T11:48:00Z">
                  <w:rPr>
                    <w:rFonts w:cs="Calibri"/>
                    <w:color w:val="0000FF"/>
                    <w:u w:val="single"/>
                  </w:rPr>
                </w:rPrChange>
              </w:rPr>
              <w:t xml:space="preserve">the interchange. During the afternoon peak, the operation is designed to control queue buildup on the northbound freeway off-ramp and frontage road in order to prevent queue backup onto the freeway. </w:t>
            </w:r>
          </w:p>
          <w:p w:rsidR="00554693" w:rsidRDefault="00554693" w:rsidP="00160ECC">
            <w:pPr>
              <w:rPr>
                <w:ins w:id="5152" w:author="USER" w:date="2012-09-04T11:48:00Z"/>
                <w:rFonts w:cs="Calibri"/>
              </w:rPr>
            </w:pPr>
          </w:p>
          <w:p w:rsidR="00554693" w:rsidRDefault="001E7F20" w:rsidP="00554693">
            <w:pPr>
              <w:rPr>
                <w:ins w:id="5153" w:author="USER" w:date="2012-09-04T11:48:00Z"/>
                <w:rFonts w:cs="Calibri"/>
              </w:rPr>
            </w:pPr>
            <w:ins w:id="5154" w:author="USER" w:date="2012-09-04T11:48:00Z">
              <w:r w:rsidRPr="001E7F20">
                <w:rPr>
                  <w:rFonts w:cs="Calibri"/>
                  <w:highlight w:val="yellow"/>
                  <w:rPrChange w:id="5155" w:author="USER" w:date="2012-09-04T11:48:00Z">
                    <w:rPr>
                      <w:rFonts w:cs="Calibri"/>
                      <w:color w:val="0000FF"/>
                      <w:u w:val="single"/>
                    </w:rPr>
                  </w:rPrChange>
                </w:rPr>
                <w:t>T</w:t>
              </w:r>
              <w:r w:rsidR="00485D2B">
                <w:rPr>
                  <w:rFonts w:cs="Calibri"/>
                  <w:highlight w:val="yellow"/>
                </w:rPr>
                <w:t xml:space="preserve">he objective of the </w:t>
              </w:r>
            </w:ins>
            <w:ins w:id="5156" w:author="USER" w:date="2012-09-05T12:46:00Z">
              <w:r w:rsidR="00485D2B">
                <w:rPr>
                  <w:rFonts w:cs="Calibri"/>
                  <w:highlight w:val="yellow"/>
                </w:rPr>
                <w:t>ASCT</w:t>
              </w:r>
            </w:ins>
            <w:ins w:id="5157" w:author="USER" w:date="2012-09-04T11:48:00Z">
              <w:r w:rsidRPr="001E7F20">
                <w:rPr>
                  <w:rFonts w:cs="Calibri"/>
                  <w:highlight w:val="yellow"/>
                  <w:rPrChange w:id="5158" w:author="USER" w:date="2012-09-04T11:48:00Z">
                    <w:rPr>
                      <w:rFonts w:cs="Calibri"/>
                      <w:color w:val="0000FF"/>
                      <w:u w:val="single"/>
                    </w:rPr>
                  </w:rPrChange>
                </w:rPr>
                <w:t xml:space="preserve"> will be to provide for smooth flow along the arterial road for routes that carry predominantly through traffic, and equitable distribution of green time at intersections that predominantly serve adjacent land uses. When congested, the agency seeks to avoid building queues on freeway off-ramps, and seeks to minimize queue spill-out into through lanes. In the morning peak, the operation is designed to provide through progression approaching and departing the freeway, and to maximize throughput at other intersections along the corridor approaching the interchange. During the afternoon peak, the operation is designed to control queue buildup on the freeway off-ramps in order to prevent queue backup onto the freeway.</w:t>
              </w:r>
              <w:r w:rsidR="00554693">
                <w:rPr>
                  <w:rFonts w:cs="Calibri"/>
                </w:rPr>
                <w:t xml:space="preserve"> </w:t>
              </w:r>
            </w:ins>
          </w:p>
          <w:p w:rsidR="00554693" w:rsidRDefault="00554693" w:rsidP="00160ECC">
            <w:pPr>
              <w:rPr>
                <w:rFonts w:cs="Calibri"/>
              </w:rPr>
            </w:pPr>
          </w:p>
          <w:p w:rsidR="00A535CF" w:rsidRPr="00554693" w:rsidRDefault="001E7F20" w:rsidP="00160ECC">
            <w:pPr>
              <w:rPr>
                <w:rFonts w:cs="Calibri"/>
                <w:highlight w:val="yellow"/>
                <w:rPrChange w:id="5159" w:author="USER" w:date="2012-09-04T11:50:00Z">
                  <w:rPr>
                    <w:rFonts w:cs="Calibri"/>
                  </w:rPr>
                </w:rPrChange>
              </w:rPr>
            </w:pPr>
            <w:r w:rsidRPr="001E7F20">
              <w:rPr>
                <w:rFonts w:cs="Calibri"/>
                <w:highlight w:val="yellow"/>
                <w:rPrChange w:id="5160" w:author="USER" w:date="2012-09-04T11:50:00Z">
                  <w:rPr>
                    <w:rFonts w:cs="Calibri"/>
                    <w:color w:val="0000FF"/>
                    <w:u w:val="single"/>
                  </w:rPr>
                </w:rPrChange>
              </w:rPr>
              <w:t>The operational objectives under these conditions are to:</w:t>
            </w:r>
          </w:p>
          <w:p w:rsidR="00A535CF" w:rsidRPr="00554693" w:rsidRDefault="001E7F20" w:rsidP="00160ECC">
            <w:pPr>
              <w:numPr>
                <w:ilvl w:val="0"/>
                <w:numId w:val="11"/>
              </w:numPr>
              <w:rPr>
                <w:rFonts w:cs="Calibri"/>
                <w:highlight w:val="yellow"/>
                <w:rPrChange w:id="5161" w:author="USER" w:date="2012-09-04T11:50:00Z">
                  <w:rPr>
                    <w:rFonts w:cs="Calibri"/>
                  </w:rPr>
                </w:rPrChange>
              </w:rPr>
            </w:pPr>
            <w:r w:rsidRPr="001E7F20">
              <w:rPr>
                <w:rFonts w:cs="Calibri"/>
                <w:highlight w:val="yellow"/>
                <w:rPrChange w:id="5162" w:author="USER" w:date="2012-09-04T11:50:00Z">
                  <w:rPr>
                    <w:rFonts w:cs="Calibri"/>
                    <w:color w:val="0000FF"/>
                    <w:u w:val="single"/>
                  </w:rPr>
                </w:rPrChange>
              </w:rPr>
              <w:t>Accommodate the traffic at all intersections with a minimum of phase failures</w:t>
            </w:r>
          </w:p>
          <w:p w:rsidR="00A535CF" w:rsidRPr="00554693" w:rsidRDefault="001E7F20" w:rsidP="00160ECC">
            <w:pPr>
              <w:numPr>
                <w:ilvl w:val="0"/>
                <w:numId w:val="11"/>
              </w:numPr>
              <w:rPr>
                <w:rFonts w:cs="Calibri"/>
                <w:highlight w:val="yellow"/>
                <w:rPrChange w:id="5163" w:author="USER" w:date="2012-09-04T11:50:00Z">
                  <w:rPr>
                    <w:rFonts w:cs="Calibri"/>
                  </w:rPr>
                </w:rPrChange>
              </w:rPr>
            </w:pPr>
            <w:r w:rsidRPr="001E7F20">
              <w:rPr>
                <w:rFonts w:cs="Calibri"/>
                <w:highlight w:val="yellow"/>
                <w:rPrChange w:id="5164" w:author="USER" w:date="2012-09-04T11:50:00Z">
                  <w:rPr>
                    <w:rFonts w:cs="Calibri"/>
                    <w:color w:val="0000FF"/>
                    <w:u w:val="single"/>
                  </w:rPr>
                </w:rPrChange>
              </w:rPr>
              <w:t xml:space="preserve">Control inflows </w:t>
            </w:r>
            <w:r w:rsidRPr="001E7F20">
              <w:rPr>
                <w:rFonts w:cs="Calibri"/>
                <w:strike/>
                <w:highlight w:val="yellow"/>
                <w:rPrChange w:id="5165" w:author="USER" w:date="2012-09-04T11:50:00Z">
                  <w:rPr>
                    <w:rFonts w:cs="Calibri"/>
                    <w:color w:val="0000FF"/>
                    <w:u w:val="single"/>
                  </w:rPr>
                </w:rPrChange>
              </w:rPr>
              <w:t>to the diamond</w:t>
            </w:r>
            <w:r w:rsidRPr="001E7F20">
              <w:rPr>
                <w:rFonts w:cs="Calibri"/>
                <w:highlight w:val="yellow"/>
                <w:rPrChange w:id="5166" w:author="USER" w:date="2012-09-04T11:50:00Z">
                  <w:rPr>
                    <w:rFonts w:cs="Calibri"/>
                    <w:color w:val="0000FF"/>
                    <w:u w:val="single"/>
                  </w:rPr>
                </w:rPrChange>
              </w:rPr>
              <w:t xml:space="preserve"> </w:t>
            </w:r>
            <w:ins w:id="5167" w:author="Windows User" w:date="2012-09-02T08:33:00Z">
              <w:r w:rsidRPr="001E7F20">
                <w:rPr>
                  <w:rFonts w:cs="Calibri"/>
                  <w:highlight w:val="yellow"/>
                  <w:rPrChange w:id="5168" w:author="USER" w:date="2012-09-04T11:50:00Z">
                    <w:rPr>
                      <w:rFonts w:cs="Calibri"/>
                      <w:color w:val="0000FF"/>
                      <w:u w:val="single"/>
                    </w:rPr>
                  </w:rPrChange>
                </w:rPr>
                <w:t xml:space="preserve">between the freeway </w:t>
              </w:r>
            </w:ins>
            <w:del w:id="5169" w:author="Windows User" w:date="2012-09-02T08:33:00Z">
              <w:r w:rsidRPr="001E7F20">
                <w:rPr>
                  <w:rFonts w:cs="Calibri"/>
                  <w:highlight w:val="yellow"/>
                  <w:rPrChange w:id="5170" w:author="USER" w:date="2012-09-04T11:50:00Z">
                    <w:rPr>
                      <w:rFonts w:cs="Calibri"/>
                      <w:color w:val="0000FF"/>
                      <w:u w:val="single"/>
                    </w:rPr>
                  </w:rPrChange>
                </w:rPr>
                <w:delText>interchange</w:delText>
              </w:r>
            </w:del>
            <w:ins w:id="5171" w:author="Windows User" w:date="2012-09-02T08:33:00Z">
              <w:r w:rsidRPr="001E7F20">
                <w:rPr>
                  <w:rFonts w:cs="Calibri"/>
                  <w:highlight w:val="yellow"/>
                  <w:rPrChange w:id="5172" w:author="USER" w:date="2012-09-04T11:50:00Z">
                    <w:rPr>
                      <w:rFonts w:cs="Calibri"/>
                      <w:color w:val="0000FF"/>
                      <w:u w:val="single"/>
                    </w:rPr>
                  </w:rPrChange>
                </w:rPr>
                <w:t xml:space="preserve"> intersections</w:t>
              </w:r>
            </w:ins>
            <w:r w:rsidRPr="001E7F20">
              <w:rPr>
                <w:rFonts w:cs="Calibri"/>
                <w:highlight w:val="yellow"/>
                <w:rPrChange w:id="5173" w:author="USER" w:date="2012-09-04T11:50:00Z">
                  <w:rPr>
                    <w:rFonts w:cs="Calibri"/>
                    <w:color w:val="0000FF"/>
                    <w:u w:val="single"/>
                  </w:rPr>
                </w:rPrChange>
              </w:rPr>
              <w:t xml:space="preserve"> to prevent queue spillback into upstream intersections; and</w:t>
            </w:r>
          </w:p>
          <w:p w:rsidR="00A535CF" w:rsidRPr="00160ECC" w:rsidRDefault="001E7F20" w:rsidP="00160ECC">
            <w:pPr>
              <w:numPr>
                <w:ilvl w:val="0"/>
                <w:numId w:val="11"/>
              </w:numPr>
              <w:rPr>
                <w:rFonts w:cs="Calibri"/>
              </w:rPr>
            </w:pPr>
            <w:r w:rsidRPr="001E7F20">
              <w:rPr>
                <w:rFonts w:cs="Calibri"/>
                <w:highlight w:val="yellow"/>
                <w:rPrChange w:id="5174" w:author="USER" w:date="2012-09-04T11:50:00Z">
                  <w:rPr>
                    <w:rFonts w:cs="Calibri"/>
                    <w:color w:val="0000FF"/>
                    <w:u w:val="single"/>
                  </w:rPr>
                </w:rPrChange>
              </w:rPr>
              <w:t>Provide smooth flow along the arterial road.</w:t>
            </w:r>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8.2.1.4</w:t>
            </w:r>
          </w:p>
        </w:tc>
        <w:tc>
          <w:tcPr>
            <w:tcW w:w="10938" w:type="dxa"/>
            <w:shd w:val="clear" w:color="auto" w:fill="auto"/>
          </w:tcPr>
          <w:p w:rsidR="00A535CF" w:rsidRDefault="00A535CF" w:rsidP="00160ECC">
            <w:pPr>
              <w:pStyle w:val="Heading4"/>
            </w:pPr>
            <w:r>
              <w:t xml:space="preserve">8.2.1.4 </w:t>
            </w:r>
            <w:r>
              <w:rPr>
                <w:b w:val="0"/>
                <w:bCs w:val="0"/>
              </w:rPr>
              <w:tab/>
              <w:t>Coordination and signal timing strategies</w:t>
            </w:r>
          </w:p>
        </w:tc>
      </w:tr>
      <w:tr w:rsidR="00A535CF" w:rsidTr="00A535CF">
        <w:tc>
          <w:tcPr>
            <w:tcW w:w="2040" w:type="dxa"/>
            <w:shd w:val="clear" w:color="auto" w:fill="auto"/>
          </w:tcPr>
          <w:p w:rsidR="00A535CF" w:rsidRPr="00160ECC" w:rsidRDefault="00A535CF" w:rsidP="00160ECC">
            <w:pPr>
              <w:rPr>
                <w:rFonts w:cs="Calibri"/>
              </w:rPr>
            </w:pPr>
            <w:r>
              <w:rPr>
                <w:rFonts w:cs="Calibri"/>
              </w:rPr>
              <w:t>8.2.1.4.0-1</w:t>
            </w:r>
          </w:p>
        </w:tc>
        <w:tc>
          <w:tcPr>
            <w:tcW w:w="10938" w:type="dxa"/>
            <w:shd w:val="clear" w:color="auto" w:fill="auto"/>
          </w:tcPr>
          <w:p w:rsidR="00A535CF" w:rsidRPr="00B741A6" w:rsidRDefault="001E7F20" w:rsidP="00160ECC">
            <w:pPr>
              <w:rPr>
                <w:rFonts w:cs="Calibri"/>
                <w:strike/>
                <w:rPrChange w:id="5175" w:author="USER" w:date="2012-08-28T11:43:00Z">
                  <w:rPr>
                    <w:rFonts w:cs="Calibri"/>
                  </w:rPr>
                </w:rPrChange>
              </w:rPr>
            </w:pPr>
            <w:r w:rsidRPr="001E7F20">
              <w:rPr>
                <w:rFonts w:cs="Calibri"/>
                <w:strike/>
                <w:rPrChange w:id="5176" w:author="USER" w:date="2012-08-28T11:43:00Z">
                  <w:rPr>
                    <w:rFonts w:cs="Calibri"/>
                    <w:color w:val="0000FF"/>
                    <w:sz w:val="16"/>
                    <w:szCs w:val="16"/>
                    <w:u w:val="single"/>
                  </w:rPr>
                </w:rPrChange>
              </w:rPr>
              <w:t>The diamond interchange runs a TTI-four-phase operation from a single signal controller.</w:t>
            </w:r>
          </w:p>
          <w:p w:rsidR="00A535CF" w:rsidRPr="00B741A6" w:rsidRDefault="001E7F20" w:rsidP="00160ECC">
            <w:pPr>
              <w:rPr>
                <w:rFonts w:cs="Calibri"/>
                <w:strike/>
                <w:rPrChange w:id="5177" w:author="USER" w:date="2012-08-28T11:43:00Z">
                  <w:rPr>
                    <w:rFonts w:cs="Calibri"/>
                  </w:rPr>
                </w:rPrChange>
              </w:rPr>
            </w:pPr>
            <w:r w:rsidRPr="001E7F20">
              <w:rPr>
                <w:rFonts w:cs="Calibri"/>
                <w:strike/>
                <w:rPrChange w:id="5178" w:author="USER" w:date="2012-08-28T11:43:00Z">
                  <w:rPr>
                    <w:rFonts w:cs="Calibri"/>
                    <w:color w:val="0000FF"/>
                    <w:sz w:val="16"/>
                    <w:szCs w:val="16"/>
                    <w:u w:val="single"/>
                  </w:rPr>
                </w:rPrChange>
              </w:rPr>
              <w:t>The coordination approach for the morning peak is progression, maximizing bandwidth in the direction approaching the freeway interchange. This requires a 90-second cycle which provides good resonant progression in both directions, with 40% bandwidth efficiency in the peak direction, when side-street volumes are low. This cycle length also minimizes delay with no effect on throughput at the diamond, given that the lost time is offset by the internal double clearance, which means that increasing the cycle length does not increase throughput.</w:t>
            </w:r>
          </w:p>
          <w:p w:rsidR="00A535CF" w:rsidRPr="00B741A6" w:rsidRDefault="001E7F20" w:rsidP="00160ECC">
            <w:pPr>
              <w:rPr>
                <w:rFonts w:cs="Calibri"/>
                <w:strike/>
                <w:rPrChange w:id="5179" w:author="USER" w:date="2012-08-28T11:43:00Z">
                  <w:rPr>
                    <w:rFonts w:cs="Calibri"/>
                  </w:rPr>
                </w:rPrChange>
              </w:rPr>
            </w:pPr>
            <w:r w:rsidRPr="001E7F20">
              <w:rPr>
                <w:rFonts w:cs="Calibri"/>
                <w:strike/>
                <w:rPrChange w:id="5180" w:author="USER" w:date="2012-08-28T11:43:00Z">
                  <w:rPr>
                    <w:rFonts w:cs="Calibri"/>
                    <w:color w:val="0000FF"/>
                    <w:sz w:val="16"/>
                    <w:szCs w:val="16"/>
                    <w:u w:val="single"/>
                  </w:rPr>
                </w:rPrChange>
              </w:rPr>
              <w:t xml:space="preserve">The coordination approach in the afternoon peak is to maximize progression bandwidth leaving the interchange, except at X which is routinely congested and the agency seeks to allow queues to build on the side-street approach to maximize throughput on the arterial. Queue formation on the eastbound arterial approach to the freeway is allowed to maximize the green time and throughput for the northbound ramp approach. </w:t>
            </w:r>
          </w:p>
          <w:p w:rsidR="00A535CF" w:rsidRPr="00B741A6" w:rsidRDefault="001E7F20" w:rsidP="00160ECC">
            <w:pPr>
              <w:rPr>
                <w:rFonts w:cs="Calibri"/>
                <w:strike/>
                <w:rPrChange w:id="5181" w:author="USER" w:date="2012-08-28T11:43:00Z">
                  <w:rPr>
                    <w:rFonts w:cs="Calibri"/>
                  </w:rPr>
                </w:rPrChange>
              </w:rPr>
            </w:pPr>
            <w:r w:rsidRPr="001E7F20">
              <w:rPr>
                <w:rFonts w:cs="Calibri"/>
                <w:strike/>
                <w:rPrChange w:id="5182" w:author="USER" w:date="2012-08-28T11:43:00Z">
                  <w:rPr>
                    <w:rFonts w:cs="Calibri"/>
                    <w:color w:val="0000FF"/>
                    <w:sz w:val="16"/>
                    <w:szCs w:val="16"/>
                    <w:u w:val="single"/>
                  </w:rPr>
                </w:rPrChange>
              </w:rPr>
              <w:t>The signal timing strategies used by the system to accommodate this situation are:</w:t>
            </w:r>
          </w:p>
          <w:p w:rsidR="00A535CF" w:rsidRPr="00B741A6" w:rsidRDefault="001E7F20" w:rsidP="00160ECC">
            <w:pPr>
              <w:numPr>
                <w:ilvl w:val="0"/>
                <w:numId w:val="11"/>
              </w:numPr>
              <w:rPr>
                <w:rFonts w:cs="Calibri"/>
                <w:strike/>
                <w:rPrChange w:id="5183" w:author="USER" w:date="2012-08-28T11:43:00Z">
                  <w:rPr>
                    <w:rFonts w:cs="Calibri"/>
                  </w:rPr>
                </w:rPrChange>
              </w:rPr>
            </w:pPr>
            <w:r w:rsidRPr="001E7F20">
              <w:rPr>
                <w:rFonts w:cs="Calibri"/>
                <w:strike/>
                <w:rPrChange w:id="5184" w:author="USER" w:date="2012-08-28T11:43:00Z">
                  <w:rPr>
                    <w:rFonts w:cs="Calibri"/>
                    <w:color w:val="0000FF"/>
                    <w:sz w:val="16"/>
                    <w:szCs w:val="16"/>
                    <w:u w:val="single"/>
                  </w:rPr>
                </w:rPrChange>
              </w:rPr>
              <w:t>At the diamond interchange, select phase times that ensure queues do not exceed storage lengths.</w:t>
            </w:r>
          </w:p>
          <w:p w:rsidR="00A535CF" w:rsidRPr="00B741A6" w:rsidRDefault="001E7F20" w:rsidP="00160ECC">
            <w:pPr>
              <w:numPr>
                <w:ilvl w:val="0"/>
                <w:numId w:val="11"/>
              </w:numPr>
              <w:rPr>
                <w:rFonts w:cs="Calibri"/>
                <w:strike/>
                <w:rPrChange w:id="5185" w:author="USER" w:date="2012-08-28T11:43:00Z">
                  <w:rPr>
                    <w:rFonts w:cs="Calibri"/>
                  </w:rPr>
                </w:rPrChange>
              </w:rPr>
            </w:pPr>
            <w:r w:rsidRPr="001E7F20">
              <w:rPr>
                <w:rFonts w:cs="Calibri"/>
                <w:strike/>
                <w:rPrChange w:id="5186" w:author="USER" w:date="2012-08-28T11:43:00Z">
                  <w:rPr>
                    <w:rFonts w:cs="Calibri"/>
                    <w:color w:val="0000FF"/>
                    <w:sz w:val="16"/>
                    <w:szCs w:val="16"/>
                    <w:u w:val="single"/>
                  </w:rPr>
                </w:rPrChange>
              </w:rPr>
              <w:t xml:space="preserve">At the critical intersection(s), select phase sequence that eliminates queue overflow in left turn bays </w:t>
            </w:r>
          </w:p>
          <w:p w:rsidR="00A535CF" w:rsidRPr="00554693" w:rsidRDefault="001E7F20" w:rsidP="00160ECC">
            <w:pPr>
              <w:numPr>
                <w:ilvl w:val="0"/>
                <w:numId w:val="11"/>
              </w:numPr>
              <w:tabs>
                <w:tab w:val="center" w:pos="4680"/>
                <w:tab w:val="right" w:pos="9360"/>
              </w:tabs>
              <w:rPr>
                <w:rFonts w:cs="Calibri"/>
                <w:highlight w:val="yellow"/>
                <w:rPrChange w:id="5187" w:author="USER" w:date="2012-09-04T11:51:00Z">
                  <w:rPr>
                    <w:rFonts w:cs="Calibri"/>
                  </w:rPr>
                </w:rPrChange>
              </w:rPr>
            </w:pPr>
            <w:r w:rsidRPr="001E7F20">
              <w:rPr>
                <w:rFonts w:cs="Calibri"/>
                <w:highlight w:val="yellow"/>
                <w:rPrChange w:id="5188" w:author="USER" w:date="2012-09-04T11:51:00Z">
                  <w:rPr>
                    <w:rFonts w:cs="Calibri"/>
                    <w:color w:val="0000FF"/>
                    <w:sz w:val="16"/>
                    <w:szCs w:val="16"/>
                    <w:u w:val="single"/>
                  </w:rPr>
                </w:rPrChange>
              </w:rPr>
              <w:lastRenderedPageBreak/>
              <w:t xml:space="preserve">At each intersection, select phase times that eliminate phase failures </w:t>
            </w:r>
          </w:p>
          <w:p w:rsidR="00A535CF" w:rsidRPr="00554693" w:rsidRDefault="001E7F20" w:rsidP="00160ECC">
            <w:pPr>
              <w:numPr>
                <w:ilvl w:val="0"/>
                <w:numId w:val="11"/>
              </w:numPr>
              <w:tabs>
                <w:tab w:val="center" w:pos="4680"/>
                <w:tab w:val="right" w:pos="9360"/>
              </w:tabs>
              <w:rPr>
                <w:rFonts w:cs="Calibri"/>
                <w:highlight w:val="yellow"/>
                <w:rPrChange w:id="5189" w:author="USER" w:date="2012-09-04T11:51:00Z">
                  <w:rPr>
                    <w:rFonts w:cs="Calibri"/>
                  </w:rPr>
                </w:rPrChange>
              </w:rPr>
            </w:pPr>
            <w:r w:rsidRPr="001E7F20">
              <w:rPr>
                <w:rFonts w:cs="Calibri"/>
                <w:highlight w:val="yellow"/>
                <w:rPrChange w:id="5190" w:author="USER" w:date="2012-09-04T11:51:00Z">
                  <w:rPr>
                    <w:rFonts w:cs="Calibri"/>
                    <w:color w:val="0000FF"/>
                    <w:sz w:val="16"/>
                    <w:szCs w:val="16"/>
                    <w:u w:val="single"/>
                  </w:rPr>
                </w:rPrChange>
              </w:rPr>
              <w:t xml:space="preserve">At the other arterial road intersections, provide sufficient time to serve all turning and side street traffic without phase failures </w:t>
            </w:r>
          </w:p>
          <w:p w:rsidR="00A535CF" w:rsidRPr="00B741A6" w:rsidRDefault="001E7F20" w:rsidP="00160ECC">
            <w:pPr>
              <w:numPr>
                <w:ilvl w:val="0"/>
                <w:numId w:val="11"/>
              </w:numPr>
              <w:tabs>
                <w:tab w:val="center" w:pos="4680"/>
                <w:tab w:val="right" w:pos="9360"/>
              </w:tabs>
              <w:rPr>
                <w:rFonts w:cs="Calibri"/>
                <w:strike/>
                <w:rPrChange w:id="5191" w:author="USER" w:date="2012-08-28T11:43:00Z">
                  <w:rPr>
                    <w:rFonts w:cs="Calibri"/>
                  </w:rPr>
                </w:rPrChange>
              </w:rPr>
            </w:pPr>
            <w:r w:rsidRPr="001E7F20">
              <w:rPr>
                <w:rFonts w:cs="Calibri"/>
                <w:highlight w:val="yellow"/>
                <w:rPrChange w:id="5192" w:author="USER" w:date="2012-09-04T11:51:00Z">
                  <w:rPr>
                    <w:rFonts w:cs="Calibri"/>
                    <w:color w:val="0000FF"/>
                    <w:sz w:val="16"/>
                    <w:szCs w:val="16"/>
                    <w:u w:val="single"/>
                  </w:rPr>
                </w:rPrChange>
              </w:rPr>
              <w:t>At the other arterial road intersections, provide green on the coordinated route phases in a manner that minimizes the stops for through traffic along the arterial.</w:t>
            </w:r>
            <w:r w:rsidRPr="001E7F20">
              <w:rPr>
                <w:rFonts w:cs="Calibri"/>
                <w:strike/>
                <w:rPrChange w:id="5193" w:author="USER" w:date="2012-08-28T11:43:00Z">
                  <w:rPr>
                    <w:rFonts w:cs="Calibri"/>
                    <w:color w:val="0000FF"/>
                    <w:sz w:val="16"/>
                    <w:szCs w:val="16"/>
                    <w:u w:val="single"/>
                  </w:rPr>
                </w:rPrChange>
              </w:rPr>
              <w:t xml:space="preserve"> </w:t>
            </w:r>
          </w:p>
        </w:tc>
      </w:tr>
      <w:tr w:rsidR="00A535CF" w:rsidTr="00A535CF">
        <w:tc>
          <w:tcPr>
            <w:tcW w:w="2040" w:type="dxa"/>
            <w:shd w:val="clear" w:color="auto" w:fill="auto"/>
          </w:tcPr>
          <w:p w:rsidR="00A535CF" w:rsidRPr="005810FE" w:rsidRDefault="001E7F20" w:rsidP="00160ECC">
            <w:pPr>
              <w:rPr>
                <w:rFonts w:cs="Calibri"/>
                <w:highlight w:val="yellow"/>
                <w:rPrChange w:id="5194" w:author="USER" w:date="2012-09-05T13:30:00Z">
                  <w:rPr>
                    <w:rFonts w:cs="Calibri"/>
                  </w:rPr>
                </w:rPrChange>
              </w:rPr>
            </w:pPr>
            <w:r w:rsidRPr="001E7F20">
              <w:rPr>
                <w:rFonts w:cs="Calibri"/>
                <w:highlight w:val="yellow"/>
                <w:rPrChange w:id="5195" w:author="USER" w:date="2012-09-05T13:30:00Z">
                  <w:rPr>
                    <w:rFonts w:cs="Calibri"/>
                    <w:color w:val="0000FF"/>
                    <w:u w:val="single"/>
                  </w:rPr>
                </w:rPrChange>
              </w:rPr>
              <w:lastRenderedPageBreak/>
              <w:t>8.2.1.5</w:t>
            </w:r>
          </w:p>
        </w:tc>
        <w:tc>
          <w:tcPr>
            <w:tcW w:w="10938" w:type="dxa"/>
            <w:shd w:val="clear" w:color="auto" w:fill="auto"/>
          </w:tcPr>
          <w:p w:rsidR="00A535CF" w:rsidRPr="005810FE" w:rsidRDefault="001E7F20" w:rsidP="00160ECC">
            <w:pPr>
              <w:pStyle w:val="Heading4"/>
              <w:tabs>
                <w:tab w:val="center" w:pos="4680"/>
                <w:tab w:val="right" w:pos="9360"/>
              </w:tabs>
              <w:rPr>
                <w:strike/>
                <w:highlight w:val="yellow"/>
                <w:rPrChange w:id="5196" w:author="USER" w:date="2012-09-05T13:30:00Z">
                  <w:rPr/>
                </w:rPrChange>
              </w:rPr>
            </w:pPr>
            <w:r w:rsidRPr="001E7F20">
              <w:rPr>
                <w:strike/>
                <w:highlight w:val="yellow"/>
                <w:rPrChange w:id="5197" w:author="USER" w:date="2012-09-05T13:30:00Z">
                  <w:rPr>
                    <w:color w:val="0000FF"/>
                    <w:sz w:val="16"/>
                    <w:szCs w:val="16"/>
                    <w:u w:val="single"/>
                  </w:rPr>
                </w:rPrChange>
              </w:rPr>
              <w:t xml:space="preserve">8.2.1.5 </w:t>
            </w:r>
            <w:del w:id="5198" w:author="USER" w:date="2012-08-28T07:55:00Z">
              <w:r w:rsidRPr="001E7F20">
                <w:rPr>
                  <w:strike/>
                  <w:highlight w:val="yellow"/>
                  <w:rPrChange w:id="5199" w:author="USER" w:date="2012-09-05T13:30:00Z">
                    <w:rPr>
                      <w:color w:val="0000FF"/>
                      <w:sz w:val="16"/>
                      <w:szCs w:val="16"/>
                      <w:u w:val="single"/>
                    </w:rPr>
                  </w:rPrChange>
                </w:rPr>
                <w:delText>Sumary</w:delText>
              </w:r>
            </w:del>
            <w:ins w:id="5200" w:author="USER" w:date="2012-08-28T07:55:00Z">
              <w:r w:rsidRPr="001E7F20">
                <w:rPr>
                  <w:strike/>
                  <w:highlight w:val="yellow"/>
                  <w:rPrChange w:id="5201" w:author="USER" w:date="2012-09-05T13:30:00Z">
                    <w:rPr>
                      <w:color w:val="0000FF"/>
                      <w:sz w:val="16"/>
                      <w:szCs w:val="16"/>
                      <w:u w:val="single"/>
                    </w:rPr>
                  </w:rPrChange>
                </w:rPr>
                <w:t>Summary</w:t>
              </w:r>
            </w:ins>
            <w:r w:rsidRPr="001E7F20">
              <w:rPr>
                <w:strike/>
                <w:highlight w:val="yellow"/>
                <w:rPrChange w:id="5202" w:author="USER" w:date="2012-09-05T13:30:00Z">
                  <w:rPr>
                    <w:color w:val="0000FF"/>
                    <w:sz w:val="16"/>
                    <w:szCs w:val="16"/>
                    <w:u w:val="single"/>
                  </w:rPr>
                </w:rPrChange>
              </w:rPr>
              <w:t xml:space="preserve"> of Operation</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5203" w:author="USER" w:date="2012-09-05T13:30:00Z">
                  <w:rPr>
                    <w:rFonts w:cs="Calibri"/>
                    <w:color w:val="0000FF"/>
                    <w:u w:val="single"/>
                  </w:rPr>
                </w:rPrChange>
              </w:rPr>
              <w:t>8.2.1.5.0-1</w:t>
            </w:r>
          </w:p>
        </w:tc>
        <w:tc>
          <w:tcPr>
            <w:tcW w:w="10938" w:type="dxa"/>
            <w:shd w:val="clear" w:color="auto" w:fill="auto"/>
          </w:tcPr>
          <w:p w:rsidR="00A535CF" w:rsidRPr="00B741A6" w:rsidRDefault="001E7F20" w:rsidP="00160ECC">
            <w:pPr>
              <w:tabs>
                <w:tab w:val="center" w:pos="4680"/>
                <w:tab w:val="right" w:pos="9360"/>
              </w:tabs>
              <w:rPr>
                <w:rFonts w:cs="Calibri"/>
                <w:strike/>
                <w:rPrChange w:id="5204" w:author="USER" w:date="2012-08-28T11:43:00Z">
                  <w:rPr>
                    <w:rFonts w:cs="Calibri"/>
                  </w:rPr>
                </w:rPrChange>
              </w:rPr>
            </w:pPr>
            <w:r w:rsidRPr="001E7F20">
              <w:rPr>
                <w:rFonts w:cs="Calibri"/>
                <w:strike/>
                <w:rPrChange w:id="5205" w:author="USER" w:date="2012-08-28T11:43:00Z">
                  <w:rPr>
                    <w:rFonts w:cs="Calibri"/>
                    <w:color w:val="0000FF"/>
                    <w:sz w:val="16"/>
                    <w:szCs w:val="16"/>
                    <w:u w:val="single"/>
                  </w:rPr>
                </w:rPrChange>
              </w:rPr>
              <w:t>The actuated system will measure the traffic flow and determine when each of these operational objectives should be in force, and therefore which of the coordination and timing strategies to give priority to in making its adaptive decisions. The adaptive system will use the 90-second cycle in the morning peak to preserve resonant progression. The adaptive system will not alter the operation of the diamond interchange phase sequence. The adaptive system will seek to balance green time utilization when side-street demand is important, such as during the noon peak. The adaptive system will seek to minimize residual queuing at congested locations, preferring to build queue at x and y if demand cannot be accommodated. The adaptive system will prevent residual queue buildup on the freeway ramps.</w:t>
            </w:r>
          </w:p>
          <w:p w:rsidR="00A535CF" w:rsidRDefault="001E7F20" w:rsidP="00160ECC">
            <w:pPr>
              <w:rPr>
                <w:ins w:id="5206" w:author="USER" w:date="2012-09-04T13:58:00Z"/>
                <w:rFonts w:cs="Calibri"/>
                <w:strike/>
              </w:rPr>
            </w:pPr>
            <w:r w:rsidRPr="001E7F20">
              <w:rPr>
                <w:rFonts w:cs="Calibri"/>
                <w:strike/>
                <w:rPrChange w:id="5207" w:author="USER" w:date="2012-08-28T11:43:00Z">
                  <w:rPr>
                    <w:rFonts w:cs="Calibri"/>
                    <w:color w:val="0000FF"/>
                    <w:sz w:val="16"/>
                    <w:szCs w:val="16"/>
                    <w:u w:val="single"/>
                  </w:rPr>
                </w:rPrChange>
              </w:rPr>
              <w:t>The adaptive system reports bandwidth, arrivals on red as a measure of bandwidth utilization, and phase utilization measurements that were used to adaptively adjust green times.</w:t>
            </w:r>
          </w:p>
          <w:p w:rsidR="00943DA6" w:rsidRPr="00B741A6" w:rsidRDefault="001E7F20" w:rsidP="009A5266">
            <w:pPr>
              <w:rPr>
                <w:rFonts w:cs="Calibri"/>
                <w:strike/>
                <w:rPrChange w:id="5208" w:author="USER" w:date="2012-08-28T11:43:00Z">
                  <w:rPr>
                    <w:rFonts w:cs="Calibri"/>
                  </w:rPr>
                </w:rPrChange>
              </w:rPr>
            </w:pPr>
            <w:ins w:id="5209" w:author="USER" w:date="2012-09-04T13:58:00Z">
              <w:r w:rsidRPr="001E7F20">
                <w:rPr>
                  <w:rFonts w:cs="Calibri"/>
                  <w:highlight w:val="yellow"/>
                  <w:rPrChange w:id="5210" w:author="USER" w:date="2012-09-05T13:30:00Z">
                    <w:rPr>
                      <w:rFonts w:cs="Calibri"/>
                      <w:color w:val="0000FF"/>
                      <w:u w:val="single"/>
                    </w:rPr>
                  </w:rPrChange>
                </w:rPr>
                <w:t>The adaptive system will seek to balance green time utilization</w:t>
              </w:r>
            </w:ins>
            <w:ins w:id="5211" w:author="USER" w:date="2012-09-04T15:47:00Z">
              <w:r w:rsidRPr="001E7F20">
                <w:rPr>
                  <w:rFonts w:cs="Calibri"/>
                  <w:highlight w:val="yellow"/>
                  <w:rPrChange w:id="5212" w:author="USER" w:date="2012-09-05T13:30:00Z">
                    <w:rPr>
                      <w:rFonts w:cs="Calibri"/>
                      <w:color w:val="0000FF"/>
                      <w:u w:val="single"/>
                    </w:rPr>
                  </w:rPrChange>
                </w:rPr>
                <w:t xml:space="preserve"> </w:t>
              </w:r>
            </w:ins>
            <w:ins w:id="5213" w:author="USER" w:date="2012-09-04T15:48:00Z">
              <w:r w:rsidRPr="001E7F20">
                <w:rPr>
                  <w:rFonts w:cs="Calibri"/>
                  <w:highlight w:val="yellow"/>
                  <w:rPrChange w:id="5214" w:author="USER" w:date="2012-09-05T13:30:00Z">
                    <w:rPr>
                      <w:rFonts w:cs="Calibri"/>
                      <w:color w:val="0000FF"/>
                      <w:u w:val="single"/>
                    </w:rPr>
                  </w:rPrChange>
                </w:rPr>
                <w:t>to all</w:t>
              </w:r>
            </w:ins>
            <w:ins w:id="5215" w:author="USER" w:date="2012-09-04T15:47:00Z">
              <w:r w:rsidRPr="001E7F20">
                <w:rPr>
                  <w:rFonts w:cs="Calibri"/>
                  <w:highlight w:val="yellow"/>
                  <w:rPrChange w:id="5216" w:author="USER" w:date="2012-09-05T13:30:00Z">
                    <w:rPr>
                      <w:rFonts w:cs="Calibri"/>
                      <w:color w:val="0000FF"/>
                      <w:u w:val="single"/>
                    </w:rPr>
                  </w:rPrChange>
                </w:rPr>
                <w:t xml:space="preserve"> approaches </w:t>
              </w:r>
            </w:ins>
            <w:ins w:id="5217" w:author="USER" w:date="2012-09-04T15:48:00Z">
              <w:r w:rsidRPr="001E7F20">
                <w:rPr>
                  <w:rFonts w:cs="Calibri"/>
                  <w:highlight w:val="yellow"/>
                  <w:rPrChange w:id="5218" w:author="USER" w:date="2012-09-05T13:30:00Z">
                    <w:rPr>
                      <w:rFonts w:cs="Calibri"/>
                      <w:color w:val="0000FF"/>
                      <w:u w:val="single"/>
                    </w:rPr>
                  </w:rPrChange>
                </w:rPr>
                <w:t>while</w:t>
              </w:r>
            </w:ins>
            <w:ins w:id="5219" w:author="USER" w:date="2012-09-04T15:47:00Z">
              <w:r w:rsidRPr="001E7F20">
                <w:rPr>
                  <w:rFonts w:cs="Calibri"/>
                  <w:highlight w:val="yellow"/>
                  <w:rPrChange w:id="5220" w:author="USER" w:date="2012-09-05T13:30:00Z">
                    <w:rPr>
                      <w:rFonts w:cs="Calibri"/>
                      <w:color w:val="0000FF"/>
                      <w:u w:val="single"/>
                    </w:rPr>
                  </w:rPrChange>
                </w:rPr>
                <w:t xml:space="preserve"> trying to minimize stops on the </w:t>
              </w:r>
            </w:ins>
            <w:ins w:id="5221" w:author="USER" w:date="2012-09-04T15:49:00Z">
              <w:r w:rsidRPr="001E7F20">
                <w:rPr>
                  <w:rFonts w:cs="Calibri"/>
                  <w:highlight w:val="yellow"/>
                  <w:rPrChange w:id="5222" w:author="USER" w:date="2012-09-05T13:30:00Z">
                    <w:rPr>
                      <w:rFonts w:cs="Calibri"/>
                      <w:color w:val="0000FF"/>
                      <w:u w:val="single"/>
                    </w:rPr>
                  </w:rPrChange>
                </w:rPr>
                <w:t>mainline when</w:t>
              </w:r>
            </w:ins>
            <w:ins w:id="5223" w:author="USER" w:date="2012-09-04T13:58:00Z">
              <w:r w:rsidRPr="001E7F20">
                <w:rPr>
                  <w:rFonts w:cs="Calibri"/>
                  <w:highlight w:val="yellow"/>
                  <w:rPrChange w:id="5224" w:author="USER" w:date="2012-09-05T13:30:00Z">
                    <w:rPr>
                      <w:rFonts w:cs="Calibri"/>
                      <w:color w:val="0000FF"/>
                      <w:u w:val="single"/>
                    </w:rPr>
                  </w:rPrChange>
                </w:rPr>
                <w:t xml:space="preserve"> side-street demand is important, such as during the noon peak. The adaptive system will seek to minimize residual queuing at congested locations. The adaptive system will prevent residual queue buildup on the freeway ramps.</w:t>
              </w:r>
            </w:ins>
          </w:p>
        </w:tc>
      </w:tr>
      <w:tr w:rsidR="00A535CF" w:rsidTr="00A535CF">
        <w:tc>
          <w:tcPr>
            <w:tcW w:w="2040" w:type="dxa"/>
            <w:shd w:val="clear" w:color="auto" w:fill="auto"/>
          </w:tcPr>
          <w:p w:rsidR="00A535CF" w:rsidRPr="004460AB" w:rsidRDefault="001E7F20" w:rsidP="00160ECC">
            <w:pPr>
              <w:rPr>
                <w:rFonts w:cs="Calibri"/>
                <w:strike/>
                <w:rPrChange w:id="5225" w:author="USER" w:date="2012-09-04T11:39:00Z">
                  <w:rPr>
                    <w:rFonts w:cs="Calibri"/>
                  </w:rPr>
                </w:rPrChange>
              </w:rPr>
            </w:pPr>
            <w:r w:rsidRPr="001E7F20">
              <w:rPr>
                <w:rFonts w:cs="Calibri"/>
                <w:strike/>
                <w:rPrChange w:id="5226" w:author="USER" w:date="2012-09-04T11:39:00Z">
                  <w:rPr>
                    <w:rFonts w:cs="Calibri"/>
                    <w:color w:val="0000FF"/>
                    <w:u w:val="single"/>
                  </w:rPr>
                </w:rPrChange>
              </w:rPr>
              <w:t>8.2.2</w:t>
            </w:r>
          </w:p>
        </w:tc>
        <w:tc>
          <w:tcPr>
            <w:tcW w:w="10938" w:type="dxa"/>
            <w:shd w:val="clear" w:color="auto" w:fill="auto"/>
          </w:tcPr>
          <w:p w:rsidR="00A535CF" w:rsidRPr="004460AB" w:rsidRDefault="001E7F20" w:rsidP="00160ECC">
            <w:pPr>
              <w:pStyle w:val="Heading3"/>
              <w:rPr>
                <w:strike/>
                <w:rPrChange w:id="5227" w:author="USER" w:date="2012-09-04T11:39:00Z">
                  <w:rPr/>
                </w:rPrChange>
              </w:rPr>
            </w:pPr>
            <w:r w:rsidRPr="001E7F20">
              <w:rPr>
                <w:strike/>
                <w:rPrChange w:id="5228" w:author="USER" w:date="2012-09-04T11:39:00Z">
                  <w:rPr>
                    <w:color w:val="0000FF"/>
                    <w:u w:val="single"/>
                  </w:rPr>
                </w:rPrChange>
              </w:rPr>
              <w:t xml:space="preserve">8.2.2 </w:t>
            </w:r>
            <w:r w:rsidRPr="001E7F20">
              <w:rPr>
                <w:strike/>
                <w:rPrChange w:id="5229" w:author="USER" w:date="2012-09-04T11:39:00Z">
                  <w:rPr>
                    <w:color w:val="0000FF"/>
                    <w:u w:val="single"/>
                  </w:rPr>
                </w:rPrChange>
              </w:rPr>
              <w:tab/>
              <w:t>Example: Arterial with one critical intersection</w:t>
            </w:r>
          </w:p>
        </w:tc>
      </w:tr>
      <w:tr w:rsidR="00A535CF" w:rsidTr="00A535CF">
        <w:tc>
          <w:tcPr>
            <w:tcW w:w="2040" w:type="dxa"/>
            <w:shd w:val="clear" w:color="auto" w:fill="auto"/>
          </w:tcPr>
          <w:p w:rsidR="00A535CF" w:rsidRPr="004460AB" w:rsidRDefault="001E7F20" w:rsidP="00160ECC">
            <w:pPr>
              <w:rPr>
                <w:rFonts w:cs="Calibri"/>
                <w:strike/>
                <w:rPrChange w:id="5230" w:author="USER" w:date="2012-09-04T11:39:00Z">
                  <w:rPr>
                    <w:rFonts w:cs="Calibri"/>
                  </w:rPr>
                </w:rPrChange>
              </w:rPr>
            </w:pPr>
            <w:r w:rsidRPr="001E7F20">
              <w:rPr>
                <w:rFonts w:cs="Calibri"/>
                <w:strike/>
                <w:rPrChange w:id="5231" w:author="USER" w:date="2012-09-04T11:39:00Z">
                  <w:rPr>
                    <w:rFonts w:cs="Calibri"/>
                    <w:color w:val="0000FF"/>
                    <w:u w:val="single"/>
                  </w:rPr>
                </w:rPrChange>
              </w:rPr>
              <w:t>8.2.2.1</w:t>
            </w:r>
          </w:p>
        </w:tc>
        <w:tc>
          <w:tcPr>
            <w:tcW w:w="10938" w:type="dxa"/>
            <w:shd w:val="clear" w:color="auto" w:fill="auto"/>
          </w:tcPr>
          <w:p w:rsidR="00A535CF" w:rsidRPr="004460AB" w:rsidRDefault="001E7F20" w:rsidP="00160ECC">
            <w:pPr>
              <w:pStyle w:val="Heading4"/>
              <w:rPr>
                <w:strike/>
                <w:rPrChange w:id="5232" w:author="USER" w:date="2012-09-04T11:39:00Z">
                  <w:rPr/>
                </w:rPrChange>
              </w:rPr>
            </w:pPr>
            <w:r w:rsidRPr="001E7F20">
              <w:rPr>
                <w:strike/>
                <w:rPrChange w:id="5233" w:author="USER" w:date="2012-09-04T11:39:00Z">
                  <w:rPr>
                    <w:color w:val="0000FF"/>
                    <w:u w:val="single"/>
                  </w:rPr>
                </w:rPrChange>
              </w:rPr>
              <w:t xml:space="preserve">8.2.2.1 </w:t>
            </w:r>
            <w:r w:rsidRPr="001E7F20">
              <w:rPr>
                <w:b w:val="0"/>
                <w:bCs w:val="0"/>
                <w:strike/>
                <w:rPrChange w:id="5234" w:author="USER" w:date="2012-09-04T11:39:00Z">
                  <w:rPr>
                    <w:b w:val="0"/>
                    <w:bCs w:val="0"/>
                    <w:color w:val="0000FF"/>
                    <w:u w:val="single"/>
                  </w:rPr>
                </w:rPrChange>
              </w:rPr>
              <w:tab/>
              <w:t xml:space="preserve">Road network </w:t>
            </w:r>
          </w:p>
        </w:tc>
      </w:tr>
      <w:tr w:rsidR="00A535CF" w:rsidTr="00A535CF">
        <w:tc>
          <w:tcPr>
            <w:tcW w:w="2040" w:type="dxa"/>
            <w:shd w:val="clear" w:color="auto" w:fill="auto"/>
          </w:tcPr>
          <w:p w:rsidR="00A535CF" w:rsidRPr="004460AB" w:rsidRDefault="001E7F20" w:rsidP="00160ECC">
            <w:pPr>
              <w:rPr>
                <w:rFonts w:cs="Calibri"/>
                <w:strike/>
                <w:rPrChange w:id="5235" w:author="USER" w:date="2012-09-04T11:39:00Z">
                  <w:rPr>
                    <w:rFonts w:cs="Calibri"/>
                  </w:rPr>
                </w:rPrChange>
              </w:rPr>
            </w:pPr>
            <w:r w:rsidRPr="001E7F20">
              <w:rPr>
                <w:rFonts w:cs="Calibri"/>
                <w:strike/>
                <w:rPrChange w:id="5236" w:author="USER" w:date="2012-09-04T11:39:00Z">
                  <w:rPr>
                    <w:rFonts w:cs="Calibri"/>
                    <w:color w:val="0000FF"/>
                    <w:u w:val="single"/>
                  </w:rPr>
                </w:rPrChange>
              </w:rPr>
              <w:t>8.2.2.1.0-1</w:t>
            </w:r>
          </w:p>
        </w:tc>
        <w:tc>
          <w:tcPr>
            <w:tcW w:w="10938" w:type="dxa"/>
            <w:shd w:val="clear" w:color="auto" w:fill="auto"/>
          </w:tcPr>
          <w:p w:rsidR="00A535CF" w:rsidRPr="004460AB" w:rsidRDefault="001E7F20" w:rsidP="00160ECC">
            <w:pPr>
              <w:rPr>
                <w:rFonts w:cs="Calibri"/>
                <w:strike/>
                <w:rPrChange w:id="5237" w:author="USER" w:date="2012-09-04T11:39:00Z">
                  <w:rPr>
                    <w:rFonts w:cs="Calibri"/>
                  </w:rPr>
                </w:rPrChange>
              </w:rPr>
            </w:pPr>
            <w:r w:rsidRPr="001E7F20">
              <w:rPr>
                <w:rFonts w:cs="Calibri"/>
                <w:strike/>
                <w:rPrChange w:id="5238" w:author="USER" w:date="2012-09-04T11:39:00Z">
                  <w:rPr>
                    <w:rFonts w:cs="Calibri"/>
                    <w:color w:val="0000FF"/>
                    <w:u w:val="single"/>
                  </w:rPr>
                </w:rPrChange>
              </w:rPr>
              <w:t xml:space="preserve">The section of Broadway Road to be coordinated using ASCT has six signalized intersections.  It is a six lane arterial road with a two way left turn lane, and exclusive left turn lanes at each intersection.  Most of the intersections provide access to local businesses and residential areas.  However, one intersection (name of cross street) is an arterial road that accommodates regional traffic rather than providing local access. There are no nearby signals on this cross street that require coordination with this critical intersection. This is an eight-phase intersection with protected left turns on all approaches. The other intersections have permissive left turns on the side streets.  </w:t>
            </w:r>
          </w:p>
          <w:p w:rsidR="00A535CF" w:rsidRPr="004460AB" w:rsidRDefault="00A535CF" w:rsidP="00160ECC">
            <w:pPr>
              <w:rPr>
                <w:rFonts w:cs="Calibri"/>
                <w:strike/>
                <w:rPrChange w:id="5239" w:author="USER" w:date="2012-09-04T11:39:00Z">
                  <w:rPr>
                    <w:rFonts w:cs="Calibri"/>
                  </w:rPr>
                </w:rPrChange>
              </w:rPr>
            </w:pPr>
          </w:p>
          <w:p w:rsidR="00A535CF" w:rsidRPr="004460AB" w:rsidRDefault="001E7F20" w:rsidP="00160ECC">
            <w:pPr>
              <w:rPr>
                <w:rFonts w:cs="Calibri"/>
                <w:strike/>
                <w:rPrChange w:id="5240" w:author="USER" w:date="2012-09-04T11:39:00Z">
                  <w:rPr>
                    <w:rFonts w:cs="Calibri"/>
                  </w:rPr>
                </w:rPrChange>
              </w:rPr>
            </w:pPr>
            <w:r w:rsidRPr="001E7F20">
              <w:rPr>
                <w:rFonts w:cs="Calibri"/>
                <w:strike/>
                <w:rPrChange w:id="5241" w:author="USER" w:date="2012-09-04T11:39:00Z">
                  <w:rPr>
                    <w:rFonts w:cs="Calibri"/>
                    <w:color w:val="0000FF"/>
                    <w:u w:val="single"/>
                  </w:rPr>
                </w:rPrChange>
              </w:rPr>
              <w:t>Broadway is classified by the MPO as an arterial road of regional significance.</w:t>
            </w:r>
          </w:p>
        </w:tc>
      </w:tr>
      <w:tr w:rsidR="00A535CF" w:rsidTr="00A535CF">
        <w:tc>
          <w:tcPr>
            <w:tcW w:w="2040" w:type="dxa"/>
            <w:shd w:val="clear" w:color="auto" w:fill="auto"/>
          </w:tcPr>
          <w:p w:rsidR="00A535CF" w:rsidRPr="004460AB" w:rsidRDefault="001E7F20" w:rsidP="00160ECC">
            <w:pPr>
              <w:rPr>
                <w:rFonts w:cs="Calibri"/>
                <w:strike/>
                <w:rPrChange w:id="5242" w:author="USER" w:date="2012-09-04T11:39:00Z">
                  <w:rPr>
                    <w:rFonts w:cs="Calibri"/>
                  </w:rPr>
                </w:rPrChange>
              </w:rPr>
            </w:pPr>
            <w:r w:rsidRPr="001E7F20">
              <w:rPr>
                <w:rFonts w:cs="Calibri"/>
                <w:strike/>
                <w:rPrChange w:id="5243" w:author="USER" w:date="2012-09-04T11:39:00Z">
                  <w:rPr>
                    <w:rFonts w:cs="Calibri"/>
                    <w:color w:val="0000FF"/>
                    <w:u w:val="single"/>
                  </w:rPr>
                </w:rPrChange>
              </w:rPr>
              <w:lastRenderedPageBreak/>
              <w:t>8.2.2.2</w:t>
            </w:r>
          </w:p>
        </w:tc>
        <w:tc>
          <w:tcPr>
            <w:tcW w:w="10938" w:type="dxa"/>
            <w:shd w:val="clear" w:color="auto" w:fill="auto"/>
          </w:tcPr>
          <w:p w:rsidR="00A535CF" w:rsidRPr="004460AB" w:rsidRDefault="001E7F20" w:rsidP="00160ECC">
            <w:pPr>
              <w:pStyle w:val="Heading4"/>
              <w:rPr>
                <w:strike/>
                <w:rPrChange w:id="5244" w:author="USER" w:date="2012-09-04T11:39:00Z">
                  <w:rPr/>
                </w:rPrChange>
              </w:rPr>
            </w:pPr>
            <w:r w:rsidRPr="001E7F20">
              <w:rPr>
                <w:strike/>
                <w:rPrChange w:id="5245" w:author="USER" w:date="2012-09-04T11:39:00Z">
                  <w:rPr>
                    <w:color w:val="0000FF"/>
                    <w:u w:val="single"/>
                  </w:rPr>
                </w:rPrChange>
              </w:rPr>
              <w:t xml:space="preserve">8.2.2.2 </w:t>
            </w:r>
            <w:r w:rsidRPr="001E7F20">
              <w:rPr>
                <w:b w:val="0"/>
                <w:bCs w:val="0"/>
                <w:strike/>
                <w:rPrChange w:id="5246" w:author="USER" w:date="2012-09-04T11:39:00Z">
                  <w:rPr>
                    <w:b w:val="0"/>
                    <w:bCs w:val="0"/>
                    <w:color w:val="0000FF"/>
                    <w:u w:val="single"/>
                  </w:rPr>
                </w:rPrChange>
              </w:rPr>
              <w:tab/>
              <w:t xml:space="preserve">Traffic conditions </w:t>
            </w:r>
          </w:p>
        </w:tc>
      </w:tr>
      <w:tr w:rsidR="00A535CF" w:rsidTr="00A535CF">
        <w:tc>
          <w:tcPr>
            <w:tcW w:w="2040" w:type="dxa"/>
            <w:shd w:val="clear" w:color="auto" w:fill="auto"/>
          </w:tcPr>
          <w:p w:rsidR="00A535CF" w:rsidRPr="004460AB" w:rsidRDefault="001E7F20" w:rsidP="00160ECC">
            <w:pPr>
              <w:rPr>
                <w:rFonts w:cs="Calibri"/>
                <w:strike/>
                <w:rPrChange w:id="5247" w:author="USER" w:date="2012-09-04T11:39:00Z">
                  <w:rPr>
                    <w:rFonts w:cs="Calibri"/>
                  </w:rPr>
                </w:rPrChange>
              </w:rPr>
            </w:pPr>
            <w:r w:rsidRPr="001E7F20">
              <w:rPr>
                <w:rFonts w:cs="Calibri"/>
                <w:strike/>
                <w:rPrChange w:id="5248" w:author="USER" w:date="2012-09-04T11:39:00Z">
                  <w:rPr>
                    <w:rFonts w:cs="Calibri"/>
                    <w:color w:val="0000FF"/>
                    <w:u w:val="single"/>
                  </w:rPr>
                </w:rPrChange>
              </w:rPr>
              <w:t>8.2.2.2.0-1</w:t>
            </w:r>
          </w:p>
        </w:tc>
        <w:tc>
          <w:tcPr>
            <w:tcW w:w="10938" w:type="dxa"/>
            <w:shd w:val="clear" w:color="auto" w:fill="auto"/>
          </w:tcPr>
          <w:p w:rsidR="00A535CF" w:rsidRPr="004460AB" w:rsidRDefault="001E7F20" w:rsidP="00160ECC">
            <w:pPr>
              <w:rPr>
                <w:rFonts w:cs="Calibri"/>
                <w:strike/>
                <w:rPrChange w:id="5249" w:author="USER" w:date="2012-09-04T11:39:00Z">
                  <w:rPr>
                    <w:rFonts w:cs="Calibri"/>
                  </w:rPr>
                </w:rPrChange>
              </w:rPr>
            </w:pPr>
            <w:r w:rsidRPr="001E7F20">
              <w:rPr>
                <w:rFonts w:cs="Calibri"/>
                <w:strike/>
                <w:rPrChange w:id="5250" w:author="USER" w:date="2012-09-04T11:39:00Z">
                  <w:rPr>
                    <w:rFonts w:cs="Calibri"/>
                    <w:color w:val="0000FF"/>
                    <w:u w:val="single"/>
                  </w:rPr>
                </w:rPrChange>
              </w:rPr>
              <w:t>There is one critical intersection (Cross Street) that has heavier traffic than the other intersections at all times of the day. At its heaviest (typically during the AM and PM peaks) most movements are congested with occasional phase failures. Traffic is heaviest in one direction when these conditions are experienced, typically northbound during the AM peak and southbound during the PM peak.  The traffic on Broadway is 50% heavier than the traffic on (Cross Street) during this condition.</w:t>
            </w:r>
          </w:p>
        </w:tc>
      </w:tr>
      <w:tr w:rsidR="00A535CF" w:rsidTr="00A535CF">
        <w:tc>
          <w:tcPr>
            <w:tcW w:w="2040" w:type="dxa"/>
            <w:shd w:val="clear" w:color="auto" w:fill="auto"/>
          </w:tcPr>
          <w:p w:rsidR="00A535CF" w:rsidRPr="004460AB" w:rsidRDefault="001E7F20" w:rsidP="00160ECC">
            <w:pPr>
              <w:rPr>
                <w:rFonts w:cs="Calibri"/>
                <w:strike/>
                <w:rPrChange w:id="5251" w:author="USER" w:date="2012-09-04T11:39:00Z">
                  <w:rPr>
                    <w:rFonts w:cs="Calibri"/>
                  </w:rPr>
                </w:rPrChange>
              </w:rPr>
            </w:pPr>
            <w:r w:rsidRPr="001E7F20">
              <w:rPr>
                <w:rFonts w:cs="Calibri"/>
                <w:strike/>
                <w:rPrChange w:id="5252" w:author="USER" w:date="2012-09-04T11:39:00Z">
                  <w:rPr>
                    <w:rFonts w:cs="Calibri"/>
                    <w:color w:val="0000FF"/>
                    <w:u w:val="single"/>
                  </w:rPr>
                </w:rPrChange>
              </w:rPr>
              <w:t>8.2.2.3</w:t>
            </w:r>
          </w:p>
        </w:tc>
        <w:tc>
          <w:tcPr>
            <w:tcW w:w="10938" w:type="dxa"/>
            <w:shd w:val="clear" w:color="auto" w:fill="auto"/>
          </w:tcPr>
          <w:p w:rsidR="00A535CF" w:rsidRPr="004460AB" w:rsidRDefault="001E7F20" w:rsidP="00160ECC">
            <w:pPr>
              <w:pStyle w:val="Heading4"/>
              <w:rPr>
                <w:strike/>
                <w:rPrChange w:id="5253" w:author="USER" w:date="2012-09-04T11:39:00Z">
                  <w:rPr/>
                </w:rPrChange>
              </w:rPr>
            </w:pPr>
            <w:r w:rsidRPr="001E7F20">
              <w:rPr>
                <w:strike/>
                <w:rPrChange w:id="5254" w:author="USER" w:date="2012-09-04T11:39:00Z">
                  <w:rPr>
                    <w:color w:val="0000FF"/>
                    <w:u w:val="single"/>
                  </w:rPr>
                </w:rPrChange>
              </w:rPr>
              <w:t xml:space="preserve">8.2.2.3 </w:t>
            </w:r>
            <w:r w:rsidRPr="001E7F20">
              <w:rPr>
                <w:b w:val="0"/>
                <w:bCs w:val="0"/>
                <w:strike/>
                <w:rPrChange w:id="5255" w:author="USER" w:date="2012-09-04T11:39: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4460AB" w:rsidRDefault="001E7F20" w:rsidP="00160ECC">
            <w:pPr>
              <w:rPr>
                <w:rFonts w:cs="Calibri"/>
                <w:strike/>
                <w:rPrChange w:id="5256" w:author="USER" w:date="2012-09-04T11:39:00Z">
                  <w:rPr>
                    <w:rFonts w:cs="Calibri"/>
                  </w:rPr>
                </w:rPrChange>
              </w:rPr>
            </w:pPr>
            <w:r w:rsidRPr="001E7F20">
              <w:rPr>
                <w:rFonts w:cs="Calibri"/>
                <w:strike/>
                <w:rPrChange w:id="5257" w:author="USER" w:date="2012-09-04T11:39:00Z">
                  <w:rPr>
                    <w:rFonts w:cs="Calibri"/>
                    <w:color w:val="0000FF"/>
                    <w:u w:val="single"/>
                  </w:rPr>
                </w:rPrChange>
              </w:rPr>
              <w:t>8.2.2.3.0-1</w:t>
            </w:r>
          </w:p>
        </w:tc>
        <w:tc>
          <w:tcPr>
            <w:tcW w:w="10938" w:type="dxa"/>
            <w:shd w:val="clear" w:color="auto" w:fill="auto"/>
          </w:tcPr>
          <w:p w:rsidR="00A535CF" w:rsidRPr="004460AB" w:rsidRDefault="001E7F20" w:rsidP="00160ECC">
            <w:pPr>
              <w:rPr>
                <w:rFonts w:cs="Calibri"/>
                <w:strike/>
                <w:rPrChange w:id="5258" w:author="USER" w:date="2012-09-04T11:39:00Z">
                  <w:rPr>
                    <w:rFonts w:cs="Calibri"/>
                  </w:rPr>
                </w:rPrChange>
              </w:rPr>
            </w:pPr>
            <w:r w:rsidRPr="001E7F20">
              <w:rPr>
                <w:rFonts w:cs="Calibri"/>
                <w:strike/>
                <w:rPrChange w:id="5259" w:author="USER" w:date="2012-09-04T11:39:00Z">
                  <w:rPr>
                    <w:rFonts w:cs="Calibri"/>
                    <w:color w:val="0000FF"/>
                    <w:u w:val="single"/>
                  </w:rPr>
                </w:rPrChange>
              </w:rPr>
              <w:t>The operational objectives for this arterial under these conditions are to:</w:t>
            </w:r>
          </w:p>
          <w:p w:rsidR="00A535CF" w:rsidRPr="004460AB" w:rsidRDefault="001E7F20" w:rsidP="00160ECC">
            <w:pPr>
              <w:numPr>
                <w:ilvl w:val="0"/>
                <w:numId w:val="11"/>
              </w:numPr>
              <w:rPr>
                <w:rFonts w:cs="Calibri"/>
                <w:strike/>
                <w:rPrChange w:id="5260" w:author="USER" w:date="2012-09-04T11:39:00Z">
                  <w:rPr>
                    <w:rFonts w:cs="Calibri"/>
                  </w:rPr>
                </w:rPrChange>
              </w:rPr>
            </w:pPr>
            <w:r w:rsidRPr="001E7F20">
              <w:rPr>
                <w:rFonts w:cs="Calibri"/>
                <w:strike/>
                <w:rPrChange w:id="5261" w:author="USER" w:date="2012-09-04T11:39:00Z">
                  <w:rPr>
                    <w:rFonts w:cs="Calibri"/>
                    <w:color w:val="0000FF"/>
                    <w:u w:val="single"/>
                  </w:rPr>
                </w:rPrChange>
              </w:rPr>
              <w:t xml:space="preserve">Maximize the throughput along Broadway; </w:t>
            </w:r>
          </w:p>
          <w:p w:rsidR="00A535CF" w:rsidRPr="004460AB" w:rsidRDefault="001E7F20" w:rsidP="00160ECC">
            <w:pPr>
              <w:numPr>
                <w:ilvl w:val="0"/>
                <w:numId w:val="11"/>
              </w:numPr>
              <w:rPr>
                <w:rFonts w:cs="Calibri"/>
                <w:strike/>
                <w:rPrChange w:id="5262" w:author="USER" w:date="2012-09-04T11:39:00Z">
                  <w:rPr>
                    <w:rFonts w:cs="Calibri"/>
                  </w:rPr>
                </w:rPrChange>
              </w:rPr>
            </w:pPr>
            <w:r w:rsidRPr="001E7F20">
              <w:rPr>
                <w:rFonts w:cs="Calibri"/>
                <w:strike/>
                <w:rPrChange w:id="5263" w:author="USER" w:date="2012-09-04T11:39:00Z">
                  <w:rPr>
                    <w:rFonts w:cs="Calibri"/>
                    <w:color w:val="0000FF"/>
                    <w:u w:val="single"/>
                  </w:rPr>
                </w:rPrChange>
              </w:rPr>
              <w:t>Accommodate the traffic at the critical intersection with a minimum of phase failures; and</w:t>
            </w:r>
          </w:p>
          <w:p w:rsidR="00A535CF" w:rsidRPr="004460AB" w:rsidRDefault="001E7F20" w:rsidP="00160ECC">
            <w:pPr>
              <w:numPr>
                <w:ilvl w:val="0"/>
                <w:numId w:val="11"/>
              </w:numPr>
              <w:rPr>
                <w:rFonts w:cs="Calibri"/>
                <w:strike/>
                <w:rPrChange w:id="5264" w:author="USER" w:date="2012-09-04T11:39:00Z">
                  <w:rPr>
                    <w:rFonts w:cs="Calibri"/>
                  </w:rPr>
                </w:rPrChange>
              </w:rPr>
            </w:pPr>
            <w:r w:rsidRPr="001E7F20">
              <w:rPr>
                <w:rFonts w:cs="Calibri"/>
                <w:strike/>
                <w:rPrChange w:id="5265" w:author="USER" w:date="2012-09-04T11:39:00Z">
                  <w:rPr>
                    <w:rFonts w:cs="Calibri"/>
                    <w:color w:val="0000FF"/>
                    <w:u w:val="single"/>
                  </w:rPr>
                </w:rPrChange>
              </w:rPr>
              <w:t xml:space="preserve">Provide smooth flow along the arterial through other intersections. </w:t>
            </w:r>
          </w:p>
        </w:tc>
      </w:tr>
      <w:tr w:rsidR="00A535CF" w:rsidTr="00A535CF">
        <w:tc>
          <w:tcPr>
            <w:tcW w:w="2040" w:type="dxa"/>
            <w:shd w:val="clear" w:color="auto" w:fill="auto"/>
          </w:tcPr>
          <w:p w:rsidR="00A535CF" w:rsidRPr="004460AB" w:rsidRDefault="001E7F20" w:rsidP="00160ECC">
            <w:pPr>
              <w:rPr>
                <w:rFonts w:cs="Calibri"/>
                <w:strike/>
                <w:rPrChange w:id="5266" w:author="USER" w:date="2012-09-04T11:39:00Z">
                  <w:rPr>
                    <w:rFonts w:cs="Calibri"/>
                  </w:rPr>
                </w:rPrChange>
              </w:rPr>
            </w:pPr>
            <w:r w:rsidRPr="001E7F20">
              <w:rPr>
                <w:rFonts w:cs="Calibri"/>
                <w:strike/>
                <w:rPrChange w:id="5267" w:author="USER" w:date="2012-09-04T11:39:00Z">
                  <w:rPr>
                    <w:rFonts w:cs="Calibri"/>
                    <w:color w:val="0000FF"/>
                    <w:u w:val="single"/>
                  </w:rPr>
                </w:rPrChange>
              </w:rPr>
              <w:t>8.2.2.4</w:t>
            </w:r>
          </w:p>
        </w:tc>
        <w:tc>
          <w:tcPr>
            <w:tcW w:w="10938" w:type="dxa"/>
            <w:shd w:val="clear" w:color="auto" w:fill="auto"/>
          </w:tcPr>
          <w:p w:rsidR="00A535CF" w:rsidRPr="004460AB" w:rsidRDefault="001E7F20" w:rsidP="00160ECC">
            <w:pPr>
              <w:pStyle w:val="Heading4"/>
              <w:rPr>
                <w:strike/>
                <w:rPrChange w:id="5268" w:author="USER" w:date="2012-09-04T11:39:00Z">
                  <w:rPr/>
                </w:rPrChange>
              </w:rPr>
            </w:pPr>
            <w:r w:rsidRPr="001E7F20">
              <w:rPr>
                <w:strike/>
                <w:rPrChange w:id="5269" w:author="USER" w:date="2012-09-04T11:39:00Z">
                  <w:rPr>
                    <w:color w:val="0000FF"/>
                    <w:u w:val="single"/>
                  </w:rPr>
                </w:rPrChange>
              </w:rPr>
              <w:t xml:space="preserve">8.2.2.4 </w:t>
            </w:r>
            <w:r w:rsidRPr="001E7F20">
              <w:rPr>
                <w:b w:val="0"/>
                <w:bCs w:val="0"/>
                <w:strike/>
                <w:rPrChange w:id="5270" w:author="USER" w:date="2012-09-04T11:39: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4460AB" w:rsidRDefault="001E7F20" w:rsidP="00160ECC">
            <w:pPr>
              <w:rPr>
                <w:rFonts w:cs="Calibri"/>
                <w:strike/>
                <w:rPrChange w:id="5271" w:author="USER" w:date="2012-09-04T11:39:00Z">
                  <w:rPr>
                    <w:rFonts w:cs="Calibri"/>
                  </w:rPr>
                </w:rPrChange>
              </w:rPr>
            </w:pPr>
            <w:r w:rsidRPr="001E7F20">
              <w:rPr>
                <w:rFonts w:cs="Calibri"/>
                <w:strike/>
                <w:rPrChange w:id="5272" w:author="USER" w:date="2012-09-04T11:39:00Z">
                  <w:rPr>
                    <w:rFonts w:cs="Calibri"/>
                    <w:color w:val="0000FF"/>
                    <w:u w:val="single"/>
                  </w:rPr>
                </w:rPrChange>
              </w:rPr>
              <w:t>8.2.2.4.0-1</w:t>
            </w:r>
          </w:p>
        </w:tc>
        <w:tc>
          <w:tcPr>
            <w:tcW w:w="10938" w:type="dxa"/>
            <w:shd w:val="clear" w:color="auto" w:fill="auto"/>
          </w:tcPr>
          <w:p w:rsidR="00A535CF" w:rsidRPr="004460AB" w:rsidRDefault="001E7F20" w:rsidP="00160ECC">
            <w:pPr>
              <w:rPr>
                <w:rFonts w:cs="Calibri"/>
                <w:strike/>
                <w:rPrChange w:id="5273" w:author="USER" w:date="2012-09-04T11:39:00Z">
                  <w:rPr>
                    <w:rFonts w:cs="Calibri"/>
                  </w:rPr>
                </w:rPrChange>
              </w:rPr>
            </w:pPr>
            <w:r w:rsidRPr="001E7F20">
              <w:rPr>
                <w:rFonts w:cs="Calibri"/>
                <w:strike/>
                <w:rPrChange w:id="5274" w:author="USER" w:date="2012-09-04T11:39:00Z">
                  <w:rPr>
                    <w:rFonts w:cs="Calibri"/>
                    <w:color w:val="0000FF"/>
                    <w:u w:val="single"/>
                  </w:rPr>
                </w:rPrChange>
              </w:rPr>
              <w:t>The signal timing strategies used by the system to accommodate this situation are:</w:t>
            </w:r>
          </w:p>
          <w:p w:rsidR="00A535CF" w:rsidRPr="004460AB" w:rsidRDefault="001E7F20" w:rsidP="00160ECC">
            <w:pPr>
              <w:numPr>
                <w:ilvl w:val="0"/>
                <w:numId w:val="11"/>
              </w:numPr>
              <w:rPr>
                <w:rFonts w:cs="Calibri"/>
                <w:strike/>
                <w:rPrChange w:id="5275" w:author="USER" w:date="2012-09-04T11:39:00Z">
                  <w:rPr>
                    <w:rFonts w:cs="Calibri"/>
                  </w:rPr>
                </w:rPrChange>
              </w:rPr>
            </w:pPr>
            <w:r w:rsidRPr="001E7F20">
              <w:rPr>
                <w:rFonts w:cs="Calibri"/>
                <w:strike/>
                <w:rPrChange w:id="5276" w:author="USER" w:date="2012-09-04T11:39:00Z">
                  <w:rPr>
                    <w:rFonts w:cs="Calibri"/>
                    <w:color w:val="0000FF"/>
                    <w:u w:val="single"/>
                  </w:rPr>
                </w:rPrChange>
              </w:rPr>
              <w:t xml:space="preserve">At the critical intersection, select phase times that eliminate phase failures </w:t>
            </w:r>
          </w:p>
          <w:p w:rsidR="00A535CF" w:rsidRPr="004460AB" w:rsidRDefault="001E7F20" w:rsidP="00160ECC">
            <w:pPr>
              <w:numPr>
                <w:ilvl w:val="0"/>
                <w:numId w:val="11"/>
              </w:numPr>
              <w:rPr>
                <w:rFonts w:cs="Calibri"/>
                <w:strike/>
                <w:rPrChange w:id="5277" w:author="USER" w:date="2012-09-04T11:39:00Z">
                  <w:rPr>
                    <w:rFonts w:cs="Calibri"/>
                  </w:rPr>
                </w:rPrChange>
              </w:rPr>
            </w:pPr>
            <w:r w:rsidRPr="001E7F20">
              <w:rPr>
                <w:rFonts w:cs="Calibri"/>
                <w:strike/>
                <w:rPrChange w:id="5278" w:author="USER" w:date="2012-09-04T11:39:00Z">
                  <w:rPr>
                    <w:rFonts w:cs="Calibri"/>
                    <w:color w:val="0000FF"/>
                    <w:u w:val="single"/>
                  </w:rPr>
                </w:rPrChange>
              </w:rPr>
              <w:t>At the critical intersection, select phase sequence that eliminates queue overflow in left turn bays</w:t>
            </w:r>
          </w:p>
          <w:p w:rsidR="00A535CF" w:rsidRPr="004460AB" w:rsidRDefault="001E7F20" w:rsidP="00160ECC">
            <w:pPr>
              <w:numPr>
                <w:ilvl w:val="0"/>
                <w:numId w:val="11"/>
              </w:numPr>
              <w:rPr>
                <w:rFonts w:cs="Calibri"/>
                <w:strike/>
                <w:rPrChange w:id="5279" w:author="USER" w:date="2012-09-04T11:39:00Z">
                  <w:rPr>
                    <w:rFonts w:cs="Calibri"/>
                  </w:rPr>
                </w:rPrChange>
              </w:rPr>
            </w:pPr>
            <w:r w:rsidRPr="001E7F20">
              <w:rPr>
                <w:rFonts w:cs="Calibri"/>
                <w:strike/>
                <w:rPrChange w:id="5280" w:author="USER" w:date="2012-09-04T11:39:00Z">
                  <w:rPr>
                    <w:rFonts w:cs="Calibri"/>
                    <w:color w:val="0000FF"/>
                    <w:u w:val="single"/>
                  </w:rPr>
                </w:rPrChange>
              </w:rPr>
              <w:t xml:space="preserve">At the critical intersection, select phase times that eliminate queue overflow in left turn bays </w:t>
            </w:r>
          </w:p>
          <w:p w:rsidR="00A535CF" w:rsidRPr="004460AB" w:rsidRDefault="001E7F20" w:rsidP="00160ECC">
            <w:pPr>
              <w:numPr>
                <w:ilvl w:val="0"/>
                <w:numId w:val="11"/>
              </w:numPr>
              <w:rPr>
                <w:rFonts w:cs="Calibri"/>
                <w:strike/>
                <w:rPrChange w:id="5281" w:author="USER" w:date="2012-09-04T11:39:00Z">
                  <w:rPr>
                    <w:rFonts w:cs="Calibri"/>
                  </w:rPr>
                </w:rPrChange>
              </w:rPr>
            </w:pPr>
            <w:r w:rsidRPr="001E7F20">
              <w:rPr>
                <w:rFonts w:cs="Calibri"/>
                <w:strike/>
                <w:rPrChange w:id="5282" w:author="USER" w:date="2012-09-04T11:39:00Z">
                  <w:rPr>
                    <w:rFonts w:cs="Calibri"/>
                    <w:color w:val="0000FF"/>
                    <w:u w:val="single"/>
                  </w:rPr>
                </w:rPrChange>
              </w:rPr>
              <w:t>At the critical intersection, distribute green time to maximize the throughput on Broadway</w:t>
            </w:r>
          </w:p>
          <w:p w:rsidR="00A535CF" w:rsidRPr="004460AB" w:rsidRDefault="001E7F20" w:rsidP="00160ECC">
            <w:pPr>
              <w:numPr>
                <w:ilvl w:val="0"/>
                <w:numId w:val="11"/>
              </w:numPr>
              <w:rPr>
                <w:rFonts w:cs="Calibri"/>
                <w:strike/>
                <w:rPrChange w:id="5283" w:author="USER" w:date="2012-09-04T11:39:00Z">
                  <w:rPr>
                    <w:rFonts w:cs="Calibri"/>
                  </w:rPr>
                </w:rPrChange>
              </w:rPr>
            </w:pPr>
            <w:r w:rsidRPr="001E7F20">
              <w:rPr>
                <w:rFonts w:cs="Calibri"/>
                <w:strike/>
                <w:rPrChange w:id="5284" w:author="USER" w:date="2012-09-04T11:39:00Z">
                  <w:rPr>
                    <w:rFonts w:cs="Calibri"/>
                    <w:color w:val="0000FF"/>
                    <w:u w:val="single"/>
                  </w:rPr>
                </w:rPrChange>
              </w:rPr>
              <w:t xml:space="preserve">At the non-critical intersections, provide sufficient time to serve all turning and side street traffic without phase failures </w:t>
            </w:r>
          </w:p>
        </w:tc>
      </w:tr>
      <w:tr w:rsidR="00A535CF" w:rsidTr="00A535CF">
        <w:tc>
          <w:tcPr>
            <w:tcW w:w="2040" w:type="dxa"/>
            <w:shd w:val="clear" w:color="auto" w:fill="auto"/>
          </w:tcPr>
          <w:p w:rsidR="00A535CF" w:rsidRPr="004460AB" w:rsidRDefault="001E7F20" w:rsidP="00160ECC">
            <w:pPr>
              <w:rPr>
                <w:rFonts w:cs="Calibri"/>
                <w:strike/>
                <w:rPrChange w:id="5285" w:author="USER" w:date="2012-09-04T11:39:00Z">
                  <w:rPr>
                    <w:rFonts w:cs="Calibri"/>
                  </w:rPr>
                </w:rPrChange>
              </w:rPr>
            </w:pPr>
            <w:r w:rsidRPr="001E7F20">
              <w:rPr>
                <w:rFonts w:cs="Calibri"/>
                <w:strike/>
                <w:rPrChange w:id="5286" w:author="USER" w:date="2012-09-04T11:39:00Z">
                  <w:rPr>
                    <w:rFonts w:cs="Calibri"/>
                    <w:color w:val="0000FF"/>
                    <w:u w:val="single"/>
                  </w:rPr>
                </w:rPrChange>
              </w:rPr>
              <w:t>8.2.2.5</w:t>
            </w:r>
          </w:p>
        </w:tc>
        <w:tc>
          <w:tcPr>
            <w:tcW w:w="10938" w:type="dxa"/>
            <w:shd w:val="clear" w:color="auto" w:fill="auto"/>
          </w:tcPr>
          <w:p w:rsidR="00A535CF" w:rsidRPr="004460AB" w:rsidRDefault="001E7F20" w:rsidP="00160ECC">
            <w:pPr>
              <w:pStyle w:val="Heading4"/>
              <w:rPr>
                <w:strike/>
                <w:rPrChange w:id="5287" w:author="USER" w:date="2012-09-04T11:39:00Z">
                  <w:rPr/>
                </w:rPrChange>
              </w:rPr>
            </w:pPr>
            <w:r w:rsidRPr="001E7F20">
              <w:rPr>
                <w:strike/>
                <w:rPrChange w:id="5288" w:author="USER" w:date="2012-09-04T11:39:00Z">
                  <w:rPr>
                    <w:color w:val="0000FF"/>
                    <w:u w:val="single"/>
                  </w:rPr>
                </w:rPrChange>
              </w:rPr>
              <w:t xml:space="preserve">8.2.2.5 </w:t>
            </w:r>
            <w:r w:rsidRPr="001E7F20">
              <w:rPr>
                <w:b w:val="0"/>
                <w:bCs w:val="0"/>
                <w:strike/>
                <w:rPrChange w:id="5289" w:author="USER" w:date="2012-09-04T11:39:00Z">
                  <w:rPr>
                    <w:b w:val="0"/>
                    <w:bCs w:val="0"/>
                    <w:color w:val="0000FF"/>
                    <w:u w:val="single"/>
                  </w:rPr>
                </w:rPrChange>
              </w:rPr>
              <w:tab/>
              <w:t>Summary of operation</w:t>
            </w:r>
          </w:p>
        </w:tc>
      </w:tr>
      <w:tr w:rsidR="00A535CF" w:rsidTr="00A535CF">
        <w:tc>
          <w:tcPr>
            <w:tcW w:w="2040" w:type="dxa"/>
            <w:shd w:val="clear" w:color="auto" w:fill="auto"/>
          </w:tcPr>
          <w:p w:rsidR="00A535CF" w:rsidRPr="004460AB" w:rsidRDefault="001E7F20" w:rsidP="00160ECC">
            <w:pPr>
              <w:rPr>
                <w:rFonts w:cs="Calibri"/>
                <w:strike/>
                <w:rPrChange w:id="5290" w:author="USER" w:date="2012-09-04T11:39:00Z">
                  <w:rPr>
                    <w:rFonts w:cs="Calibri"/>
                  </w:rPr>
                </w:rPrChange>
              </w:rPr>
            </w:pPr>
            <w:r w:rsidRPr="001E7F20">
              <w:rPr>
                <w:rFonts w:cs="Calibri"/>
                <w:strike/>
                <w:rPrChange w:id="5291" w:author="USER" w:date="2012-09-04T11:39:00Z">
                  <w:rPr>
                    <w:rFonts w:cs="Calibri"/>
                    <w:color w:val="0000FF"/>
                    <w:u w:val="single"/>
                  </w:rPr>
                </w:rPrChange>
              </w:rPr>
              <w:t>8.2.2.5.0-1</w:t>
            </w:r>
          </w:p>
        </w:tc>
        <w:tc>
          <w:tcPr>
            <w:tcW w:w="10938" w:type="dxa"/>
            <w:shd w:val="clear" w:color="auto" w:fill="auto"/>
          </w:tcPr>
          <w:p w:rsidR="00A535CF" w:rsidRPr="004460AB" w:rsidRDefault="001E7F20" w:rsidP="00160ECC">
            <w:pPr>
              <w:rPr>
                <w:rFonts w:cs="Calibri"/>
                <w:strike/>
                <w:rPrChange w:id="5292" w:author="USER" w:date="2012-09-04T11:39:00Z">
                  <w:rPr>
                    <w:rFonts w:cs="Calibri"/>
                  </w:rPr>
                </w:rPrChange>
              </w:rPr>
            </w:pPr>
            <w:r w:rsidRPr="001E7F20">
              <w:rPr>
                <w:rFonts w:cs="Calibri"/>
                <w:strike/>
                <w:rPrChange w:id="5293" w:author="USER" w:date="2012-09-04T11:39:00Z">
                  <w:rPr>
                    <w:rFonts w:cs="Calibri"/>
                    <w:color w:val="0000FF"/>
                    <w:u w:val="single"/>
                  </w:rPr>
                </w:rPrChange>
              </w:rPr>
              <w:t xml:space="preserve">Under these conditions, the ASCT system will select a phase arrangement and calculate phase times that accommodate traffic at the critical intersection. It will then set the timing at the other intersections to provide a green band in the </w:t>
            </w:r>
            <w:r w:rsidRPr="001E7F20">
              <w:rPr>
                <w:rFonts w:cs="Calibri"/>
                <w:strike/>
                <w:rPrChange w:id="5294" w:author="USER" w:date="2012-09-04T11:39:00Z">
                  <w:rPr>
                    <w:rFonts w:cs="Calibri"/>
                    <w:color w:val="0000FF"/>
                    <w:u w:val="single"/>
                  </w:rPr>
                </w:rPrChange>
              </w:rPr>
              <w:lastRenderedPageBreak/>
              <w:t>direction of heaviest traffic along the arterial, to minimize the number of stops in that direction.</w:t>
            </w:r>
          </w:p>
          <w:p w:rsidR="00A535CF" w:rsidRPr="004460AB" w:rsidRDefault="00A535CF" w:rsidP="00160ECC">
            <w:pPr>
              <w:rPr>
                <w:rFonts w:cs="Calibri"/>
                <w:strike/>
                <w:rPrChange w:id="5295" w:author="USER" w:date="2012-09-04T11:39:00Z">
                  <w:rPr>
                    <w:rFonts w:cs="Calibri"/>
                  </w:rPr>
                </w:rPrChange>
              </w:rPr>
            </w:pPr>
          </w:p>
          <w:p w:rsidR="00A535CF" w:rsidRPr="004460AB" w:rsidRDefault="001E7F20" w:rsidP="00160ECC">
            <w:pPr>
              <w:rPr>
                <w:rFonts w:cs="Calibri"/>
                <w:strike/>
                <w:rPrChange w:id="5296" w:author="USER" w:date="2012-09-04T11:39:00Z">
                  <w:rPr>
                    <w:rFonts w:cs="Calibri"/>
                  </w:rPr>
                </w:rPrChange>
              </w:rPr>
            </w:pPr>
            <w:r w:rsidRPr="001E7F20">
              <w:rPr>
                <w:rFonts w:cs="Calibri"/>
                <w:strike/>
                <w:rPrChange w:id="5297" w:author="USER" w:date="2012-09-04T11:39:00Z">
                  <w:rPr>
                    <w:rFonts w:cs="Calibri"/>
                    <w:color w:val="0000FF"/>
                    <w:u w:val="single"/>
                  </w:rPr>
                </w:rPrChange>
              </w:rPr>
              <w:t>The green time for the non-arterial phases at those intersections will be set to accommodate the traffic using those phases, while allocating the remaining time to the arterial road.  The system will determine the sequence of phases on the arterial (lead-lead, lead-lag or lag-lag) that minimizes the stops in the non-coordinated direction under these conditions.</w:t>
            </w:r>
          </w:p>
        </w:tc>
      </w:tr>
      <w:tr w:rsidR="00A535CF" w:rsidTr="00A535CF">
        <w:tc>
          <w:tcPr>
            <w:tcW w:w="2040" w:type="dxa"/>
            <w:shd w:val="clear" w:color="auto" w:fill="auto"/>
          </w:tcPr>
          <w:p w:rsidR="00A535CF" w:rsidRPr="00C679DB" w:rsidRDefault="001E7F20" w:rsidP="00160ECC">
            <w:pPr>
              <w:rPr>
                <w:rFonts w:cs="Calibri"/>
                <w:highlight w:val="yellow"/>
                <w:rPrChange w:id="5298" w:author="USER" w:date="2012-09-05T13:40:00Z">
                  <w:rPr>
                    <w:rFonts w:cs="Calibri"/>
                  </w:rPr>
                </w:rPrChange>
              </w:rPr>
            </w:pPr>
            <w:r w:rsidRPr="001E7F20">
              <w:rPr>
                <w:rFonts w:cs="Calibri"/>
                <w:highlight w:val="yellow"/>
                <w:rPrChange w:id="5299" w:author="USER" w:date="2012-09-05T13:40:00Z">
                  <w:rPr>
                    <w:rFonts w:cs="Calibri"/>
                    <w:color w:val="0000FF"/>
                    <w:u w:val="single"/>
                  </w:rPr>
                </w:rPrChange>
              </w:rPr>
              <w:lastRenderedPageBreak/>
              <w:t>8.2.3</w:t>
            </w:r>
          </w:p>
        </w:tc>
        <w:tc>
          <w:tcPr>
            <w:tcW w:w="10938" w:type="dxa"/>
            <w:shd w:val="clear" w:color="auto" w:fill="auto"/>
          </w:tcPr>
          <w:p w:rsidR="00A535CF" w:rsidRPr="00C679DB" w:rsidRDefault="001E7F20" w:rsidP="00160ECC">
            <w:pPr>
              <w:pStyle w:val="Heading3"/>
              <w:rPr>
                <w:highlight w:val="yellow"/>
                <w:rPrChange w:id="5300" w:author="USER" w:date="2012-09-05T13:40:00Z">
                  <w:rPr/>
                </w:rPrChange>
              </w:rPr>
            </w:pPr>
            <w:r w:rsidRPr="001E7F20">
              <w:rPr>
                <w:highlight w:val="yellow"/>
                <w:rPrChange w:id="5301" w:author="USER" w:date="2012-09-05T13:40:00Z">
                  <w:rPr>
                    <w:color w:val="0000FF"/>
                    <w:u w:val="single"/>
                  </w:rPr>
                </w:rPrChange>
              </w:rPr>
              <w:t xml:space="preserve">8.2.3 </w:t>
            </w:r>
            <w:r w:rsidRPr="001E7F20">
              <w:rPr>
                <w:highlight w:val="yellow"/>
                <w:rPrChange w:id="5302" w:author="USER" w:date="2012-09-05T13:40:00Z">
                  <w:rPr>
                    <w:color w:val="0000FF"/>
                    <w:u w:val="single"/>
                  </w:rPr>
                </w:rPrChange>
              </w:rPr>
              <w:tab/>
              <w:t>Example: Arterial with several critical intersections</w:t>
            </w:r>
          </w:p>
        </w:tc>
      </w:tr>
      <w:tr w:rsidR="00A535CF" w:rsidTr="00A535CF">
        <w:tc>
          <w:tcPr>
            <w:tcW w:w="2040" w:type="dxa"/>
            <w:shd w:val="clear" w:color="auto" w:fill="auto"/>
          </w:tcPr>
          <w:p w:rsidR="00A535CF" w:rsidRPr="00C679DB" w:rsidRDefault="001E7F20" w:rsidP="00160ECC">
            <w:pPr>
              <w:rPr>
                <w:rFonts w:cs="Calibri"/>
                <w:highlight w:val="yellow"/>
                <w:rPrChange w:id="5303" w:author="USER" w:date="2012-09-05T13:40:00Z">
                  <w:rPr>
                    <w:rFonts w:cs="Calibri"/>
                  </w:rPr>
                </w:rPrChange>
              </w:rPr>
            </w:pPr>
            <w:r w:rsidRPr="001E7F20">
              <w:rPr>
                <w:rFonts w:cs="Calibri"/>
                <w:highlight w:val="yellow"/>
                <w:rPrChange w:id="5304" w:author="USER" w:date="2012-09-05T13:40:00Z">
                  <w:rPr>
                    <w:rFonts w:cs="Calibri"/>
                    <w:color w:val="0000FF"/>
                    <w:u w:val="single"/>
                  </w:rPr>
                </w:rPrChange>
              </w:rPr>
              <w:t>8.2.3.1</w:t>
            </w:r>
          </w:p>
        </w:tc>
        <w:tc>
          <w:tcPr>
            <w:tcW w:w="10938" w:type="dxa"/>
            <w:shd w:val="clear" w:color="auto" w:fill="auto"/>
          </w:tcPr>
          <w:p w:rsidR="00A535CF" w:rsidRPr="00C679DB" w:rsidRDefault="001E7F20" w:rsidP="00160ECC">
            <w:pPr>
              <w:pStyle w:val="Heading4"/>
              <w:rPr>
                <w:highlight w:val="yellow"/>
                <w:rPrChange w:id="5305" w:author="USER" w:date="2012-09-05T13:40:00Z">
                  <w:rPr/>
                </w:rPrChange>
              </w:rPr>
            </w:pPr>
            <w:r w:rsidRPr="001E7F20">
              <w:rPr>
                <w:highlight w:val="yellow"/>
                <w:rPrChange w:id="5306" w:author="USER" w:date="2012-09-05T13:40:00Z">
                  <w:rPr>
                    <w:color w:val="0000FF"/>
                    <w:u w:val="single"/>
                  </w:rPr>
                </w:rPrChange>
              </w:rPr>
              <w:t xml:space="preserve">8.2.3.1 </w:t>
            </w:r>
            <w:r w:rsidRPr="001E7F20">
              <w:rPr>
                <w:b w:val="0"/>
                <w:bCs w:val="0"/>
                <w:highlight w:val="yellow"/>
                <w:rPrChange w:id="5307" w:author="USER" w:date="2012-09-05T13:40:00Z">
                  <w:rPr>
                    <w:b w:val="0"/>
                    <w:bCs w:val="0"/>
                    <w:color w:val="0000FF"/>
                    <w:u w:val="single"/>
                  </w:rPr>
                </w:rPrChange>
              </w:rPr>
              <w:tab/>
              <w:t xml:space="preserve">Road network </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5308" w:author="USER" w:date="2012-09-05T13:40:00Z">
                  <w:rPr>
                    <w:rFonts w:cs="Calibri"/>
                    <w:color w:val="0000FF"/>
                    <w:u w:val="single"/>
                  </w:rPr>
                </w:rPrChange>
              </w:rPr>
              <w:t>8.2.3.1.0-1</w:t>
            </w:r>
          </w:p>
        </w:tc>
        <w:tc>
          <w:tcPr>
            <w:tcW w:w="10938" w:type="dxa"/>
            <w:shd w:val="clear" w:color="auto" w:fill="auto"/>
          </w:tcPr>
          <w:p w:rsidR="00A535CF" w:rsidRPr="00C679DB" w:rsidRDefault="001E7F20" w:rsidP="00160ECC">
            <w:pPr>
              <w:rPr>
                <w:rFonts w:cs="Calibri"/>
                <w:strike/>
                <w:rPrChange w:id="5309" w:author="USER" w:date="2012-09-05T13:40:00Z">
                  <w:rPr>
                    <w:rFonts w:cs="Calibri"/>
                  </w:rPr>
                </w:rPrChange>
              </w:rPr>
            </w:pPr>
            <w:r w:rsidRPr="001E7F20">
              <w:rPr>
                <w:rFonts w:cs="Calibri"/>
                <w:strike/>
                <w:rPrChange w:id="5310" w:author="USER" w:date="2012-09-05T13:40:00Z">
                  <w:rPr>
                    <w:rFonts w:cs="Calibri"/>
                    <w:color w:val="0000FF"/>
                    <w:u w:val="single"/>
                  </w:rPr>
                </w:rPrChange>
              </w:rPr>
              <w:t xml:space="preserve">The section of Broadway Road to be coordinated using ASCT has ten signalized intersections.  It is a six lane arterial road two way left turn lane, and exclusive left turn lanes at each intersection.  Two intersections (name of cross streets) are arterial roads that accommodate regional traffic rather than providing local access. There are no nearby signals on the cross streets that require coordination with this critical intersection. One intersection provides access to a major shopping district. These are all eight-phase intersections with protected left turns on all approaches.  The remaining intersections provide access to local businesses and residential areas.  Those intersections have protected left turns on Broadway and permissive left turns on the side streets.  </w:t>
            </w:r>
          </w:p>
          <w:p w:rsidR="00A535CF" w:rsidRPr="00C679DB" w:rsidRDefault="00A535CF" w:rsidP="00160ECC">
            <w:pPr>
              <w:rPr>
                <w:rFonts w:cs="Calibri"/>
                <w:strike/>
                <w:rPrChange w:id="5311" w:author="USER" w:date="2012-09-05T13:40:00Z">
                  <w:rPr>
                    <w:rFonts w:cs="Calibri"/>
                  </w:rPr>
                </w:rPrChange>
              </w:rPr>
            </w:pPr>
          </w:p>
          <w:p w:rsidR="00A535CF" w:rsidRPr="00C679DB" w:rsidRDefault="001E7F20" w:rsidP="00160ECC">
            <w:pPr>
              <w:rPr>
                <w:ins w:id="5312" w:author="USER" w:date="2012-09-05T13:40:00Z"/>
                <w:rFonts w:cs="Calibri"/>
                <w:strike/>
                <w:rPrChange w:id="5313" w:author="USER" w:date="2012-09-05T13:40:00Z">
                  <w:rPr>
                    <w:ins w:id="5314" w:author="USER" w:date="2012-09-05T13:40:00Z"/>
                    <w:rFonts w:cs="Calibri"/>
                  </w:rPr>
                </w:rPrChange>
              </w:rPr>
            </w:pPr>
            <w:r w:rsidRPr="001E7F20">
              <w:rPr>
                <w:rFonts w:cs="Calibri"/>
                <w:strike/>
                <w:rPrChange w:id="5315" w:author="USER" w:date="2012-09-05T13:40:00Z">
                  <w:rPr>
                    <w:rFonts w:cs="Calibri"/>
                    <w:color w:val="0000FF"/>
                    <w:u w:val="single"/>
                  </w:rPr>
                </w:rPrChange>
              </w:rPr>
              <w:t>Broadway is classified by the MPO as an arterial road of regional significance.</w:t>
            </w:r>
          </w:p>
          <w:p w:rsidR="00C679DB" w:rsidRDefault="001E7F20" w:rsidP="00C679DB">
            <w:pPr>
              <w:rPr>
                <w:ins w:id="5316" w:author="USER" w:date="2012-09-05T13:40:00Z"/>
                <w:rFonts w:cs="Calibri"/>
              </w:rPr>
            </w:pPr>
            <w:ins w:id="5317" w:author="USER" w:date="2012-09-05T13:40:00Z">
              <w:r w:rsidRPr="001E7F20">
                <w:rPr>
                  <w:rFonts w:cs="Calibri"/>
                  <w:highlight w:val="yellow"/>
                  <w:rPrChange w:id="5318" w:author="USER" w:date="2012-09-05T13:43:00Z">
                    <w:rPr>
                      <w:rFonts w:cs="Calibri"/>
                      <w:color w:val="0000FF"/>
                      <w:u w:val="single"/>
                    </w:rPr>
                  </w:rPrChange>
                </w:rPr>
                <w:t xml:space="preserve">The 6 corridors to be coordinated using ASCT have between seven to twenty signalized intersections each with plans to expand in the future.  The corridors are between four to six </w:t>
              </w:r>
              <w:proofErr w:type="gramStart"/>
              <w:r w:rsidRPr="001E7F20">
                <w:rPr>
                  <w:rFonts w:cs="Calibri"/>
                  <w:highlight w:val="yellow"/>
                  <w:rPrChange w:id="5319" w:author="USER" w:date="2012-09-05T13:43:00Z">
                    <w:rPr>
                      <w:rFonts w:cs="Calibri"/>
                      <w:color w:val="0000FF"/>
                      <w:u w:val="single"/>
                    </w:rPr>
                  </w:rPrChange>
                </w:rPr>
                <w:t>lane</w:t>
              </w:r>
              <w:proofErr w:type="gramEnd"/>
              <w:r w:rsidRPr="001E7F20">
                <w:rPr>
                  <w:rFonts w:cs="Calibri"/>
                  <w:highlight w:val="yellow"/>
                  <w:rPrChange w:id="5320" w:author="USER" w:date="2012-09-05T13:43:00Z">
                    <w:rPr>
                      <w:rFonts w:cs="Calibri"/>
                      <w:color w:val="0000FF"/>
                      <w:u w:val="single"/>
                    </w:rPr>
                  </w:rPrChange>
                </w:rPr>
                <w:t xml:space="preserve"> divided arterial roads with left turn lanes and signalized intersections at the freeway.  Some intersections provide access to a major shopping district. Most of the intersections are eight-phase intersections with protected left turns and pedestrian movements on all approaches.  The remaining intersections provide access to local businesses and residential areas.  Those intersections have protected left turns on the main-line and some protected and protected/permissive left turns on the side streets.</w:t>
              </w:r>
              <w:r w:rsidR="00C679DB">
                <w:rPr>
                  <w:rFonts w:cs="Calibri"/>
                </w:rPr>
                <w:t xml:space="preserve">  </w:t>
              </w:r>
            </w:ins>
          </w:p>
          <w:p w:rsidR="00C679DB" w:rsidRPr="00160ECC" w:rsidRDefault="00C679DB" w:rsidP="00160ECC">
            <w:pPr>
              <w:rPr>
                <w:rFonts w:cs="Calibri"/>
              </w:rPr>
            </w:pPr>
          </w:p>
        </w:tc>
      </w:tr>
      <w:tr w:rsidR="00A535CF" w:rsidTr="00A535CF">
        <w:tc>
          <w:tcPr>
            <w:tcW w:w="2040" w:type="dxa"/>
            <w:shd w:val="clear" w:color="auto" w:fill="auto"/>
          </w:tcPr>
          <w:p w:rsidR="00A535CF" w:rsidRPr="00C679DB" w:rsidRDefault="001E7F20" w:rsidP="00160ECC">
            <w:pPr>
              <w:rPr>
                <w:rFonts w:cs="Calibri"/>
                <w:highlight w:val="yellow"/>
                <w:rPrChange w:id="5321" w:author="USER" w:date="2012-09-05T13:42:00Z">
                  <w:rPr>
                    <w:rFonts w:cs="Calibri"/>
                  </w:rPr>
                </w:rPrChange>
              </w:rPr>
            </w:pPr>
            <w:r w:rsidRPr="001E7F20">
              <w:rPr>
                <w:rFonts w:cs="Calibri"/>
                <w:highlight w:val="yellow"/>
                <w:rPrChange w:id="5322" w:author="USER" w:date="2012-09-05T13:42:00Z">
                  <w:rPr>
                    <w:rFonts w:cs="Calibri"/>
                    <w:color w:val="0000FF"/>
                    <w:u w:val="single"/>
                  </w:rPr>
                </w:rPrChange>
              </w:rPr>
              <w:t>8.2.3.2</w:t>
            </w:r>
          </w:p>
        </w:tc>
        <w:tc>
          <w:tcPr>
            <w:tcW w:w="10938" w:type="dxa"/>
            <w:shd w:val="clear" w:color="auto" w:fill="auto"/>
          </w:tcPr>
          <w:p w:rsidR="00A535CF" w:rsidRPr="00C679DB" w:rsidRDefault="001E7F20" w:rsidP="00160ECC">
            <w:pPr>
              <w:pStyle w:val="Heading4"/>
              <w:rPr>
                <w:highlight w:val="yellow"/>
                <w:rPrChange w:id="5323" w:author="USER" w:date="2012-09-05T13:42:00Z">
                  <w:rPr/>
                </w:rPrChange>
              </w:rPr>
            </w:pPr>
            <w:r w:rsidRPr="001E7F20">
              <w:rPr>
                <w:highlight w:val="yellow"/>
                <w:rPrChange w:id="5324" w:author="USER" w:date="2012-09-05T13:42:00Z">
                  <w:rPr>
                    <w:color w:val="0000FF"/>
                    <w:u w:val="single"/>
                  </w:rPr>
                </w:rPrChange>
              </w:rPr>
              <w:t xml:space="preserve">8.2.3.2 </w:t>
            </w:r>
            <w:r w:rsidRPr="001E7F20">
              <w:rPr>
                <w:b w:val="0"/>
                <w:bCs w:val="0"/>
                <w:highlight w:val="yellow"/>
                <w:rPrChange w:id="5325" w:author="USER" w:date="2012-09-05T13:42:00Z">
                  <w:rPr>
                    <w:b w:val="0"/>
                    <w:bCs w:val="0"/>
                    <w:color w:val="0000FF"/>
                    <w:u w:val="single"/>
                  </w:rPr>
                </w:rPrChange>
              </w:rPr>
              <w:tab/>
              <w:t xml:space="preserve">Traffic conditions </w:t>
            </w:r>
          </w:p>
        </w:tc>
      </w:tr>
      <w:tr w:rsidR="00A535CF" w:rsidTr="00A535CF">
        <w:tc>
          <w:tcPr>
            <w:tcW w:w="2040" w:type="dxa"/>
            <w:shd w:val="clear" w:color="auto" w:fill="auto"/>
          </w:tcPr>
          <w:p w:rsidR="00A535CF" w:rsidRPr="00160ECC" w:rsidRDefault="00A535CF" w:rsidP="00160ECC">
            <w:pPr>
              <w:rPr>
                <w:rFonts w:cs="Calibri"/>
              </w:rPr>
            </w:pPr>
            <w:r w:rsidRPr="000B37AB">
              <w:rPr>
                <w:rFonts w:cs="Calibri"/>
                <w:highlight w:val="yellow"/>
                <w:rPrChange w:id="5326" w:author="USER" w:date="2012-09-12T09:37:00Z">
                  <w:rPr>
                    <w:rFonts w:cs="Calibri"/>
                  </w:rPr>
                </w:rPrChange>
              </w:rPr>
              <w:t>8.2.3.2.0-1</w:t>
            </w:r>
          </w:p>
        </w:tc>
        <w:tc>
          <w:tcPr>
            <w:tcW w:w="10938" w:type="dxa"/>
            <w:shd w:val="clear" w:color="auto" w:fill="auto"/>
          </w:tcPr>
          <w:p w:rsidR="00A535CF" w:rsidRPr="00C679DB" w:rsidRDefault="001E7F20" w:rsidP="00160ECC">
            <w:pPr>
              <w:rPr>
                <w:ins w:id="5327" w:author="USER" w:date="2012-09-05T13:42:00Z"/>
                <w:rFonts w:cs="Calibri"/>
                <w:strike/>
                <w:rPrChange w:id="5328" w:author="USER" w:date="2012-09-05T13:42:00Z">
                  <w:rPr>
                    <w:ins w:id="5329" w:author="USER" w:date="2012-09-05T13:42:00Z"/>
                    <w:rFonts w:cs="Calibri"/>
                  </w:rPr>
                </w:rPrChange>
              </w:rPr>
            </w:pPr>
            <w:r w:rsidRPr="001E7F20">
              <w:rPr>
                <w:rFonts w:cs="Calibri"/>
                <w:strike/>
                <w:rPrChange w:id="5330" w:author="USER" w:date="2012-09-05T13:42:00Z">
                  <w:rPr>
                    <w:rFonts w:cs="Calibri"/>
                    <w:color w:val="0000FF"/>
                    <w:u w:val="single"/>
                  </w:rPr>
                </w:rPrChange>
              </w:rPr>
              <w:t xml:space="preserve">At times when traffic conditions are very heavy, one of the three key intersections is the critical intersection. This varies depending on the level of demand on the two crossing arterials or activity in the shopping district.  When traffic is very </w:t>
            </w:r>
            <w:r w:rsidRPr="001E7F20">
              <w:rPr>
                <w:rFonts w:cs="Calibri"/>
                <w:strike/>
                <w:rPrChange w:id="5331" w:author="USER" w:date="2012-09-05T13:42:00Z">
                  <w:rPr>
                    <w:rFonts w:cs="Calibri"/>
                    <w:color w:val="0000FF"/>
                    <w:u w:val="single"/>
                  </w:rPr>
                </w:rPrChange>
              </w:rPr>
              <w:lastRenderedPageBreak/>
              <w:t>heavy, it is typically heaviest on Broadway in one direction (such as northbound during the AM peak and southbound during the PM peak).  In these conditions, Broadway carries higher volumes than the crossing arterials.</w:t>
            </w:r>
          </w:p>
          <w:p w:rsidR="00C679DB" w:rsidRDefault="00C679DB" w:rsidP="00160ECC">
            <w:pPr>
              <w:rPr>
                <w:ins w:id="5332" w:author="USER" w:date="2012-09-05T13:42:00Z"/>
                <w:rFonts w:cs="Calibri"/>
              </w:rPr>
            </w:pPr>
          </w:p>
          <w:p w:rsidR="00C679DB" w:rsidRPr="00F3504F" w:rsidRDefault="001E7F20" w:rsidP="00C679DB">
            <w:pPr>
              <w:rPr>
                <w:ins w:id="5333" w:author="USER" w:date="2012-09-05T13:42:00Z"/>
              </w:rPr>
            </w:pPr>
            <w:ins w:id="5334" w:author="USER" w:date="2012-09-05T13:42:00Z">
              <w:r w:rsidRPr="001E7F20">
                <w:rPr>
                  <w:rFonts w:cs="Calibri"/>
                  <w:highlight w:val="yellow"/>
                  <w:rPrChange w:id="5335" w:author="USER" w:date="2012-09-05T13:43:00Z">
                    <w:rPr>
                      <w:rFonts w:cs="Calibri"/>
                      <w:color w:val="0000FF"/>
                      <w:u w:val="single"/>
                    </w:rPr>
                  </w:rPrChange>
                </w:rPr>
                <w:t>At times when traffic conditions are very heavy, one of the key intersections is the critical intersection. This varies depending on the pedestrian traffic crossing at the signalized intersections or activity in the shopping</w:t>
              </w:r>
              <w:r w:rsidR="00CD2BC5">
                <w:rPr>
                  <w:rFonts w:cs="Calibri"/>
                  <w:highlight w:val="yellow"/>
                </w:rPr>
                <w:t xml:space="preserve"> district.  When traffic is</w:t>
              </w:r>
            </w:ins>
            <w:ins w:id="5336" w:author="USER" w:date="2012-09-07T15:48:00Z">
              <w:r w:rsidR="00CD2BC5">
                <w:rPr>
                  <w:rFonts w:cs="Calibri"/>
                  <w:highlight w:val="yellow"/>
                </w:rPr>
                <w:t xml:space="preserve"> </w:t>
              </w:r>
            </w:ins>
            <w:ins w:id="5337" w:author="USER" w:date="2012-09-05T13:42:00Z">
              <w:r w:rsidRPr="001E7F20">
                <w:rPr>
                  <w:rFonts w:cs="Calibri"/>
                  <w:highlight w:val="yellow"/>
                  <w:rPrChange w:id="5338" w:author="USER" w:date="2012-09-05T13:43:00Z">
                    <w:rPr>
                      <w:rFonts w:cs="Calibri"/>
                      <w:color w:val="0000FF"/>
                      <w:u w:val="single"/>
                    </w:rPr>
                  </w:rPrChange>
                </w:rPr>
                <w:t xml:space="preserve">heavy, it is typically heaviest on outbound </w:t>
              </w:r>
            </w:ins>
            <w:ins w:id="5339" w:author="cwetzel" w:date="2012-09-06T14:51:00Z">
              <w:r w:rsidR="00D46C58">
                <w:rPr>
                  <w:rFonts w:cs="Calibri"/>
                  <w:highlight w:val="yellow"/>
                </w:rPr>
                <w:t xml:space="preserve">movements </w:t>
              </w:r>
            </w:ins>
            <w:ins w:id="5340" w:author="USER" w:date="2012-09-05T13:42:00Z">
              <w:r w:rsidRPr="001E7F20">
                <w:rPr>
                  <w:rFonts w:cs="Calibri"/>
                  <w:highlight w:val="yellow"/>
                  <w:rPrChange w:id="5341" w:author="USER" w:date="2012-09-05T13:43:00Z">
                    <w:rPr>
                      <w:rFonts w:cs="Calibri"/>
                      <w:color w:val="0000FF"/>
                      <w:u w:val="single"/>
                    </w:rPr>
                  </w:rPrChange>
                </w:rPr>
                <w:t>of the freeway in both directions.</w:t>
              </w:r>
            </w:ins>
          </w:p>
          <w:p w:rsidR="00C679DB" w:rsidRPr="00160ECC" w:rsidRDefault="00C679DB" w:rsidP="00160ECC">
            <w:pPr>
              <w:rPr>
                <w:rFonts w:cs="Calibri"/>
              </w:rPr>
            </w:pPr>
          </w:p>
        </w:tc>
      </w:tr>
      <w:tr w:rsidR="00A535CF" w:rsidTr="00A535CF">
        <w:tc>
          <w:tcPr>
            <w:tcW w:w="2040" w:type="dxa"/>
            <w:shd w:val="clear" w:color="auto" w:fill="auto"/>
          </w:tcPr>
          <w:p w:rsidR="00A535CF" w:rsidRPr="00A953F7" w:rsidRDefault="001E7F20" w:rsidP="00160ECC">
            <w:pPr>
              <w:rPr>
                <w:rFonts w:cs="Calibri"/>
                <w:highlight w:val="yellow"/>
                <w:rPrChange w:id="5342" w:author="USER" w:date="2012-09-05T13:46:00Z">
                  <w:rPr>
                    <w:rFonts w:cs="Calibri"/>
                  </w:rPr>
                </w:rPrChange>
              </w:rPr>
            </w:pPr>
            <w:r w:rsidRPr="001E7F20">
              <w:rPr>
                <w:rFonts w:cs="Calibri"/>
                <w:highlight w:val="yellow"/>
                <w:rPrChange w:id="5343" w:author="USER" w:date="2012-09-05T13:46:00Z">
                  <w:rPr>
                    <w:rFonts w:cs="Calibri"/>
                    <w:color w:val="0000FF"/>
                    <w:u w:val="single"/>
                  </w:rPr>
                </w:rPrChange>
              </w:rPr>
              <w:lastRenderedPageBreak/>
              <w:t>8.2.3.3</w:t>
            </w:r>
          </w:p>
        </w:tc>
        <w:tc>
          <w:tcPr>
            <w:tcW w:w="10938" w:type="dxa"/>
            <w:shd w:val="clear" w:color="auto" w:fill="auto"/>
          </w:tcPr>
          <w:p w:rsidR="00A535CF" w:rsidRPr="00A953F7" w:rsidRDefault="001E7F20" w:rsidP="00160ECC">
            <w:pPr>
              <w:pStyle w:val="Heading4"/>
              <w:rPr>
                <w:highlight w:val="yellow"/>
                <w:rPrChange w:id="5344" w:author="USER" w:date="2012-09-05T13:46:00Z">
                  <w:rPr/>
                </w:rPrChange>
              </w:rPr>
            </w:pPr>
            <w:r w:rsidRPr="001E7F20">
              <w:rPr>
                <w:highlight w:val="yellow"/>
                <w:rPrChange w:id="5345" w:author="USER" w:date="2012-09-05T13:46:00Z">
                  <w:rPr>
                    <w:color w:val="0000FF"/>
                    <w:u w:val="single"/>
                  </w:rPr>
                </w:rPrChange>
              </w:rPr>
              <w:t xml:space="preserve">8.2.3.3 </w:t>
            </w:r>
            <w:r w:rsidRPr="001E7F20">
              <w:rPr>
                <w:b w:val="0"/>
                <w:bCs w:val="0"/>
                <w:highlight w:val="yellow"/>
                <w:rPrChange w:id="5346" w:author="USER" w:date="2012-09-05T13:46: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A953F7" w:rsidRDefault="001E7F20" w:rsidP="00160ECC">
            <w:pPr>
              <w:rPr>
                <w:rFonts w:cs="Calibri"/>
                <w:highlight w:val="yellow"/>
                <w:rPrChange w:id="5347" w:author="USER" w:date="2012-09-05T13:46:00Z">
                  <w:rPr>
                    <w:rFonts w:cs="Calibri"/>
                  </w:rPr>
                </w:rPrChange>
              </w:rPr>
            </w:pPr>
            <w:r w:rsidRPr="001E7F20">
              <w:rPr>
                <w:rFonts w:cs="Calibri"/>
                <w:highlight w:val="yellow"/>
                <w:rPrChange w:id="5348" w:author="USER" w:date="2012-09-05T13:46:00Z">
                  <w:rPr>
                    <w:rFonts w:cs="Calibri"/>
                    <w:color w:val="0000FF"/>
                    <w:u w:val="single"/>
                  </w:rPr>
                </w:rPrChange>
              </w:rPr>
              <w:t>8.2.3.3.0-1</w:t>
            </w:r>
          </w:p>
        </w:tc>
        <w:tc>
          <w:tcPr>
            <w:tcW w:w="10938" w:type="dxa"/>
            <w:shd w:val="clear" w:color="auto" w:fill="auto"/>
          </w:tcPr>
          <w:p w:rsidR="00A535CF" w:rsidRPr="00A953F7" w:rsidRDefault="001E7F20" w:rsidP="00160ECC">
            <w:pPr>
              <w:rPr>
                <w:rFonts w:cs="Calibri"/>
                <w:highlight w:val="yellow"/>
                <w:rPrChange w:id="5349" w:author="USER" w:date="2012-09-05T13:46:00Z">
                  <w:rPr>
                    <w:rFonts w:cs="Calibri"/>
                  </w:rPr>
                </w:rPrChange>
              </w:rPr>
            </w:pPr>
            <w:r w:rsidRPr="001E7F20">
              <w:rPr>
                <w:rFonts w:cs="Calibri"/>
                <w:highlight w:val="yellow"/>
                <w:rPrChange w:id="5350" w:author="USER" w:date="2012-09-05T13:46:00Z">
                  <w:rPr>
                    <w:rFonts w:cs="Calibri"/>
                    <w:color w:val="0000FF"/>
                    <w:u w:val="single"/>
                  </w:rPr>
                </w:rPrChange>
              </w:rPr>
              <w:t>The operational objectives for this arterial under these conditions are to:</w:t>
            </w:r>
          </w:p>
          <w:p w:rsidR="00A535CF" w:rsidRPr="00A953F7" w:rsidRDefault="001E7F20" w:rsidP="00160ECC">
            <w:pPr>
              <w:numPr>
                <w:ilvl w:val="0"/>
                <w:numId w:val="11"/>
              </w:numPr>
              <w:rPr>
                <w:rFonts w:cs="Calibri"/>
                <w:highlight w:val="yellow"/>
                <w:rPrChange w:id="5351" w:author="USER" w:date="2012-09-05T13:46:00Z">
                  <w:rPr>
                    <w:rFonts w:cs="Calibri"/>
                  </w:rPr>
                </w:rPrChange>
              </w:rPr>
            </w:pPr>
            <w:r w:rsidRPr="001E7F20">
              <w:rPr>
                <w:rFonts w:cs="Calibri"/>
                <w:highlight w:val="yellow"/>
                <w:rPrChange w:id="5352" w:author="USER" w:date="2012-09-05T13:46:00Z">
                  <w:rPr>
                    <w:rFonts w:cs="Calibri"/>
                    <w:color w:val="0000FF"/>
                    <w:u w:val="single"/>
                  </w:rPr>
                </w:rPrChange>
              </w:rPr>
              <w:t xml:space="preserve">Maximize the throughput along </w:t>
            </w:r>
            <w:del w:id="5353" w:author="USER" w:date="2012-09-05T13:43:00Z">
              <w:r w:rsidRPr="001E7F20">
                <w:rPr>
                  <w:rFonts w:cs="Calibri"/>
                  <w:highlight w:val="yellow"/>
                  <w:rPrChange w:id="5354" w:author="USER" w:date="2012-09-05T13:46:00Z">
                    <w:rPr>
                      <w:rFonts w:cs="Calibri"/>
                      <w:color w:val="0000FF"/>
                      <w:u w:val="single"/>
                    </w:rPr>
                  </w:rPrChange>
                </w:rPr>
                <w:delText xml:space="preserve">Broadway </w:delText>
              </w:r>
            </w:del>
            <w:ins w:id="5355" w:author="USER" w:date="2012-09-05T13:43:00Z">
              <w:r w:rsidRPr="001E7F20">
                <w:rPr>
                  <w:rFonts w:cs="Calibri"/>
                  <w:highlight w:val="yellow"/>
                  <w:rPrChange w:id="5356" w:author="USER" w:date="2012-09-05T13:46:00Z">
                    <w:rPr>
                      <w:rFonts w:cs="Calibri"/>
                      <w:color w:val="0000FF"/>
                      <w:u w:val="single"/>
                    </w:rPr>
                  </w:rPrChange>
                </w:rPr>
                <w:t>the mainline</w:t>
              </w:r>
            </w:ins>
          </w:p>
          <w:p w:rsidR="00A535CF" w:rsidRPr="00A953F7" w:rsidRDefault="001E7F20" w:rsidP="00160ECC">
            <w:pPr>
              <w:numPr>
                <w:ilvl w:val="0"/>
                <w:numId w:val="11"/>
              </w:numPr>
              <w:rPr>
                <w:rFonts w:cs="Calibri"/>
                <w:highlight w:val="yellow"/>
                <w:rPrChange w:id="5357" w:author="USER" w:date="2012-09-05T13:46:00Z">
                  <w:rPr>
                    <w:rFonts w:cs="Calibri"/>
                  </w:rPr>
                </w:rPrChange>
              </w:rPr>
            </w:pPr>
            <w:r w:rsidRPr="001E7F20">
              <w:rPr>
                <w:rFonts w:cs="Calibri"/>
                <w:highlight w:val="yellow"/>
                <w:rPrChange w:id="5358" w:author="USER" w:date="2012-09-05T13:46:00Z">
                  <w:rPr>
                    <w:rFonts w:cs="Calibri"/>
                    <w:color w:val="0000FF"/>
                    <w:u w:val="single"/>
                  </w:rPr>
                </w:rPrChange>
              </w:rPr>
              <w:t>Accommodate the traffic at the critical intersection with a minimum of phase</w:t>
            </w:r>
            <w:ins w:id="5359" w:author="cwetzel" w:date="2012-09-06T14:51:00Z">
              <w:r w:rsidR="00D46C58">
                <w:rPr>
                  <w:rFonts w:cs="Calibri"/>
                  <w:highlight w:val="yellow"/>
                </w:rPr>
                <w:t xml:space="preserve"> failures</w:t>
              </w:r>
            </w:ins>
            <w:r w:rsidRPr="001E7F20">
              <w:rPr>
                <w:rFonts w:cs="Calibri"/>
                <w:highlight w:val="yellow"/>
                <w:rPrChange w:id="5360" w:author="USER" w:date="2012-09-05T13:46:00Z">
                  <w:rPr>
                    <w:rFonts w:cs="Calibri"/>
                    <w:color w:val="0000FF"/>
                    <w:u w:val="single"/>
                  </w:rPr>
                </w:rPrChange>
              </w:rPr>
              <w:t>; and</w:t>
            </w:r>
          </w:p>
          <w:p w:rsidR="00A535CF" w:rsidRPr="00A953F7" w:rsidRDefault="001E7F20" w:rsidP="00160ECC">
            <w:pPr>
              <w:numPr>
                <w:ilvl w:val="0"/>
                <w:numId w:val="11"/>
              </w:numPr>
              <w:rPr>
                <w:rFonts w:cs="Calibri"/>
                <w:highlight w:val="yellow"/>
                <w:rPrChange w:id="5361" w:author="USER" w:date="2012-09-05T13:46:00Z">
                  <w:rPr>
                    <w:rFonts w:cs="Calibri"/>
                  </w:rPr>
                </w:rPrChange>
              </w:rPr>
            </w:pPr>
            <w:r w:rsidRPr="001E7F20">
              <w:rPr>
                <w:rFonts w:cs="Calibri"/>
                <w:highlight w:val="yellow"/>
                <w:rPrChange w:id="5362" w:author="USER" w:date="2012-09-05T13:46:00Z">
                  <w:rPr>
                    <w:rFonts w:cs="Calibri"/>
                    <w:color w:val="0000FF"/>
                    <w:u w:val="single"/>
                  </w:rPr>
                </w:rPrChange>
              </w:rPr>
              <w:t>Provide smooth flow along the arterial through other intersections.</w:t>
            </w:r>
          </w:p>
        </w:tc>
      </w:tr>
      <w:tr w:rsidR="00A535CF" w:rsidTr="00A535CF">
        <w:tc>
          <w:tcPr>
            <w:tcW w:w="2040" w:type="dxa"/>
            <w:shd w:val="clear" w:color="auto" w:fill="auto"/>
          </w:tcPr>
          <w:p w:rsidR="00A535CF" w:rsidRPr="00A953F7" w:rsidRDefault="001E7F20" w:rsidP="00160ECC">
            <w:pPr>
              <w:rPr>
                <w:rFonts w:cs="Calibri"/>
                <w:highlight w:val="yellow"/>
                <w:rPrChange w:id="5363" w:author="USER" w:date="2012-09-05T13:46:00Z">
                  <w:rPr>
                    <w:rFonts w:cs="Calibri"/>
                  </w:rPr>
                </w:rPrChange>
              </w:rPr>
            </w:pPr>
            <w:r w:rsidRPr="001E7F20">
              <w:rPr>
                <w:rFonts w:cs="Calibri"/>
                <w:highlight w:val="yellow"/>
                <w:rPrChange w:id="5364" w:author="USER" w:date="2012-09-05T13:46:00Z">
                  <w:rPr>
                    <w:rFonts w:cs="Calibri"/>
                    <w:color w:val="0000FF"/>
                    <w:u w:val="single"/>
                  </w:rPr>
                </w:rPrChange>
              </w:rPr>
              <w:t>8.2.3.4</w:t>
            </w:r>
          </w:p>
        </w:tc>
        <w:tc>
          <w:tcPr>
            <w:tcW w:w="10938" w:type="dxa"/>
            <w:shd w:val="clear" w:color="auto" w:fill="auto"/>
          </w:tcPr>
          <w:p w:rsidR="00A535CF" w:rsidRPr="00A953F7" w:rsidRDefault="001E7F20" w:rsidP="00160ECC">
            <w:pPr>
              <w:pStyle w:val="Heading4"/>
              <w:rPr>
                <w:highlight w:val="yellow"/>
                <w:rPrChange w:id="5365" w:author="USER" w:date="2012-09-05T13:46:00Z">
                  <w:rPr/>
                </w:rPrChange>
              </w:rPr>
            </w:pPr>
            <w:r w:rsidRPr="001E7F20">
              <w:rPr>
                <w:highlight w:val="yellow"/>
                <w:rPrChange w:id="5366" w:author="USER" w:date="2012-09-05T13:46:00Z">
                  <w:rPr>
                    <w:color w:val="0000FF"/>
                    <w:u w:val="single"/>
                  </w:rPr>
                </w:rPrChange>
              </w:rPr>
              <w:t xml:space="preserve">8.2.3.4 </w:t>
            </w:r>
            <w:r w:rsidRPr="001E7F20">
              <w:rPr>
                <w:b w:val="0"/>
                <w:bCs w:val="0"/>
                <w:highlight w:val="yellow"/>
                <w:rPrChange w:id="5367" w:author="USER" w:date="2012-09-05T13:46: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A953F7" w:rsidRDefault="001E7F20" w:rsidP="00160ECC">
            <w:pPr>
              <w:rPr>
                <w:rFonts w:cs="Calibri"/>
                <w:highlight w:val="yellow"/>
                <w:rPrChange w:id="5368" w:author="USER" w:date="2012-09-05T13:46:00Z">
                  <w:rPr>
                    <w:rFonts w:cs="Calibri"/>
                  </w:rPr>
                </w:rPrChange>
              </w:rPr>
            </w:pPr>
            <w:r w:rsidRPr="001E7F20">
              <w:rPr>
                <w:rFonts w:cs="Calibri"/>
                <w:highlight w:val="yellow"/>
                <w:rPrChange w:id="5369" w:author="USER" w:date="2012-09-05T13:46:00Z">
                  <w:rPr>
                    <w:rFonts w:cs="Calibri"/>
                    <w:color w:val="0000FF"/>
                    <w:u w:val="single"/>
                  </w:rPr>
                </w:rPrChange>
              </w:rPr>
              <w:t>8.2.3.4.0-1</w:t>
            </w:r>
          </w:p>
        </w:tc>
        <w:tc>
          <w:tcPr>
            <w:tcW w:w="10938" w:type="dxa"/>
            <w:shd w:val="clear" w:color="auto" w:fill="auto"/>
          </w:tcPr>
          <w:p w:rsidR="00A535CF" w:rsidRPr="00A953F7" w:rsidRDefault="001E7F20" w:rsidP="00160ECC">
            <w:pPr>
              <w:rPr>
                <w:rFonts w:cs="Calibri"/>
                <w:highlight w:val="yellow"/>
                <w:rPrChange w:id="5370" w:author="USER" w:date="2012-09-05T13:46:00Z">
                  <w:rPr>
                    <w:rFonts w:cs="Calibri"/>
                  </w:rPr>
                </w:rPrChange>
              </w:rPr>
            </w:pPr>
            <w:r w:rsidRPr="001E7F20">
              <w:rPr>
                <w:rFonts w:cs="Calibri"/>
                <w:highlight w:val="yellow"/>
                <w:rPrChange w:id="5371" w:author="USER" w:date="2012-09-05T13:46:00Z">
                  <w:rPr>
                    <w:rFonts w:cs="Calibri"/>
                    <w:color w:val="0000FF"/>
                    <w:u w:val="single"/>
                  </w:rPr>
                </w:rPrChange>
              </w:rPr>
              <w:t>The signal timing strategies used by the system to accommodate this situation are:</w:t>
            </w:r>
          </w:p>
          <w:p w:rsidR="00A535CF" w:rsidRPr="00A953F7" w:rsidRDefault="001E7F20" w:rsidP="00160ECC">
            <w:pPr>
              <w:numPr>
                <w:ilvl w:val="0"/>
                <w:numId w:val="11"/>
              </w:numPr>
              <w:rPr>
                <w:rFonts w:cs="Calibri"/>
                <w:highlight w:val="yellow"/>
                <w:rPrChange w:id="5372" w:author="USER" w:date="2012-09-05T13:46:00Z">
                  <w:rPr>
                    <w:rFonts w:cs="Calibri"/>
                  </w:rPr>
                </w:rPrChange>
              </w:rPr>
            </w:pPr>
            <w:r w:rsidRPr="001E7F20">
              <w:rPr>
                <w:rFonts w:cs="Calibri"/>
                <w:highlight w:val="yellow"/>
                <w:rPrChange w:id="5373" w:author="USER" w:date="2012-09-05T13:46:00Z">
                  <w:rPr>
                    <w:rFonts w:cs="Calibri"/>
                    <w:color w:val="0000FF"/>
                    <w:u w:val="single"/>
                  </w:rPr>
                </w:rPrChange>
              </w:rPr>
              <w:t xml:space="preserve">Determine the critical intersection </w:t>
            </w:r>
          </w:p>
          <w:p w:rsidR="00A535CF" w:rsidRPr="00A953F7" w:rsidRDefault="001E7F20" w:rsidP="00160ECC">
            <w:pPr>
              <w:numPr>
                <w:ilvl w:val="0"/>
                <w:numId w:val="11"/>
              </w:numPr>
              <w:rPr>
                <w:rFonts w:cs="Calibri"/>
                <w:highlight w:val="yellow"/>
                <w:rPrChange w:id="5374" w:author="USER" w:date="2012-09-05T13:46:00Z">
                  <w:rPr>
                    <w:rFonts w:cs="Calibri"/>
                  </w:rPr>
                </w:rPrChange>
              </w:rPr>
            </w:pPr>
            <w:r w:rsidRPr="001E7F20">
              <w:rPr>
                <w:rFonts w:cs="Calibri"/>
                <w:highlight w:val="yellow"/>
                <w:rPrChange w:id="5375" w:author="USER" w:date="2012-09-05T13:46:00Z">
                  <w:rPr>
                    <w:rFonts w:cs="Calibri"/>
                    <w:color w:val="0000FF"/>
                    <w:u w:val="single"/>
                  </w:rPr>
                </w:rPrChange>
              </w:rPr>
              <w:t xml:space="preserve">At the critical intersection, select phase times that eliminate phase failures </w:t>
            </w:r>
          </w:p>
          <w:p w:rsidR="00A535CF" w:rsidRPr="00A953F7" w:rsidRDefault="001E7F20" w:rsidP="00160ECC">
            <w:pPr>
              <w:numPr>
                <w:ilvl w:val="0"/>
                <w:numId w:val="11"/>
              </w:numPr>
              <w:rPr>
                <w:rFonts w:cs="Calibri"/>
                <w:highlight w:val="yellow"/>
                <w:rPrChange w:id="5376" w:author="USER" w:date="2012-09-05T13:46:00Z">
                  <w:rPr>
                    <w:rFonts w:cs="Calibri"/>
                  </w:rPr>
                </w:rPrChange>
              </w:rPr>
            </w:pPr>
            <w:r w:rsidRPr="001E7F20">
              <w:rPr>
                <w:rFonts w:cs="Calibri"/>
                <w:highlight w:val="yellow"/>
                <w:rPrChange w:id="5377" w:author="USER" w:date="2012-09-05T13:46:00Z">
                  <w:rPr>
                    <w:rFonts w:cs="Calibri"/>
                    <w:color w:val="0000FF"/>
                    <w:u w:val="single"/>
                  </w:rPr>
                </w:rPrChange>
              </w:rPr>
              <w:t xml:space="preserve">At the critical intersection, </w:t>
            </w:r>
            <w:del w:id="5378" w:author="USER" w:date="2012-09-05T13:43:00Z">
              <w:r w:rsidRPr="001E7F20">
                <w:rPr>
                  <w:rFonts w:cs="Calibri"/>
                  <w:highlight w:val="yellow"/>
                  <w:rPrChange w:id="5379" w:author="USER" w:date="2012-09-05T13:46:00Z">
                    <w:rPr>
                      <w:rFonts w:cs="Calibri"/>
                      <w:color w:val="0000FF"/>
                      <w:u w:val="single"/>
                    </w:rPr>
                  </w:rPrChange>
                </w:rPr>
                <w:delText>select</w:delText>
              </w:r>
            </w:del>
            <w:r w:rsidRPr="001E7F20">
              <w:rPr>
                <w:rFonts w:cs="Calibri"/>
                <w:highlight w:val="yellow"/>
                <w:rPrChange w:id="5380" w:author="USER" w:date="2012-09-05T13:46:00Z">
                  <w:rPr>
                    <w:rFonts w:cs="Calibri"/>
                    <w:color w:val="0000FF"/>
                    <w:u w:val="single"/>
                  </w:rPr>
                </w:rPrChange>
              </w:rPr>
              <w:t xml:space="preserve"> </w:t>
            </w:r>
            <w:ins w:id="5381" w:author="USER" w:date="2012-09-05T13:43:00Z">
              <w:r w:rsidRPr="001E7F20">
                <w:rPr>
                  <w:rFonts w:cs="Calibri"/>
                  <w:highlight w:val="yellow"/>
                  <w:rPrChange w:id="5382" w:author="USER" w:date="2012-09-05T13:46:00Z">
                    <w:rPr>
                      <w:rFonts w:cs="Calibri"/>
                      <w:color w:val="0000FF"/>
                      <w:u w:val="single"/>
                    </w:rPr>
                  </w:rPrChange>
                </w:rPr>
                <w:t xml:space="preserve">utilize </w:t>
              </w:r>
            </w:ins>
            <w:r w:rsidRPr="001E7F20">
              <w:rPr>
                <w:rFonts w:cs="Calibri"/>
                <w:highlight w:val="yellow"/>
                <w:rPrChange w:id="5383" w:author="USER" w:date="2012-09-05T13:46:00Z">
                  <w:rPr>
                    <w:rFonts w:cs="Calibri"/>
                    <w:color w:val="0000FF"/>
                    <w:u w:val="single"/>
                  </w:rPr>
                </w:rPrChange>
              </w:rPr>
              <w:t xml:space="preserve">phase sequence that eliminates queue overflow in left turn bays </w:t>
            </w:r>
          </w:p>
          <w:p w:rsidR="00A535CF" w:rsidRPr="00A953F7" w:rsidRDefault="001E7F20" w:rsidP="00160ECC">
            <w:pPr>
              <w:numPr>
                <w:ilvl w:val="0"/>
                <w:numId w:val="11"/>
              </w:numPr>
              <w:rPr>
                <w:rFonts w:cs="Calibri"/>
                <w:highlight w:val="yellow"/>
                <w:rPrChange w:id="5384" w:author="USER" w:date="2012-09-05T13:46:00Z">
                  <w:rPr>
                    <w:rFonts w:cs="Calibri"/>
                  </w:rPr>
                </w:rPrChange>
              </w:rPr>
            </w:pPr>
            <w:r w:rsidRPr="001E7F20">
              <w:rPr>
                <w:rFonts w:cs="Calibri"/>
                <w:highlight w:val="yellow"/>
                <w:rPrChange w:id="5385" w:author="USER" w:date="2012-09-05T13:46:00Z">
                  <w:rPr>
                    <w:rFonts w:cs="Calibri"/>
                    <w:color w:val="0000FF"/>
                    <w:u w:val="single"/>
                  </w:rPr>
                </w:rPrChange>
              </w:rPr>
              <w:t xml:space="preserve">At the critical intersection, distribute green time to maximize the throughput </w:t>
            </w:r>
            <w:proofErr w:type="spellStart"/>
            <w:r w:rsidRPr="001E7F20">
              <w:rPr>
                <w:rFonts w:cs="Calibri"/>
                <w:highlight w:val="yellow"/>
                <w:rPrChange w:id="5386" w:author="USER" w:date="2012-09-05T13:46:00Z">
                  <w:rPr>
                    <w:rFonts w:cs="Calibri"/>
                    <w:color w:val="0000FF"/>
                    <w:u w:val="single"/>
                  </w:rPr>
                </w:rPrChange>
              </w:rPr>
              <w:t>on</w:t>
            </w:r>
            <w:del w:id="5387" w:author="USER" w:date="2012-09-05T13:44:00Z">
              <w:r w:rsidRPr="001E7F20">
                <w:rPr>
                  <w:rFonts w:cs="Calibri"/>
                  <w:highlight w:val="yellow"/>
                  <w:rPrChange w:id="5388" w:author="USER" w:date="2012-09-05T13:46:00Z">
                    <w:rPr>
                      <w:rFonts w:cs="Calibri"/>
                      <w:color w:val="0000FF"/>
                      <w:u w:val="single"/>
                    </w:rPr>
                  </w:rPrChange>
                </w:rPr>
                <w:delText xml:space="preserve"> Broadway. </w:delText>
              </w:r>
            </w:del>
            <w:ins w:id="5389" w:author="USER" w:date="2012-09-05T13:44:00Z">
              <w:r w:rsidRPr="001E7F20">
                <w:rPr>
                  <w:rFonts w:cs="Calibri"/>
                  <w:highlight w:val="yellow"/>
                  <w:rPrChange w:id="5390" w:author="USER" w:date="2012-09-05T13:46:00Z">
                    <w:rPr>
                      <w:rFonts w:cs="Calibri"/>
                      <w:color w:val="0000FF"/>
                      <w:u w:val="single"/>
                    </w:rPr>
                  </w:rPrChange>
                </w:rPr>
                <w:t>Mainline</w:t>
              </w:r>
              <w:proofErr w:type="spellEnd"/>
              <w:r w:rsidRPr="001E7F20">
                <w:rPr>
                  <w:rFonts w:cs="Calibri"/>
                  <w:highlight w:val="yellow"/>
                  <w:rPrChange w:id="5391" w:author="USER" w:date="2012-09-05T13:46:00Z">
                    <w:rPr>
                      <w:rFonts w:cs="Calibri"/>
                      <w:color w:val="0000FF"/>
                      <w:u w:val="single"/>
                    </w:rPr>
                  </w:rPrChange>
                </w:rPr>
                <w:t>.</w:t>
              </w:r>
            </w:ins>
          </w:p>
          <w:p w:rsidR="00A535CF" w:rsidRPr="00A953F7" w:rsidRDefault="001E7F20" w:rsidP="00160ECC">
            <w:pPr>
              <w:numPr>
                <w:ilvl w:val="0"/>
                <w:numId w:val="11"/>
              </w:numPr>
              <w:rPr>
                <w:rFonts w:cs="Calibri"/>
                <w:highlight w:val="yellow"/>
                <w:rPrChange w:id="5392" w:author="USER" w:date="2012-09-05T13:46:00Z">
                  <w:rPr>
                    <w:rFonts w:cs="Calibri"/>
                  </w:rPr>
                </w:rPrChange>
              </w:rPr>
            </w:pPr>
            <w:r w:rsidRPr="001E7F20">
              <w:rPr>
                <w:rFonts w:cs="Calibri"/>
                <w:highlight w:val="yellow"/>
                <w:rPrChange w:id="5393" w:author="USER" w:date="2012-09-05T13:46:00Z">
                  <w:rPr>
                    <w:rFonts w:cs="Calibri"/>
                    <w:color w:val="0000FF"/>
                    <w:u w:val="single"/>
                  </w:rPr>
                </w:rPrChange>
              </w:rPr>
              <w:t xml:space="preserve">At the non-critical intersections, provide sufficient time to serve all turning and side street traffic without phase failures </w:t>
            </w:r>
          </w:p>
          <w:p w:rsidR="00A535CF" w:rsidRPr="00A953F7" w:rsidRDefault="001E7F20" w:rsidP="00160ECC">
            <w:pPr>
              <w:numPr>
                <w:ilvl w:val="0"/>
                <w:numId w:val="11"/>
              </w:numPr>
              <w:rPr>
                <w:rFonts w:cs="Calibri"/>
                <w:highlight w:val="yellow"/>
                <w:rPrChange w:id="5394" w:author="USER" w:date="2012-09-05T13:46:00Z">
                  <w:rPr>
                    <w:rFonts w:cs="Calibri"/>
                  </w:rPr>
                </w:rPrChange>
              </w:rPr>
            </w:pPr>
            <w:r w:rsidRPr="001E7F20">
              <w:rPr>
                <w:rFonts w:cs="Calibri"/>
                <w:highlight w:val="yellow"/>
                <w:rPrChange w:id="5395" w:author="USER" w:date="2012-09-05T13:46:00Z">
                  <w:rPr>
                    <w:rFonts w:cs="Calibri"/>
                    <w:color w:val="0000FF"/>
                    <w:u w:val="single"/>
                  </w:rPr>
                </w:rPrChange>
              </w:rPr>
              <w:t xml:space="preserve">At the non-critical intersections, provide green on the arterial road phases in a manner that minimizes the stops for through traffic along the arterial. </w:t>
            </w:r>
          </w:p>
        </w:tc>
      </w:tr>
      <w:tr w:rsidR="00A535CF" w:rsidTr="00A535CF">
        <w:tc>
          <w:tcPr>
            <w:tcW w:w="2040" w:type="dxa"/>
            <w:shd w:val="clear" w:color="auto" w:fill="auto"/>
          </w:tcPr>
          <w:p w:rsidR="00A535CF" w:rsidRPr="00A953F7" w:rsidRDefault="001E7F20" w:rsidP="00160ECC">
            <w:pPr>
              <w:rPr>
                <w:rFonts w:cs="Calibri"/>
                <w:highlight w:val="yellow"/>
                <w:rPrChange w:id="5396" w:author="USER" w:date="2012-09-05T13:45:00Z">
                  <w:rPr>
                    <w:rFonts w:cs="Calibri"/>
                  </w:rPr>
                </w:rPrChange>
              </w:rPr>
            </w:pPr>
            <w:r w:rsidRPr="001E7F20">
              <w:rPr>
                <w:rFonts w:cs="Calibri"/>
                <w:highlight w:val="yellow"/>
                <w:rPrChange w:id="5397" w:author="USER" w:date="2012-09-05T13:45:00Z">
                  <w:rPr>
                    <w:rFonts w:cs="Calibri"/>
                    <w:color w:val="0000FF"/>
                    <w:u w:val="single"/>
                  </w:rPr>
                </w:rPrChange>
              </w:rPr>
              <w:t>8.2.3.5</w:t>
            </w:r>
          </w:p>
        </w:tc>
        <w:tc>
          <w:tcPr>
            <w:tcW w:w="10938" w:type="dxa"/>
            <w:shd w:val="clear" w:color="auto" w:fill="auto"/>
          </w:tcPr>
          <w:p w:rsidR="00A535CF" w:rsidRPr="00A953F7" w:rsidRDefault="001E7F20" w:rsidP="00160ECC">
            <w:pPr>
              <w:pStyle w:val="Heading4"/>
              <w:rPr>
                <w:highlight w:val="yellow"/>
                <w:rPrChange w:id="5398" w:author="USER" w:date="2012-09-05T13:45:00Z">
                  <w:rPr/>
                </w:rPrChange>
              </w:rPr>
            </w:pPr>
            <w:r w:rsidRPr="001E7F20">
              <w:rPr>
                <w:highlight w:val="yellow"/>
                <w:rPrChange w:id="5399" w:author="USER" w:date="2012-09-05T13:45:00Z">
                  <w:rPr>
                    <w:color w:val="0000FF"/>
                    <w:u w:val="single"/>
                  </w:rPr>
                </w:rPrChange>
              </w:rPr>
              <w:t xml:space="preserve">8.2.3.5 </w:t>
            </w:r>
            <w:r w:rsidRPr="001E7F20">
              <w:rPr>
                <w:b w:val="0"/>
                <w:bCs w:val="0"/>
                <w:highlight w:val="yellow"/>
                <w:rPrChange w:id="5400" w:author="USER" w:date="2012-09-05T13:45:00Z">
                  <w:rPr>
                    <w:b w:val="0"/>
                    <w:bCs w:val="0"/>
                    <w:color w:val="0000FF"/>
                    <w:u w:val="single"/>
                  </w:rPr>
                </w:rPrChange>
              </w:rPr>
              <w:tab/>
              <w:t>Summary of operation</w:t>
            </w:r>
          </w:p>
        </w:tc>
      </w:tr>
      <w:tr w:rsidR="00A535CF" w:rsidTr="00A535CF">
        <w:tc>
          <w:tcPr>
            <w:tcW w:w="2040" w:type="dxa"/>
            <w:shd w:val="clear" w:color="auto" w:fill="auto"/>
          </w:tcPr>
          <w:p w:rsidR="00A535CF" w:rsidRPr="00A953F7" w:rsidRDefault="001E7F20" w:rsidP="00160ECC">
            <w:pPr>
              <w:rPr>
                <w:rFonts w:cs="Calibri"/>
                <w:highlight w:val="yellow"/>
                <w:rPrChange w:id="5401" w:author="USER" w:date="2012-09-05T13:45:00Z">
                  <w:rPr>
                    <w:rFonts w:cs="Calibri"/>
                  </w:rPr>
                </w:rPrChange>
              </w:rPr>
            </w:pPr>
            <w:r w:rsidRPr="001E7F20">
              <w:rPr>
                <w:rFonts w:cs="Calibri"/>
                <w:highlight w:val="yellow"/>
                <w:rPrChange w:id="5402" w:author="USER" w:date="2012-09-05T13:45:00Z">
                  <w:rPr>
                    <w:rFonts w:cs="Calibri"/>
                    <w:color w:val="0000FF"/>
                    <w:u w:val="single"/>
                  </w:rPr>
                </w:rPrChange>
              </w:rPr>
              <w:t>8.2.3.5.0-1</w:t>
            </w:r>
          </w:p>
        </w:tc>
        <w:tc>
          <w:tcPr>
            <w:tcW w:w="10938" w:type="dxa"/>
            <w:shd w:val="clear" w:color="auto" w:fill="auto"/>
          </w:tcPr>
          <w:p w:rsidR="00A535CF" w:rsidRPr="00A953F7" w:rsidRDefault="001E7F20" w:rsidP="00160ECC">
            <w:pPr>
              <w:rPr>
                <w:rFonts w:cs="Calibri"/>
                <w:highlight w:val="yellow"/>
                <w:rPrChange w:id="5403" w:author="USER" w:date="2012-09-05T13:45:00Z">
                  <w:rPr>
                    <w:rFonts w:cs="Calibri"/>
                  </w:rPr>
                </w:rPrChange>
              </w:rPr>
            </w:pPr>
            <w:r w:rsidRPr="001E7F20">
              <w:rPr>
                <w:rFonts w:cs="Calibri"/>
                <w:highlight w:val="yellow"/>
                <w:rPrChange w:id="5404" w:author="USER" w:date="2012-09-05T13:45:00Z">
                  <w:rPr>
                    <w:rFonts w:cs="Calibri"/>
                    <w:color w:val="0000FF"/>
                    <w:u w:val="single"/>
                  </w:rPr>
                </w:rPrChange>
              </w:rPr>
              <w:t xml:space="preserve">Under these conditions, the ASCT system will determine the critical intersection and </w:t>
            </w:r>
            <w:r w:rsidRPr="001E7F20">
              <w:rPr>
                <w:rFonts w:cs="Calibri"/>
                <w:strike/>
                <w:highlight w:val="yellow"/>
                <w:rPrChange w:id="5405" w:author="USER" w:date="2012-09-05T13:45:00Z">
                  <w:rPr>
                    <w:rFonts w:cs="Calibri"/>
                    <w:color w:val="0000FF"/>
                    <w:u w:val="single"/>
                  </w:rPr>
                </w:rPrChange>
              </w:rPr>
              <w:t>select a phase arrangement and</w:t>
            </w:r>
            <w:r w:rsidRPr="001E7F20">
              <w:rPr>
                <w:rFonts w:cs="Calibri"/>
                <w:highlight w:val="yellow"/>
                <w:rPrChange w:id="5406" w:author="USER" w:date="2012-09-05T13:45:00Z">
                  <w:rPr>
                    <w:rFonts w:cs="Calibri"/>
                    <w:color w:val="0000FF"/>
                    <w:u w:val="single"/>
                  </w:rPr>
                </w:rPrChange>
              </w:rPr>
              <w:t xml:space="preserve"> calculate phase times that accommodate traffic at that intersection.  It will then set the timing at the other </w:t>
            </w:r>
            <w:r w:rsidRPr="001E7F20">
              <w:rPr>
                <w:rFonts w:cs="Calibri"/>
                <w:highlight w:val="yellow"/>
                <w:rPrChange w:id="5407" w:author="USER" w:date="2012-09-05T13:45:00Z">
                  <w:rPr>
                    <w:rFonts w:cs="Calibri"/>
                    <w:color w:val="0000FF"/>
                    <w:u w:val="single"/>
                  </w:rPr>
                </w:rPrChange>
              </w:rPr>
              <w:lastRenderedPageBreak/>
              <w:t>intersections to provide a green band in the direction of heaviest traffic along the arterial, to minimize the number of stops in that direction.  The green time for the non-arterial phases at those intersections will be set to accommodate the traffic using those phases, while allocating the remaining time to the arterial road</w:t>
            </w:r>
            <w:r w:rsidRPr="001E7F20">
              <w:rPr>
                <w:rFonts w:cs="Calibri"/>
                <w:strike/>
                <w:highlight w:val="yellow"/>
                <w:rPrChange w:id="5408" w:author="USER" w:date="2012-09-05T13:45:00Z">
                  <w:rPr>
                    <w:rFonts w:cs="Calibri"/>
                    <w:color w:val="0000FF"/>
                    <w:u w:val="single"/>
                  </w:rPr>
                </w:rPrChange>
              </w:rPr>
              <w:t>.  The system will determine the sequence of phases on the arterial (lead-lead, lead-lag or lag-lag) that minimizes the stops in the non-coordinated direction under these conditions.</w:t>
            </w:r>
          </w:p>
        </w:tc>
      </w:tr>
      <w:tr w:rsidR="00A535CF" w:rsidTr="00A535CF">
        <w:tc>
          <w:tcPr>
            <w:tcW w:w="2040" w:type="dxa"/>
            <w:shd w:val="clear" w:color="auto" w:fill="auto"/>
          </w:tcPr>
          <w:p w:rsidR="00A535CF" w:rsidRPr="00160ECC" w:rsidRDefault="00A535CF" w:rsidP="00160ECC">
            <w:pPr>
              <w:rPr>
                <w:rFonts w:cs="Calibri"/>
              </w:rPr>
            </w:pPr>
            <w:r>
              <w:rPr>
                <w:rFonts w:cs="Calibri"/>
              </w:rPr>
              <w:lastRenderedPageBreak/>
              <w:t>8.2.4</w:t>
            </w:r>
          </w:p>
        </w:tc>
        <w:tc>
          <w:tcPr>
            <w:tcW w:w="10938" w:type="dxa"/>
            <w:shd w:val="clear" w:color="auto" w:fill="auto"/>
          </w:tcPr>
          <w:p w:rsidR="00A535CF" w:rsidRPr="00A953F7" w:rsidRDefault="001E7F20" w:rsidP="00160ECC">
            <w:pPr>
              <w:pStyle w:val="Heading3"/>
              <w:rPr>
                <w:strike/>
                <w:rPrChange w:id="5409" w:author="USER" w:date="2012-09-05T13:45:00Z">
                  <w:rPr/>
                </w:rPrChange>
              </w:rPr>
            </w:pPr>
            <w:r w:rsidRPr="001E7F20">
              <w:rPr>
                <w:strike/>
                <w:rPrChange w:id="5410" w:author="USER" w:date="2012-09-05T13:45:00Z">
                  <w:rPr>
                    <w:color w:val="0000FF"/>
                    <w:u w:val="single"/>
                  </w:rPr>
                </w:rPrChange>
              </w:rPr>
              <w:t xml:space="preserve">8.2.4 </w:t>
            </w:r>
            <w:r w:rsidRPr="001E7F20">
              <w:rPr>
                <w:strike/>
                <w:rPrChange w:id="5411" w:author="USER" w:date="2012-09-05T13:45:00Z">
                  <w:rPr>
                    <w:color w:val="0000FF"/>
                    <w:u w:val="single"/>
                  </w:rPr>
                </w:rPrChange>
              </w:rPr>
              <w:tab/>
              <w:t>Example: Crossing arterials</w:t>
            </w:r>
          </w:p>
        </w:tc>
      </w:tr>
      <w:tr w:rsidR="00A535CF" w:rsidTr="00A535CF">
        <w:tc>
          <w:tcPr>
            <w:tcW w:w="2040" w:type="dxa"/>
            <w:shd w:val="clear" w:color="auto" w:fill="auto"/>
          </w:tcPr>
          <w:p w:rsidR="00A535CF" w:rsidRPr="00160ECC" w:rsidRDefault="00A535CF" w:rsidP="00160ECC">
            <w:pPr>
              <w:rPr>
                <w:rFonts w:cs="Calibri"/>
              </w:rPr>
            </w:pPr>
            <w:r>
              <w:rPr>
                <w:rFonts w:cs="Calibri"/>
              </w:rPr>
              <w:t>8.2.4.1</w:t>
            </w:r>
          </w:p>
        </w:tc>
        <w:tc>
          <w:tcPr>
            <w:tcW w:w="10938" w:type="dxa"/>
            <w:shd w:val="clear" w:color="auto" w:fill="auto"/>
          </w:tcPr>
          <w:p w:rsidR="00A535CF" w:rsidRPr="00A953F7" w:rsidRDefault="001E7F20" w:rsidP="00160ECC">
            <w:pPr>
              <w:pStyle w:val="Heading4"/>
              <w:rPr>
                <w:strike/>
                <w:rPrChange w:id="5412" w:author="USER" w:date="2012-09-05T13:45:00Z">
                  <w:rPr/>
                </w:rPrChange>
              </w:rPr>
            </w:pPr>
            <w:r w:rsidRPr="001E7F20">
              <w:rPr>
                <w:strike/>
                <w:rPrChange w:id="5413" w:author="USER" w:date="2012-09-05T13:45:00Z">
                  <w:rPr>
                    <w:color w:val="0000FF"/>
                    <w:u w:val="single"/>
                  </w:rPr>
                </w:rPrChange>
              </w:rPr>
              <w:t xml:space="preserve">8.2.4.1 </w:t>
            </w:r>
            <w:r w:rsidRPr="001E7F20">
              <w:rPr>
                <w:b w:val="0"/>
                <w:bCs w:val="0"/>
                <w:strike/>
                <w:rPrChange w:id="5414" w:author="USER" w:date="2012-09-05T13:45:00Z">
                  <w:rPr>
                    <w:b w:val="0"/>
                    <w:bCs w:val="0"/>
                    <w:color w:val="0000FF"/>
                    <w:u w:val="single"/>
                  </w:rPr>
                </w:rPrChange>
              </w:rPr>
              <w:tab/>
              <w:t xml:space="preserve">Road network </w:t>
            </w:r>
          </w:p>
        </w:tc>
      </w:tr>
      <w:tr w:rsidR="00A535CF" w:rsidTr="00A535CF">
        <w:tc>
          <w:tcPr>
            <w:tcW w:w="2040" w:type="dxa"/>
            <w:shd w:val="clear" w:color="auto" w:fill="auto"/>
          </w:tcPr>
          <w:p w:rsidR="00A535CF" w:rsidRPr="00160ECC" w:rsidRDefault="00A535CF" w:rsidP="00160ECC">
            <w:pPr>
              <w:rPr>
                <w:rFonts w:cs="Calibri"/>
              </w:rPr>
            </w:pPr>
            <w:r>
              <w:rPr>
                <w:rFonts w:cs="Calibri"/>
              </w:rPr>
              <w:t>8.2.4.1.0-1</w:t>
            </w:r>
          </w:p>
        </w:tc>
        <w:tc>
          <w:tcPr>
            <w:tcW w:w="10938" w:type="dxa"/>
            <w:shd w:val="clear" w:color="auto" w:fill="auto"/>
          </w:tcPr>
          <w:p w:rsidR="00A535CF" w:rsidRPr="00A953F7" w:rsidRDefault="001E7F20" w:rsidP="00160ECC">
            <w:pPr>
              <w:rPr>
                <w:rFonts w:cs="Calibri"/>
                <w:strike/>
                <w:rPrChange w:id="5415" w:author="USER" w:date="2012-09-05T13:45:00Z">
                  <w:rPr>
                    <w:rFonts w:cs="Calibri"/>
                  </w:rPr>
                </w:rPrChange>
              </w:rPr>
            </w:pPr>
            <w:r w:rsidRPr="001E7F20">
              <w:rPr>
                <w:rFonts w:cs="Calibri"/>
                <w:strike/>
                <w:rPrChange w:id="5416" w:author="USER" w:date="2012-09-05T13:45:00Z">
                  <w:rPr>
                    <w:rFonts w:cs="Calibri"/>
                    <w:color w:val="0000FF"/>
                    <w:u w:val="single"/>
                  </w:rPr>
                </w:rPrChange>
              </w:rPr>
              <w:t>Broadway is an arterial road with seven signalized intersections.  Cross Street is also an arterial road with five signalized intersections, and it crosses Broadway, as illustrated in the figure.</w:t>
            </w:r>
          </w:p>
        </w:tc>
      </w:tr>
      <w:tr w:rsidR="00A535CF" w:rsidTr="00A535CF">
        <w:tc>
          <w:tcPr>
            <w:tcW w:w="2040" w:type="dxa"/>
            <w:shd w:val="clear" w:color="auto" w:fill="auto"/>
          </w:tcPr>
          <w:p w:rsidR="00A535CF" w:rsidRPr="00160ECC" w:rsidRDefault="00A535CF" w:rsidP="00160ECC">
            <w:pPr>
              <w:rPr>
                <w:rFonts w:cs="Calibri"/>
              </w:rPr>
            </w:pPr>
            <w:r>
              <w:rPr>
                <w:rFonts w:cs="Calibri"/>
              </w:rPr>
              <w:t>8.2.4.2</w:t>
            </w:r>
          </w:p>
        </w:tc>
        <w:tc>
          <w:tcPr>
            <w:tcW w:w="10938" w:type="dxa"/>
            <w:shd w:val="clear" w:color="auto" w:fill="auto"/>
          </w:tcPr>
          <w:p w:rsidR="00A535CF" w:rsidRPr="00A953F7" w:rsidRDefault="001E7F20" w:rsidP="00160ECC">
            <w:pPr>
              <w:pStyle w:val="Heading4"/>
              <w:rPr>
                <w:strike/>
                <w:rPrChange w:id="5417" w:author="USER" w:date="2012-09-05T13:45:00Z">
                  <w:rPr/>
                </w:rPrChange>
              </w:rPr>
            </w:pPr>
            <w:r w:rsidRPr="001E7F20">
              <w:rPr>
                <w:strike/>
                <w:rPrChange w:id="5418" w:author="USER" w:date="2012-09-05T13:45:00Z">
                  <w:rPr>
                    <w:color w:val="0000FF"/>
                    <w:u w:val="single"/>
                  </w:rPr>
                </w:rPrChange>
              </w:rPr>
              <w:t xml:space="preserve">8.2.4.2 </w:t>
            </w:r>
            <w:r w:rsidRPr="001E7F20">
              <w:rPr>
                <w:b w:val="0"/>
                <w:bCs w:val="0"/>
                <w:strike/>
                <w:rPrChange w:id="5419" w:author="USER" w:date="2012-09-05T13:45:00Z">
                  <w:rPr>
                    <w:b w:val="0"/>
                    <w:bCs w:val="0"/>
                    <w:color w:val="0000FF"/>
                    <w:u w:val="single"/>
                  </w:rPr>
                </w:rPrChange>
              </w:rPr>
              <w:tab/>
              <w:t xml:space="preserve">Traffic conditions </w:t>
            </w:r>
          </w:p>
        </w:tc>
      </w:tr>
      <w:tr w:rsidR="00A535CF" w:rsidTr="00A535CF">
        <w:tc>
          <w:tcPr>
            <w:tcW w:w="2040" w:type="dxa"/>
            <w:shd w:val="clear" w:color="auto" w:fill="auto"/>
          </w:tcPr>
          <w:p w:rsidR="00A535CF" w:rsidRPr="00160ECC" w:rsidRDefault="00A535CF" w:rsidP="00160ECC">
            <w:pPr>
              <w:rPr>
                <w:rFonts w:cs="Calibri"/>
              </w:rPr>
            </w:pPr>
            <w:r>
              <w:rPr>
                <w:rFonts w:cs="Calibri"/>
              </w:rPr>
              <w:t>8.2.4.2.0-1</w:t>
            </w:r>
          </w:p>
        </w:tc>
        <w:tc>
          <w:tcPr>
            <w:tcW w:w="10938" w:type="dxa"/>
            <w:shd w:val="clear" w:color="auto" w:fill="auto"/>
          </w:tcPr>
          <w:p w:rsidR="00A535CF" w:rsidRPr="00A953F7" w:rsidRDefault="001E7F20" w:rsidP="00160ECC">
            <w:pPr>
              <w:rPr>
                <w:rFonts w:cs="Calibri"/>
                <w:strike/>
                <w:rPrChange w:id="5420" w:author="USER" w:date="2012-09-05T13:45:00Z">
                  <w:rPr>
                    <w:rFonts w:cs="Calibri"/>
                  </w:rPr>
                </w:rPrChange>
              </w:rPr>
            </w:pPr>
            <w:r w:rsidRPr="001E7F20">
              <w:rPr>
                <w:rFonts w:cs="Calibri"/>
                <w:strike/>
                <w:rPrChange w:id="5421" w:author="USER" w:date="2012-09-05T13:45:00Z">
                  <w:rPr>
                    <w:rFonts w:cs="Calibri"/>
                    <w:color w:val="0000FF"/>
                    <w:u w:val="single"/>
                  </w:rPr>
                </w:rPrChange>
              </w:rPr>
              <w:t>During heavy traffic conditions (such as AM and PM peak) the Broadway/Cross Street intersections is the critical intersection, and queues develop on all approaches.  Typically the northbound direction on Broadway is significantly heavier than the southbound.  Likewise, the eastbound traffic on Cross Street is significantly heavier that the westbound.</w:t>
            </w:r>
          </w:p>
        </w:tc>
      </w:tr>
      <w:tr w:rsidR="00A535CF" w:rsidTr="00A535CF">
        <w:tc>
          <w:tcPr>
            <w:tcW w:w="2040" w:type="dxa"/>
            <w:shd w:val="clear" w:color="auto" w:fill="auto"/>
          </w:tcPr>
          <w:p w:rsidR="00A535CF" w:rsidRPr="00160ECC" w:rsidRDefault="00A535CF" w:rsidP="00160ECC">
            <w:pPr>
              <w:rPr>
                <w:rFonts w:cs="Calibri"/>
              </w:rPr>
            </w:pPr>
            <w:r>
              <w:rPr>
                <w:rFonts w:cs="Calibri"/>
              </w:rPr>
              <w:t>8.2.4.3</w:t>
            </w:r>
          </w:p>
        </w:tc>
        <w:tc>
          <w:tcPr>
            <w:tcW w:w="10938" w:type="dxa"/>
            <w:shd w:val="clear" w:color="auto" w:fill="auto"/>
          </w:tcPr>
          <w:p w:rsidR="00A535CF" w:rsidRPr="00A953F7" w:rsidRDefault="001E7F20" w:rsidP="00160ECC">
            <w:pPr>
              <w:pStyle w:val="Heading4"/>
              <w:rPr>
                <w:strike/>
                <w:rPrChange w:id="5422" w:author="USER" w:date="2012-09-05T13:45:00Z">
                  <w:rPr/>
                </w:rPrChange>
              </w:rPr>
            </w:pPr>
            <w:r w:rsidRPr="001E7F20">
              <w:rPr>
                <w:strike/>
                <w:rPrChange w:id="5423" w:author="USER" w:date="2012-09-05T13:45:00Z">
                  <w:rPr>
                    <w:color w:val="0000FF"/>
                    <w:u w:val="single"/>
                  </w:rPr>
                </w:rPrChange>
              </w:rPr>
              <w:t xml:space="preserve">8.2.4.3 </w:t>
            </w:r>
            <w:r w:rsidRPr="001E7F20">
              <w:rPr>
                <w:b w:val="0"/>
                <w:bCs w:val="0"/>
                <w:strike/>
                <w:rPrChange w:id="5424" w:author="USER" w:date="2012-09-05T13:45: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160ECC" w:rsidRDefault="00A535CF" w:rsidP="00160ECC">
            <w:pPr>
              <w:rPr>
                <w:rFonts w:cs="Calibri"/>
              </w:rPr>
            </w:pPr>
            <w:r>
              <w:rPr>
                <w:rFonts w:cs="Calibri"/>
              </w:rPr>
              <w:t>8.2.4.3.0-1</w:t>
            </w:r>
          </w:p>
        </w:tc>
        <w:tc>
          <w:tcPr>
            <w:tcW w:w="10938" w:type="dxa"/>
            <w:shd w:val="clear" w:color="auto" w:fill="auto"/>
          </w:tcPr>
          <w:p w:rsidR="00A535CF" w:rsidRPr="00A953F7" w:rsidRDefault="001E7F20" w:rsidP="00160ECC">
            <w:pPr>
              <w:rPr>
                <w:rFonts w:cs="Calibri"/>
                <w:strike/>
                <w:rPrChange w:id="5425" w:author="USER" w:date="2012-09-05T13:45:00Z">
                  <w:rPr>
                    <w:rFonts w:cs="Calibri"/>
                  </w:rPr>
                </w:rPrChange>
              </w:rPr>
            </w:pPr>
            <w:r w:rsidRPr="001E7F20">
              <w:rPr>
                <w:rFonts w:cs="Calibri"/>
                <w:strike/>
                <w:rPrChange w:id="5426" w:author="USER" w:date="2012-09-05T13:45:00Z">
                  <w:rPr>
                    <w:rFonts w:cs="Calibri"/>
                    <w:color w:val="0000FF"/>
                    <w:u w:val="single"/>
                  </w:rPr>
                </w:rPrChange>
              </w:rPr>
              <w:t>The operational objectives for these arterials under these conditions are to:</w:t>
            </w:r>
          </w:p>
          <w:p w:rsidR="00A535CF" w:rsidRPr="00A953F7" w:rsidRDefault="001E7F20" w:rsidP="00160ECC">
            <w:pPr>
              <w:numPr>
                <w:ilvl w:val="0"/>
                <w:numId w:val="11"/>
              </w:numPr>
              <w:rPr>
                <w:rFonts w:cs="Calibri"/>
                <w:strike/>
                <w:rPrChange w:id="5427" w:author="USER" w:date="2012-09-05T13:45:00Z">
                  <w:rPr>
                    <w:rFonts w:cs="Calibri"/>
                  </w:rPr>
                </w:rPrChange>
              </w:rPr>
            </w:pPr>
            <w:r w:rsidRPr="001E7F20">
              <w:rPr>
                <w:rFonts w:cs="Calibri"/>
                <w:strike/>
                <w:rPrChange w:id="5428" w:author="USER" w:date="2012-09-05T13:45:00Z">
                  <w:rPr>
                    <w:rFonts w:cs="Calibri"/>
                    <w:color w:val="0000FF"/>
                    <w:u w:val="single"/>
                  </w:rPr>
                </w:rPrChange>
              </w:rPr>
              <w:t xml:space="preserve">Maximize the throughput along Broadway </w:t>
            </w:r>
          </w:p>
          <w:p w:rsidR="00A535CF" w:rsidRPr="00A953F7" w:rsidRDefault="001E7F20" w:rsidP="00160ECC">
            <w:pPr>
              <w:numPr>
                <w:ilvl w:val="0"/>
                <w:numId w:val="11"/>
              </w:numPr>
              <w:rPr>
                <w:rFonts w:cs="Calibri"/>
                <w:strike/>
                <w:rPrChange w:id="5429" w:author="USER" w:date="2012-09-05T13:45:00Z">
                  <w:rPr>
                    <w:rFonts w:cs="Calibri"/>
                  </w:rPr>
                </w:rPrChange>
              </w:rPr>
            </w:pPr>
            <w:r w:rsidRPr="001E7F20">
              <w:rPr>
                <w:rFonts w:cs="Calibri"/>
                <w:strike/>
                <w:rPrChange w:id="5430" w:author="USER" w:date="2012-09-05T13:45:00Z">
                  <w:rPr>
                    <w:rFonts w:cs="Calibri"/>
                    <w:color w:val="0000FF"/>
                    <w:u w:val="single"/>
                  </w:rPr>
                </w:rPrChange>
              </w:rPr>
              <w:t xml:space="preserve">Maximize the throughput along Cross Street </w:t>
            </w:r>
          </w:p>
          <w:p w:rsidR="00A535CF" w:rsidRPr="00A953F7" w:rsidRDefault="001E7F20" w:rsidP="00160ECC">
            <w:pPr>
              <w:numPr>
                <w:ilvl w:val="0"/>
                <w:numId w:val="11"/>
              </w:numPr>
              <w:rPr>
                <w:rFonts w:cs="Calibri"/>
                <w:strike/>
                <w:rPrChange w:id="5431" w:author="USER" w:date="2012-09-05T13:45:00Z">
                  <w:rPr>
                    <w:rFonts w:cs="Calibri"/>
                  </w:rPr>
                </w:rPrChange>
              </w:rPr>
            </w:pPr>
            <w:r w:rsidRPr="001E7F20">
              <w:rPr>
                <w:rFonts w:cs="Calibri"/>
                <w:strike/>
                <w:rPrChange w:id="5432" w:author="USER" w:date="2012-09-05T13:45:00Z">
                  <w:rPr>
                    <w:rFonts w:cs="Calibri"/>
                    <w:color w:val="0000FF"/>
                    <w:u w:val="single"/>
                  </w:rPr>
                </w:rPrChange>
              </w:rPr>
              <w:t>Accommodate the traffic at the critical intersection with a minimum of phase failures; and</w:t>
            </w:r>
          </w:p>
          <w:p w:rsidR="00A535CF" w:rsidRPr="00A953F7" w:rsidRDefault="001E7F20" w:rsidP="00160ECC">
            <w:pPr>
              <w:numPr>
                <w:ilvl w:val="0"/>
                <w:numId w:val="11"/>
              </w:numPr>
              <w:rPr>
                <w:rFonts w:cs="Calibri"/>
                <w:strike/>
                <w:rPrChange w:id="5433" w:author="USER" w:date="2012-09-05T13:45:00Z">
                  <w:rPr>
                    <w:rFonts w:cs="Calibri"/>
                  </w:rPr>
                </w:rPrChange>
              </w:rPr>
            </w:pPr>
            <w:r w:rsidRPr="001E7F20">
              <w:rPr>
                <w:rFonts w:cs="Calibri"/>
                <w:strike/>
                <w:rPrChange w:id="5434" w:author="USER" w:date="2012-09-05T13:45:00Z">
                  <w:rPr>
                    <w:rFonts w:cs="Calibri"/>
                    <w:color w:val="0000FF"/>
                    <w:u w:val="single"/>
                  </w:rPr>
                </w:rPrChange>
              </w:rPr>
              <w:t>Provide smooth flow along the arterial through other intersections.</w:t>
            </w:r>
          </w:p>
        </w:tc>
      </w:tr>
      <w:tr w:rsidR="00A535CF" w:rsidTr="00A535CF">
        <w:tc>
          <w:tcPr>
            <w:tcW w:w="2040" w:type="dxa"/>
            <w:shd w:val="clear" w:color="auto" w:fill="auto"/>
          </w:tcPr>
          <w:p w:rsidR="00A535CF" w:rsidRPr="00160ECC" w:rsidRDefault="00A535CF" w:rsidP="00160ECC">
            <w:pPr>
              <w:rPr>
                <w:rFonts w:cs="Calibri"/>
              </w:rPr>
            </w:pPr>
            <w:r>
              <w:rPr>
                <w:rFonts w:cs="Calibri"/>
              </w:rPr>
              <w:t>8.2.4.4</w:t>
            </w:r>
          </w:p>
        </w:tc>
        <w:tc>
          <w:tcPr>
            <w:tcW w:w="10938" w:type="dxa"/>
            <w:shd w:val="clear" w:color="auto" w:fill="auto"/>
          </w:tcPr>
          <w:p w:rsidR="00A535CF" w:rsidRPr="00A953F7" w:rsidRDefault="001E7F20" w:rsidP="00160ECC">
            <w:pPr>
              <w:pStyle w:val="Heading4"/>
              <w:rPr>
                <w:strike/>
                <w:rPrChange w:id="5435" w:author="USER" w:date="2012-09-05T13:45:00Z">
                  <w:rPr/>
                </w:rPrChange>
              </w:rPr>
            </w:pPr>
            <w:r w:rsidRPr="001E7F20">
              <w:rPr>
                <w:strike/>
                <w:rPrChange w:id="5436" w:author="USER" w:date="2012-09-05T13:45:00Z">
                  <w:rPr>
                    <w:color w:val="0000FF"/>
                    <w:u w:val="single"/>
                  </w:rPr>
                </w:rPrChange>
              </w:rPr>
              <w:t xml:space="preserve">8.2.4.4 </w:t>
            </w:r>
            <w:r w:rsidRPr="001E7F20">
              <w:rPr>
                <w:b w:val="0"/>
                <w:bCs w:val="0"/>
                <w:strike/>
                <w:rPrChange w:id="5437" w:author="USER" w:date="2012-09-05T13:45: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160ECC" w:rsidRDefault="00A535CF" w:rsidP="00160ECC">
            <w:pPr>
              <w:rPr>
                <w:rFonts w:cs="Calibri"/>
              </w:rPr>
            </w:pPr>
            <w:r>
              <w:rPr>
                <w:rFonts w:cs="Calibri"/>
              </w:rPr>
              <w:t>8.2.4.4.0-1</w:t>
            </w:r>
          </w:p>
        </w:tc>
        <w:tc>
          <w:tcPr>
            <w:tcW w:w="10938" w:type="dxa"/>
            <w:shd w:val="clear" w:color="auto" w:fill="auto"/>
          </w:tcPr>
          <w:p w:rsidR="00A535CF" w:rsidRPr="00A953F7" w:rsidRDefault="001E7F20" w:rsidP="00160ECC">
            <w:pPr>
              <w:rPr>
                <w:rFonts w:cs="Calibri"/>
                <w:strike/>
                <w:rPrChange w:id="5438" w:author="USER" w:date="2012-09-05T13:45:00Z">
                  <w:rPr>
                    <w:rFonts w:cs="Calibri"/>
                  </w:rPr>
                </w:rPrChange>
              </w:rPr>
            </w:pPr>
            <w:r w:rsidRPr="001E7F20">
              <w:rPr>
                <w:rFonts w:cs="Calibri"/>
                <w:strike/>
                <w:rPrChange w:id="5439" w:author="USER" w:date="2012-09-05T13:45:00Z">
                  <w:rPr>
                    <w:rFonts w:cs="Calibri"/>
                    <w:color w:val="0000FF"/>
                    <w:u w:val="single"/>
                  </w:rPr>
                </w:rPrChange>
              </w:rPr>
              <w:t>The signal timing strategies used by the system to accommodate this situation are:</w:t>
            </w:r>
          </w:p>
          <w:p w:rsidR="00A535CF" w:rsidRPr="00A953F7" w:rsidRDefault="001E7F20" w:rsidP="00160ECC">
            <w:pPr>
              <w:numPr>
                <w:ilvl w:val="0"/>
                <w:numId w:val="11"/>
              </w:numPr>
              <w:rPr>
                <w:rFonts w:cs="Calibri"/>
                <w:strike/>
                <w:rPrChange w:id="5440" w:author="USER" w:date="2012-09-05T13:45:00Z">
                  <w:rPr>
                    <w:rFonts w:cs="Calibri"/>
                  </w:rPr>
                </w:rPrChange>
              </w:rPr>
            </w:pPr>
            <w:r w:rsidRPr="001E7F20">
              <w:rPr>
                <w:rFonts w:cs="Calibri"/>
                <w:strike/>
                <w:rPrChange w:id="5441" w:author="USER" w:date="2012-09-05T13:45:00Z">
                  <w:rPr>
                    <w:rFonts w:cs="Calibri"/>
                    <w:color w:val="0000FF"/>
                    <w:u w:val="single"/>
                  </w:rPr>
                </w:rPrChange>
              </w:rPr>
              <w:t xml:space="preserve">At the critical intersection, select phase times that eliminate phase failures </w:t>
            </w:r>
          </w:p>
          <w:p w:rsidR="00A535CF" w:rsidRPr="00A953F7" w:rsidRDefault="001E7F20" w:rsidP="00160ECC">
            <w:pPr>
              <w:numPr>
                <w:ilvl w:val="0"/>
                <w:numId w:val="11"/>
              </w:numPr>
              <w:rPr>
                <w:rFonts w:cs="Calibri"/>
                <w:strike/>
                <w:rPrChange w:id="5442" w:author="USER" w:date="2012-09-05T13:45:00Z">
                  <w:rPr>
                    <w:rFonts w:cs="Calibri"/>
                  </w:rPr>
                </w:rPrChange>
              </w:rPr>
            </w:pPr>
            <w:r w:rsidRPr="001E7F20">
              <w:rPr>
                <w:rFonts w:cs="Calibri"/>
                <w:strike/>
                <w:rPrChange w:id="5443" w:author="USER" w:date="2012-09-05T13:45:00Z">
                  <w:rPr>
                    <w:rFonts w:cs="Calibri"/>
                    <w:color w:val="0000FF"/>
                    <w:u w:val="single"/>
                  </w:rPr>
                </w:rPrChange>
              </w:rPr>
              <w:t xml:space="preserve">At the critical intersection, select phase sequence that eliminates queue overflow in left turn bays </w:t>
            </w:r>
          </w:p>
          <w:p w:rsidR="00A535CF" w:rsidRPr="00A953F7" w:rsidRDefault="001E7F20" w:rsidP="00160ECC">
            <w:pPr>
              <w:numPr>
                <w:ilvl w:val="0"/>
                <w:numId w:val="11"/>
              </w:numPr>
              <w:rPr>
                <w:rFonts w:cs="Calibri"/>
                <w:strike/>
                <w:rPrChange w:id="5444" w:author="USER" w:date="2012-09-05T13:45:00Z">
                  <w:rPr>
                    <w:rFonts w:cs="Calibri"/>
                  </w:rPr>
                </w:rPrChange>
              </w:rPr>
            </w:pPr>
            <w:r w:rsidRPr="001E7F20">
              <w:rPr>
                <w:rFonts w:cs="Calibri"/>
                <w:strike/>
                <w:rPrChange w:id="5445" w:author="USER" w:date="2012-09-05T13:45:00Z">
                  <w:rPr>
                    <w:rFonts w:cs="Calibri"/>
                    <w:color w:val="0000FF"/>
                    <w:u w:val="single"/>
                  </w:rPr>
                </w:rPrChange>
              </w:rPr>
              <w:lastRenderedPageBreak/>
              <w:t xml:space="preserve">At the non-critical intersections on both arterials, provide sufficient time to serve all turning and side street traffic without phase failures </w:t>
            </w:r>
          </w:p>
          <w:p w:rsidR="00A535CF" w:rsidRPr="00A953F7" w:rsidRDefault="001E7F20" w:rsidP="00160ECC">
            <w:pPr>
              <w:numPr>
                <w:ilvl w:val="0"/>
                <w:numId w:val="11"/>
              </w:numPr>
              <w:rPr>
                <w:rFonts w:cs="Calibri"/>
                <w:strike/>
                <w:rPrChange w:id="5446" w:author="USER" w:date="2012-09-05T13:45:00Z">
                  <w:rPr>
                    <w:rFonts w:cs="Calibri"/>
                  </w:rPr>
                </w:rPrChange>
              </w:rPr>
            </w:pPr>
            <w:r w:rsidRPr="001E7F20">
              <w:rPr>
                <w:rFonts w:cs="Calibri"/>
                <w:strike/>
                <w:rPrChange w:id="5447" w:author="USER" w:date="2012-09-05T13:45:00Z">
                  <w:rPr>
                    <w:rFonts w:cs="Calibri"/>
                    <w:color w:val="0000FF"/>
                    <w:u w:val="single"/>
                  </w:rPr>
                </w:rPrChange>
              </w:rPr>
              <w:t xml:space="preserve">At the non-critical intersections, provide green on the arterial road phases in a manner that minimizes the stops for through traffic along the arterial. </w:t>
            </w:r>
          </w:p>
        </w:tc>
      </w:tr>
      <w:tr w:rsidR="00A535CF" w:rsidTr="00A535CF">
        <w:tc>
          <w:tcPr>
            <w:tcW w:w="2040" w:type="dxa"/>
            <w:shd w:val="clear" w:color="auto" w:fill="auto"/>
          </w:tcPr>
          <w:p w:rsidR="00A535CF" w:rsidRPr="004460AB" w:rsidRDefault="001E7F20" w:rsidP="00160ECC">
            <w:pPr>
              <w:rPr>
                <w:rFonts w:cs="Calibri"/>
                <w:strike/>
                <w:rPrChange w:id="5448" w:author="USER" w:date="2012-09-04T11:36:00Z">
                  <w:rPr>
                    <w:rFonts w:cs="Calibri"/>
                  </w:rPr>
                </w:rPrChange>
              </w:rPr>
            </w:pPr>
            <w:r w:rsidRPr="001E7F20">
              <w:rPr>
                <w:rFonts w:cs="Calibri"/>
                <w:strike/>
                <w:rPrChange w:id="5449" w:author="USER" w:date="2012-09-04T11:36:00Z">
                  <w:rPr>
                    <w:rFonts w:cs="Calibri"/>
                    <w:color w:val="0000FF"/>
                    <w:u w:val="single"/>
                  </w:rPr>
                </w:rPrChange>
              </w:rPr>
              <w:lastRenderedPageBreak/>
              <w:t>8.2.5</w:t>
            </w:r>
          </w:p>
        </w:tc>
        <w:tc>
          <w:tcPr>
            <w:tcW w:w="10938" w:type="dxa"/>
            <w:shd w:val="clear" w:color="auto" w:fill="auto"/>
          </w:tcPr>
          <w:p w:rsidR="00A535CF" w:rsidRPr="004460AB" w:rsidRDefault="001E7F20" w:rsidP="00160ECC">
            <w:pPr>
              <w:pStyle w:val="Heading3"/>
              <w:rPr>
                <w:strike/>
                <w:rPrChange w:id="5450" w:author="USER" w:date="2012-09-04T11:36:00Z">
                  <w:rPr/>
                </w:rPrChange>
              </w:rPr>
            </w:pPr>
            <w:r w:rsidRPr="001E7F20">
              <w:rPr>
                <w:strike/>
                <w:rPrChange w:id="5451" w:author="USER" w:date="2012-09-04T11:36:00Z">
                  <w:rPr>
                    <w:color w:val="0000FF"/>
                    <w:u w:val="single"/>
                  </w:rPr>
                </w:rPrChange>
              </w:rPr>
              <w:t xml:space="preserve">8.2.5 </w:t>
            </w:r>
            <w:r w:rsidRPr="001E7F20">
              <w:rPr>
                <w:strike/>
                <w:rPrChange w:id="5452" w:author="USER" w:date="2012-09-04T11:36:00Z">
                  <w:rPr>
                    <w:color w:val="0000FF"/>
                    <w:u w:val="single"/>
                  </w:rPr>
                </w:rPrChange>
              </w:rPr>
              <w:tab/>
              <w:t>Example: Grid network</w:t>
            </w:r>
          </w:p>
        </w:tc>
      </w:tr>
      <w:tr w:rsidR="00A535CF" w:rsidTr="00A535CF">
        <w:tc>
          <w:tcPr>
            <w:tcW w:w="2040" w:type="dxa"/>
            <w:shd w:val="clear" w:color="auto" w:fill="auto"/>
          </w:tcPr>
          <w:p w:rsidR="00A535CF" w:rsidRPr="004460AB" w:rsidRDefault="001E7F20" w:rsidP="00160ECC">
            <w:pPr>
              <w:rPr>
                <w:rFonts w:cs="Calibri"/>
                <w:strike/>
                <w:rPrChange w:id="5453" w:author="USER" w:date="2012-09-04T11:36:00Z">
                  <w:rPr>
                    <w:rFonts w:cs="Calibri"/>
                  </w:rPr>
                </w:rPrChange>
              </w:rPr>
            </w:pPr>
            <w:r w:rsidRPr="001E7F20">
              <w:rPr>
                <w:rFonts w:cs="Calibri"/>
                <w:strike/>
                <w:rPrChange w:id="5454" w:author="USER" w:date="2012-09-04T11:36:00Z">
                  <w:rPr>
                    <w:rFonts w:cs="Calibri"/>
                    <w:color w:val="0000FF"/>
                    <w:u w:val="single"/>
                  </w:rPr>
                </w:rPrChange>
              </w:rPr>
              <w:t>8.2.5.1</w:t>
            </w:r>
          </w:p>
        </w:tc>
        <w:tc>
          <w:tcPr>
            <w:tcW w:w="10938" w:type="dxa"/>
            <w:shd w:val="clear" w:color="auto" w:fill="auto"/>
          </w:tcPr>
          <w:p w:rsidR="00A535CF" w:rsidRPr="004460AB" w:rsidRDefault="001E7F20" w:rsidP="00160ECC">
            <w:pPr>
              <w:pStyle w:val="Heading4"/>
              <w:rPr>
                <w:strike/>
                <w:rPrChange w:id="5455" w:author="USER" w:date="2012-09-04T11:36:00Z">
                  <w:rPr/>
                </w:rPrChange>
              </w:rPr>
            </w:pPr>
            <w:r w:rsidRPr="001E7F20">
              <w:rPr>
                <w:strike/>
                <w:rPrChange w:id="5456" w:author="USER" w:date="2012-09-04T11:36:00Z">
                  <w:rPr>
                    <w:color w:val="0000FF"/>
                    <w:u w:val="single"/>
                  </w:rPr>
                </w:rPrChange>
              </w:rPr>
              <w:t xml:space="preserve">8.2.5.1 </w:t>
            </w:r>
            <w:r w:rsidRPr="001E7F20">
              <w:rPr>
                <w:b w:val="0"/>
                <w:bCs w:val="0"/>
                <w:strike/>
                <w:rPrChange w:id="5457" w:author="USER" w:date="2012-09-04T11:36:00Z">
                  <w:rPr>
                    <w:b w:val="0"/>
                    <w:bCs w:val="0"/>
                    <w:color w:val="0000FF"/>
                    <w:u w:val="single"/>
                  </w:rPr>
                </w:rPrChange>
              </w:rPr>
              <w:tab/>
              <w:t>Road network</w:t>
            </w:r>
          </w:p>
        </w:tc>
      </w:tr>
      <w:tr w:rsidR="00A535CF" w:rsidTr="00A535CF">
        <w:tc>
          <w:tcPr>
            <w:tcW w:w="2040" w:type="dxa"/>
            <w:shd w:val="clear" w:color="auto" w:fill="auto"/>
          </w:tcPr>
          <w:p w:rsidR="00A535CF" w:rsidRPr="004460AB" w:rsidRDefault="001E7F20" w:rsidP="00160ECC">
            <w:pPr>
              <w:rPr>
                <w:rFonts w:cs="Calibri"/>
                <w:strike/>
                <w:rPrChange w:id="5458" w:author="USER" w:date="2012-09-04T11:36:00Z">
                  <w:rPr>
                    <w:rFonts w:cs="Calibri"/>
                  </w:rPr>
                </w:rPrChange>
              </w:rPr>
            </w:pPr>
            <w:r w:rsidRPr="001E7F20">
              <w:rPr>
                <w:rFonts w:cs="Calibri"/>
                <w:strike/>
                <w:rPrChange w:id="5459" w:author="USER" w:date="2012-09-04T11:36:00Z">
                  <w:rPr>
                    <w:rFonts w:cs="Calibri"/>
                    <w:color w:val="0000FF"/>
                    <w:u w:val="single"/>
                  </w:rPr>
                </w:rPrChange>
              </w:rPr>
              <w:t>8.2.5.1.0-1</w:t>
            </w:r>
          </w:p>
        </w:tc>
        <w:tc>
          <w:tcPr>
            <w:tcW w:w="10938" w:type="dxa"/>
            <w:shd w:val="clear" w:color="auto" w:fill="auto"/>
          </w:tcPr>
          <w:p w:rsidR="00A535CF" w:rsidRPr="004460AB" w:rsidRDefault="001E7F20" w:rsidP="00160ECC">
            <w:pPr>
              <w:rPr>
                <w:rFonts w:cs="Calibri"/>
                <w:strike/>
                <w:rPrChange w:id="5460" w:author="USER" w:date="2012-09-04T11:36:00Z">
                  <w:rPr>
                    <w:rFonts w:cs="Calibri"/>
                  </w:rPr>
                </w:rPrChange>
              </w:rPr>
            </w:pPr>
            <w:r w:rsidRPr="001E7F20">
              <w:rPr>
                <w:rFonts w:cs="Calibri"/>
                <w:strike/>
                <w:rPrChange w:id="5461" w:author="USER" w:date="2012-09-04T11:36:00Z">
                  <w:rPr>
                    <w:rFonts w:cs="Calibri"/>
                    <w:color w:val="0000FF"/>
                    <w:u w:val="single"/>
                  </w:rPr>
                </w:rPrChange>
              </w:rPr>
              <w:t>The intersections to be coordinated are on a grid network with relatively fixed intersection spacing.  The roads typically have four lanes plus separate left turn bays at intersections. Based on the intersection spacing and typical mid-block vehicle speeds, there is a resonant cycle length of approximately 60 seconds that would provide coordination on most streets.  This cycle length would also accommodate pedestrian movements at all intersections.</w:t>
            </w:r>
          </w:p>
        </w:tc>
      </w:tr>
      <w:tr w:rsidR="00A535CF" w:rsidTr="00A535CF">
        <w:tc>
          <w:tcPr>
            <w:tcW w:w="2040" w:type="dxa"/>
            <w:shd w:val="clear" w:color="auto" w:fill="auto"/>
          </w:tcPr>
          <w:p w:rsidR="00A535CF" w:rsidRPr="004460AB" w:rsidRDefault="001E7F20" w:rsidP="00160ECC">
            <w:pPr>
              <w:rPr>
                <w:rFonts w:cs="Calibri"/>
                <w:strike/>
                <w:rPrChange w:id="5462" w:author="USER" w:date="2012-09-04T11:36:00Z">
                  <w:rPr>
                    <w:rFonts w:cs="Calibri"/>
                  </w:rPr>
                </w:rPrChange>
              </w:rPr>
            </w:pPr>
            <w:r w:rsidRPr="001E7F20">
              <w:rPr>
                <w:rFonts w:cs="Calibri"/>
                <w:strike/>
                <w:rPrChange w:id="5463" w:author="USER" w:date="2012-09-04T11:36:00Z">
                  <w:rPr>
                    <w:rFonts w:cs="Calibri"/>
                    <w:color w:val="0000FF"/>
                    <w:u w:val="single"/>
                  </w:rPr>
                </w:rPrChange>
              </w:rPr>
              <w:t>8.2.5.2</w:t>
            </w:r>
          </w:p>
        </w:tc>
        <w:tc>
          <w:tcPr>
            <w:tcW w:w="10938" w:type="dxa"/>
            <w:shd w:val="clear" w:color="auto" w:fill="auto"/>
          </w:tcPr>
          <w:p w:rsidR="00A535CF" w:rsidRPr="004460AB" w:rsidRDefault="001E7F20" w:rsidP="00160ECC">
            <w:pPr>
              <w:pStyle w:val="Heading4"/>
              <w:rPr>
                <w:strike/>
                <w:rPrChange w:id="5464" w:author="USER" w:date="2012-09-04T11:36:00Z">
                  <w:rPr/>
                </w:rPrChange>
              </w:rPr>
            </w:pPr>
            <w:r w:rsidRPr="001E7F20">
              <w:rPr>
                <w:strike/>
                <w:rPrChange w:id="5465" w:author="USER" w:date="2012-09-04T11:36:00Z">
                  <w:rPr>
                    <w:color w:val="0000FF"/>
                    <w:u w:val="single"/>
                  </w:rPr>
                </w:rPrChange>
              </w:rPr>
              <w:t xml:space="preserve">8.2.5.2 </w:t>
            </w:r>
            <w:r w:rsidRPr="001E7F20">
              <w:rPr>
                <w:b w:val="0"/>
                <w:bCs w:val="0"/>
                <w:strike/>
                <w:rPrChange w:id="5466" w:author="USER" w:date="2012-09-04T11:36:00Z">
                  <w:rPr>
                    <w:b w:val="0"/>
                    <w:bCs w:val="0"/>
                    <w:color w:val="0000FF"/>
                    <w:u w:val="single"/>
                  </w:rPr>
                </w:rPrChange>
              </w:rPr>
              <w:tab/>
              <w:t xml:space="preserve">Traffic conditions </w:t>
            </w:r>
          </w:p>
        </w:tc>
      </w:tr>
      <w:tr w:rsidR="00A535CF" w:rsidTr="00A535CF">
        <w:tc>
          <w:tcPr>
            <w:tcW w:w="2040" w:type="dxa"/>
            <w:shd w:val="clear" w:color="auto" w:fill="auto"/>
          </w:tcPr>
          <w:p w:rsidR="00A535CF" w:rsidRPr="004460AB" w:rsidRDefault="001E7F20" w:rsidP="00160ECC">
            <w:pPr>
              <w:rPr>
                <w:rFonts w:cs="Calibri"/>
                <w:strike/>
                <w:rPrChange w:id="5467" w:author="USER" w:date="2012-09-04T11:36:00Z">
                  <w:rPr>
                    <w:rFonts w:cs="Calibri"/>
                  </w:rPr>
                </w:rPrChange>
              </w:rPr>
            </w:pPr>
            <w:r w:rsidRPr="001E7F20">
              <w:rPr>
                <w:rFonts w:cs="Calibri"/>
                <w:strike/>
                <w:rPrChange w:id="5468" w:author="USER" w:date="2012-09-04T11:36:00Z">
                  <w:rPr>
                    <w:rFonts w:cs="Calibri"/>
                    <w:color w:val="0000FF"/>
                    <w:u w:val="single"/>
                  </w:rPr>
                </w:rPrChange>
              </w:rPr>
              <w:t>8.2.5.2.0-1</w:t>
            </w:r>
          </w:p>
        </w:tc>
        <w:tc>
          <w:tcPr>
            <w:tcW w:w="10938" w:type="dxa"/>
            <w:shd w:val="clear" w:color="auto" w:fill="auto"/>
          </w:tcPr>
          <w:p w:rsidR="00A535CF" w:rsidRPr="004460AB" w:rsidRDefault="001E7F20" w:rsidP="00160ECC">
            <w:pPr>
              <w:rPr>
                <w:rFonts w:cs="Calibri"/>
                <w:strike/>
                <w:rPrChange w:id="5469" w:author="USER" w:date="2012-09-04T11:36:00Z">
                  <w:rPr>
                    <w:rFonts w:cs="Calibri"/>
                  </w:rPr>
                </w:rPrChange>
              </w:rPr>
            </w:pPr>
            <w:r w:rsidRPr="001E7F20">
              <w:rPr>
                <w:rFonts w:cs="Calibri"/>
                <w:strike/>
                <w:rPrChange w:id="5470" w:author="USER" w:date="2012-09-04T11:36:00Z">
                  <w:rPr>
                    <w:rFonts w:cs="Calibri"/>
                    <w:color w:val="0000FF"/>
                    <w:u w:val="single"/>
                  </w:rPr>
                </w:rPrChange>
              </w:rPr>
              <w:t>During heavy traffic conditions (such as peak shopping periods and PM peak hours), the demand at many of the intersections cannot be accommodated at the resonant cycle length.  In addition, at key locations the block length is such that not all of the demand on some approaches can be stored in the approach block.</w:t>
            </w:r>
          </w:p>
        </w:tc>
      </w:tr>
      <w:tr w:rsidR="00A535CF" w:rsidTr="00A535CF">
        <w:tc>
          <w:tcPr>
            <w:tcW w:w="2040" w:type="dxa"/>
            <w:shd w:val="clear" w:color="auto" w:fill="auto"/>
          </w:tcPr>
          <w:p w:rsidR="00A535CF" w:rsidRPr="004460AB" w:rsidRDefault="001E7F20" w:rsidP="00160ECC">
            <w:pPr>
              <w:rPr>
                <w:rFonts w:cs="Calibri"/>
                <w:strike/>
                <w:rPrChange w:id="5471" w:author="USER" w:date="2012-09-04T11:36:00Z">
                  <w:rPr>
                    <w:rFonts w:cs="Calibri"/>
                  </w:rPr>
                </w:rPrChange>
              </w:rPr>
            </w:pPr>
            <w:r w:rsidRPr="001E7F20">
              <w:rPr>
                <w:rFonts w:cs="Calibri"/>
                <w:strike/>
                <w:rPrChange w:id="5472" w:author="USER" w:date="2012-09-04T11:36:00Z">
                  <w:rPr>
                    <w:rFonts w:cs="Calibri"/>
                    <w:color w:val="0000FF"/>
                    <w:u w:val="single"/>
                  </w:rPr>
                </w:rPrChange>
              </w:rPr>
              <w:t>8.2.5.3</w:t>
            </w:r>
          </w:p>
        </w:tc>
        <w:tc>
          <w:tcPr>
            <w:tcW w:w="10938" w:type="dxa"/>
            <w:shd w:val="clear" w:color="auto" w:fill="auto"/>
          </w:tcPr>
          <w:p w:rsidR="00A535CF" w:rsidRPr="004460AB" w:rsidRDefault="001E7F20" w:rsidP="00160ECC">
            <w:pPr>
              <w:pStyle w:val="Heading4"/>
              <w:rPr>
                <w:strike/>
                <w:rPrChange w:id="5473" w:author="USER" w:date="2012-09-04T11:36:00Z">
                  <w:rPr/>
                </w:rPrChange>
              </w:rPr>
            </w:pPr>
            <w:r w:rsidRPr="001E7F20">
              <w:rPr>
                <w:strike/>
                <w:rPrChange w:id="5474" w:author="USER" w:date="2012-09-04T11:36:00Z">
                  <w:rPr>
                    <w:color w:val="0000FF"/>
                    <w:u w:val="single"/>
                  </w:rPr>
                </w:rPrChange>
              </w:rPr>
              <w:t xml:space="preserve">8.2.5.3 </w:t>
            </w:r>
            <w:r w:rsidRPr="001E7F20">
              <w:rPr>
                <w:b w:val="0"/>
                <w:bCs w:val="0"/>
                <w:strike/>
                <w:rPrChange w:id="5475" w:author="USER" w:date="2012-09-04T11:36: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4460AB" w:rsidRDefault="001E7F20" w:rsidP="00160ECC">
            <w:pPr>
              <w:rPr>
                <w:rFonts w:cs="Calibri"/>
                <w:strike/>
                <w:rPrChange w:id="5476" w:author="USER" w:date="2012-09-04T11:36:00Z">
                  <w:rPr>
                    <w:rFonts w:cs="Calibri"/>
                  </w:rPr>
                </w:rPrChange>
              </w:rPr>
            </w:pPr>
            <w:r w:rsidRPr="001E7F20">
              <w:rPr>
                <w:rFonts w:cs="Calibri"/>
                <w:strike/>
                <w:rPrChange w:id="5477" w:author="USER" w:date="2012-09-04T11:36:00Z">
                  <w:rPr>
                    <w:rFonts w:cs="Calibri"/>
                    <w:color w:val="0000FF"/>
                    <w:u w:val="single"/>
                  </w:rPr>
                </w:rPrChange>
              </w:rPr>
              <w:t>8.2.5.3.0-1</w:t>
            </w:r>
          </w:p>
        </w:tc>
        <w:tc>
          <w:tcPr>
            <w:tcW w:w="10938" w:type="dxa"/>
            <w:shd w:val="clear" w:color="auto" w:fill="auto"/>
          </w:tcPr>
          <w:p w:rsidR="00A535CF" w:rsidRPr="004460AB" w:rsidRDefault="001E7F20" w:rsidP="00160ECC">
            <w:pPr>
              <w:rPr>
                <w:rFonts w:cs="Calibri"/>
                <w:strike/>
                <w:rPrChange w:id="5478" w:author="USER" w:date="2012-09-04T11:36:00Z">
                  <w:rPr>
                    <w:rFonts w:cs="Calibri"/>
                  </w:rPr>
                </w:rPrChange>
              </w:rPr>
            </w:pPr>
            <w:r w:rsidRPr="001E7F20">
              <w:rPr>
                <w:rFonts w:cs="Calibri"/>
                <w:strike/>
                <w:rPrChange w:id="5479" w:author="USER" w:date="2012-09-04T11:36:00Z">
                  <w:rPr>
                    <w:rFonts w:cs="Calibri"/>
                    <w:color w:val="0000FF"/>
                    <w:u w:val="single"/>
                  </w:rPr>
                </w:rPrChange>
              </w:rPr>
              <w:t>The operational objectives for the streets in this network under these conditions are to:</w:t>
            </w:r>
          </w:p>
          <w:p w:rsidR="00A535CF" w:rsidRPr="004460AB" w:rsidRDefault="001E7F20" w:rsidP="00160ECC">
            <w:pPr>
              <w:numPr>
                <w:ilvl w:val="0"/>
                <w:numId w:val="11"/>
              </w:numPr>
              <w:rPr>
                <w:rFonts w:cs="Calibri"/>
                <w:strike/>
                <w:rPrChange w:id="5480" w:author="USER" w:date="2012-09-04T11:36:00Z">
                  <w:rPr>
                    <w:rFonts w:cs="Calibri"/>
                  </w:rPr>
                </w:rPrChange>
              </w:rPr>
            </w:pPr>
            <w:r w:rsidRPr="001E7F20">
              <w:rPr>
                <w:rFonts w:cs="Calibri"/>
                <w:strike/>
                <w:rPrChange w:id="5481" w:author="USER" w:date="2012-09-04T11:36:00Z">
                  <w:rPr>
                    <w:rFonts w:cs="Calibri"/>
                    <w:color w:val="0000FF"/>
                    <w:u w:val="single"/>
                  </w:rPr>
                </w:rPrChange>
              </w:rPr>
              <w:t xml:space="preserve">Accommodate the traffic at all intersections with a minimum of phase failures; </w:t>
            </w:r>
          </w:p>
          <w:p w:rsidR="00A535CF" w:rsidRPr="004460AB" w:rsidRDefault="001E7F20" w:rsidP="00160ECC">
            <w:pPr>
              <w:numPr>
                <w:ilvl w:val="0"/>
                <w:numId w:val="11"/>
              </w:numPr>
              <w:rPr>
                <w:rFonts w:cs="Calibri"/>
                <w:strike/>
                <w:rPrChange w:id="5482" w:author="USER" w:date="2012-09-04T11:36:00Z">
                  <w:rPr>
                    <w:rFonts w:cs="Calibri"/>
                  </w:rPr>
                </w:rPrChange>
              </w:rPr>
            </w:pPr>
            <w:r w:rsidRPr="001E7F20">
              <w:rPr>
                <w:rFonts w:cs="Calibri"/>
                <w:strike/>
                <w:rPrChange w:id="5483" w:author="USER" w:date="2012-09-04T11:36:00Z">
                  <w:rPr>
                    <w:rFonts w:cs="Calibri"/>
                    <w:color w:val="0000FF"/>
                    <w:u w:val="single"/>
                  </w:rPr>
                </w:rPrChange>
              </w:rPr>
              <w:t>Control inflows to blocks to prevent queue spillback into upstream intersections; and</w:t>
            </w:r>
          </w:p>
          <w:p w:rsidR="00A535CF" w:rsidRPr="004460AB" w:rsidRDefault="001E7F20" w:rsidP="00160ECC">
            <w:pPr>
              <w:numPr>
                <w:ilvl w:val="0"/>
                <w:numId w:val="11"/>
              </w:numPr>
              <w:rPr>
                <w:rFonts w:cs="Calibri"/>
                <w:strike/>
                <w:rPrChange w:id="5484" w:author="USER" w:date="2012-09-04T11:36:00Z">
                  <w:rPr>
                    <w:rFonts w:cs="Calibri"/>
                  </w:rPr>
                </w:rPrChange>
              </w:rPr>
            </w:pPr>
            <w:r w:rsidRPr="001E7F20">
              <w:rPr>
                <w:rFonts w:cs="Calibri"/>
                <w:strike/>
                <w:rPrChange w:id="5485" w:author="USER" w:date="2012-09-04T11:36:00Z">
                  <w:rPr>
                    <w:rFonts w:cs="Calibri"/>
                    <w:color w:val="0000FF"/>
                    <w:u w:val="single"/>
                  </w:rPr>
                </w:rPrChange>
              </w:rPr>
              <w:t xml:space="preserve">Provide smooth flow along as many routes as possible through the network. </w:t>
            </w:r>
          </w:p>
        </w:tc>
      </w:tr>
      <w:tr w:rsidR="00A535CF" w:rsidTr="00A535CF">
        <w:tc>
          <w:tcPr>
            <w:tcW w:w="2040" w:type="dxa"/>
            <w:shd w:val="clear" w:color="auto" w:fill="auto"/>
          </w:tcPr>
          <w:p w:rsidR="00A535CF" w:rsidRPr="004460AB" w:rsidRDefault="001E7F20" w:rsidP="00160ECC">
            <w:pPr>
              <w:rPr>
                <w:rFonts w:cs="Calibri"/>
                <w:strike/>
                <w:rPrChange w:id="5486" w:author="USER" w:date="2012-09-04T11:36:00Z">
                  <w:rPr>
                    <w:rFonts w:cs="Calibri"/>
                  </w:rPr>
                </w:rPrChange>
              </w:rPr>
            </w:pPr>
            <w:r w:rsidRPr="001E7F20">
              <w:rPr>
                <w:rFonts w:cs="Calibri"/>
                <w:strike/>
                <w:rPrChange w:id="5487" w:author="USER" w:date="2012-09-04T11:36:00Z">
                  <w:rPr>
                    <w:rFonts w:cs="Calibri"/>
                    <w:color w:val="0000FF"/>
                    <w:u w:val="single"/>
                  </w:rPr>
                </w:rPrChange>
              </w:rPr>
              <w:t>8.2.5.4</w:t>
            </w:r>
          </w:p>
        </w:tc>
        <w:tc>
          <w:tcPr>
            <w:tcW w:w="10938" w:type="dxa"/>
            <w:shd w:val="clear" w:color="auto" w:fill="auto"/>
          </w:tcPr>
          <w:p w:rsidR="00A535CF" w:rsidRPr="004460AB" w:rsidRDefault="001E7F20" w:rsidP="00160ECC">
            <w:pPr>
              <w:pStyle w:val="Heading4"/>
              <w:rPr>
                <w:strike/>
                <w:rPrChange w:id="5488" w:author="USER" w:date="2012-09-04T11:36:00Z">
                  <w:rPr/>
                </w:rPrChange>
              </w:rPr>
            </w:pPr>
            <w:r w:rsidRPr="001E7F20">
              <w:rPr>
                <w:strike/>
                <w:rPrChange w:id="5489" w:author="USER" w:date="2012-09-04T11:36:00Z">
                  <w:rPr>
                    <w:color w:val="0000FF"/>
                    <w:u w:val="single"/>
                  </w:rPr>
                </w:rPrChange>
              </w:rPr>
              <w:t xml:space="preserve">8.2.5.4 </w:t>
            </w:r>
            <w:r w:rsidRPr="001E7F20">
              <w:rPr>
                <w:b w:val="0"/>
                <w:bCs w:val="0"/>
                <w:strike/>
                <w:rPrChange w:id="5490" w:author="USER" w:date="2012-09-04T11:36: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4460AB" w:rsidRDefault="001E7F20" w:rsidP="00160ECC">
            <w:pPr>
              <w:rPr>
                <w:rFonts w:cs="Calibri"/>
                <w:strike/>
                <w:rPrChange w:id="5491" w:author="USER" w:date="2012-09-04T11:36:00Z">
                  <w:rPr>
                    <w:rFonts w:cs="Calibri"/>
                  </w:rPr>
                </w:rPrChange>
              </w:rPr>
            </w:pPr>
            <w:r w:rsidRPr="001E7F20">
              <w:rPr>
                <w:rFonts w:cs="Calibri"/>
                <w:strike/>
                <w:rPrChange w:id="5492" w:author="USER" w:date="2012-09-04T11:36:00Z">
                  <w:rPr>
                    <w:rFonts w:cs="Calibri"/>
                    <w:color w:val="0000FF"/>
                    <w:u w:val="single"/>
                  </w:rPr>
                </w:rPrChange>
              </w:rPr>
              <w:t>8.2.5.4.0-1</w:t>
            </w:r>
          </w:p>
        </w:tc>
        <w:tc>
          <w:tcPr>
            <w:tcW w:w="10938" w:type="dxa"/>
            <w:shd w:val="clear" w:color="auto" w:fill="auto"/>
          </w:tcPr>
          <w:p w:rsidR="00A535CF" w:rsidRPr="004460AB" w:rsidRDefault="001E7F20" w:rsidP="00160ECC">
            <w:pPr>
              <w:rPr>
                <w:rFonts w:cs="Calibri"/>
                <w:strike/>
                <w:rPrChange w:id="5493" w:author="USER" w:date="2012-09-04T11:36:00Z">
                  <w:rPr>
                    <w:rFonts w:cs="Calibri"/>
                  </w:rPr>
                </w:rPrChange>
              </w:rPr>
            </w:pPr>
            <w:r w:rsidRPr="001E7F20">
              <w:rPr>
                <w:rFonts w:cs="Calibri"/>
                <w:strike/>
                <w:rPrChange w:id="5494" w:author="USER" w:date="2012-09-04T11:36:00Z">
                  <w:rPr>
                    <w:rFonts w:cs="Calibri"/>
                    <w:color w:val="0000FF"/>
                    <w:u w:val="single"/>
                  </w:rPr>
                </w:rPrChange>
              </w:rPr>
              <w:t>The signal timing strategies used by the system to accommodate this situation are:</w:t>
            </w:r>
          </w:p>
          <w:p w:rsidR="00A535CF" w:rsidRPr="004460AB" w:rsidRDefault="001E7F20" w:rsidP="00160ECC">
            <w:pPr>
              <w:numPr>
                <w:ilvl w:val="0"/>
                <w:numId w:val="11"/>
              </w:numPr>
              <w:rPr>
                <w:rFonts w:cs="Calibri"/>
                <w:strike/>
                <w:rPrChange w:id="5495" w:author="USER" w:date="2012-09-04T11:36:00Z">
                  <w:rPr>
                    <w:rFonts w:cs="Calibri"/>
                  </w:rPr>
                </w:rPrChange>
              </w:rPr>
            </w:pPr>
            <w:r w:rsidRPr="001E7F20">
              <w:rPr>
                <w:rFonts w:cs="Calibri"/>
                <w:strike/>
                <w:rPrChange w:id="5496" w:author="USER" w:date="2012-09-04T11:36:00Z">
                  <w:rPr>
                    <w:rFonts w:cs="Calibri"/>
                    <w:color w:val="0000FF"/>
                    <w:u w:val="single"/>
                  </w:rPr>
                </w:rPrChange>
              </w:rPr>
              <w:t xml:space="preserve">Determine which routes need to be coordinated and which blocks can best accommodate no coordination, </w:t>
            </w:r>
          </w:p>
          <w:p w:rsidR="00A535CF" w:rsidRPr="004460AB" w:rsidRDefault="001E7F20" w:rsidP="00160ECC">
            <w:pPr>
              <w:numPr>
                <w:ilvl w:val="0"/>
                <w:numId w:val="11"/>
              </w:numPr>
              <w:rPr>
                <w:rFonts w:cs="Calibri"/>
                <w:strike/>
                <w:rPrChange w:id="5497" w:author="USER" w:date="2012-09-04T11:36:00Z">
                  <w:rPr>
                    <w:rFonts w:cs="Calibri"/>
                  </w:rPr>
                </w:rPrChange>
              </w:rPr>
            </w:pPr>
            <w:r w:rsidRPr="001E7F20">
              <w:rPr>
                <w:rFonts w:cs="Calibri"/>
                <w:strike/>
                <w:rPrChange w:id="5498" w:author="USER" w:date="2012-09-04T11:36:00Z">
                  <w:rPr>
                    <w:rFonts w:cs="Calibri"/>
                    <w:color w:val="0000FF"/>
                    <w:u w:val="single"/>
                  </w:rPr>
                </w:rPrChange>
              </w:rPr>
              <w:t xml:space="preserve">At each intersection, select phase times that minimize phase failures; </w:t>
            </w:r>
          </w:p>
          <w:p w:rsidR="00A535CF" w:rsidRPr="004460AB" w:rsidRDefault="001E7F20" w:rsidP="00160ECC">
            <w:pPr>
              <w:numPr>
                <w:ilvl w:val="0"/>
                <w:numId w:val="11"/>
              </w:numPr>
              <w:rPr>
                <w:rFonts w:cs="Calibri"/>
                <w:strike/>
                <w:rPrChange w:id="5499" w:author="USER" w:date="2012-09-04T11:36:00Z">
                  <w:rPr>
                    <w:rFonts w:cs="Calibri"/>
                  </w:rPr>
                </w:rPrChange>
              </w:rPr>
            </w:pPr>
            <w:r w:rsidRPr="001E7F20">
              <w:rPr>
                <w:rFonts w:cs="Calibri"/>
                <w:strike/>
                <w:rPrChange w:id="5500" w:author="USER" w:date="2012-09-04T11:36:00Z">
                  <w:rPr>
                    <w:rFonts w:cs="Calibri"/>
                    <w:color w:val="0000FF"/>
                    <w:u w:val="single"/>
                  </w:rPr>
                </w:rPrChange>
              </w:rPr>
              <w:t xml:space="preserve">Determine the critical intersection(s) within the network </w:t>
            </w:r>
          </w:p>
          <w:p w:rsidR="00A535CF" w:rsidRPr="004460AB" w:rsidRDefault="001E7F20" w:rsidP="00160ECC">
            <w:pPr>
              <w:numPr>
                <w:ilvl w:val="0"/>
                <w:numId w:val="11"/>
              </w:numPr>
              <w:rPr>
                <w:rFonts w:cs="Calibri"/>
                <w:strike/>
                <w:rPrChange w:id="5501" w:author="USER" w:date="2012-09-04T11:36:00Z">
                  <w:rPr>
                    <w:rFonts w:cs="Calibri"/>
                  </w:rPr>
                </w:rPrChange>
              </w:rPr>
            </w:pPr>
            <w:r w:rsidRPr="001E7F20">
              <w:rPr>
                <w:rFonts w:cs="Calibri"/>
                <w:strike/>
                <w:rPrChange w:id="5502" w:author="USER" w:date="2012-09-04T11:36:00Z">
                  <w:rPr>
                    <w:rFonts w:cs="Calibri"/>
                    <w:color w:val="0000FF"/>
                    <w:u w:val="single"/>
                  </w:rPr>
                </w:rPrChange>
              </w:rPr>
              <w:lastRenderedPageBreak/>
              <w:t xml:space="preserve">At the critical intersection(s), select phase sequence that minimizes queue overflow in left turn bays </w:t>
            </w:r>
          </w:p>
          <w:p w:rsidR="00A535CF" w:rsidRPr="004460AB" w:rsidRDefault="001E7F20" w:rsidP="00160ECC">
            <w:pPr>
              <w:numPr>
                <w:ilvl w:val="0"/>
                <w:numId w:val="11"/>
              </w:numPr>
              <w:rPr>
                <w:rFonts w:cs="Calibri"/>
                <w:strike/>
                <w:rPrChange w:id="5503" w:author="USER" w:date="2012-09-04T11:36:00Z">
                  <w:rPr>
                    <w:rFonts w:cs="Calibri"/>
                  </w:rPr>
                </w:rPrChange>
              </w:rPr>
            </w:pPr>
            <w:r w:rsidRPr="001E7F20">
              <w:rPr>
                <w:rFonts w:cs="Calibri"/>
                <w:strike/>
                <w:rPrChange w:id="5504" w:author="USER" w:date="2012-09-04T11:36:00Z">
                  <w:rPr>
                    <w:rFonts w:cs="Calibri"/>
                    <w:color w:val="0000FF"/>
                    <w:u w:val="single"/>
                  </w:rPr>
                </w:rPrChange>
              </w:rPr>
              <w:t xml:space="preserve">At the critical intersection(s), distribute green time to maximize the throughput on the coordinated routes. </w:t>
            </w:r>
          </w:p>
          <w:p w:rsidR="00A535CF" w:rsidRPr="004460AB" w:rsidRDefault="001E7F20" w:rsidP="00160ECC">
            <w:pPr>
              <w:numPr>
                <w:ilvl w:val="0"/>
                <w:numId w:val="11"/>
              </w:numPr>
              <w:rPr>
                <w:rFonts w:cs="Calibri"/>
                <w:strike/>
                <w:rPrChange w:id="5505" w:author="USER" w:date="2012-09-04T11:36:00Z">
                  <w:rPr>
                    <w:rFonts w:cs="Calibri"/>
                  </w:rPr>
                </w:rPrChange>
              </w:rPr>
            </w:pPr>
            <w:r w:rsidRPr="001E7F20">
              <w:rPr>
                <w:rFonts w:cs="Calibri"/>
                <w:strike/>
                <w:rPrChange w:id="5506" w:author="USER" w:date="2012-09-04T11:36:00Z">
                  <w:rPr>
                    <w:rFonts w:cs="Calibri"/>
                    <w:color w:val="0000FF"/>
                    <w:u w:val="single"/>
                  </w:rPr>
                </w:rPrChange>
              </w:rPr>
              <w:t xml:space="preserve">At the non-critical intersections, provide sufficient time to serve all turning and side street traffic without phase failures </w:t>
            </w:r>
          </w:p>
          <w:p w:rsidR="00A535CF" w:rsidRPr="004460AB" w:rsidRDefault="001E7F20" w:rsidP="00160ECC">
            <w:pPr>
              <w:numPr>
                <w:ilvl w:val="0"/>
                <w:numId w:val="11"/>
              </w:numPr>
              <w:tabs>
                <w:tab w:val="center" w:pos="4680"/>
                <w:tab w:val="right" w:pos="9360"/>
              </w:tabs>
              <w:rPr>
                <w:rFonts w:cs="Calibri"/>
                <w:strike/>
                <w:rPrChange w:id="5507" w:author="USER" w:date="2012-09-04T11:36:00Z">
                  <w:rPr>
                    <w:rFonts w:cs="Calibri"/>
                  </w:rPr>
                </w:rPrChange>
              </w:rPr>
            </w:pPr>
            <w:r w:rsidRPr="001E7F20">
              <w:rPr>
                <w:rFonts w:cs="Calibri"/>
                <w:strike/>
                <w:rPrChange w:id="5508" w:author="USER" w:date="2012-09-04T11:36:00Z">
                  <w:rPr>
                    <w:rFonts w:cs="Calibri"/>
                    <w:color w:val="0000FF"/>
                    <w:u w:val="single"/>
                  </w:rPr>
                </w:rPrChange>
              </w:rPr>
              <w:t xml:space="preserve">At the non-critical intersections, provide green on the coordinated route phases in a manner that minimizes the stops for through traffic along the coordinated route. </w:t>
            </w:r>
          </w:p>
          <w:p w:rsidR="00A535CF" w:rsidRPr="004460AB" w:rsidRDefault="001E7F20" w:rsidP="00160ECC">
            <w:pPr>
              <w:numPr>
                <w:ilvl w:val="0"/>
                <w:numId w:val="11"/>
              </w:numPr>
              <w:tabs>
                <w:tab w:val="center" w:pos="4680"/>
                <w:tab w:val="right" w:pos="9360"/>
              </w:tabs>
              <w:rPr>
                <w:rFonts w:cs="Calibri"/>
                <w:strike/>
                <w:rPrChange w:id="5509" w:author="USER" w:date="2012-09-04T11:36:00Z">
                  <w:rPr>
                    <w:rFonts w:cs="Calibri"/>
                  </w:rPr>
                </w:rPrChange>
              </w:rPr>
            </w:pPr>
            <w:r w:rsidRPr="001E7F20">
              <w:rPr>
                <w:rFonts w:cs="Calibri"/>
                <w:strike/>
                <w:rPrChange w:id="5510" w:author="USER" w:date="2012-09-04T11:36:00Z">
                  <w:rPr>
                    <w:rFonts w:cs="Calibri"/>
                    <w:color w:val="0000FF"/>
                    <w:u w:val="single"/>
                  </w:rPr>
                </w:rPrChange>
              </w:rPr>
              <w:t xml:space="preserve">At intersections with limited approach block length, set the timing of upstream intersections so that queues do not exceed the block length. </w:t>
            </w:r>
          </w:p>
        </w:tc>
      </w:tr>
      <w:tr w:rsidR="00A535CF" w:rsidTr="00A535CF">
        <w:tc>
          <w:tcPr>
            <w:tcW w:w="2040" w:type="dxa"/>
            <w:shd w:val="clear" w:color="auto" w:fill="auto"/>
          </w:tcPr>
          <w:p w:rsidR="00A535CF" w:rsidRPr="004460AB" w:rsidRDefault="001E7F20" w:rsidP="00160ECC">
            <w:pPr>
              <w:tabs>
                <w:tab w:val="center" w:pos="4680"/>
                <w:tab w:val="right" w:pos="9360"/>
              </w:tabs>
              <w:rPr>
                <w:rFonts w:cs="Calibri"/>
                <w:strike/>
                <w:rPrChange w:id="5511" w:author="USER" w:date="2012-09-04T11:36:00Z">
                  <w:rPr>
                    <w:rFonts w:cs="Calibri"/>
                  </w:rPr>
                </w:rPrChange>
              </w:rPr>
            </w:pPr>
            <w:r w:rsidRPr="001E7F20">
              <w:rPr>
                <w:rFonts w:cs="Calibri"/>
                <w:strike/>
                <w:rPrChange w:id="5512" w:author="USER" w:date="2012-09-04T11:36:00Z">
                  <w:rPr>
                    <w:rFonts w:cs="Calibri"/>
                    <w:color w:val="0000FF"/>
                    <w:u w:val="single"/>
                  </w:rPr>
                </w:rPrChange>
              </w:rPr>
              <w:lastRenderedPageBreak/>
              <w:t>8.2.5.5</w:t>
            </w:r>
          </w:p>
        </w:tc>
        <w:tc>
          <w:tcPr>
            <w:tcW w:w="10938" w:type="dxa"/>
            <w:shd w:val="clear" w:color="auto" w:fill="auto"/>
          </w:tcPr>
          <w:p w:rsidR="00A535CF" w:rsidRPr="004460AB" w:rsidRDefault="001E7F20" w:rsidP="00160ECC">
            <w:pPr>
              <w:pStyle w:val="Heading4"/>
              <w:tabs>
                <w:tab w:val="center" w:pos="4680"/>
                <w:tab w:val="right" w:pos="9360"/>
              </w:tabs>
              <w:rPr>
                <w:strike/>
                <w:rPrChange w:id="5513" w:author="USER" w:date="2012-09-04T11:36:00Z">
                  <w:rPr/>
                </w:rPrChange>
              </w:rPr>
            </w:pPr>
            <w:r w:rsidRPr="001E7F20">
              <w:rPr>
                <w:strike/>
                <w:rPrChange w:id="5514" w:author="USER" w:date="2012-09-04T11:36:00Z">
                  <w:rPr>
                    <w:color w:val="0000FF"/>
                    <w:u w:val="single"/>
                  </w:rPr>
                </w:rPrChange>
              </w:rPr>
              <w:t>8.2.5.5 Summary of Operation</w:t>
            </w:r>
          </w:p>
        </w:tc>
      </w:tr>
      <w:tr w:rsidR="00A535CF" w:rsidTr="00A535CF">
        <w:tc>
          <w:tcPr>
            <w:tcW w:w="2040" w:type="dxa"/>
            <w:shd w:val="clear" w:color="auto" w:fill="auto"/>
          </w:tcPr>
          <w:p w:rsidR="00A535CF" w:rsidRPr="004460AB" w:rsidRDefault="001E7F20" w:rsidP="00160ECC">
            <w:pPr>
              <w:tabs>
                <w:tab w:val="center" w:pos="4680"/>
                <w:tab w:val="right" w:pos="9360"/>
              </w:tabs>
              <w:rPr>
                <w:rFonts w:cs="Calibri"/>
                <w:strike/>
                <w:rPrChange w:id="5515" w:author="USER" w:date="2012-09-04T11:36:00Z">
                  <w:rPr>
                    <w:rFonts w:cs="Calibri"/>
                  </w:rPr>
                </w:rPrChange>
              </w:rPr>
            </w:pPr>
            <w:r w:rsidRPr="001E7F20">
              <w:rPr>
                <w:rFonts w:cs="Calibri"/>
                <w:strike/>
                <w:rPrChange w:id="5516" w:author="USER" w:date="2012-09-04T11:36:00Z">
                  <w:rPr>
                    <w:rFonts w:cs="Calibri"/>
                    <w:color w:val="0000FF"/>
                    <w:u w:val="single"/>
                  </w:rPr>
                </w:rPrChange>
              </w:rPr>
              <w:t>8.2.5.5.0-1</w:t>
            </w:r>
          </w:p>
        </w:tc>
        <w:tc>
          <w:tcPr>
            <w:tcW w:w="10938" w:type="dxa"/>
            <w:shd w:val="clear" w:color="auto" w:fill="auto"/>
          </w:tcPr>
          <w:p w:rsidR="00A535CF" w:rsidRPr="004460AB" w:rsidRDefault="001E7F20" w:rsidP="00160ECC">
            <w:pPr>
              <w:tabs>
                <w:tab w:val="center" w:pos="4680"/>
                <w:tab w:val="right" w:pos="9360"/>
              </w:tabs>
              <w:rPr>
                <w:rFonts w:cs="Calibri"/>
                <w:strike/>
                <w:rPrChange w:id="5517" w:author="USER" w:date="2012-09-04T11:36:00Z">
                  <w:rPr>
                    <w:rFonts w:cs="Calibri"/>
                  </w:rPr>
                </w:rPrChange>
              </w:rPr>
            </w:pPr>
            <w:r w:rsidRPr="001E7F20">
              <w:rPr>
                <w:rFonts w:cs="Calibri"/>
                <w:strike/>
                <w:rPrChange w:id="5518" w:author="USER" w:date="2012-09-04T11:36:00Z">
                  <w:rPr>
                    <w:rFonts w:cs="Calibri"/>
                    <w:color w:val="0000FF"/>
                    <w:u w:val="single"/>
                  </w:rPr>
                </w:rPrChange>
              </w:rPr>
              <w:t xml:space="preserve">The network will operate at a 60 second cycle length, because that has been determined to be a resonant cycle length at which two-way progression can be provided on the coordinated routes. </w:t>
            </w:r>
            <w:proofErr w:type="gramStart"/>
            <w:r w:rsidRPr="001E7F20">
              <w:rPr>
                <w:rFonts w:cs="Calibri"/>
                <w:strike/>
                <w:rPrChange w:id="5519" w:author="USER" w:date="2012-09-04T11:36:00Z">
                  <w:rPr>
                    <w:rFonts w:cs="Calibri"/>
                    <w:color w:val="0000FF"/>
                    <w:u w:val="single"/>
                  </w:rPr>
                </w:rPrChange>
              </w:rPr>
              <w:t>the</w:t>
            </w:r>
            <w:proofErr w:type="gramEnd"/>
            <w:r w:rsidRPr="001E7F20">
              <w:rPr>
                <w:rFonts w:cs="Calibri"/>
                <w:strike/>
                <w:rPrChange w:id="5520" w:author="USER" w:date="2012-09-04T11:36:00Z">
                  <w:rPr>
                    <w:rFonts w:cs="Calibri"/>
                    <w:color w:val="0000FF"/>
                    <w:u w:val="single"/>
                  </w:rPr>
                </w:rPrChange>
              </w:rPr>
              <w:t xml:space="preserve"> ASCT will select the most appropriate phase sequence at intersections where phase sequence is permitted to vary, and select phase times that accommodate all pedestrian activity and distribute green times to minimize phase failures, and implement offsets that provide progression along the coordinated routes.  Because XX block is short, the offsets will be set so that when a coordinated platoon passes through A Street, it will always clear B Street, so the block is cleared and available to store turning traffic from A Street.</w:t>
            </w:r>
          </w:p>
        </w:tc>
      </w:tr>
      <w:tr w:rsidR="00A535CF" w:rsidTr="00A535CF">
        <w:tc>
          <w:tcPr>
            <w:tcW w:w="2040" w:type="dxa"/>
            <w:shd w:val="clear" w:color="auto" w:fill="auto"/>
          </w:tcPr>
          <w:p w:rsidR="00A535CF" w:rsidRPr="00E41797" w:rsidRDefault="001E7F20" w:rsidP="00160ECC">
            <w:pPr>
              <w:rPr>
                <w:rFonts w:cs="Calibri"/>
                <w:strike/>
                <w:rPrChange w:id="5521" w:author="USER" w:date="2012-09-05T13:54:00Z">
                  <w:rPr>
                    <w:rFonts w:cs="Calibri"/>
                  </w:rPr>
                </w:rPrChange>
              </w:rPr>
            </w:pPr>
            <w:r w:rsidRPr="001E7F20">
              <w:rPr>
                <w:rFonts w:cs="Calibri"/>
                <w:strike/>
                <w:rPrChange w:id="5522" w:author="USER" w:date="2012-09-05T13:54:00Z">
                  <w:rPr>
                    <w:rFonts w:cs="Calibri"/>
                    <w:color w:val="0000FF"/>
                    <w:u w:val="single"/>
                  </w:rPr>
                </w:rPrChange>
              </w:rPr>
              <w:t>8.3</w:t>
            </w:r>
          </w:p>
        </w:tc>
        <w:tc>
          <w:tcPr>
            <w:tcW w:w="10938" w:type="dxa"/>
            <w:shd w:val="clear" w:color="auto" w:fill="auto"/>
          </w:tcPr>
          <w:p w:rsidR="00A535CF" w:rsidRPr="00E41797" w:rsidRDefault="001E7F20" w:rsidP="00160ECC">
            <w:pPr>
              <w:pStyle w:val="Heading2"/>
              <w:rPr>
                <w:strike/>
                <w:rPrChange w:id="5523" w:author="USER" w:date="2012-09-05T13:54:00Z">
                  <w:rPr/>
                </w:rPrChange>
              </w:rPr>
            </w:pPr>
            <w:r w:rsidRPr="001E7F20">
              <w:rPr>
                <w:strike/>
                <w:rPrChange w:id="5524" w:author="USER" w:date="2012-09-05T13:54:00Z">
                  <w:rPr>
                    <w:color w:val="0000FF"/>
                    <w:u w:val="single"/>
                  </w:rPr>
                </w:rPrChange>
              </w:rPr>
              <w:t xml:space="preserve">8.3 </w:t>
            </w:r>
            <w:r w:rsidRPr="001E7F20">
              <w:rPr>
                <w:b w:val="0"/>
                <w:bCs w:val="0"/>
                <w:strike/>
                <w:rPrChange w:id="5525" w:author="USER" w:date="2012-09-05T13:54:00Z">
                  <w:rPr>
                    <w:b w:val="0"/>
                    <w:bCs w:val="0"/>
                    <w:color w:val="0000FF"/>
                    <w:u w:val="single"/>
                  </w:rPr>
                </w:rPrChange>
              </w:rPr>
              <w:tab/>
              <w:t xml:space="preserve">Typical Heavy (Uncongested) Traffic </w:t>
            </w:r>
          </w:p>
        </w:tc>
      </w:tr>
      <w:tr w:rsidR="00A535CF" w:rsidTr="00A535CF">
        <w:tc>
          <w:tcPr>
            <w:tcW w:w="2040" w:type="dxa"/>
            <w:shd w:val="clear" w:color="auto" w:fill="auto"/>
          </w:tcPr>
          <w:p w:rsidR="00A535CF" w:rsidRPr="00E41797" w:rsidRDefault="001E7F20" w:rsidP="00160ECC">
            <w:pPr>
              <w:rPr>
                <w:rFonts w:cs="Calibri"/>
                <w:strike/>
                <w:rPrChange w:id="5526" w:author="USER" w:date="2012-09-05T13:54:00Z">
                  <w:rPr>
                    <w:rFonts w:cs="Calibri"/>
                  </w:rPr>
                </w:rPrChange>
              </w:rPr>
            </w:pPr>
            <w:r w:rsidRPr="001E7F20">
              <w:rPr>
                <w:rFonts w:cs="Calibri"/>
                <w:strike/>
                <w:rPrChange w:id="5527" w:author="USER" w:date="2012-09-05T13:54:00Z">
                  <w:rPr>
                    <w:rFonts w:cs="Calibri"/>
                    <w:color w:val="0000FF"/>
                    <w:u w:val="single"/>
                  </w:rPr>
                </w:rPrChange>
              </w:rPr>
              <w:t>8.3.1</w:t>
            </w:r>
          </w:p>
        </w:tc>
        <w:tc>
          <w:tcPr>
            <w:tcW w:w="10938" w:type="dxa"/>
            <w:shd w:val="clear" w:color="auto" w:fill="auto"/>
          </w:tcPr>
          <w:p w:rsidR="00A535CF" w:rsidRPr="00E41797" w:rsidRDefault="001E7F20" w:rsidP="00160ECC">
            <w:pPr>
              <w:pStyle w:val="Heading3"/>
              <w:rPr>
                <w:strike/>
                <w:rPrChange w:id="5528" w:author="USER" w:date="2012-09-05T13:54:00Z">
                  <w:rPr/>
                </w:rPrChange>
              </w:rPr>
            </w:pPr>
            <w:r w:rsidRPr="001E7F20">
              <w:rPr>
                <w:strike/>
                <w:rPrChange w:id="5529" w:author="USER" w:date="2012-09-05T13:54:00Z">
                  <w:rPr>
                    <w:color w:val="0000FF"/>
                    <w:u w:val="single"/>
                  </w:rPr>
                </w:rPrChange>
              </w:rPr>
              <w:t xml:space="preserve">8.3.1 </w:t>
            </w:r>
            <w:r w:rsidRPr="001E7F20">
              <w:rPr>
                <w:strike/>
                <w:rPrChange w:id="5530" w:author="USER" w:date="2012-09-05T13:54:00Z">
                  <w:rPr>
                    <w:color w:val="0000FF"/>
                    <w:u w:val="single"/>
                  </w:rPr>
                </w:rPrChange>
              </w:rPr>
              <w:tab/>
              <w:t>Example: Isolated Intersection</w:t>
            </w:r>
          </w:p>
        </w:tc>
      </w:tr>
      <w:tr w:rsidR="00A535CF" w:rsidTr="00A535CF">
        <w:tc>
          <w:tcPr>
            <w:tcW w:w="2040" w:type="dxa"/>
            <w:shd w:val="clear" w:color="auto" w:fill="auto"/>
          </w:tcPr>
          <w:p w:rsidR="00A535CF" w:rsidRPr="00E41797" w:rsidRDefault="001E7F20" w:rsidP="00160ECC">
            <w:pPr>
              <w:rPr>
                <w:rFonts w:cs="Calibri"/>
                <w:strike/>
                <w:rPrChange w:id="5531" w:author="USER" w:date="2012-09-05T13:54:00Z">
                  <w:rPr>
                    <w:rFonts w:cs="Calibri"/>
                  </w:rPr>
                </w:rPrChange>
              </w:rPr>
            </w:pPr>
            <w:r w:rsidRPr="001E7F20">
              <w:rPr>
                <w:rFonts w:cs="Calibri"/>
                <w:strike/>
                <w:rPrChange w:id="5532" w:author="USER" w:date="2012-09-05T13:54:00Z">
                  <w:rPr>
                    <w:rFonts w:cs="Calibri"/>
                    <w:color w:val="0000FF"/>
                    <w:u w:val="single"/>
                  </w:rPr>
                </w:rPrChange>
              </w:rPr>
              <w:t>8.3.1.1</w:t>
            </w:r>
          </w:p>
        </w:tc>
        <w:tc>
          <w:tcPr>
            <w:tcW w:w="10938" w:type="dxa"/>
            <w:shd w:val="clear" w:color="auto" w:fill="auto"/>
          </w:tcPr>
          <w:p w:rsidR="00A535CF" w:rsidRPr="00E41797" w:rsidRDefault="001E7F20" w:rsidP="00160ECC">
            <w:pPr>
              <w:pStyle w:val="Heading4"/>
              <w:rPr>
                <w:strike/>
                <w:rPrChange w:id="5533" w:author="USER" w:date="2012-09-05T13:54:00Z">
                  <w:rPr/>
                </w:rPrChange>
              </w:rPr>
            </w:pPr>
            <w:r w:rsidRPr="001E7F20">
              <w:rPr>
                <w:strike/>
                <w:rPrChange w:id="5534" w:author="USER" w:date="2012-09-05T13:54:00Z">
                  <w:rPr>
                    <w:color w:val="0000FF"/>
                    <w:u w:val="single"/>
                  </w:rPr>
                </w:rPrChange>
              </w:rPr>
              <w:t xml:space="preserve">8.3.1.1 </w:t>
            </w:r>
            <w:r w:rsidRPr="001E7F20">
              <w:rPr>
                <w:b w:val="0"/>
                <w:bCs w:val="0"/>
                <w:strike/>
                <w:rPrChange w:id="5535" w:author="USER" w:date="2012-09-05T13:54:00Z">
                  <w:rPr>
                    <w:b w:val="0"/>
                    <w:bCs w:val="0"/>
                    <w:color w:val="0000FF"/>
                    <w:u w:val="single"/>
                  </w:rPr>
                </w:rPrChange>
              </w:rPr>
              <w:tab/>
              <w:t xml:space="preserve">Road network </w:t>
            </w:r>
          </w:p>
        </w:tc>
      </w:tr>
      <w:tr w:rsidR="00A535CF" w:rsidTr="00A535CF">
        <w:tc>
          <w:tcPr>
            <w:tcW w:w="2040" w:type="dxa"/>
            <w:shd w:val="clear" w:color="auto" w:fill="auto"/>
          </w:tcPr>
          <w:p w:rsidR="00A535CF" w:rsidRPr="00E41797" w:rsidRDefault="001E7F20" w:rsidP="00160ECC">
            <w:pPr>
              <w:rPr>
                <w:rFonts w:cs="Calibri"/>
                <w:strike/>
                <w:rPrChange w:id="5536" w:author="USER" w:date="2012-09-05T13:54:00Z">
                  <w:rPr>
                    <w:rFonts w:cs="Calibri"/>
                  </w:rPr>
                </w:rPrChange>
              </w:rPr>
            </w:pPr>
            <w:r w:rsidRPr="001E7F20">
              <w:rPr>
                <w:rFonts w:cs="Calibri"/>
                <w:strike/>
                <w:rPrChange w:id="5537" w:author="USER" w:date="2012-09-05T13:54:00Z">
                  <w:rPr>
                    <w:rFonts w:cs="Calibri"/>
                    <w:color w:val="0000FF"/>
                    <w:u w:val="single"/>
                  </w:rPr>
                </w:rPrChange>
              </w:rPr>
              <w:t>8.3.1.1.0-1</w:t>
            </w:r>
          </w:p>
        </w:tc>
        <w:tc>
          <w:tcPr>
            <w:tcW w:w="10938" w:type="dxa"/>
            <w:shd w:val="clear" w:color="auto" w:fill="auto"/>
          </w:tcPr>
          <w:p w:rsidR="00A535CF" w:rsidRPr="00E41797" w:rsidRDefault="001E7F20" w:rsidP="00160ECC">
            <w:pPr>
              <w:rPr>
                <w:rFonts w:cs="Calibri"/>
                <w:strike/>
                <w:rPrChange w:id="5538" w:author="USER" w:date="2012-09-05T13:54:00Z">
                  <w:rPr>
                    <w:rFonts w:cs="Calibri"/>
                  </w:rPr>
                </w:rPrChange>
              </w:rPr>
            </w:pPr>
            <w:r w:rsidRPr="001E7F20">
              <w:rPr>
                <w:rFonts w:cs="Calibri"/>
                <w:strike/>
                <w:rPrChange w:id="5539" w:author="USER" w:date="2012-09-05T13:54:00Z">
                  <w:rPr>
                    <w:rFonts w:cs="Calibri"/>
                    <w:color w:val="0000FF"/>
                    <w:u w:val="single"/>
                  </w:rPr>
                </w:rPrChange>
              </w:rPr>
              <w:t>A Road and B Road are two important limited access arterials that intersect and there are no other intersections sufficiently close that traffic flow would benefit from providing coordination. At the intersection, each road has three through lanes on each approach, dual left turn lanes and exclusive right turn lanes. Although pedestrian crosswalks are provided, there are rarely pedestrians at this isolated location.</w:t>
            </w:r>
          </w:p>
        </w:tc>
      </w:tr>
      <w:tr w:rsidR="00A535CF" w:rsidTr="00A535CF">
        <w:tc>
          <w:tcPr>
            <w:tcW w:w="2040" w:type="dxa"/>
            <w:shd w:val="clear" w:color="auto" w:fill="auto"/>
          </w:tcPr>
          <w:p w:rsidR="00A535CF" w:rsidRPr="00E41797" w:rsidRDefault="001E7F20" w:rsidP="00160ECC">
            <w:pPr>
              <w:rPr>
                <w:rFonts w:cs="Calibri"/>
                <w:strike/>
                <w:rPrChange w:id="5540" w:author="USER" w:date="2012-09-05T13:54:00Z">
                  <w:rPr>
                    <w:rFonts w:cs="Calibri"/>
                  </w:rPr>
                </w:rPrChange>
              </w:rPr>
            </w:pPr>
            <w:r w:rsidRPr="001E7F20">
              <w:rPr>
                <w:rFonts w:cs="Calibri"/>
                <w:strike/>
                <w:rPrChange w:id="5541" w:author="USER" w:date="2012-09-05T13:54:00Z">
                  <w:rPr>
                    <w:rFonts w:cs="Calibri"/>
                    <w:color w:val="0000FF"/>
                    <w:u w:val="single"/>
                  </w:rPr>
                </w:rPrChange>
              </w:rPr>
              <w:t>8.3.1.2</w:t>
            </w:r>
          </w:p>
        </w:tc>
        <w:tc>
          <w:tcPr>
            <w:tcW w:w="10938" w:type="dxa"/>
            <w:shd w:val="clear" w:color="auto" w:fill="auto"/>
          </w:tcPr>
          <w:p w:rsidR="00A535CF" w:rsidRPr="00E41797" w:rsidRDefault="001E7F20" w:rsidP="00160ECC">
            <w:pPr>
              <w:pStyle w:val="Heading4"/>
              <w:rPr>
                <w:strike/>
                <w:rPrChange w:id="5542" w:author="USER" w:date="2012-09-05T13:54:00Z">
                  <w:rPr/>
                </w:rPrChange>
              </w:rPr>
            </w:pPr>
            <w:r w:rsidRPr="001E7F20">
              <w:rPr>
                <w:strike/>
                <w:rPrChange w:id="5543" w:author="USER" w:date="2012-09-05T13:54:00Z">
                  <w:rPr>
                    <w:color w:val="0000FF"/>
                    <w:u w:val="single"/>
                  </w:rPr>
                </w:rPrChange>
              </w:rPr>
              <w:t xml:space="preserve">8.3.1.2 </w:t>
            </w:r>
            <w:r w:rsidRPr="001E7F20">
              <w:rPr>
                <w:b w:val="0"/>
                <w:bCs w:val="0"/>
                <w:strike/>
                <w:rPrChange w:id="5544" w:author="USER" w:date="2012-09-05T13:54:00Z">
                  <w:rPr>
                    <w:b w:val="0"/>
                    <w:bCs w:val="0"/>
                    <w:color w:val="0000FF"/>
                    <w:u w:val="single"/>
                  </w:rPr>
                </w:rPrChange>
              </w:rPr>
              <w:tab/>
              <w:t xml:space="preserve">Traffic conditions </w:t>
            </w:r>
          </w:p>
        </w:tc>
      </w:tr>
      <w:tr w:rsidR="00A535CF" w:rsidTr="00A535CF">
        <w:tc>
          <w:tcPr>
            <w:tcW w:w="2040" w:type="dxa"/>
            <w:shd w:val="clear" w:color="auto" w:fill="auto"/>
          </w:tcPr>
          <w:p w:rsidR="00A535CF" w:rsidRPr="00E41797" w:rsidRDefault="001E7F20" w:rsidP="00160ECC">
            <w:pPr>
              <w:rPr>
                <w:rFonts w:cs="Calibri"/>
                <w:strike/>
                <w:rPrChange w:id="5545" w:author="USER" w:date="2012-09-05T13:54:00Z">
                  <w:rPr>
                    <w:rFonts w:cs="Calibri"/>
                  </w:rPr>
                </w:rPrChange>
              </w:rPr>
            </w:pPr>
            <w:r w:rsidRPr="001E7F20">
              <w:rPr>
                <w:rFonts w:cs="Calibri"/>
                <w:strike/>
                <w:rPrChange w:id="5546" w:author="USER" w:date="2012-09-05T13:54:00Z">
                  <w:rPr>
                    <w:rFonts w:cs="Calibri"/>
                    <w:color w:val="0000FF"/>
                    <w:u w:val="single"/>
                  </w:rPr>
                </w:rPrChange>
              </w:rPr>
              <w:t>8.3.1.2.0-1</w:t>
            </w:r>
          </w:p>
        </w:tc>
        <w:tc>
          <w:tcPr>
            <w:tcW w:w="10938" w:type="dxa"/>
            <w:shd w:val="clear" w:color="auto" w:fill="auto"/>
          </w:tcPr>
          <w:p w:rsidR="00A535CF" w:rsidRPr="00E41797" w:rsidRDefault="001E7F20" w:rsidP="00160ECC">
            <w:pPr>
              <w:rPr>
                <w:rFonts w:cs="Calibri"/>
                <w:strike/>
                <w:rPrChange w:id="5547" w:author="USER" w:date="2012-09-05T13:54:00Z">
                  <w:rPr>
                    <w:rFonts w:cs="Calibri"/>
                  </w:rPr>
                </w:rPrChange>
              </w:rPr>
            </w:pPr>
            <w:r w:rsidRPr="001E7F20">
              <w:rPr>
                <w:rFonts w:cs="Calibri"/>
                <w:strike/>
                <w:rPrChange w:id="5548" w:author="USER" w:date="2012-09-05T13:54:00Z">
                  <w:rPr>
                    <w:rFonts w:cs="Calibri"/>
                    <w:color w:val="0000FF"/>
                    <w:u w:val="single"/>
                  </w:rPr>
                </w:rPrChange>
              </w:rPr>
              <w:t xml:space="preserve">Traffic is heavily directional during the commuter peaks. A Road is predominantly northbound during the AM and </w:t>
            </w:r>
            <w:r w:rsidRPr="001E7F20">
              <w:rPr>
                <w:rFonts w:cs="Calibri"/>
                <w:strike/>
                <w:rPrChange w:id="5549" w:author="USER" w:date="2012-09-05T13:54:00Z">
                  <w:rPr>
                    <w:rFonts w:cs="Calibri"/>
                    <w:color w:val="0000FF"/>
                    <w:u w:val="single"/>
                  </w:rPr>
                </w:rPrChange>
              </w:rPr>
              <w:lastRenderedPageBreak/>
              <w:t xml:space="preserve">southbound during the PM, </w:t>
            </w:r>
            <w:proofErr w:type="spellStart"/>
            <w:r w:rsidRPr="001E7F20">
              <w:rPr>
                <w:rFonts w:cs="Calibri"/>
                <w:strike/>
                <w:rPrChange w:id="5550" w:author="USER" w:date="2012-09-05T13:54:00Z">
                  <w:rPr>
                    <w:rFonts w:cs="Calibri"/>
                    <w:color w:val="0000FF"/>
                    <w:u w:val="single"/>
                  </w:rPr>
                </w:rPrChange>
              </w:rPr>
              <w:t>whicl</w:t>
            </w:r>
            <w:proofErr w:type="spellEnd"/>
            <w:r w:rsidRPr="001E7F20">
              <w:rPr>
                <w:rFonts w:cs="Calibri"/>
                <w:strike/>
                <w:rPrChange w:id="5551" w:author="USER" w:date="2012-09-05T13:54:00Z">
                  <w:rPr>
                    <w:rFonts w:cs="Calibri"/>
                    <w:color w:val="0000FF"/>
                    <w:u w:val="single"/>
                  </w:rPr>
                </w:rPrChange>
              </w:rPr>
              <w:t xml:space="preserve"> B Road is predominantly eastbound during the AM and westbound during the PM.  There is significant turning traffic in the peak directions. The left turn bays in the peak direction often overflow (east to north during the AM peak and west to south during the PM peak). There are occasional phase failures resulting in carryover queues at the end of phases.  However, because of the high volumes and relatively long queues that form under vehicle-actuated (free) operation, there is a significant portion of each phase green during which the throughput is well below saturation flow, but not sufficiently low that phase gap-out occurs. The intersection delay (and therefore the LOS) would be improved by using a lower cycle length than can be achieved using normal vehicle-</w:t>
            </w:r>
            <w:proofErr w:type="spellStart"/>
            <w:r w:rsidRPr="001E7F20">
              <w:rPr>
                <w:rFonts w:cs="Calibri"/>
                <w:strike/>
                <w:rPrChange w:id="5552" w:author="USER" w:date="2012-09-05T13:54:00Z">
                  <w:rPr>
                    <w:rFonts w:cs="Calibri"/>
                    <w:color w:val="0000FF"/>
                    <w:u w:val="single"/>
                  </w:rPr>
                </w:rPrChange>
              </w:rPr>
              <w:t>acuated</w:t>
            </w:r>
            <w:proofErr w:type="spellEnd"/>
            <w:r w:rsidRPr="001E7F20">
              <w:rPr>
                <w:rFonts w:cs="Calibri"/>
                <w:strike/>
                <w:rPrChange w:id="5553" w:author="USER" w:date="2012-09-05T13:54:00Z">
                  <w:rPr>
                    <w:rFonts w:cs="Calibri"/>
                    <w:color w:val="0000FF"/>
                    <w:u w:val="single"/>
                  </w:rPr>
                </w:rPrChange>
              </w:rPr>
              <w:t xml:space="preserve"> operation.</w:t>
            </w:r>
          </w:p>
        </w:tc>
      </w:tr>
      <w:tr w:rsidR="00A535CF" w:rsidTr="00A535CF">
        <w:tc>
          <w:tcPr>
            <w:tcW w:w="2040" w:type="dxa"/>
            <w:shd w:val="clear" w:color="auto" w:fill="auto"/>
          </w:tcPr>
          <w:p w:rsidR="00A535CF" w:rsidRPr="00E41797" w:rsidRDefault="001E7F20" w:rsidP="00160ECC">
            <w:pPr>
              <w:rPr>
                <w:rFonts w:cs="Calibri"/>
                <w:strike/>
                <w:rPrChange w:id="5554" w:author="USER" w:date="2012-09-05T13:54:00Z">
                  <w:rPr>
                    <w:rFonts w:cs="Calibri"/>
                  </w:rPr>
                </w:rPrChange>
              </w:rPr>
            </w:pPr>
            <w:r w:rsidRPr="001E7F20">
              <w:rPr>
                <w:rFonts w:cs="Calibri"/>
                <w:strike/>
                <w:rPrChange w:id="5555" w:author="USER" w:date="2012-09-05T13:54:00Z">
                  <w:rPr>
                    <w:rFonts w:cs="Calibri"/>
                    <w:color w:val="0000FF"/>
                    <w:u w:val="single"/>
                  </w:rPr>
                </w:rPrChange>
              </w:rPr>
              <w:lastRenderedPageBreak/>
              <w:t>8.3.1.3</w:t>
            </w:r>
          </w:p>
        </w:tc>
        <w:tc>
          <w:tcPr>
            <w:tcW w:w="10938" w:type="dxa"/>
            <w:shd w:val="clear" w:color="auto" w:fill="auto"/>
          </w:tcPr>
          <w:p w:rsidR="00A535CF" w:rsidRPr="00E41797" w:rsidRDefault="001E7F20" w:rsidP="00160ECC">
            <w:pPr>
              <w:pStyle w:val="Heading4"/>
              <w:rPr>
                <w:strike/>
                <w:rPrChange w:id="5556" w:author="USER" w:date="2012-09-05T13:54:00Z">
                  <w:rPr/>
                </w:rPrChange>
              </w:rPr>
            </w:pPr>
            <w:r w:rsidRPr="001E7F20">
              <w:rPr>
                <w:strike/>
                <w:rPrChange w:id="5557" w:author="USER" w:date="2012-09-05T13:54:00Z">
                  <w:rPr>
                    <w:color w:val="0000FF"/>
                    <w:u w:val="single"/>
                  </w:rPr>
                </w:rPrChange>
              </w:rPr>
              <w:t xml:space="preserve">8.3.1.3 </w:t>
            </w:r>
            <w:r w:rsidRPr="001E7F20">
              <w:rPr>
                <w:b w:val="0"/>
                <w:bCs w:val="0"/>
                <w:strike/>
                <w:rPrChange w:id="5558" w:author="USER" w:date="2012-09-05T13:54: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E41797" w:rsidRDefault="001E7F20" w:rsidP="00160ECC">
            <w:pPr>
              <w:rPr>
                <w:rFonts w:cs="Calibri"/>
                <w:strike/>
                <w:rPrChange w:id="5559" w:author="USER" w:date="2012-09-05T13:54:00Z">
                  <w:rPr>
                    <w:rFonts w:cs="Calibri"/>
                  </w:rPr>
                </w:rPrChange>
              </w:rPr>
            </w:pPr>
            <w:r w:rsidRPr="001E7F20">
              <w:rPr>
                <w:rFonts w:cs="Calibri"/>
                <w:strike/>
                <w:rPrChange w:id="5560" w:author="USER" w:date="2012-09-05T13:54:00Z">
                  <w:rPr>
                    <w:rFonts w:cs="Calibri"/>
                    <w:color w:val="0000FF"/>
                    <w:u w:val="single"/>
                  </w:rPr>
                </w:rPrChange>
              </w:rPr>
              <w:t>8.3.1.3.0-1</w:t>
            </w:r>
          </w:p>
        </w:tc>
        <w:tc>
          <w:tcPr>
            <w:tcW w:w="10938" w:type="dxa"/>
            <w:shd w:val="clear" w:color="auto" w:fill="auto"/>
          </w:tcPr>
          <w:p w:rsidR="00A535CF" w:rsidRPr="00E41797" w:rsidRDefault="001E7F20" w:rsidP="00160ECC">
            <w:pPr>
              <w:rPr>
                <w:rFonts w:cs="Calibri"/>
                <w:strike/>
                <w:rPrChange w:id="5561" w:author="USER" w:date="2012-09-05T13:54:00Z">
                  <w:rPr>
                    <w:rFonts w:cs="Calibri"/>
                  </w:rPr>
                </w:rPrChange>
              </w:rPr>
            </w:pPr>
            <w:r w:rsidRPr="001E7F20">
              <w:rPr>
                <w:rFonts w:cs="Calibri"/>
                <w:strike/>
                <w:rPrChange w:id="5562" w:author="USER" w:date="2012-09-05T13:54:00Z">
                  <w:rPr>
                    <w:rFonts w:cs="Calibri"/>
                    <w:color w:val="0000FF"/>
                    <w:u w:val="single"/>
                  </w:rPr>
                </w:rPrChange>
              </w:rPr>
              <w:t>The operational objective for this case is to reduce delay by improving the efficiency of each phase.</w:t>
            </w:r>
          </w:p>
        </w:tc>
      </w:tr>
      <w:tr w:rsidR="00A535CF" w:rsidTr="00A535CF">
        <w:tc>
          <w:tcPr>
            <w:tcW w:w="2040" w:type="dxa"/>
            <w:shd w:val="clear" w:color="auto" w:fill="auto"/>
          </w:tcPr>
          <w:p w:rsidR="00A535CF" w:rsidRPr="00E41797" w:rsidRDefault="001E7F20" w:rsidP="00160ECC">
            <w:pPr>
              <w:rPr>
                <w:rFonts w:cs="Calibri"/>
                <w:strike/>
                <w:rPrChange w:id="5563" w:author="USER" w:date="2012-09-05T13:54:00Z">
                  <w:rPr>
                    <w:rFonts w:cs="Calibri"/>
                  </w:rPr>
                </w:rPrChange>
              </w:rPr>
            </w:pPr>
            <w:r w:rsidRPr="001E7F20">
              <w:rPr>
                <w:rFonts w:cs="Calibri"/>
                <w:strike/>
                <w:rPrChange w:id="5564" w:author="USER" w:date="2012-09-05T13:54:00Z">
                  <w:rPr>
                    <w:rFonts w:cs="Calibri"/>
                    <w:color w:val="0000FF"/>
                    <w:u w:val="single"/>
                  </w:rPr>
                </w:rPrChange>
              </w:rPr>
              <w:t>8.3.1.4</w:t>
            </w:r>
          </w:p>
        </w:tc>
        <w:tc>
          <w:tcPr>
            <w:tcW w:w="10938" w:type="dxa"/>
            <w:shd w:val="clear" w:color="auto" w:fill="auto"/>
          </w:tcPr>
          <w:p w:rsidR="00A535CF" w:rsidRPr="00E41797" w:rsidRDefault="001E7F20" w:rsidP="00160ECC">
            <w:pPr>
              <w:pStyle w:val="Heading4"/>
              <w:rPr>
                <w:strike/>
                <w:rPrChange w:id="5565" w:author="USER" w:date="2012-09-05T13:54:00Z">
                  <w:rPr/>
                </w:rPrChange>
              </w:rPr>
            </w:pPr>
            <w:r w:rsidRPr="001E7F20">
              <w:rPr>
                <w:strike/>
                <w:rPrChange w:id="5566" w:author="USER" w:date="2012-09-05T13:54:00Z">
                  <w:rPr>
                    <w:color w:val="0000FF"/>
                    <w:u w:val="single"/>
                  </w:rPr>
                </w:rPrChange>
              </w:rPr>
              <w:t xml:space="preserve">8.3.1.4 </w:t>
            </w:r>
            <w:r w:rsidRPr="001E7F20">
              <w:rPr>
                <w:b w:val="0"/>
                <w:bCs w:val="0"/>
                <w:strike/>
                <w:rPrChange w:id="5567" w:author="USER" w:date="2012-09-05T13:54: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E41797" w:rsidRDefault="001E7F20" w:rsidP="00160ECC">
            <w:pPr>
              <w:rPr>
                <w:rFonts w:cs="Calibri"/>
                <w:strike/>
                <w:rPrChange w:id="5568" w:author="USER" w:date="2012-09-05T13:54:00Z">
                  <w:rPr>
                    <w:rFonts w:cs="Calibri"/>
                  </w:rPr>
                </w:rPrChange>
              </w:rPr>
            </w:pPr>
            <w:r w:rsidRPr="001E7F20">
              <w:rPr>
                <w:rFonts w:cs="Calibri"/>
                <w:strike/>
                <w:rPrChange w:id="5569" w:author="USER" w:date="2012-09-05T13:54:00Z">
                  <w:rPr>
                    <w:rFonts w:cs="Calibri"/>
                    <w:color w:val="0000FF"/>
                    <w:u w:val="single"/>
                  </w:rPr>
                </w:rPrChange>
              </w:rPr>
              <w:t>8.3.1.4.0-1</w:t>
            </w:r>
          </w:p>
        </w:tc>
        <w:tc>
          <w:tcPr>
            <w:tcW w:w="10938" w:type="dxa"/>
            <w:shd w:val="clear" w:color="auto" w:fill="auto"/>
          </w:tcPr>
          <w:p w:rsidR="00A535CF" w:rsidRPr="00E41797" w:rsidRDefault="001E7F20" w:rsidP="00160ECC">
            <w:pPr>
              <w:rPr>
                <w:rFonts w:cs="Calibri"/>
                <w:strike/>
                <w:rPrChange w:id="5570" w:author="USER" w:date="2012-09-05T13:54:00Z">
                  <w:rPr>
                    <w:rFonts w:cs="Calibri"/>
                  </w:rPr>
                </w:rPrChange>
              </w:rPr>
            </w:pPr>
            <w:r w:rsidRPr="001E7F20">
              <w:rPr>
                <w:rFonts w:cs="Calibri"/>
                <w:strike/>
                <w:rPrChange w:id="5571" w:author="USER" w:date="2012-09-05T13:54:00Z">
                  <w:rPr>
                    <w:rFonts w:cs="Calibri"/>
                    <w:color w:val="0000FF"/>
                    <w:u w:val="single"/>
                  </w:rPr>
                </w:rPrChange>
              </w:rPr>
              <w:t>The signal timing strategies used by the system to accommodate this situation are:</w:t>
            </w:r>
          </w:p>
          <w:p w:rsidR="00A535CF" w:rsidRPr="00E41797" w:rsidRDefault="001E7F20" w:rsidP="00160ECC">
            <w:pPr>
              <w:numPr>
                <w:ilvl w:val="0"/>
                <w:numId w:val="11"/>
              </w:numPr>
              <w:rPr>
                <w:rFonts w:cs="Calibri"/>
                <w:strike/>
                <w:rPrChange w:id="5572" w:author="USER" w:date="2012-09-05T13:54:00Z">
                  <w:rPr>
                    <w:rFonts w:cs="Calibri"/>
                  </w:rPr>
                </w:rPrChange>
              </w:rPr>
            </w:pPr>
            <w:r w:rsidRPr="001E7F20">
              <w:rPr>
                <w:rFonts w:cs="Calibri"/>
                <w:strike/>
                <w:rPrChange w:id="5573" w:author="USER" w:date="2012-09-05T13:54:00Z">
                  <w:rPr>
                    <w:rFonts w:cs="Calibri"/>
                    <w:color w:val="0000FF"/>
                    <w:u w:val="single"/>
                  </w:rPr>
                </w:rPrChange>
              </w:rPr>
              <w:t>Select a cycle length that minimizes overall delay at the intersection</w:t>
            </w:r>
          </w:p>
          <w:p w:rsidR="00A535CF" w:rsidRPr="00E41797" w:rsidRDefault="001E7F20" w:rsidP="00160ECC">
            <w:pPr>
              <w:numPr>
                <w:ilvl w:val="0"/>
                <w:numId w:val="11"/>
              </w:numPr>
              <w:rPr>
                <w:rFonts w:cs="Calibri"/>
                <w:strike/>
                <w:rPrChange w:id="5574" w:author="USER" w:date="2012-09-05T13:54:00Z">
                  <w:rPr>
                    <w:rFonts w:cs="Calibri"/>
                  </w:rPr>
                </w:rPrChange>
              </w:rPr>
            </w:pPr>
            <w:r w:rsidRPr="001E7F20">
              <w:rPr>
                <w:rFonts w:cs="Calibri"/>
                <w:strike/>
                <w:rPrChange w:id="5575" w:author="USER" w:date="2012-09-05T13:54:00Z">
                  <w:rPr>
                    <w:rFonts w:cs="Calibri"/>
                    <w:color w:val="0000FF"/>
                    <w:u w:val="single"/>
                  </w:rPr>
                </w:rPrChange>
              </w:rPr>
              <w:t>Select a phase sequence that maximizes the efficiency of the movements in the peak direction</w:t>
            </w:r>
          </w:p>
          <w:p w:rsidR="00A535CF" w:rsidRPr="00E41797" w:rsidRDefault="001E7F20" w:rsidP="00160ECC">
            <w:pPr>
              <w:numPr>
                <w:ilvl w:val="0"/>
                <w:numId w:val="11"/>
              </w:numPr>
              <w:rPr>
                <w:rFonts w:cs="Calibri"/>
                <w:strike/>
                <w:rPrChange w:id="5576" w:author="USER" w:date="2012-09-05T13:54:00Z">
                  <w:rPr>
                    <w:rFonts w:cs="Calibri"/>
                  </w:rPr>
                </w:rPrChange>
              </w:rPr>
            </w:pPr>
            <w:r w:rsidRPr="001E7F20">
              <w:rPr>
                <w:rFonts w:cs="Calibri"/>
                <w:strike/>
                <w:rPrChange w:id="5577" w:author="USER" w:date="2012-09-05T13:54:00Z">
                  <w:rPr>
                    <w:rFonts w:cs="Calibri"/>
                    <w:color w:val="0000FF"/>
                    <w:u w:val="single"/>
                  </w:rPr>
                </w:rPrChange>
              </w:rPr>
              <w:t>Distribute phase times to minimize phase failures on all approaches</w:t>
            </w:r>
          </w:p>
          <w:p w:rsidR="00A535CF" w:rsidRPr="00E41797" w:rsidRDefault="001E7F20" w:rsidP="00160ECC">
            <w:pPr>
              <w:numPr>
                <w:ilvl w:val="0"/>
                <w:numId w:val="11"/>
              </w:numPr>
              <w:rPr>
                <w:rFonts w:cs="Calibri"/>
                <w:strike/>
                <w:rPrChange w:id="5578" w:author="USER" w:date="2012-09-05T13:54:00Z">
                  <w:rPr>
                    <w:rFonts w:cs="Calibri"/>
                  </w:rPr>
                </w:rPrChange>
              </w:rPr>
            </w:pPr>
            <w:r w:rsidRPr="001E7F20">
              <w:rPr>
                <w:rFonts w:cs="Calibri"/>
                <w:strike/>
                <w:rPrChange w:id="5579" w:author="USER" w:date="2012-09-05T13:54:00Z">
                  <w:rPr>
                    <w:rFonts w:cs="Calibri"/>
                    <w:color w:val="0000FF"/>
                    <w:u w:val="single"/>
                  </w:rPr>
                </w:rPrChange>
              </w:rPr>
              <w:t>Modify cycle length and phase times if necessary to accommodate occasional pedestrians</w:t>
            </w:r>
          </w:p>
        </w:tc>
      </w:tr>
      <w:tr w:rsidR="00A535CF" w:rsidTr="00A535CF">
        <w:tc>
          <w:tcPr>
            <w:tcW w:w="2040" w:type="dxa"/>
            <w:shd w:val="clear" w:color="auto" w:fill="auto"/>
          </w:tcPr>
          <w:p w:rsidR="00A535CF" w:rsidRPr="00E41797" w:rsidRDefault="001E7F20" w:rsidP="00160ECC">
            <w:pPr>
              <w:rPr>
                <w:rFonts w:cs="Calibri"/>
                <w:strike/>
                <w:rPrChange w:id="5580" w:author="USER" w:date="2012-09-05T13:54:00Z">
                  <w:rPr>
                    <w:rFonts w:cs="Calibri"/>
                  </w:rPr>
                </w:rPrChange>
              </w:rPr>
            </w:pPr>
            <w:r w:rsidRPr="001E7F20">
              <w:rPr>
                <w:rFonts w:cs="Calibri"/>
                <w:strike/>
                <w:rPrChange w:id="5581" w:author="USER" w:date="2012-09-05T13:54:00Z">
                  <w:rPr>
                    <w:rFonts w:cs="Calibri"/>
                    <w:color w:val="0000FF"/>
                    <w:u w:val="single"/>
                  </w:rPr>
                </w:rPrChange>
              </w:rPr>
              <w:t>8.3.1.5</w:t>
            </w:r>
          </w:p>
        </w:tc>
        <w:tc>
          <w:tcPr>
            <w:tcW w:w="10938" w:type="dxa"/>
            <w:shd w:val="clear" w:color="auto" w:fill="auto"/>
          </w:tcPr>
          <w:p w:rsidR="00A535CF" w:rsidRPr="00E41797" w:rsidRDefault="001E7F20" w:rsidP="00160ECC">
            <w:pPr>
              <w:pStyle w:val="Heading4"/>
              <w:rPr>
                <w:strike/>
                <w:rPrChange w:id="5582" w:author="USER" w:date="2012-09-05T13:54:00Z">
                  <w:rPr/>
                </w:rPrChange>
              </w:rPr>
            </w:pPr>
            <w:r w:rsidRPr="001E7F20">
              <w:rPr>
                <w:strike/>
                <w:rPrChange w:id="5583" w:author="USER" w:date="2012-09-05T13:54:00Z">
                  <w:rPr>
                    <w:color w:val="0000FF"/>
                    <w:u w:val="single"/>
                  </w:rPr>
                </w:rPrChange>
              </w:rPr>
              <w:t xml:space="preserve">8.3.1.5 </w:t>
            </w:r>
            <w:r w:rsidRPr="001E7F20">
              <w:rPr>
                <w:strike/>
                <w:rPrChange w:id="5584" w:author="USER" w:date="2012-09-05T13:54:00Z">
                  <w:rPr>
                    <w:color w:val="0000FF"/>
                    <w:u w:val="single"/>
                  </w:rPr>
                </w:rPrChange>
              </w:rPr>
              <w:tab/>
              <w:t>Summary of Operation</w:t>
            </w:r>
          </w:p>
        </w:tc>
      </w:tr>
      <w:tr w:rsidR="00A535CF" w:rsidTr="00A535CF">
        <w:tc>
          <w:tcPr>
            <w:tcW w:w="2040" w:type="dxa"/>
            <w:shd w:val="clear" w:color="auto" w:fill="auto"/>
          </w:tcPr>
          <w:p w:rsidR="00A535CF" w:rsidRPr="00E41797" w:rsidRDefault="001E7F20" w:rsidP="00160ECC">
            <w:pPr>
              <w:rPr>
                <w:rFonts w:cs="Calibri"/>
                <w:strike/>
                <w:rPrChange w:id="5585" w:author="USER" w:date="2012-09-05T13:54:00Z">
                  <w:rPr>
                    <w:rFonts w:cs="Calibri"/>
                  </w:rPr>
                </w:rPrChange>
              </w:rPr>
            </w:pPr>
            <w:r w:rsidRPr="001E7F20">
              <w:rPr>
                <w:rFonts w:cs="Calibri"/>
                <w:strike/>
                <w:rPrChange w:id="5586" w:author="USER" w:date="2012-09-05T13:54:00Z">
                  <w:rPr>
                    <w:rFonts w:cs="Calibri"/>
                    <w:color w:val="0000FF"/>
                    <w:u w:val="single"/>
                  </w:rPr>
                </w:rPrChange>
              </w:rPr>
              <w:t>8.3.1.5.0-1</w:t>
            </w:r>
          </w:p>
        </w:tc>
        <w:tc>
          <w:tcPr>
            <w:tcW w:w="10938" w:type="dxa"/>
            <w:shd w:val="clear" w:color="auto" w:fill="auto"/>
          </w:tcPr>
          <w:p w:rsidR="00A535CF" w:rsidRPr="00E41797" w:rsidRDefault="001E7F20" w:rsidP="00160ECC">
            <w:pPr>
              <w:rPr>
                <w:rFonts w:cs="Calibri"/>
                <w:strike/>
                <w:rPrChange w:id="5587" w:author="USER" w:date="2012-09-05T13:54:00Z">
                  <w:rPr>
                    <w:rFonts w:cs="Calibri"/>
                  </w:rPr>
                </w:rPrChange>
              </w:rPr>
            </w:pPr>
            <w:r w:rsidRPr="001E7F20">
              <w:rPr>
                <w:rFonts w:cs="Calibri"/>
                <w:strike/>
                <w:rPrChange w:id="5588" w:author="USER" w:date="2012-09-05T13:54:00Z">
                  <w:rPr>
                    <w:rFonts w:cs="Calibri"/>
                    <w:color w:val="0000FF"/>
                    <w:u w:val="single"/>
                  </w:rPr>
                </w:rPrChange>
              </w:rPr>
              <w:t>The adaptive system will measure the traffic flow and determine the appropriate cycle length and phase times to accommodate the current demand. When traffic volumes are sufficiently high, lead-lag operation will be selected for one or both approaches and unused time generally added to the phases serving the peak directions.</w:t>
            </w:r>
          </w:p>
        </w:tc>
      </w:tr>
      <w:tr w:rsidR="00A535CF" w:rsidTr="00A535CF">
        <w:tc>
          <w:tcPr>
            <w:tcW w:w="2040" w:type="dxa"/>
            <w:shd w:val="clear" w:color="auto" w:fill="auto"/>
          </w:tcPr>
          <w:p w:rsidR="00A535CF" w:rsidRPr="00E41797" w:rsidRDefault="001E7F20" w:rsidP="00160ECC">
            <w:pPr>
              <w:rPr>
                <w:rFonts w:cs="Calibri"/>
                <w:strike/>
                <w:rPrChange w:id="5589" w:author="USER" w:date="2012-09-05T13:54:00Z">
                  <w:rPr>
                    <w:rFonts w:cs="Calibri"/>
                  </w:rPr>
                </w:rPrChange>
              </w:rPr>
            </w:pPr>
            <w:r w:rsidRPr="001E7F20">
              <w:rPr>
                <w:rFonts w:cs="Calibri"/>
                <w:strike/>
                <w:rPrChange w:id="5590" w:author="USER" w:date="2012-09-05T13:54:00Z">
                  <w:rPr>
                    <w:rFonts w:cs="Calibri"/>
                    <w:color w:val="0000FF"/>
                    <w:u w:val="single"/>
                  </w:rPr>
                </w:rPrChange>
              </w:rPr>
              <w:t>8.4</w:t>
            </w:r>
          </w:p>
        </w:tc>
        <w:tc>
          <w:tcPr>
            <w:tcW w:w="10938" w:type="dxa"/>
            <w:shd w:val="clear" w:color="auto" w:fill="auto"/>
          </w:tcPr>
          <w:p w:rsidR="00A535CF" w:rsidRPr="00E41797" w:rsidRDefault="001E7F20" w:rsidP="00160ECC">
            <w:pPr>
              <w:pStyle w:val="Heading2"/>
              <w:rPr>
                <w:strike/>
                <w:rPrChange w:id="5591" w:author="USER" w:date="2012-09-05T13:54:00Z">
                  <w:rPr/>
                </w:rPrChange>
              </w:rPr>
            </w:pPr>
            <w:r w:rsidRPr="001E7F20">
              <w:rPr>
                <w:strike/>
                <w:rPrChange w:id="5592" w:author="USER" w:date="2012-09-05T13:54:00Z">
                  <w:rPr>
                    <w:color w:val="0000FF"/>
                    <w:u w:val="single"/>
                  </w:rPr>
                </w:rPrChange>
              </w:rPr>
              <w:t xml:space="preserve">8.4 </w:t>
            </w:r>
            <w:r w:rsidRPr="001E7F20">
              <w:rPr>
                <w:b w:val="0"/>
                <w:bCs w:val="0"/>
                <w:strike/>
                <w:rPrChange w:id="5593" w:author="USER" w:date="2012-09-05T13:54:00Z">
                  <w:rPr>
                    <w:b w:val="0"/>
                    <w:bCs w:val="0"/>
                    <w:color w:val="0000FF"/>
                    <w:u w:val="single"/>
                  </w:rPr>
                </w:rPrChange>
              </w:rPr>
              <w:tab/>
              <w:t>Moderate balanced flows</w:t>
            </w:r>
          </w:p>
        </w:tc>
      </w:tr>
      <w:tr w:rsidR="00A535CF" w:rsidTr="00A535CF">
        <w:tc>
          <w:tcPr>
            <w:tcW w:w="2040" w:type="dxa"/>
            <w:shd w:val="clear" w:color="auto" w:fill="auto"/>
          </w:tcPr>
          <w:p w:rsidR="00A535CF" w:rsidRPr="00E41797" w:rsidRDefault="001E7F20" w:rsidP="00160ECC">
            <w:pPr>
              <w:rPr>
                <w:rFonts w:cs="Calibri"/>
                <w:strike/>
                <w:rPrChange w:id="5594" w:author="USER" w:date="2012-09-05T13:54:00Z">
                  <w:rPr>
                    <w:rFonts w:cs="Calibri"/>
                  </w:rPr>
                </w:rPrChange>
              </w:rPr>
            </w:pPr>
            <w:r w:rsidRPr="001E7F20">
              <w:rPr>
                <w:rFonts w:cs="Calibri"/>
                <w:strike/>
                <w:rPrChange w:id="5595" w:author="USER" w:date="2012-09-05T13:54:00Z">
                  <w:rPr>
                    <w:rFonts w:cs="Calibri"/>
                    <w:color w:val="0000FF"/>
                    <w:u w:val="single"/>
                  </w:rPr>
                </w:rPrChange>
              </w:rPr>
              <w:t>8.4.1</w:t>
            </w:r>
          </w:p>
        </w:tc>
        <w:tc>
          <w:tcPr>
            <w:tcW w:w="10938" w:type="dxa"/>
            <w:shd w:val="clear" w:color="auto" w:fill="auto"/>
          </w:tcPr>
          <w:p w:rsidR="00A535CF" w:rsidRPr="00E41797" w:rsidRDefault="001E7F20" w:rsidP="00160ECC">
            <w:pPr>
              <w:pStyle w:val="Heading3"/>
              <w:rPr>
                <w:strike/>
                <w:rPrChange w:id="5596" w:author="USER" w:date="2012-09-05T13:54:00Z">
                  <w:rPr/>
                </w:rPrChange>
              </w:rPr>
            </w:pPr>
            <w:r w:rsidRPr="001E7F20">
              <w:rPr>
                <w:strike/>
                <w:rPrChange w:id="5597" w:author="USER" w:date="2012-09-05T13:54:00Z">
                  <w:rPr>
                    <w:color w:val="0000FF"/>
                    <w:u w:val="single"/>
                  </w:rPr>
                </w:rPrChange>
              </w:rPr>
              <w:t xml:space="preserve">8.4.1 </w:t>
            </w:r>
            <w:r w:rsidRPr="001E7F20">
              <w:rPr>
                <w:strike/>
                <w:rPrChange w:id="5598" w:author="USER" w:date="2012-09-05T13:54:00Z">
                  <w:rPr>
                    <w:color w:val="0000FF"/>
                    <w:u w:val="single"/>
                  </w:rPr>
                </w:rPrChange>
              </w:rPr>
              <w:tab/>
              <w:t>Arterial road with irregular spacing</w:t>
            </w:r>
          </w:p>
        </w:tc>
      </w:tr>
      <w:tr w:rsidR="00A535CF" w:rsidTr="00A535CF">
        <w:tc>
          <w:tcPr>
            <w:tcW w:w="2040" w:type="dxa"/>
            <w:shd w:val="clear" w:color="auto" w:fill="auto"/>
          </w:tcPr>
          <w:p w:rsidR="00A535CF" w:rsidRPr="00E41797" w:rsidRDefault="001E7F20" w:rsidP="00160ECC">
            <w:pPr>
              <w:rPr>
                <w:rFonts w:cs="Calibri"/>
                <w:strike/>
                <w:rPrChange w:id="5599" w:author="USER" w:date="2012-09-05T13:54:00Z">
                  <w:rPr>
                    <w:rFonts w:cs="Calibri"/>
                  </w:rPr>
                </w:rPrChange>
              </w:rPr>
            </w:pPr>
            <w:r w:rsidRPr="001E7F20">
              <w:rPr>
                <w:rFonts w:cs="Calibri"/>
                <w:strike/>
                <w:rPrChange w:id="5600" w:author="USER" w:date="2012-09-05T13:54:00Z">
                  <w:rPr>
                    <w:rFonts w:cs="Calibri"/>
                    <w:color w:val="0000FF"/>
                    <w:u w:val="single"/>
                  </w:rPr>
                </w:rPrChange>
              </w:rPr>
              <w:t>8.4.1.1</w:t>
            </w:r>
          </w:p>
        </w:tc>
        <w:tc>
          <w:tcPr>
            <w:tcW w:w="10938" w:type="dxa"/>
            <w:shd w:val="clear" w:color="auto" w:fill="auto"/>
          </w:tcPr>
          <w:p w:rsidR="00A535CF" w:rsidRPr="00E41797" w:rsidRDefault="001E7F20" w:rsidP="00160ECC">
            <w:pPr>
              <w:pStyle w:val="Heading4"/>
              <w:rPr>
                <w:strike/>
                <w:rPrChange w:id="5601" w:author="USER" w:date="2012-09-05T13:54:00Z">
                  <w:rPr/>
                </w:rPrChange>
              </w:rPr>
            </w:pPr>
            <w:r w:rsidRPr="001E7F20">
              <w:rPr>
                <w:strike/>
                <w:rPrChange w:id="5602" w:author="USER" w:date="2012-09-05T13:54:00Z">
                  <w:rPr>
                    <w:color w:val="0000FF"/>
                    <w:u w:val="single"/>
                  </w:rPr>
                </w:rPrChange>
              </w:rPr>
              <w:t xml:space="preserve">8.4.1.1 </w:t>
            </w:r>
            <w:r w:rsidRPr="001E7F20">
              <w:rPr>
                <w:b w:val="0"/>
                <w:bCs w:val="0"/>
                <w:strike/>
                <w:rPrChange w:id="5603" w:author="USER" w:date="2012-09-05T13:54:00Z">
                  <w:rPr>
                    <w:b w:val="0"/>
                    <w:bCs w:val="0"/>
                    <w:color w:val="0000FF"/>
                    <w:u w:val="single"/>
                  </w:rPr>
                </w:rPrChange>
              </w:rPr>
              <w:tab/>
              <w:t xml:space="preserve">Road network </w:t>
            </w:r>
          </w:p>
        </w:tc>
      </w:tr>
      <w:tr w:rsidR="00A535CF" w:rsidTr="00A535CF">
        <w:tc>
          <w:tcPr>
            <w:tcW w:w="2040" w:type="dxa"/>
            <w:shd w:val="clear" w:color="auto" w:fill="auto"/>
          </w:tcPr>
          <w:p w:rsidR="00A535CF" w:rsidRPr="00E41797" w:rsidRDefault="001E7F20" w:rsidP="00160ECC">
            <w:pPr>
              <w:rPr>
                <w:rFonts w:cs="Calibri"/>
                <w:strike/>
                <w:rPrChange w:id="5604" w:author="USER" w:date="2012-09-05T13:54:00Z">
                  <w:rPr>
                    <w:rFonts w:cs="Calibri"/>
                  </w:rPr>
                </w:rPrChange>
              </w:rPr>
            </w:pPr>
            <w:r w:rsidRPr="001E7F20">
              <w:rPr>
                <w:rFonts w:cs="Calibri"/>
                <w:strike/>
                <w:rPrChange w:id="5605" w:author="USER" w:date="2012-09-05T13:54:00Z">
                  <w:rPr>
                    <w:rFonts w:cs="Calibri"/>
                    <w:color w:val="0000FF"/>
                    <w:u w:val="single"/>
                  </w:rPr>
                </w:rPrChange>
              </w:rPr>
              <w:t>8.4.1.1.0-1</w:t>
            </w:r>
          </w:p>
        </w:tc>
        <w:tc>
          <w:tcPr>
            <w:tcW w:w="10938" w:type="dxa"/>
            <w:shd w:val="clear" w:color="auto" w:fill="auto"/>
          </w:tcPr>
          <w:p w:rsidR="00A535CF" w:rsidRPr="00E41797" w:rsidRDefault="001E7F20" w:rsidP="00160ECC">
            <w:pPr>
              <w:rPr>
                <w:rFonts w:cs="Calibri"/>
                <w:strike/>
                <w:rPrChange w:id="5606" w:author="USER" w:date="2012-09-05T13:54:00Z">
                  <w:rPr>
                    <w:rFonts w:cs="Calibri"/>
                  </w:rPr>
                </w:rPrChange>
              </w:rPr>
            </w:pPr>
            <w:r w:rsidRPr="001E7F20">
              <w:rPr>
                <w:rFonts w:cs="Calibri"/>
                <w:strike/>
                <w:rPrChange w:id="5607" w:author="USER" w:date="2012-09-05T13:54:00Z">
                  <w:rPr>
                    <w:rFonts w:cs="Calibri"/>
                    <w:color w:val="0000FF"/>
                    <w:u w:val="single"/>
                  </w:rPr>
                </w:rPrChange>
              </w:rPr>
              <w:t xml:space="preserve">The section of Broadway Road to be coordinated using ASCT has six signalized intersections.  It is a six lane arterial road </w:t>
            </w:r>
            <w:r w:rsidRPr="001E7F20">
              <w:rPr>
                <w:rFonts w:cs="Calibri"/>
                <w:strike/>
                <w:rPrChange w:id="5608" w:author="USER" w:date="2012-09-05T13:54:00Z">
                  <w:rPr>
                    <w:rFonts w:cs="Calibri"/>
                    <w:color w:val="0000FF"/>
                    <w:u w:val="single"/>
                  </w:rPr>
                </w:rPrChange>
              </w:rPr>
              <w:lastRenderedPageBreak/>
              <w:t>with a two way left turn lane, and exclusive left turn lanes at each intersection.  Most of the intersections provide access to local businesses and residential areas.  However, one intersection (Cross Street) is an arterial road that accommodates regional traffic rather than providing local access. There are no nearby signals on this cross street that require coordination with this critical intersection. This is an eight-phase intersection with protected left turns on all approaches. The other intersections have permissive left turns on the side streets.  There is no regular spacing between the intersections and therefore no "resonant" cycle length.</w:t>
            </w:r>
          </w:p>
          <w:p w:rsidR="00A535CF" w:rsidRPr="00E41797" w:rsidRDefault="00A535CF" w:rsidP="00160ECC">
            <w:pPr>
              <w:rPr>
                <w:rFonts w:cs="Calibri"/>
                <w:strike/>
                <w:rPrChange w:id="5609" w:author="USER" w:date="2012-09-05T13:54:00Z">
                  <w:rPr>
                    <w:rFonts w:cs="Calibri"/>
                  </w:rPr>
                </w:rPrChange>
              </w:rPr>
            </w:pPr>
          </w:p>
          <w:p w:rsidR="00A535CF" w:rsidRPr="00E41797" w:rsidRDefault="001E7F20" w:rsidP="00160ECC">
            <w:pPr>
              <w:rPr>
                <w:rFonts w:cs="Calibri"/>
                <w:strike/>
                <w:rPrChange w:id="5610" w:author="USER" w:date="2012-09-05T13:54:00Z">
                  <w:rPr>
                    <w:rFonts w:cs="Calibri"/>
                  </w:rPr>
                </w:rPrChange>
              </w:rPr>
            </w:pPr>
            <w:r w:rsidRPr="001E7F20">
              <w:rPr>
                <w:rFonts w:cs="Calibri"/>
                <w:strike/>
                <w:rPrChange w:id="5611" w:author="USER" w:date="2012-09-05T13:54:00Z">
                  <w:rPr>
                    <w:rFonts w:cs="Calibri"/>
                    <w:color w:val="0000FF"/>
                    <w:u w:val="single"/>
                  </w:rPr>
                </w:rPrChange>
              </w:rPr>
              <w:t>Broadway is classified by the MPO as an arterial road of regional significance.</w:t>
            </w:r>
          </w:p>
        </w:tc>
      </w:tr>
      <w:tr w:rsidR="00A535CF" w:rsidTr="00A535CF">
        <w:tc>
          <w:tcPr>
            <w:tcW w:w="2040" w:type="dxa"/>
            <w:shd w:val="clear" w:color="auto" w:fill="auto"/>
          </w:tcPr>
          <w:p w:rsidR="00A535CF" w:rsidRPr="00E41797" w:rsidRDefault="001E7F20" w:rsidP="00160ECC">
            <w:pPr>
              <w:rPr>
                <w:rFonts w:cs="Calibri"/>
                <w:strike/>
                <w:rPrChange w:id="5612" w:author="USER" w:date="2012-09-05T13:54:00Z">
                  <w:rPr>
                    <w:rFonts w:cs="Calibri"/>
                  </w:rPr>
                </w:rPrChange>
              </w:rPr>
            </w:pPr>
            <w:r w:rsidRPr="001E7F20">
              <w:rPr>
                <w:rFonts w:cs="Calibri"/>
                <w:strike/>
                <w:rPrChange w:id="5613" w:author="USER" w:date="2012-09-05T13:54:00Z">
                  <w:rPr>
                    <w:rFonts w:cs="Calibri"/>
                    <w:color w:val="0000FF"/>
                    <w:u w:val="single"/>
                  </w:rPr>
                </w:rPrChange>
              </w:rPr>
              <w:lastRenderedPageBreak/>
              <w:t>8.4.1.2</w:t>
            </w:r>
          </w:p>
        </w:tc>
        <w:tc>
          <w:tcPr>
            <w:tcW w:w="10938" w:type="dxa"/>
            <w:shd w:val="clear" w:color="auto" w:fill="auto"/>
          </w:tcPr>
          <w:p w:rsidR="00A535CF" w:rsidRPr="00E41797" w:rsidRDefault="001E7F20" w:rsidP="00160ECC">
            <w:pPr>
              <w:pStyle w:val="Heading4"/>
              <w:tabs>
                <w:tab w:val="center" w:pos="4680"/>
                <w:tab w:val="right" w:pos="9360"/>
              </w:tabs>
              <w:rPr>
                <w:strike/>
                <w:rPrChange w:id="5614" w:author="USER" w:date="2012-09-05T13:54:00Z">
                  <w:rPr/>
                </w:rPrChange>
              </w:rPr>
            </w:pPr>
            <w:r w:rsidRPr="001E7F20">
              <w:rPr>
                <w:strike/>
                <w:rPrChange w:id="5615" w:author="USER" w:date="2012-09-05T13:54:00Z">
                  <w:rPr>
                    <w:color w:val="0000FF"/>
                    <w:u w:val="single"/>
                  </w:rPr>
                </w:rPrChange>
              </w:rPr>
              <w:t xml:space="preserve">8.4.1.2 </w:t>
            </w:r>
            <w:r w:rsidRPr="001E7F20">
              <w:rPr>
                <w:b w:val="0"/>
                <w:bCs w:val="0"/>
                <w:strike/>
                <w:rPrChange w:id="5616" w:author="USER" w:date="2012-09-05T13:54:00Z">
                  <w:rPr>
                    <w:b w:val="0"/>
                    <w:bCs w:val="0"/>
                    <w:color w:val="0000FF"/>
                    <w:u w:val="single"/>
                  </w:rPr>
                </w:rPrChange>
              </w:rPr>
              <w:tab/>
              <w:t xml:space="preserve">Traffic conditions </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17" w:author="USER" w:date="2012-09-05T13:54:00Z">
                  <w:rPr>
                    <w:rFonts w:cs="Calibri"/>
                  </w:rPr>
                </w:rPrChange>
              </w:rPr>
            </w:pPr>
            <w:r w:rsidRPr="001E7F20">
              <w:rPr>
                <w:rFonts w:cs="Calibri"/>
                <w:strike/>
                <w:rPrChange w:id="5618" w:author="USER" w:date="2012-09-05T13:54:00Z">
                  <w:rPr>
                    <w:rFonts w:cs="Calibri"/>
                    <w:color w:val="0000FF"/>
                    <w:u w:val="single"/>
                  </w:rPr>
                </w:rPrChange>
              </w:rPr>
              <w:t>8.4.1.2.0-1</w:t>
            </w:r>
          </w:p>
        </w:tc>
        <w:tc>
          <w:tcPr>
            <w:tcW w:w="10938" w:type="dxa"/>
            <w:shd w:val="clear" w:color="auto" w:fill="auto"/>
          </w:tcPr>
          <w:p w:rsidR="00A535CF" w:rsidRPr="00E41797" w:rsidRDefault="001E7F20" w:rsidP="00160ECC">
            <w:pPr>
              <w:tabs>
                <w:tab w:val="center" w:pos="4680"/>
                <w:tab w:val="right" w:pos="9360"/>
              </w:tabs>
              <w:rPr>
                <w:rFonts w:cs="Calibri"/>
                <w:strike/>
                <w:rPrChange w:id="5619" w:author="USER" w:date="2012-09-05T13:54:00Z">
                  <w:rPr>
                    <w:rFonts w:cs="Calibri"/>
                  </w:rPr>
                </w:rPrChange>
              </w:rPr>
            </w:pPr>
            <w:r w:rsidRPr="001E7F20">
              <w:rPr>
                <w:rFonts w:cs="Calibri"/>
                <w:strike/>
                <w:rPrChange w:id="5620" w:author="USER" w:date="2012-09-05T13:54:00Z">
                  <w:rPr>
                    <w:rFonts w:cs="Calibri"/>
                    <w:color w:val="0000FF"/>
                    <w:u w:val="single"/>
                  </w:rPr>
                </w:rPrChange>
              </w:rPr>
              <w:t xml:space="preserve">During business </w:t>
            </w:r>
            <w:proofErr w:type="gramStart"/>
            <w:r w:rsidRPr="001E7F20">
              <w:rPr>
                <w:rFonts w:cs="Calibri"/>
                <w:strike/>
                <w:rPrChange w:id="5621" w:author="USER" w:date="2012-09-05T13:54:00Z">
                  <w:rPr>
                    <w:rFonts w:cs="Calibri"/>
                    <w:color w:val="0000FF"/>
                    <w:u w:val="single"/>
                  </w:rPr>
                </w:rPrChange>
              </w:rPr>
              <w:t>hours</w:t>
            </w:r>
            <w:proofErr w:type="gramEnd"/>
            <w:r w:rsidRPr="001E7F20">
              <w:rPr>
                <w:rFonts w:cs="Calibri"/>
                <w:strike/>
                <w:rPrChange w:id="5622" w:author="USER" w:date="2012-09-05T13:54:00Z">
                  <w:rPr>
                    <w:rFonts w:cs="Calibri"/>
                    <w:color w:val="0000FF"/>
                    <w:u w:val="single"/>
                  </w:rPr>
                </w:rPrChange>
              </w:rPr>
              <w:t xml:space="preserve"> traffic uncongested and the flows along Broadway are similar in both directions. At lunch time there is an increase in traffic turning into and out of the several side streets that service local shops and restaurants. There is little pedestrian activity except at Cross Street where there are bus stops and local shops. There is enough side </w:t>
            </w:r>
            <w:proofErr w:type="gramStart"/>
            <w:r w:rsidRPr="001E7F20">
              <w:rPr>
                <w:rFonts w:cs="Calibri"/>
                <w:strike/>
                <w:rPrChange w:id="5623" w:author="USER" w:date="2012-09-05T13:54:00Z">
                  <w:rPr>
                    <w:rFonts w:cs="Calibri"/>
                    <w:color w:val="0000FF"/>
                    <w:u w:val="single"/>
                  </w:rPr>
                </w:rPrChange>
              </w:rPr>
              <w:t>street</w:t>
            </w:r>
            <w:proofErr w:type="gramEnd"/>
            <w:r w:rsidRPr="001E7F20">
              <w:rPr>
                <w:rFonts w:cs="Calibri"/>
                <w:strike/>
                <w:rPrChange w:id="5624" w:author="USER" w:date="2012-09-05T13:54:00Z">
                  <w:rPr>
                    <w:rFonts w:cs="Calibri"/>
                    <w:color w:val="0000FF"/>
                    <w:u w:val="single"/>
                  </w:rPr>
                </w:rPrChange>
              </w:rPr>
              <w:t xml:space="preserve"> and turning movement traffic that most signal phases are called every cycle. The left turn volumes are sufficiently high that they need protected turn phases to provide sufficiently capacity and prevent phase failures.</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25" w:author="USER" w:date="2012-09-05T13:54:00Z">
                  <w:rPr>
                    <w:rFonts w:cs="Calibri"/>
                  </w:rPr>
                </w:rPrChange>
              </w:rPr>
            </w:pPr>
            <w:r w:rsidRPr="001E7F20">
              <w:rPr>
                <w:rFonts w:cs="Calibri"/>
                <w:strike/>
                <w:rPrChange w:id="5626" w:author="USER" w:date="2012-09-05T13:54:00Z">
                  <w:rPr>
                    <w:rFonts w:cs="Calibri"/>
                    <w:color w:val="0000FF"/>
                    <w:u w:val="single"/>
                  </w:rPr>
                </w:rPrChange>
              </w:rPr>
              <w:t>8.4.1.3</w:t>
            </w:r>
          </w:p>
        </w:tc>
        <w:tc>
          <w:tcPr>
            <w:tcW w:w="10938" w:type="dxa"/>
            <w:shd w:val="clear" w:color="auto" w:fill="auto"/>
          </w:tcPr>
          <w:p w:rsidR="00A535CF" w:rsidRPr="00E41797" w:rsidRDefault="001E7F20" w:rsidP="00160ECC">
            <w:pPr>
              <w:pStyle w:val="Heading4"/>
              <w:tabs>
                <w:tab w:val="center" w:pos="4680"/>
                <w:tab w:val="right" w:pos="9360"/>
              </w:tabs>
              <w:rPr>
                <w:strike/>
                <w:rPrChange w:id="5627" w:author="USER" w:date="2012-09-05T13:54:00Z">
                  <w:rPr/>
                </w:rPrChange>
              </w:rPr>
            </w:pPr>
            <w:r w:rsidRPr="001E7F20">
              <w:rPr>
                <w:strike/>
                <w:rPrChange w:id="5628" w:author="USER" w:date="2012-09-05T13:54:00Z">
                  <w:rPr>
                    <w:color w:val="0000FF"/>
                    <w:u w:val="single"/>
                  </w:rPr>
                </w:rPrChange>
              </w:rPr>
              <w:t xml:space="preserve">8.4.1.3 </w:t>
            </w:r>
            <w:r w:rsidRPr="001E7F20">
              <w:rPr>
                <w:b w:val="0"/>
                <w:bCs w:val="0"/>
                <w:strike/>
                <w:rPrChange w:id="5629" w:author="USER" w:date="2012-09-05T13:54: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30" w:author="USER" w:date="2012-09-05T13:54:00Z">
                  <w:rPr>
                    <w:rFonts w:cs="Calibri"/>
                  </w:rPr>
                </w:rPrChange>
              </w:rPr>
            </w:pPr>
            <w:r w:rsidRPr="001E7F20">
              <w:rPr>
                <w:rFonts w:cs="Calibri"/>
                <w:strike/>
                <w:rPrChange w:id="5631" w:author="USER" w:date="2012-09-05T13:54:00Z">
                  <w:rPr>
                    <w:rFonts w:cs="Calibri"/>
                    <w:color w:val="0000FF"/>
                    <w:u w:val="single"/>
                  </w:rPr>
                </w:rPrChange>
              </w:rPr>
              <w:t>8.4.1.3.0-1</w:t>
            </w:r>
          </w:p>
        </w:tc>
        <w:tc>
          <w:tcPr>
            <w:tcW w:w="10938" w:type="dxa"/>
            <w:shd w:val="clear" w:color="auto" w:fill="auto"/>
          </w:tcPr>
          <w:p w:rsidR="00A535CF" w:rsidRPr="00E41797" w:rsidRDefault="001E7F20" w:rsidP="00160ECC">
            <w:pPr>
              <w:tabs>
                <w:tab w:val="center" w:pos="4680"/>
                <w:tab w:val="right" w:pos="9360"/>
              </w:tabs>
              <w:rPr>
                <w:rFonts w:cs="Calibri"/>
                <w:strike/>
                <w:rPrChange w:id="5632" w:author="USER" w:date="2012-09-05T13:54:00Z">
                  <w:rPr>
                    <w:rFonts w:cs="Calibri"/>
                  </w:rPr>
                </w:rPrChange>
              </w:rPr>
            </w:pPr>
            <w:r w:rsidRPr="001E7F20">
              <w:rPr>
                <w:rFonts w:cs="Calibri"/>
                <w:strike/>
                <w:rPrChange w:id="5633" w:author="USER" w:date="2012-09-05T13:54:00Z">
                  <w:rPr>
                    <w:rFonts w:cs="Calibri"/>
                    <w:color w:val="0000FF"/>
                    <w:u w:val="single"/>
                  </w:rPr>
                </w:rPrChange>
              </w:rPr>
              <w:t>The operational objectives for this condition are to:</w:t>
            </w:r>
          </w:p>
          <w:p w:rsidR="00A535CF" w:rsidRPr="00E41797" w:rsidRDefault="001E7F20" w:rsidP="00160ECC">
            <w:pPr>
              <w:numPr>
                <w:ilvl w:val="0"/>
                <w:numId w:val="11"/>
              </w:numPr>
              <w:tabs>
                <w:tab w:val="center" w:pos="4680"/>
                <w:tab w:val="right" w:pos="9360"/>
              </w:tabs>
              <w:rPr>
                <w:rFonts w:cs="Calibri"/>
                <w:strike/>
                <w:rPrChange w:id="5634" w:author="USER" w:date="2012-09-05T13:54:00Z">
                  <w:rPr>
                    <w:rFonts w:cs="Calibri"/>
                  </w:rPr>
                </w:rPrChange>
              </w:rPr>
            </w:pPr>
            <w:r w:rsidRPr="001E7F20">
              <w:rPr>
                <w:rFonts w:cs="Calibri"/>
                <w:strike/>
                <w:rPrChange w:id="5635" w:author="USER" w:date="2012-09-05T13:54:00Z">
                  <w:rPr>
                    <w:rFonts w:cs="Calibri"/>
                    <w:color w:val="0000FF"/>
                    <w:u w:val="single"/>
                  </w:rPr>
                </w:rPrChange>
              </w:rPr>
              <w:t>Provide smooth flow along Broadway; and</w:t>
            </w:r>
          </w:p>
          <w:p w:rsidR="00A535CF" w:rsidRPr="00E41797" w:rsidRDefault="001E7F20" w:rsidP="00160ECC">
            <w:pPr>
              <w:numPr>
                <w:ilvl w:val="0"/>
                <w:numId w:val="11"/>
              </w:numPr>
              <w:tabs>
                <w:tab w:val="center" w:pos="4680"/>
                <w:tab w:val="right" w:pos="9360"/>
              </w:tabs>
              <w:rPr>
                <w:rFonts w:cs="Calibri"/>
                <w:strike/>
                <w:rPrChange w:id="5636" w:author="USER" w:date="2012-09-05T13:54:00Z">
                  <w:rPr>
                    <w:rFonts w:cs="Calibri"/>
                  </w:rPr>
                </w:rPrChange>
              </w:rPr>
            </w:pPr>
            <w:r w:rsidRPr="001E7F20">
              <w:rPr>
                <w:rFonts w:cs="Calibri"/>
                <w:strike/>
                <w:rPrChange w:id="5637" w:author="USER" w:date="2012-09-05T13:54:00Z">
                  <w:rPr>
                    <w:rFonts w:cs="Calibri"/>
                    <w:color w:val="0000FF"/>
                    <w:u w:val="single"/>
                  </w:rPr>
                </w:rPrChange>
              </w:rPr>
              <w:t>Provide signal timing that prevents phase failures at all intersections.</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38" w:author="USER" w:date="2012-09-05T13:54:00Z">
                  <w:rPr>
                    <w:rFonts w:cs="Calibri"/>
                  </w:rPr>
                </w:rPrChange>
              </w:rPr>
            </w:pPr>
            <w:r w:rsidRPr="001E7F20">
              <w:rPr>
                <w:rFonts w:cs="Calibri"/>
                <w:strike/>
                <w:rPrChange w:id="5639" w:author="USER" w:date="2012-09-05T13:54:00Z">
                  <w:rPr>
                    <w:rFonts w:cs="Calibri"/>
                    <w:color w:val="0000FF"/>
                    <w:u w:val="single"/>
                  </w:rPr>
                </w:rPrChange>
              </w:rPr>
              <w:t>8.4.1.4</w:t>
            </w:r>
          </w:p>
        </w:tc>
        <w:tc>
          <w:tcPr>
            <w:tcW w:w="10938" w:type="dxa"/>
            <w:shd w:val="clear" w:color="auto" w:fill="auto"/>
          </w:tcPr>
          <w:p w:rsidR="00A535CF" w:rsidRPr="00E41797" w:rsidRDefault="001E7F20" w:rsidP="00160ECC">
            <w:pPr>
              <w:pStyle w:val="Heading4"/>
              <w:tabs>
                <w:tab w:val="center" w:pos="4680"/>
                <w:tab w:val="right" w:pos="9360"/>
              </w:tabs>
              <w:rPr>
                <w:strike/>
                <w:rPrChange w:id="5640" w:author="USER" w:date="2012-09-05T13:54:00Z">
                  <w:rPr/>
                </w:rPrChange>
              </w:rPr>
            </w:pPr>
            <w:r w:rsidRPr="001E7F20">
              <w:rPr>
                <w:strike/>
                <w:rPrChange w:id="5641" w:author="USER" w:date="2012-09-05T13:54:00Z">
                  <w:rPr>
                    <w:color w:val="0000FF"/>
                    <w:u w:val="single"/>
                  </w:rPr>
                </w:rPrChange>
              </w:rPr>
              <w:t xml:space="preserve">8.4.1.4 </w:t>
            </w:r>
            <w:r w:rsidRPr="001E7F20">
              <w:rPr>
                <w:b w:val="0"/>
                <w:bCs w:val="0"/>
                <w:strike/>
                <w:rPrChange w:id="5642" w:author="USER" w:date="2012-09-05T13:54:00Z">
                  <w:rPr>
                    <w:b w:val="0"/>
                    <w:bCs w:val="0"/>
                    <w:color w:val="0000FF"/>
                    <w:u w:val="single"/>
                  </w:rPr>
                </w:rPrChange>
              </w:rPr>
              <w:tab/>
              <w:t>Coordination and signal timing strategies</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43" w:author="USER" w:date="2012-09-05T13:54:00Z">
                  <w:rPr>
                    <w:rFonts w:cs="Calibri"/>
                  </w:rPr>
                </w:rPrChange>
              </w:rPr>
            </w:pPr>
            <w:r w:rsidRPr="001E7F20">
              <w:rPr>
                <w:rFonts w:cs="Calibri"/>
                <w:strike/>
                <w:rPrChange w:id="5644" w:author="USER" w:date="2012-09-05T13:54:00Z">
                  <w:rPr>
                    <w:rFonts w:cs="Calibri"/>
                    <w:color w:val="0000FF"/>
                    <w:u w:val="single"/>
                  </w:rPr>
                </w:rPrChange>
              </w:rPr>
              <w:t>8.4.1.4.0-1</w:t>
            </w:r>
          </w:p>
        </w:tc>
        <w:tc>
          <w:tcPr>
            <w:tcW w:w="10938" w:type="dxa"/>
            <w:shd w:val="clear" w:color="auto" w:fill="auto"/>
          </w:tcPr>
          <w:p w:rsidR="00A535CF" w:rsidRPr="00E41797" w:rsidRDefault="001E7F20" w:rsidP="00160ECC">
            <w:pPr>
              <w:tabs>
                <w:tab w:val="center" w:pos="4680"/>
                <w:tab w:val="right" w:pos="9360"/>
              </w:tabs>
              <w:rPr>
                <w:rFonts w:cs="Calibri"/>
                <w:strike/>
                <w:rPrChange w:id="5645" w:author="USER" w:date="2012-09-05T13:54:00Z">
                  <w:rPr>
                    <w:rFonts w:cs="Calibri"/>
                  </w:rPr>
                </w:rPrChange>
              </w:rPr>
            </w:pPr>
            <w:r w:rsidRPr="001E7F20">
              <w:rPr>
                <w:rFonts w:cs="Calibri"/>
                <w:strike/>
                <w:rPrChange w:id="5646" w:author="USER" w:date="2012-09-05T13:54:00Z">
                  <w:rPr>
                    <w:rFonts w:cs="Calibri"/>
                    <w:color w:val="0000FF"/>
                    <w:u w:val="single"/>
                  </w:rPr>
                </w:rPrChange>
              </w:rPr>
              <w:t xml:space="preserve">The coordination approach for these conditions is </w:t>
            </w:r>
            <w:proofErr w:type="gramStart"/>
            <w:r w:rsidRPr="001E7F20">
              <w:rPr>
                <w:rFonts w:cs="Calibri"/>
                <w:strike/>
                <w:rPrChange w:id="5647" w:author="USER" w:date="2012-09-05T13:54:00Z">
                  <w:rPr>
                    <w:rFonts w:cs="Calibri"/>
                    <w:color w:val="0000FF"/>
                    <w:u w:val="single"/>
                  </w:rPr>
                </w:rPrChange>
              </w:rPr>
              <w:t>provide</w:t>
            </w:r>
            <w:proofErr w:type="gramEnd"/>
            <w:r w:rsidRPr="001E7F20">
              <w:rPr>
                <w:rFonts w:cs="Calibri"/>
                <w:strike/>
                <w:rPrChange w:id="5648" w:author="USER" w:date="2012-09-05T13:54:00Z">
                  <w:rPr>
                    <w:rFonts w:cs="Calibri"/>
                    <w:color w:val="0000FF"/>
                    <w:u w:val="single"/>
                  </w:rPr>
                </w:rPrChange>
              </w:rPr>
              <w:t xml:space="preserve"> progression, maximizing bandwidth while providing two-way coordination.  This can be done at a resonant cycle length of 80 seconds. The strategies applied while maintaining this cycle length are:</w:t>
            </w:r>
          </w:p>
          <w:p w:rsidR="00A535CF" w:rsidRPr="00E41797" w:rsidRDefault="001E7F20" w:rsidP="00160ECC">
            <w:pPr>
              <w:tabs>
                <w:tab w:val="center" w:pos="4680"/>
                <w:tab w:val="right" w:pos="9360"/>
              </w:tabs>
              <w:rPr>
                <w:rFonts w:cs="Calibri"/>
                <w:strike/>
                <w:rPrChange w:id="5649" w:author="USER" w:date="2012-09-05T13:54:00Z">
                  <w:rPr>
                    <w:rFonts w:cs="Calibri"/>
                  </w:rPr>
                </w:rPrChange>
              </w:rPr>
            </w:pPr>
            <w:r w:rsidRPr="001E7F20">
              <w:rPr>
                <w:rFonts w:ascii="Symbol" w:hAnsi="Symbol" w:cs="Symbol"/>
                <w:strike/>
                <w:rPrChange w:id="5650" w:author="USER" w:date="2012-09-05T13:54:00Z">
                  <w:rPr>
                    <w:rFonts w:ascii="Symbol" w:hAnsi="Symbol" w:cs="Symbol"/>
                    <w:color w:val="0000FF"/>
                    <w:u w:val="single"/>
                  </w:rPr>
                </w:rPrChange>
              </w:rPr>
              <w:t></w:t>
            </w:r>
            <w:r w:rsidRPr="001E7F20">
              <w:rPr>
                <w:rFonts w:ascii="Symbol" w:hAnsi="Symbol" w:cs="Symbol"/>
                <w:strike/>
                <w:rPrChange w:id="5651" w:author="USER" w:date="2012-09-05T13:54:00Z">
                  <w:rPr>
                    <w:rFonts w:ascii="Symbol" w:hAnsi="Symbol" w:cs="Symbol"/>
                    <w:color w:val="0000FF"/>
                    <w:u w:val="single"/>
                  </w:rPr>
                </w:rPrChange>
              </w:rPr>
              <w:tab/>
            </w:r>
            <w:r w:rsidRPr="001E7F20">
              <w:rPr>
                <w:rFonts w:cs="Calibri"/>
                <w:strike/>
                <w:rPrChange w:id="5652" w:author="USER" w:date="2012-09-05T13:54:00Z">
                  <w:rPr>
                    <w:rFonts w:cs="Calibri"/>
                    <w:color w:val="0000FF"/>
                    <w:u w:val="single"/>
                  </w:rPr>
                </w:rPrChange>
              </w:rPr>
              <w:t xml:space="preserve">At each intersection, provide sufficient time to serve all turning and side street traffic without phase failures; </w:t>
            </w:r>
          </w:p>
          <w:p w:rsidR="00A535CF" w:rsidRPr="00E41797" w:rsidRDefault="001E7F20" w:rsidP="00160ECC">
            <w:pPr>
              <w:tabs>
                <w:tab w:val="center" w:pos="4680"/>
                <w:tab w:val="right" w:pos="9360"/>
              </w:tabs>
              <w:rPr>
                <w:rFonts w:cs="Calibri"/>
                <w:strike/>
                <w:rPrChange w:id="5653" w:author="USER" w:date="2012-09-05T13:54:00Z">
                  <w:rPr>
                    <w:rFonts w:cs="Calibri"/>
                  </w:rPr>
                </w:rPrChange>
              </w:rPr>
            </w:pPr>
            <w:r w:rsidRPr="001E7F20">
              <w:rPr>
                <w:rFonts w:ascii="Symbol" w:hAnsi="Symbol" w:cs="Symbol"/>
                <w:strike/>
                <w:rPrChange w:id="5654" w:author="USER" w:date="2012-09-05T13:54:00Z">
                  <w:rPr>
                    <w:rFonts w:ascii="Symbol" w:hAnsi="Symbol" w:cs="Symbol"/>
                    <w:color w:val="0000FF"/>
                    <w:u w:val="single"/>
                  </w:rPr>
                </w:rPrChange>
              </w:rPr>
              <w:t></w:t>
            </w:r>
            <w:r w:rsidRPr="001E7F20">
              <w:rPr>
                <w:rFonts w:ascii="Symbol" w:hAnsi="Symbol" w:cs="Symbol"/>
                <w:strike/>
                <w:rPrChange w:id="5655" w:author="USER" w:date="2012-09-05T13:54:00Z">
                  <w:rPr>
                    <w:rFonts w:ascii="Symbol" w:hAnsi="Symbol" w:cs="Symbol"/>
                    <w:color w:val="0000FF"/>
                    <w:u w:val="single"/>
                  </w:rPr>
                </w:rPrChange>
              </w:rPr>
              <w:tab/>
            </w:r>
            <w:r w:rsidRPr="001E7F20">
              <w:rPr>
                <w:rFonts w:cs="Calibri"/>
                <w:strike/>
                <w:rPrChange w:id="5656" w:author="USER" w:date="2012-09-05T13:54:00Z">
                  <w:rPr>
                    <w:rFonts w:cs="Calibri"/>
                    <w:color w:val="0000FF"/>
                    <w:u w:val="single"/>
                  </w:rPr>
                </w:rPrChange>
              </w:rPr>
              <w:t xml:space="preserve">At each intersection, select phase times (or offsets) that provide smooth flow along the arterial in both directions. </w:t>
            </w:r>
          </w:p>
          <w:p w:rsidR="00A535CF" w:rsidRPr="00E41797" w:rsidRDefault="001E7F20" w:rsidP="00160ECC">
            <w:pPr>
              <w:tabs>
                <w:tab w:val="center" w:pos="4680"/>
                <w:tab w:val="right" w:pos="9360"/>
              </w:tabs>
              <w:rPr>
                <w:rFonts w:cs="Calibri"/>
                <w:strike/>
                <w:rPrChange w:id="5657" w:author="USER" w:date="2012-09-05T13:54:00Z">
                  <w:rPr>
                    <w:rFonts w:cs="Calibri"/>
                  </w:rPr>
                </w:rPrChange>
              </w:rPr>
            </w:pPr>
            <w:r w:rsidRPr="001E7F20">
              <w:rPr>
                <w:rFonts w:ascii="Symbol" w:hAnsi="Symbol" w:cs="Symbol"/>
                <w:strike/>
                <w:rPrChange w:id="5658" w:author="USER" w:date="2012-09-05T13:54:00Z">
                  <w:rPr>
                    <w:rFonts w:ascii="Symbol" w:hAnsi="Symbol" w:cs="Symbol"/>
                    <w:color w:val="0000FF"/>
                    <w:u w:val="single"/>
                  </w:rPr>
                </w:rPrChange>
              </w:rPr>
              <w:t></w:t>
            </w:r>
            <w:r w:rsidRPr="001E7F20">
              <w:rPr>
                <w:rFonts w:ascii="Symbol" w:hAnsi="Symbol" w:cs="Symbol"/>
                <w:strike/>
                <w:rPrChange w:id="5659" w:author="USER" w:date="2012-09-05T13:54:00Z">
                  <w:rPr>
                    <w:rFonts w:ascii="Symbol" w:hAnsi="Symbol" w:cs="Symbol"/>
                    <w:color w:val="0000FF"/>
                    <w:u w:val="single"/>
                  </w:rPr>
                </w:rPrChange>
              </w:rPr>
              <w:tab/>
            </w:r>
            <w:r w:rsidRPr="001E7F20">
              <w:rPr>
                <w:rFonts w:cs="Calibri"/>
                <w:strike/>
                <w:rPrChange w:id="5660" w:author="USER" w:date="2012-09-05T13:54:00Z">
                  <w:rPr>
                    <w:rFonts w:cs="Calibri"/>
                    <w:color w:val="0000FF"/>
                    <w:u w:val="single"/>
                  </w:rPr>
                </w:rPrChange>
              </w:rPr>
              <w:t xml:space="preserve">At each intersection, select phase sequence that provides smooth flow along the arterial </w:t>
            </w:r>
          </w:p>
          <w:p w:rsidR="00A535CF" w:rsidRPr="00E41797" w:rsidRDefault="001E7F20" w:rsidP="00160ECC">
            <w:pPr>
              <w:tabs>
                <w:tab w:val="center" w:pos="4680"/>
                <w:tab w:val="right" w:pos="9360"/>
              </w:tabs>
              <w:rPr>
                <w:rFonts w:cs="Calibri"/>
                <w:strike/>
                <w:rPrChange w:id="5661" w:author="USER" w:date="2012-09-05T13:54:00Z">
                  <w:rPr>
                    <w:rFonts w:cs="Calibri"/>
                  </w:rPr>
                </w:rPrChange>
              </w:rPr>
            </w:pPr>
            <w:r w:rsidRPr="001E7F20">
              <w:rPr>
                <w:rFonts w:ascii="Symbol" w:hAnsi="Symbol" w:cs="Symbol"/>
                <w:strike/>
                <w:rPrChange w:id="5662" w:author="USER" w:date="2012-09-05T13:54:00Z">
                  <w:rPr>
                    <w:rFonts w:ascii="Symbol" w:hAnsi="Symbol" w:cs="Symbol"/>
                    <w:color w:val="0000FF"/>
                    <w:u w:val="single"/>
                  </w:rPr>
                </w:rPrChange>
              </w:rPr>
              <w:t></w:t>
            </w:r>
            <w:r w:rsidRPr="001E7F20">
              <w:rPr>
                <w:rFonts w:ascii="Symbol" w:hAnsi="Symbol" w:cs="Symbol"/>
                <w:strike/>
                <w:rPrChange w:id="5663" w:author="USER" w:date="2012-09-05T13:54:00Z">
                  <w:rPr>
                    <w:rFonts w:ascii="Symbol" w:hAnsi="Symbol" w:cs="Symbol"/>
                    <w:color w:val="0000FF"/>
                    <w:u w:val="single"/>
                  </w:rPr>
                </w:rPrChange>
              </w:rPr>
              <w:tab/>
            </w:r>
            <w:r w:rsidRPr="001E7F20">
              <w:rPr>
                <w:rFonts w:cs="Calibri"/>
                <w:strike/>
                <w:rPrChange w:id="5664" w:author="USER" w:date="2012-09-05T13:54:00Z">
                  <w:rPr>
                    <w:rFonts w:cs="Calibri"/>
                    <w:color w:val="0000FF"/>
                    <w:u w:val="single"/>
                  </w:rPr>
                </w:rPrChange>
              </w:rPr>
              <w:t>At the specified intersection, select phase times that will accommodate frequent use of all pedestrian phases.</w:t>
            </w:r>
          </w:p>
          <w:p w:rsidR="00A535CF" w:rsidRPr="00E41797" w:rsidRDefault="001E7F20" w:rsidP="00160ECC">
            <w:pPr>
              <w:tabs>
                <w:tab w:val="center" w:pos="4680"/>
                <w:tab w:val="right" w:pos="9360"/>
              </w:tabs>
              <w:rPr>
                <w:rFonts w:cs="Calibri"/>
                <w:strike/>
                <w:rPrChange w:id="5665" w:author="USER" w:date="2012-09-05T13:54:00Z">
                  <w:rPr>
                    <w:rFonts w:cs="Calibri"/>
                  </w:rPr>
                </w:rPrChange>
              </w:rPr>
            </w:pPr>
            <w:r w:rsidRPr="001E7F20">
              <w:rPr>
                <w:rFonts w:ascii="Symbol" w:hAnsi="Symbol" w:cs="Symbol"/>
                <w:strike/>
                <w:rPrChange w:id="5666" w:author="USER" w:date="2012-09-05T13:54:00Z">
                  <w:rPr>
                    <w:rFonts w:ascii="Symbol" w:hAnsi="Symbol" w:cs="Symbol"/>
                    <w:color w:val="0000FF"/>
                    <w:u w:val="single"/>
                  </w:rPr>
                </w:rPrChange>
              </w:rPr>
              <w:lastRenderedPageBreak/>
              <w:t></w:t>
            </w:r>
            <w:r w:rsidRPr="001E7F20">
              <w:rPr>
                <w:rFonts w:ascii="Symbol" w:hAnsi="Symbol" w:cs="Symbol"/>
                <w:strike/>
                <w:rPrChange w:id="5667" w:author="USER" w:date="2012-09-05T13:54:00Z">
                  <w:rPr>
                    <w:rFonts w:ascii="Symbol" w:hAnsi="Symbol" w:cs="Symbol"/>
                    <w:color w:val="0000FF"/>
                    <w:u w:val="single"/>
                  </w:rPr>
                </w:rPrChange>
              </w:rPr>
              <w:tab/>
            </w:r>
            <w:r w:rsidRPr="001E7F20">
              <w:rPr>
                <w:rFonts w:cs="Calibri"/>
                <w:strike/>
                <w:rPrChange w:id="5668" w:author="USER" w:date="2012-09-05T13:54:00Z">
                  <w:rPr>
                    <w:rFonts w:cs="Calibri"/>
                    <w:color w:val="0000FF"/>
                    <w:u w:val="single"/>
                  </w:rPr>
                </w:rPrChange>
              </w:rPr>
              <w:t>At other intersections, select phase times that will accommodate occasional use of pedestrian phases.</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69" w:author="USER" w:date="2012-09-05T13:54:00Z">
                  <w:rPr>
                    <w:rFonts w:cs="Calibri"/>
                  </w:rPr>
                </w:rPrChange>
              </w:rPr>
            </w:pPr>
            <w:r w:rsidRPr="001E7F20">
              <w:rPr>
                <w:rFonts w:cs="Calibri"/>
                <w:strike/>
                <w:rPrChange w:id="5670" w:author="USER" w:date="2012-09-05T13:54:00Z">
                  <w:rPr>
                    <w:rFonts w:cs="Calibri"/>
                    <w:color w:val="0000FF"/>
                    <w:u w:val="single"/>
                  </w:rPr>
                </w:rPrChange>
              </w:rPr>
              <w:lastRenderedPageBreak/>
              <w:t>8.4.1.5</w:t>
            </w:r>
          </w:p>
        </w:tc>
        <w:tc>
          <w:tcPr>
            <w:tcW w:w="10938" w:type="dxa"/>
            <w:shd w:val="clear" w:color="auto" w:fill="auto"/>
          </w:tcPr>
          <w:p w:rsidR="00A535CF" w:rsidRPr="00E41797" w:rsidRDefault="001E7F20" w:rsidP="00160ECC">
            <w:pPr>
              <w:pStyle w:val="Heading4"/>
              <w:tabs>
                <w:tab w:val="center" w:pos="4680"/>
                <w:tab w:val="right" w:pos="9360"/>
              </w:tabs>
              <w:rPr>
                <w:strike/>
                <w:rPrChange w:id="5671" w:author="USER" w:date="2012-09-05T13:54:00Z">
                  <w:rPr/>
                </w:rPrChange>
              </w:rPr>
            </w:pPr>
            <w:r w:rsidRPr="001E7F20">
              <w:rPr>
                <w:strike/>
                <w:rPrChange w:id="5672" w:author="USER" w:date="2012-09-05T13:54:00Z">
                  <w:rPr>
                    <w:color w:val="0000FF"/>
                    <w:u w:val="single"/>
                  </w:rPr>
                </w:rPrChange>
              </w:rPr>
              <w:t>8.4.1.5 Summary of Operation</w:t>
            </w:r>
          </w:p>
        </w:tc>
      </w:tr>
      <w:tr w:rsidR="00A535CF" w:rsidTr="00A535CF">
        <w:tc>
          <w:tcPr>
            <w:tcW w:w="2040" w:type="dxa"/>
            <w:shd w:val="clear" w:color="auto" w:fill="auto"/>
          </w:tcPr>
          <w:p w:rsidR="00A535CF" w:rsidRPr="00E41797" w:rsidRDefault="001E7F20" w:rsidP="00160ECC">
            <w:pPr>
              <w:tabs>
                <w:tab w:val="center" w:pos="4680"/>
                <w:tab w:val="right" w:pos="9360"/>
              </w:tabs>
              <w:rPr>
                <w:rFonts w:cs="Calibri"/>
                <w:strike/>
                <w:rPrChange w:id="5673" w:author="USER" w:date="2012-09-05T13:54:00Z">
                  <w:rPr>
                    <w:rFonts w:cs="Calibri"/>
                  </w:rPr>
                </w:rPrChange>
              </w:rPr>
            </w:pPr>
            <w:r w:rsidRPr="001E7F20">
              <w:rPr>
                <w:rFonts w:cs="Calibri"/>
                <w:strike/>
                <w:rPrChange w:id="5674" w:author="USER" w:date="2012-09-05T13:54:00Z">
                  <w:rPr>
                    <w:rFonts w:cs="Calibri"/>
                    <w:color w:val="0000FF"/>
                    <w:u w:val="single"/>
                  </w:rPr>
                </w:rPrChange>
              </w:rPr>
              <w:t>8.4.1.5.0-1</w:t>
            </w:r>
          </w:p>
        </w:tc>
        <w:tc>
          <w:tcPr>
            <w:tcW w:w="10938" w:type="dxa"/>
            <w:shd w:val="clear" w:color="auto" w:fill="auto"/>
          </w:tcPr>
          <w:p w:rsidR="00A535CF" w:rsidRPr="00E41797" w:rsidRDefault="001E7F20" w:rsidP="00160ECC">
            <w:pPr>
              <w:tabs>
                <w:tab w:val="center" w:pos="4680"/>
                <w:tab w:val="right" w:pos="9360"/>
              </w:tabs>
              <w:rPr>
                <w:rFonts w:cs="Calibri"/>
                <w:strike/>
                <w:rPrChange w:id="5675" w:author="USER" w:date="2012-09-05T13:54:00Z">
                  <w:rPr>
                    <w:rFonts w:cs="Calibri"/>
                  </w:rPr>
                </w:rPrChange>
              </w:rPr>
            </w:pPr>
            <w:r w:rsidRPr="001E7F20">
              <w:rPr>
                <w:rFonts w:cs="Calibri"/>
                <w:strike/>
                <w:rPrChange w:id="5676" w:author="USER" w:date="2012-09-05T13:54:00Z">
                  <w:rPr>
                    <w:rFonts w:cs="Calibri"/>
                    <w:color w:val="0000FF"/>
                    <w:u w:val="single"/>
                  </w:rPr>
                </w:rPrChange>
              </w:rPr>
              <w:t>The critical intersection will determine the minimum cycle length that can be used for the entire group. This cycle length will accommodate all phases and all pedestrian movements. Provided it is not higher than the 90 second resonant cycle length, the system will set the cycle length to be 90 seconds.  It will detect the balanced flows and select offsets that provide a reasonable compromise between the two directions of travel. At the non-critical intersections, the non-coordinated phases will be set to accommodate pedestrians and vehicles, and all spare time will allocated to the coordinated phases to maximize the bandwidth for progression bands along the road. During periods (such as lunch time) when there is more turning traffic associated with local retail activity) extra time will be provided to those phases within the overall cycle length, at the expense of the coordinated phases on Broadway.</w:t>
            </w:r>
          </w:p>
        </w:tc>
      </w:tr>
      <w:tr w:rsidR="00A535CF" w:rsidTr="00A535CF">
        <w:tc>
          <w:tcPr>
            <w:tcW w:w="2040" w:type="dxa"/>
            <w:shd w:val="clear" w:color="auto" w:fill="auto"/>
          </w:tcPr>
          <w:p w:rsidR="00A535CF" w:rsidRPr="00FC79CB" w:rsidRDefault="001E7F20" w:rsidP="00160ECC">
            <w:pPr>
              <w:tabs>
                <w:tab w:val="center" w:pos="4680"/>
                <w:tab w:val="right" w:pos="9360"/>
              </w:tabs>
              <w:rPr>
                <w:rFonts w:cs="Calibri"/>
                <w:strike/>
                <w:rPrChange w:id="5677" w:author="USER" w:date="2012-09-05T13:57:00Z">
                  <w:rPr>
                    <w:rFonts w:cs="Calibri"/>
                  </w:rPr>
                </w:rPrChange>
              </w:rPr>
            </w:pPr>
            <w:r w:rsidRPr="001E7F20">
              <w:rPr>
                <w:rFonts w:cs="Calibri"/>
                <w:strike/>
                <w:rPrChange w:id="5678" w:author="USER" w:date="2012-09-05T13:57:00Z">
                  <w:rPr>
                    <w:rFonts w:cs="Calibri"/>
                    <w:color w:val="0000FF"/>
                    <w:u w:val="single"/>
                  </w:rPr>
                </w:rPrChange>
              </w:rPr>
              <w:t>8.5</w:t>
            </w:r>
          </w:p>
        </w:tc>
        <w:tc>
          <w:tcPr>
            <w:tcW w:w="10938" w:type="dxa"/>
            <w:shd w:val="clear" w:color="auto" w:fill="auto"/>
          </w:tcPr>
          <w:p w:rsidR="00A535CF" w:rsidRPr="00FC79CB" w:rsidRDefault="001E7F20" w:rsidP="00160ECC">
            <w:pPr>
              <w:pStyle w:val="Heading2"/>
              <w:tabs>
                <w:tab w:val="center" w:pos="4680"/>
                <w:tab w:val="right" w:pos="9360"/>
              </w:tabs>
              <w:rPr>
                <w:strike/>
                <w:rPrChange w:id="5679" w:author="USER" w:date="2012-09-05T13:57:00Z">
                  <w:rPr/>
                </w:rPrChange>
              </w:rPr>
            </w:pPr>
            <w:r w:rsidRPr="001E7F20">
              <w:rPr>
                <w:strike/>
                <w:rPrChange w:id="5680" w:author="USER" w:date="2012-09-05T13:57:00Z">
                  <w:rPr>
                    <w:color w:val="0000FF"/>
                    <w:u w:val="single"/>
                  </w:rPr>
                </w:rPrChange>
              </w:rPr>
              <w:t xml:space="preserve">8.5 </w:t>
            </w:r>
            <w:r w:rsidRPr="001E7F20">
              <w:rPr>
                <w:b w:val="0"/>
                <w:bCs w:val="0"/>
                <w:strike/>
                <w:rPrChange w:id="5681" w:author="USER" w:date="2012-09-05T13:57:00Z">
                  <w:rPr>
                    <w:b w:val="0"/>
                    <w:bCs w:val="0"/>
                    <w:color w:val="0000FF"/>
                    <w:u w:val="single"/>
                  </w:rPr>
                </w:rPrChange>
              </w:rPr>
              <w:tab/>
              <w:t>Light</w:t>
            </w:r>
            <w:ins w:id="5682" w:author="USER" w:date="2012-09-05T13:55:00Z">
              <w:r w:rsidRPr="001E7F20">
                <w:rPr>
                  <w:b w:val="0"/>
                  <w:bCs w:val="0"/>
                  <w:strike/>
                  <w:rPrChange w:id="5683" w:author="USER" w:date="2012-09-05T13:57:00Z">
                    <w:rPr>
                      <w:b w:val="0"/>
                      <w:bCs w:val="0"/>
                      <w:color w:val="0000FF"/>
                      <w:u w:val="single"/>
                    </w:rPr>
                  </w:rPrChange>
                </w:rPr>
                <w:t xml:space="preserve"> to Moderate</w:t>
              </w:r>
            </w:ins>
            <w:r w:rsidRPr="001E7F20">
              <w:rPr>
                <w:b w:val="0"/>
                <w:bCs w:val="0"/>
                <w:strike/>
                <w:rPrChange w:id="5684" w:author="USER" w:date="2012-09-05T13:57:00Z">
                  <w:rPr>
                    <w:b w:val="0"/>
                    <w:bCs w:val="0"/>
                    <w:color w:val="0000FF"/>
                    <w:u w:val="single"/>
                  </w:rPr>
                </w:rPrChange>
              </w:rPr>
              <w:t xml:space="preserve"> Balanced Flows</w:t>
            </w:r>
            <w:ins w:id="5685" w:author="USER" w:date="2012-09-05T13:51:00Z">
              <w:r w:rsidRPr="001E7F20">
                <w:rPr>
                  <w:b w:val="0"/>
                  <w:bCs w:val="0"/>
                  <w:strike/>
                  <w:rPrChange w:id="5686" w:author="USER" w:date="2012-09-05T13:57:00Z">
                    <w:rPr>
                      <w:b w:val="0"/>
                      <w:bCs w:val="0"/>
                      <w:color w:val="0000FF"/>
                      <w:u w:val="single"/>
                    </w:rPr>
                  </w:rPrChange>
                </w:rPr>
                <w:t xml:space="preserve"> and Off Peak</w:t>
              </w:r>
            </w:ins>
            <w:ins w:id="5687" w:author="USER" w:date="2012-09-05T13:54:00Z">
              <w:r w:rsidRPr="001E7F20">
                <w:rPr>
                  <w:b w:val="0"/>
                  <w:bCs w:val="0"/>
                  <w:strike/>
                  <w:rPrChange w:id="5688" w:author="USER" w:date="2012-09-05T13:57:00Z">
                    <w:rPr>
                      <w:b w:val="0"/>
                      <w:bCs w:val="0"/>
                      <w:color w:val="0000FF"/>
                      <w:u w:val="single"/>
                    </w:rPr>
                  </w:rPrChange>
                </w:rPr>
                <w:t xml:space="preserve"> Hours</w:t>
              </w:r>
            </w:ins>
          </w:p>
        </w:tc>
      </w:tr>
      <w:tr w:rsidR="00A535CF" w:rsidTr="00A535CF">
        <w:tc>
          <w:tcPr>
            <w:tcW w:w="2040" w:type="dxa"/>
            <w:shd w:val="clear" w:color="auto" w:fill="auto"/>
          </w:tcPr>
          <w:p w:rsidR="00A535CF" w:rsidRPr="00FC79CB" w:rsidRDefault="001E7F20" w:rsidP="00160ECC">
            <w:pPr>
              <w:tabs>
                <w:tab w:val="center" w:pos="4680"/>
                <w:tab w:val="right" w:pos="9360"/>
              </w:tabs>
              <w:rPr>
                <w:rFonts w:cs="Calibri"/>
                <w:strike/>
                <w:rPrChange w:id="5689" w:author="USER" w:date="2012-09-05T13:57:00Z">
                  <w:rPr>
                    <w:rFonts w:cs="Calibri"/>
                  </w:rPr>
                </w:rPrChange>
              </w:rPr>
            </w:pPr>
            <w:r w:rsidRPr="001E7F20">
              <w:rPr>
                <w:rFonts w:cs="Calibri"/>
                <w:strike/>
                <w:rPrChange w:id="5690" w:author="USER" w:date="2012-09-05T13:57:00Z">
                  <w:rPr>
                    <w:rFonts w:cs="Calibri"/>
                    <w:color w:val="0000FF"/>
                    <w:u w:val="single"/>
                  </w:rPr>
                </w:rPrChange>
              </w:rPr>
              <w:t>8.5.1</w:t>
            </w:r>
          </w:p>
        </w:tc>
        <w:tc>
          <w:tcPr>
            <w:tcW w:w="10938" w:type="dxa"/>
            <w:shd w:val="clear" w:color="auto" w:fill="auto"/>
          </w:tcPr>
          <w:p w:rsidR="00A535CF" w:rsidRPr="00FC79CB" w:rsidRDefault="001E7F20" w:rsidP="00160ECC">
            <w:pPr>
              <w:pStyle w:val="Heading3"/>
              <w:tabs>
                <w:tab w:val="center" w:pos="4680"/>
                <w:tab w:val="right" w:pos="9360"/>
              </w:tabs>
              <w:rPr>
                <w:strike/>
                <w:rPrChange w:id="5691" w:author="USER" w:date="2012-09-05T13:57:00Z">
                  <w:rPr/>
                </w:rPrChange>
              </w:rPr>
            </w:pPr>
            <w:r w:rsidRPr="001E7F20">
              <w:rPr>
                <w:strike/>
                <w:rPrChange w:id="5692" w:author="USER" w:date="2012-09-05T13:57:00Z">
                  <w:rPr>
                    <w:color w:val="0000FF"/>
                    <w:u w:val="single"/>
                  </w:rPr>
                </w:rPrChange>
              </w:rPr>
              <w:t xml:space="preserve">8.5.1 </w:t>
            </w:r>
            <w:r w:rsidRPr="001E7F20">
              <w:rPr>
                <w:b w:val="0"/>
                <w:bCs w:val="0"/>
                <w:strike/>
                <w:rPrChange w:id="5693" w:author="USER" w:date="2012-09-05T13:57:00Z">
                  <w:rPr>
                    <w:b w:val="0"/>
                    <w:bCs w:val="0"/>
                    <w:color w:val="0000FF"/>
                    <w:u w:val="single"/>
                  </w:rPr>
                </w:rPrChange>
              </w:rPr>
              <w:tab/>
              <w:t>Arterial Road</w:t>
            </w:r>
          </w:p>
        </w:tc>
      </w:tr>
      <w:tr w:rsidR="00A535CF" w:rsidTr="00A535CF">
        <w:tc>
          <w:tcPr>
            <w:tcW w:w="2040" w:type="dxa"/>
            <w:shd w:val="clear" w:color="auto" w:fill="auto"/>
          </w:tcPr>
          <w:p w:rsidR="00A535CF" w:rsidRPr="00FC79CB" w:rsidRDefault="001E7F20" w:rsidP="00160ECC">
            <w:pPr>
              <w:tabs>
                <w:tab w:val="center" w:pos="4680"/>
                <w:tab w:val="right" w:pos="9360"/>
              </w:tabs>
              <w:rPr>
                <w:rFonts w:cs="Calibri"/>
                <w:strike/>
                <w:rPrChange w:id="5694" w:author="USER" w:date="2012-09-05T13:57:00Z">
                  <w:rPr>
                    <w:rFonts w:cs="Calibri"/>
                  </w:rPr>
                </w:rPrChange>
              </w:rPr>
            </w:pPr>
            <w:r w:rsidRPr="001E7F20">
              <w:rPr>
                <w:rFonts w:cs="Calibri"/>
                <w:strike/>
                <w:rPrChange w:id="5695" w:author="USER" w:date="2012-09-05T13:57:00Z">
                  <w:rPr>
                    <w:rFonts w:cs="Calibri"/>
                    <w:color w:val="0000FF"/>
                    <w:u w:val="single"/>
                  </w:rPr>
                </w:rPrChange>
              </w:rPr>
              <w:t>8.5.1.1</w:t>
            </w:r>
          </w:p>
        </w:tc>
        <w:tc>
          <w:tcPr>
            <w:tcW w:w="10938" w:type="dxa"/>
            <w:shd w:val="clear" w:color="auto" w:fill="auto"/>
          </w:tcPr>
          <w:p w:rsidR="00A535CF" w:rsidRPr="00FC79CB" w:rsidRDefault="001E7F20" w:rsidP="00160ECC">
            <w:pPr>
              <w:pStyle w:val="Heading4"/>
              <w:tabs>
                <w:tab w:val="center" w:pos="4680"/>
                <w:tab w:val="right" w:pos="9360"/>
              </w:tabs>
              <w:rPr>
                <w:strike/>
                <w:rPrChange w:id="5696" w:author="USER" w:date="2012-09-05T13:57:00Z">
                  <w:rPr/>
                </w:rPrChange>
              </w:rPr>
            </w:pPr>
            <w:r w:rsidRPr="001E7F20">
              <w:rPr>
                <w:strike/>
                <w:rPrChange w:id="5697" w:author="USER" w:date="2012-09-05T13:57:00Z">
                  <w:rPr>
                    <w:color w:val="0000FF"/>
                    <w:u w:val="single"/>
                  </w:rPr>
                </w:rPrChange>
              </w:rPr>
              <w:t xml:space="preserve">8.5.1.1 </w:t>
            </w:r>
            <w:r w:rsidRPr="001E7F20">
              <w:rPr>
                <w:b w:val="0"/>
                <w:bCs w:val="0"/>
                <w:strike/>
                <w:rPrChange w:id="5698" w:author="USER" w:date="2012-09-05T13:57:00Z">
                  <w:rPr>
                    <w:b w:val="0"/>
                    <w:bCs w:val="0"/>
                    <w:color w:val="0000FF"/>
                    <w:u w:val="single"/>
                  </w:rPr>
                </w:rPrChange>
              </w:rPr>
              <w:tab/>
              <w:t xml:space="preserve">Road network </w:t>
            </w:r>
          </w:p>
        </w:tc>
      </w:tr>
      <w:tr w:rsidR="00A535CF" w:rsidTr="00A535CF">
        <w:tc>
          <w:tcPr>
            <w:tcW w:w="2040" w:type="dxa"/>
            <w:shd w:val="clear" w:color="auto" w:fill="auto"/>
          </w:tcPr>
          <w:p w:rsidR="00A535CF" w:rsidRPr="00FC79CB" w:rsidRDefault="001E7F20" w:rsidP="00160ECC">
            <w:pPr>
              <w:tabs>
                <w:tab w:val="center" w:pos="4680"/>
                <w:tab w:val="right" w:pos="9360"/>
              </w:tabs>
              <w:rPr>
                <w:rFonts w:cs="Calibri"/>
                <w:strike/>
                <w:rPrChange w:id="5699" w:author="USER" w:date="2012-09-05T13:57:00Z">
                  <w:rPr>
                    <w:rFonts w:cs="Calibri"/>
                  </w:rPr>
                </w:rPrChange>
              </w:rPr>
            </w:pPr>
            <w:r w:rsidRPr="001E7F20">
              <w:rPr>
                <w:rFonts w:cs="Calibri"/>
                <w:strike/>
                <w:rPrChange w:id="5700" w:author="USER" w:date="2012-09-05T13:57:00Z">
                  <w:rPr>
                    <w:rFonts w:cs="Calibri"/>
                    <w:color w:val="0000FF"/>
                    <w:u w:val="single"/>
                  </w:rPr>
                </w:rPrChange>
              </w:rPr>
              <w:t>8.5.1.1.0-1</w:t>
            </w:r>
          </w:p>
        </w:tc>
        <w:tc>
          <w:tcPr>
            <w:tcW w:w="10938" w:type="dxa"/>
            <w:shd w:val="clear" w:color="auto" w:fill="auto"/>
          </w:tcPr>
          <w:p w:rsidR="00A535CF" w:rsidRPr="00FC79CB" w:rsidRDefault="001E7F20" w:rsidP="00160ECC">
            <w:pPr>
              <w:tabs>
                <w:tab w:val="center" w:pos="4680"/>
                <w:tab w:val="right" w:pos="9360"/>
              </w:tabs>
              <w:rPr>
                <w:rFonts w:cs="Calibri"/>
                <w:strike/>
                <w:rPrChange w:id="5701" w:author="USER" w:date="2012-09-05T13:57:00Z">
                  <w:rPr>
                    <w:rFonts w:cs="Calibri"/>
                  </w:rPr>
                </w:rPrChange>
              </w:rPr>
            </w:pPr>
            <w:r w:rsidRPr="001E7F20">
              <w:rPr>
                <w:rFonts w:cs="Calibri"/>
                <w:strike/>
                <w:rPrChange w:id="5702" w:author="USER" w:date="2012-09-05T13:57:00Z">
                  <w:rPr>
                    <w:rFonts w:cs="Calibri"/>
                    <w:color w:val="0000FF"/>
                    <w:u w:val="single"/>
                  </w:rPr>
                </w:rPrChange>
              </w:rPr>
              <w:t xml:space="preserve">The section of Broadway Road to be coordinated using ASCT has six signalized intersections.  It is a six lane arterial road with a two way left turn lane, and exclusive left turn lanes at each intersection.  Most of the intersections provide access to local businesses and residential areas.  However, one intersection (Cross Street) is an arterial road that accommodates regional traffic rather than providing local access. There are no nearby signals on this cross street that require coordination with this critical intersection. This is an eight-phase intersection with protected left turns on all approaches. The other intersections have permissive left turns on the side streets. </w:t>
            </w:r>
          </w:p>
          <w:p w:rsidR="00A535CF" w:rsidRPr="00FC79CB" w:rsidRDefault="00A535CF" w:rsidP="00160ECC">
            <w:pPr>
              <w:rPr>
                <w:rFonts w:cs="Calibri"/>
                <w:strike/>
                <w:rPrChange w:id="5703" w:author="USER" w:date="2012-09-05T13:57:00Z">
                  <w:rPr>
                    <w:rFonts w:cs="Calibri"/>
                  </w:rPr>
                </w:rPrChange>
              </w:rPr>
            </w:pPr>
          </w:p>
          <w:p w:rsidR="00E41797" w:rsidRPr="00FC79CB" w:rsidRDefault="001E7F20" w:rsidP="00160ECC">
            <w:pPr>
              <w:rPr>
                <w:rFonts w:cs="Calibri"/>
                <w:strike/>
                <w:rPrChange w:id="5704" w:author="USER" w:date="2012-09-05T13:57:00Z">
                  <w:rPr>
                    <w:rFonts w:cs="Calibri"/>
                  </w:rPr>
                </w:rPrChange>
              </w:rPr>
            </w:pPr>
            <w:r w:rsidRPr="001E7F20">
              <w:rPr>
                <w:rFonts w:cs="Calibri"/>
                <w:strike/>
                <w:rPrChange w:id="5705" w:author="USER" w:date="2012-09-05T13:57:00Z">
                  <w:rPr>
                    <w:rFonts w:cs="Calibri"/>
                    <w:color w:val="0000FF"/>
                    <w:u w:val="single"/>
                  </w:rPr>
                </w:rPrChange>
              </w:rPr>
              <w:t>Broadway is classified by the MPO as an arterial road of regional significance.</w:t>
            </w:r>
          </w:p>
        </w:tc>
      </w:tr>
      <w:tr w:rsidR="00A535CF" w:rsidTr="00A535CF">
        <w:tc>
          <w:tcPr>
            <w:tcW w:w="2040" w:type="dxa"/>
            <w:shd w:val="clear" w:color="auto" w:fill="auto"/>
          </w:tcPr>
          <w:p w:rsidR="00A535CF" w:rsidRPr="00FC79CB" w:rsidRDefault="001E7F20" w:rsidP="00160ECC">
            <w:pPr>
              <w:rPr>
                <w:rFonts w:cs="Calibri"/>
                <w:strike/>
                <w:rPrChange w:id="5706" w:author="USER" w:date="2012-09-05T13:57:00Z">
                  <w:rPr>
                    <w:rFonts w:cs="Calibri"/>
                  </w:rPr>
                </w:rPrChange>
              </w:rPr>
            </w:pPr>
            <w:r w:rsidRPr="001E7F20">
              <w:rPr>
                <w:rFonts w:cs="Calibri"/>
                <w:strike/>
                <w:rPrChange w:id="5707" w:author="USER" w:date="2012-09-05T13:57:00Z">
                  <w:rPr>
                    <w:rFonts w:cs="Calibri"/>
                    <w:color w:val="0000FF"/>
                    <w:u w:val="single"/>
                  </w:rPr>
                </w:rPrChange>
              </w:rPr>
              <w:t>8.5.1.2</w:t>
            </w:r>
          </w:p>
        </w:tc>
        <w:tc>
          <w:tcPr>
            <w:tcW w:w="10938" w:type="dxa"/>
            <w:shd w:val="clear" w:color="auto" w:fill="auto"/>
          </w:tcPr>
          <w:p w:rsidR="00A535CF" w:rsidRPr="00FC79CB" w:rsidRDefault="001E7F20" w:rsidP="00160ECC">
            <w:pPr>
              <w:pStyle w:val="Heading4"/>
              <w:rPr>
                <w:strike/>
                <w:rPrChange w:id="5708" w:author="USER" w:date="2012-09-05T13:57:00Z">
                  <w:rPr/>
                </w:rPrChange>
              </w:rPr>
            </w:pPr>
            <w:r w:rsidRPr="001E7F20">
              <w:rPr>
                <w:strike/>
                <w:rPrChange w:id="5709" w:author="USER" w:date="2012-09-05T13:57:00Z">
                  <w:rPr>
                    <w:color w:val="0000FF"/>
                    <w:u w:val="single"/>
                  </w:rPr>
                </w:rPrChange>
              </w:rPr>
              <w:t xml:space="preserve">8.5.1.2 </w:t>
            </w:r>
            <w:r w:rsidRPr="001E7F20">
              <w:rPr>
                <w:b w:val="0"/>
                <w:bCs w:val="0"/>
                <w:strike/>
                <w:rPrChange w:id="5710" w:author="USER" w:date="2012-09-05T13:57:00Z">
                  <w:rPr>
                    <w:b w:val="0"/>
                    <w:bCs w:val="0"/>
                    <w:color w:val="0000FF"/>
                    <w:u w:val="single"/>
                  </w:rPr>
                </w:rPrChange>
              </w:rPr>
              <w:tab/>
              <w:t xml:space="preserve">Traffic conditions </w:t>
            </w:r>
          </w:p>
        </w:tc>
      </w:tr>
      <w:tr w:rsidR="00A535CF" w:rsidTr="00A535CF">
        <w:tc>
          <w:tcPr>
            <w:tcW w:w="2040" w:type="dxa"/>
            <w:shd w:val="clear" w:color="auto" w:fill="auto"/>
          </w:tcPr>
          <w:p w:rsidR="00A535CF" w:rsidRPr="00FC79CB" w:rsidRDefault="001E7F20" w:rsidP="00160ECC">
            <w:pPr>
              <w:rPr>
                <w:rFonts w:cs="Calibri"/>
                <w:strike/>
                <w:rPrChange w:id="5711" w:author="USER" w:date="2012-09-05T13:57:00Z">
                  <w:rPr>
                    <w:rFonts w:cs="Calibri"/>
                  </w:rPr>
                </w:rPrChange>
              </w:rPr>
            </w:pPr>
            <w:r w:rsidRPr="001E7F20">
              <w:rPr>
                <w:rFonts w:cs="Calibri"/>
                <w:strike/>
                <w:rPrChange w:id="5712" w:author="USER" w:date="2012-09-05T13:57:00Z">
                  <w:rPr>
                    <w:rFonts w:cs="Calibri"/>
                    <w:color w:val="0000FF"/>
                    <w:u w:val="single"/>
                  </w:rPr>
                </w:rPrChange>
              </w:rPr>
              <w:t>8.5.1.2.0-1</w:t>
            </w:r>
          </w:p>
        </w:tc>
        <w:tc>
          <w:tcPr>
            <w:tcW w:w="10938" w:type="dxa"/>
            <w:shd w:val="clear" w:color="auto" w:fill="auto"/>
          </w:tcPr>
          <w:p w:rsidR="00A535CF" w:rsidRPr="00FC79CB" w:rsidRDefault="001E7F20" w:rsidP="00160ECC">
            <w:pPr>
              <w:rPr>
                <w:rFonts w:cs="Calibri"/>
                <w:strike/>
                <w:rPrChange w:id="5713" w:author="USER" w:date="2012-09-05T13:57:00Z">
                  <w:rPr>
                    <w:rFonts w:cs="Calibri"/>
                  </w:rPr>
                </w:rPrChange>
              </w:rPr>
            </w:pPr>
            <w:r w:rsidRPr="001E7F20">
              <w:rPr>
                <w:rFonts w:cs="Calibri"/>
                <w:strike/>
                <w:rPrChange w:id="5714" w:author="USER" w:date="2012-09-05T13:57:00Z">
                  <w:rPr>
                    <w:rFonts w:cs="Calibri"/>
                    <w:color w:val="0000FF"/>
                    <w:u w:val="single"/>
                  </w:rPr>
                </w:rPrChange>
              </w:rPr>
              <w:t xml:space="preserve">During some periods of the weekdays and weekends traffic is light but predominantly passing along the arterial. There is little pedestrian activity and little side street and turning movement traffic. The left turn volumes are sufficiently light that they do not need protected turn phases to provide sufficiently capacity, and can normally be accommodated by permissive phases. There </w:t>
            </w:r>
            <w:proofErr w:type="gramStart"/>
            <w:r w:rsidRPr="001E7F20">
              <w:rPr>
                <w:rFonts w:cs="Calibri"/>
                <w:strike/>
                <w:rPrChange w:id="5715" w:author="USER" w:date="2012-09-05T13:57:00Z">
                  <w:rPr>
                    <w:rFonts w:cs="Calibri"/>
                    <w:color w:val="0000FF"/>
                    <w:u w:val="single"/>
                  </w:rPr>
                </w:rPrChange>
              </w:rPr>
              <w:t>is  a</w:t>
            </w:r>
            <w:proofErr w:type="gramEnd"/>
            <w:r w:rsidRPr="001E7F20">
              <w:rPr>
                <w:rFonts w:cs="Calibri"/>
                <w:strike/>
                <w:rPrChange w:id="5716" w:author="USER" w:date="2012-09-05T13:57:00Z">
                  <w:rPr>
                    <w:rFonts w:cs="Calibri"/>
                    <w:color w:val="0000FF"/>
                    <w:u w:val="single"/>
                  </w:rPr>
                </w:rPrChange>
              </w:rPr>
              <w:t xml:space="preserve"> resonant cycle length of 45 seconds that will provide two-way coordination when the </w:t>
            </w:r>
            <w:r w:rsidRPr="001E7F20">
              <w:rPr>
                <w:rFonts w:cs="Calibri"/>
                <w:strike/>
                <w:rPrChange w:id="5717" w:author="USER" w:date="2012-09-05T13:57:00Z">
                  <w:rPr>
                    <w:rFonts w:cs="Calibri"/>
                    <w:color w:val="0000FF"/>
                    <w:u w:val="single"/>
                  </w:rPr>
                </w:rPrChange>
              </w:rPr>
              <w:lastRenderedPageBreak/>
              <w:t>protected left turn phases are omitted.</w:t>
            </w:r>
          </w:p>
        </w:tc>
      </w:tr>
      <w:tr w:rsidR="00A535CF" w:rsidTr="00A535CF">
        <w:tc>
          <w:tcPr>
            <w:tcW w:w="2040" w:type="dxa"/>
            <w:shd w:val="clear" w:color="auto" w:fill="auto"/>
          </w:tcPr>
          <w:p w:rsidR="00A535CF" w:rsidRPr="00FC79CB" w:rsidRDefault="001E7F20" w:rsidP="00160ECC">
            <w:pPr>
              <w:rPr>
                <w:rFonts w:cs="Calibri"/>
                <w:strike/>
                <w:rPrChange w:id="5718" w:author="USER" w:date="2012-09-05T13:57:00Z">
                  <w:rPr>
                    <w:rFonts w:cs="Calibri"/>
                  </w:rPr>
                </w:rPrChange>
              </w:rPr>
            </w:pPr>
            <w:r w:rsidRPr="001E7F20">
              <w:rPr>
                <w:rFonts w:cs="Calibri"/>
                <w:strike/>
                <w:rPrChange w:id="5719" w:author="USER" w:date="2012-09-05T13:57:00Z">
                  <w:rPr>
                    <w:rFonts w:cs="Calibri"/>
                    <w:color w:val="0000FF"/>
                    <w:u w:val="single"/>
                  </w:rPr>
                </w:rPrChange>
              </w:rPr>
              <w:lastRenderedPageBreak/>
              <w:t>8.5.1.3</w:t>
            </w:r>
          </w:p>
        </w:tc>
        <w:tc>
          <w:tcPr>
            <w:tcW w:w="10938" w:type="dxa"/>
            <w:shd w:val="clear" w:color="auto" w:fill="auto"/>
          </w:tcPr>
          <w:p w:rsidR="00A535CF" w:rsidRPr="00FC79CB" w:rsidRDefault="001E7F20" w:rsidP="00160ECC">
            <w:pPr>
              <w:pStyle w:val="Heading4"/>
              <w:rPr>
                <w:strike/>
                <w:rPrChange w:id="5720" w:author="USER" w:date="2012-09-05T13:57:00Z">
                  <w:rPr/>
                </w:rPrChange>
              </w:rPr>
            </w:pPr>
            <w:r w:rsidRPr="001E7F20">
              <w:rPr>
                <w:strike/>
                <w:rPrChange w:id="5721" w:author="USER" w:date="2012-09-05T13:57:00Z">
                  <w:rPr>
                    <w:color w:val="0000FF"/>
                    <w:u w:val="single"/>
                  </w:rPr>
                </w:rPrChange>
              </w:rPr>
              <w:t xml:space="preserve">8.5.1.3 </w:t>
            </w:r>
            <w:r w:rsidRPr="001E7F20">
              <w:rPr>
                <w:b w:val="0"/>
                <w:bCs w:val="0"/>
                <w:strike/>
                <w:rPrChange w:id="5722" w:author="USER" w:date="2012-09-05T13:57:00Z">
                  <w:rPr>
                    <w:b w:val="0"/>
                    <w:bCs w:val="0"/>
                    <w:color w:val="0000FF"/>
                    <w:u w:val="single"/>
                  </w:rPr>
                </w:rPrChange>
              </w:rPr>
              <w:tab/>
              <w:t xml:space="preserve">Operational objectives </w:t>
            </w:r>
          </w:p>
        </w:tc>
      </w:tr>
      <w:tr w:rsidR="00A535CF" w:rsidTr="00A535CF">
        <w:tc>
          <w:tcPr>
            <w:tcW w:w="2040" w:type="dxa"/>
            <w:shd w:val="clear" w:color="auto" w:fill="auto"/>
          </w:tcPr>
          <w:p w:rsidR="00A535CF" w:rsidRPr="00FC79CB" w:rsidRDefault="001E7F20" w:rsidP="00160ECC">
            <w:pPr>
              <w:rPr>
                <w:rFonts w:cs="Calibri"/>
                <w:strike/>
                <w:rPrChange w:id="5723" w:author="USER" w:date="2012-09-05T13:57:00Z">
                  <w:rPr>
                    <w:rFonts w:cs="Calibri"/>
                  </w:rPr>
                </w:rPrChange>
              </w:rPr>
            </w:pPr>
            <w:r w:rsidRPr="001E7F20">
              <w:rPr>
                <w:rFonts w:cs="Calibri"/>
                <w:strike/>
                <w:rPrChange w:id="5724" w:author="USER" w:date="2012-09-05T13:57:00Z">
                  <w:rPr>
                    <w:rFonts w:cs="Calibri"/>
                    <w:color w:val="0000FF"/>
                    <w:u w:val="single"/>
                  </w:rPr>
                </w:rPrChange>
              </w:rPr>
              <w:t>8.5.1.3.0-1</w:t>
            </w:r>
          </w:p>
        </w:tc>
        <w:tc>
          <w:tcPr>
            <w:tcW w:w="10938" w:type="dxa"/>
            <w:shd w:val="clear" w:color="auto" w:fill="auto"/>
          </w:tcPr>
          <w:p w:rsidR="00A535CF" w:rsidRPr="00FC79CB" w:rsidRDefault="001E7F20" w:rsidP="00160ECC">
            <w:pPr>
              <w:rPr>
                <w:rFonts w:cs="Calibri"/>
                <w:strike/>
                <w:rPrChange w:id="5725" w:author="USER" w:date="2012-09-05T13:57:00Z">
                  <w:rPr>
                    <w:rFonts w:cs="Calibri"/>
                  </w:rPr>
                </w:rPrChange>
              </w:rPr>
            </w:pPr>
            <w:r w:rsidRPr="001E7F20">
              <w:rPr>
                <w:rFonts w:cs="Calibri"/>
                <w:strike/>
                <w:rPrChange w:id="5726" w:author="USER" w:date="2012-09-05T13:57:00Z">
                  <w:rPr>
                    <w:rFonts w:cs="Calibri"/>
                    <w:color w:val="0000FF"/>
                    <w:u w:val="single"/>
                  </w:rPr>
                </w:rPrChange>
              </w:rPr>
              <w:t>The operational objectives for this condition are to:</w:t>
            </w:r>
          </w:p>
        </w:tc>
      </w:tr>
      <w:tr w:rsidR="00A535CF" w:rsidTr="00A535CF">
        <w:tc>
          <w:tcPr>
            <w:tcW w:w="2040" w:type="dxa"/>
            <w:shd w:val="clear" w:color="auto" w:fill="auto"/>
          </w:tcPr>
          <w:p w:rsidR="00A535CF" w:rsidRPr="00FC79CB" w:rsidRDefault="001E7F20" w:rsidP="00160ECC">
            <w:pPr>
              <w:rPr>
                <w:rFonts w:cs="Calibri"/>
                <w:strike/>
                <w:rPrChange w:id="5727" w:author="USER" w:date="2012-09-05T13:57:00Z">
                  <w:rPr>
                    <w:rFonts w:cs="Calibri"/>
                  </w:rPr>
                </w:rPrChange>
              </w:rPr>
            </w:pPr>
            <w:r w:rsidRPr="001E7F20">
              <w:rPr>
                <w:rFonts w:cs="Calibri"/>
                <w:strike/>
                <w:rPrChange w:id="5728" w:author="USER" w:date="2012-09-05T13:57:00Z">
                  <w:rPr>
                    <w:rFonts w:cs="Calibri"/>
                    <w:color w:val="0000FF"/>
                    <w:u w:val="single"/>
                  </w:rPr>
                </w:rPrChange>
              </w:rPr>
              <w:t>8.5.1.3.0-2</w:t>
            </w:r>
          </w:p>
        </w:tc>
        <w:tc>
          <w:tcPr>
            <w:tcW w:w="10938" w:type="dxa"/>
            <w:shd w:val="clear" w:color="auto" w:fill="auto"/>
          </w:tcPr>
          <w:p w:rsidR="00A535CF" w:rsidRPr="00FC79CB" w:rsidRDefault="001E7F20" w:rsidP="00160ECC">
            <w:pPr>
              <w:rPr>
                <w:rFonts w:cs="Calibri"/>
                <w:strike/>
                <w:rPrChange w:id="5729" w:author="USER" w:date="2012-09-05T13:57:00Z">
                  <w:rPr>
                    <w:rFonts w:cs="Calibri"/>
                  </w:rPr>
                </w:rPrChange>
              </w:rPr>
            </w:pPr>
            <w:r w:rsidRPr="001E7F20">
              <w:rPr>
                <w:rFonts w:ascii="Symbol" w:hAnsi="Symbol" w:cs="Symbol"/>
                <w:strike/>
                <w:rPrChange w:id="5730" w:author="USER" w:date="2012-09-05T13:57:00Z">
                  <w:rPr>
                    <w:rFonts w:ascii="Symbol" w:hAnsi="Symbol" w:cs="Symbol"/>
                    <w:color w:val="0000FF"/>
                    <w:u w:val="single"/>
                  </w:rPr>
                </w:rPrChange>
              </w:rPr>
              <w:t></w:t>
            </w:r>
            <w:r w:rsidRPr="001E7F20">
              <w:rPr>
                <w:rFonts w:ascii="Symbol" w:hAnsi="Symbol" w:cs="Symbol"/>
                <w:strike/>
                <w:rPrChange w:id="5731" w:author="USER" w:date="2012-09-05T13:57:00Z">
                  <w:rPr>
                    <w:rFonts w:ascii="Symbol" w:hAnsi="Symbol" w:cs="Symbol"/>
                    <w:color w:val="0000FF"/>
                    <w:u w:val="single"/>
                  </w:rPr>
                </w:rPrChange>
              </w:rPr>
              <w:tab/>
            </w:r>
            <w:r w:rsidRPr="001E7F20">
              <w:rPr>
                <w:rFonts w:cs="Calibri"/>
                <w:strike/>
                <w:rPrChange w:id="5732" w:author="USER" w:date="2012-09-05T13:57:00Z">
                  <w:rPr>
                    <w:rFonts w:cs="Calibri"/>
                    <w:color w:val="0000FF"/>
                    <w:u w:val="single"/>
                  </w:rPr>
                </w:rPrChange>
              </w:rPr>
              <w:t>Provide smooth flow along Broadway; and</w:t>
            </w:r>
          </w:p>
        </w:tc>
      </w:tr>
      <w:tr w:rsidR="00A535CF" w:rsidTr="00A535CF">
        <w:tc>
          <w:tcPr>
            <w:tcW w:w="2040" w:type="dxa"/>
            <w:shd w:val="clear" w:color="auto" w:fill="auto"/>
          </w:tcPr>
          <w:p w:rsidR="00A535CF" w:rsidRPr="00FC79CB" w:rsidRDefault="001E7F20" w:rsidP="00160ECC">
            <w:pPr>
              <w:rPr>
                <w:rFonts w:cs="Calibri"/>
                <w:strike/>
                <w:rPrChange w:id="5733" w:author="USER" w:date="2012-09-05T13:57:00Z">
                  <w:rPr>
                    <w:rFonts w:cs="Calibri"/>
                  </w:rPr>
                </w:rPrChange>
              </w:rPr>
            </w:pPr>
            <w:r w:rsidRPr="001E7F20">
              <w:rPr>
                <w:rFonts w:cs="Calibri"/>
                <w:strike/>
                <w:rPrChange w:id="5734" w:author="USER" w:date="2012-09-05T13:57:00Z">
                  <w:rPr>
                    <w:rFonts w:cs="Calibri"/>
                    <w:color w:val="0000FF"/>
                    <w:u w:val="single"/>
                  </w:rPr>
                </w:rPrChange>
              </w:rPr>
              <w:t>8.5.1.3.0-3</w:t>
            </w:r>
          </w:p>
        </w:tc>
        <w:tc>
          <w:tcPr>
            <w:tcW w:w="10938" w:type="dxa"/>
            <w:shd w:val="clear" w:color="auto" w:fill="auto"/>
          </w:tcPr>
          <w:p w:rsidR="00A535CF" w:rsidRPr="00FC79CB" w:rsidRDefault="001E7F20" w:rsidP="00160ECC">
            <w:pPr>
              <w:rPr>
                <w:rFonts w:cs="Calibri"/>
                <w:strike/>
                <w:rPrChange w:id="5735" w:author="USER" w:date="2012-09-05T13:57:00Z">
                  <w:rPr>
                    <w:rFonts w:cs="Calibri"/>
                  </w:rPr>
                </w:rPrChange>
              </w:rPr>
            </w:pPr>
            <w:r w:rsidRPr="001E7F20">
              <w:rPr>
                <w:rFonts w:ascii="Symbol" w:hAnsi="Symbol" w:cs="Symbol"/>
                <w:strike/>
                <w:rPrChange w:id="5736" w:author="USER" w:date="2012-09-05T13:57:00Z">
                  <w:rPr>
                    <w:rFonts w:ascii="Symbol" w:hAnsi="Symbol" w:cs="Symbol"/>
                    <w:color w:val="0000FF"/>
                    <w:u w:val="single"/>
                  </w:rPr>
                </w:rPrChange>
              </w:rPr>
              <w:t></w:t>
            </w:r>
            <w:r w:rsidRPr="001E7F20">
              <w:rPr>
                <w:rFonts w:ascii="Symbol" w:hAnsi="Symbol" w:cs="Symbol"/>
                <w:strike/>
                <w:rPrChange w:id="5737" w:author="USER" w:date="2012-09-05T13:57:00Z">
                  <w:rPr>
                    <w:rFonts w:ascii="Symbol" w:hAnsi="Symbol" w:cs="Symbol"/>
                    <w:color w:val="0000FF"/>
                    <w:u w:val="single"/>
                  </w:rPr>
                </w:rPrChange>
              </w:rPr>
              <w:tab/>
            </w:r>
            <w:r w:rsidRPr="001E7F20">
              <w:rPr>
                <w:rFonts w:cs="Calibri"/>
                <w:strike/>
                <w:rPrChange w:id="5738" w:author="USER" w:date="2012-09-05T13:57:00Z">
                  <w:rPr>
                    <w:rFonts w:cs="Calibri"/>
                    <w:color w:val="0000FF"/>
                    <w:u w:val="single"/>
                  </w:rPr>
                </w:rPrChange>
              </w:rPr>
              <w:t>Provide signal timing that prevents phase failures at all intersections.</w:t>
            </w:r>
          </w:p>
        </w:tc>
      </w:tr>
      <w:tr w:rsidR="00A535CF" w:rsidTr="00A535CF">
        <w:tc>
          <w:tcPr>
            <w:tcW w:w="2040" w:type="dxa"/>
            <w:shd w:val="clear" w:color="auto" w:fill="auto"/>
          </w:tcPr>
          <w:p w:rsidR="00A535CF" w:rsidRPr="00FC79CB" w:rsidRDefault="001E7F20" w:rsidP="00160ECC">
            <w:pPr>
              <w:tabs>
                <w:tab w:val="center" w:pos="4680"/>
                <w:tab w:val="right" w:pos="9360"/>
              </w:tabs>
              <w:rPr>
                <w:rFonts w:cs="Calibri"/>
                <w:strike/>
                <w:rPrChange w:id="5739" w:author="USER" w:date="2012-09-05T13:57:00Z">
                  <w:rPr>
                    <w:rFonts w:cs="Calibri"/>
                  </w:rPr>
                </w:rPrChange>
              </w:rPr>
            </w:pPr>
            <w:r w:rsidRPr="001E7F20">
              <w:rPr>
                <w:rFonts w:cs="Calibri"/>
                <w:strike/>
                <w:rPrChange w:id="5740" w:author="USER" w:date="2012-09-05T13:57:00Z">
                  <w:rPr>
                    <w:rFonts w:cs="Calibri"/>
                    <w:color w:val="0000FF"/>
                    <w:u w:val="single"/>
                  </w:rPr>
                </w:rPrChange>
              </w:rPr>
              <w:t>8.5.1.4</w:t>
            </w:r>
          </w:p>
        </w:tc>
        <w:tc>
          <w:tcPr>
            <w:tcW w:w="10938" w:type="dxa"/>
            <w:shd w:val="clear" w:color="auto" w:fill="auto"/>
          </w:tcPr>
          <w:p w:rsidR="00A535CF" w:rsidRPr="00FC79CB" w:rsidRDefault="001E7F20" w:rsidP="00160ECC">
            <w:pPr>
              <w:pStyle w:val="Heading4"/>
              <w:tabs>
                <w:tab w:val="center" w:pos="4680"/>
                <w:tab w:val="right" w:pos="9360"/>
              </w:tabs>
              <w:rPr>
                <w:strike/>
                <w:rPrChange w:id="5741" w:author="USER" w:date="2012-09-05T13:57:00Z">
                  <w:rPr/>
                </w:rPrChange>
              </w:rPr>
            </w:pPr>
            <w:r w:rsidRPr="001E7F20">
              <w:rPr>
                <w:strike/>
                <w:rPrChange w:id="5742" w:author="USER" w:date="2012-09-05T13:57:00Z">
                  <w:rPr>
                    <w:color w:val="0000FF"/>
                    <w:u w:val="single"/>
                  </w:rPr>
                </w:rPrChange>
              </w:rPr>
              <w:t xml:space="preserve">8.5.1.4 </w:t>
            </w:r>
            <w:r w:rsidRPr="001E7F20">
              <w:rPr>
                <w:b w:val="0"/>
                <w:bCs w:val="0"/>
                <w:strike/>
                <w:rPrChange w:id="5743" w:author="USER" w:date="2012-09-05T13:57:00Z">
                  <w:rPr>
                    <w:b w:val="0"/>
                    <w:bCs w:val="0"/>
                    <w:color w:val="0000FF"/>
                    <w:u w:val="single"/>
                  </w:rPr>
                </w:rPrChange>
              </w:rPr>
              <w:tab/>
              <w:t>Coordination and signal timing strategies</w:t>
            </w:r>
          </w:p>
        </w:tc>
      </w:tr>
      <w:tr w:rsidR="00A535CF" w:rsidTr="00A535CF">
        <w:tc>
          <w:tcPr>
            <w:tcW w:w="2040" w:type="dxa"/>
            <w:shd w:val="clear" w:color="auto" w:fill="auto"/>
          </w:tcPr>
          <w:p w:rsidR="00F85502" w:rsidRPr="00FC79CB" w:rsidRDefault="001E7F20" w:rsidP="00160ECC">
            <w:pPr>
              <w:rPr>
                <w:ins w:id="5744" w:author="Windows User" w:date="2012-09-02T08:48:00Z"/>
                <w:rFonts w:cs="Calibri"/>
                <w:strike/>
                <w:rPrChange w:id="5745" w:author="USER" w:date="2012-09-05T13:57:00Z">
                  <w:rPr>
                    <w:ins w:id="5746" w:author="Windows User" w:date="2012-09-02T08:48:00Z"/>
                    <w:rFonts w:cs="Calibri"/>
                  </w:rPr>
                </w:rPrChange>
              </w:rPr>
            </w:pPr>
            <w:r w:rsidRPr="001E7F20">
              <w:rPr>
                <w:rFonts w:cs="Calibri"/>
                <w:strike/>
                <w:rPrChange w:id="5747" w:author="USER" w:date="2012-09-05T13:57:00Z">
                  <w:rPr>
                    <w:rFonts w:cs="Calibri"/>
                    <w:color w:val="0000FF"/>
                    <w:u w:val="single"/>
                  </w:rPr>
                </w:rPrChange>
              </w:rPr>
              <w:t>8.5.1.4.0-1</w:t>
            </w:r>
          </w:p>
          <w:p w:rsidR="00AE66C2" w:rsidRDefault="00AE66C2">
            <w:pPr>
              <w:jc w:val="right"/>
              <w:rPr>
                <w:rFonts w:cs="Calibri"/>
                <w:strike/>
                <w:rPrChange w:id="5748" w:author="USER" w:date="2012-09-05T13:57:00Z">
                  <w:rPr>
                    <w:rFonts w:cs="Calibri"/>
                  </w:rPr>
                </w:rPrChange>
              </w:rPr>
              <w:pPrChange w:id="5749" w:author="Windows User" w:date="2012-09-02T08:48:00Z">
                <w:pPr/>
              </w:pPrChange>
            </w:pPr>
          </w:p>
        </w:tc>
        <w:tc>
          <w:tcPr>
            <w:tcW w:w="10938" w:type="dxa"/>
            <w:shd w:val="clear" w:color="auto" w:fill="auto"/>
          </w:tcPr>
          <w:p w:rsidR="00A535CF" w:rsidRPr="00FC79CB" w:rsidRDefault="001E7F20" w:rsidP="00160ECC">
            <w:pPr>
              <w:rPr>
                <w:rFonts w:cs="Calibri"/>
                <w:strike/>
                <w:rPrChange w:id="5750" w:author="USER" w:date="2012-09-05T13:57:00Z">
                  <w:rPr>
                    <w:rFonts w:cs="Calibri"/>
                  </w:rPr>
                </w:rPrChange>
              </w:rPr>
            </w:pPr>
            <w:r w:rsidRPr="001E7F20">
              <w:rPr>
                <w:rFonts w:cs="Calibri"/>
                <w:strike/>
                <w:rPrChange w:id="5751" w:author="USER" w:date="2012-09-05T13:57:00Z">
                  <w:rPr>
                    <w:rFonts w:cs="Calibri"/>
                    <w:color w:val="0000FF"/>
                    <w:u w:val="single"/>
                  </w:rPr>
                </w:rPrChange>
              </w:rPr>
              <w:t>The coordination approach for this condition is to provide progression along the arterial, maximizing bandwidth while providing two-way coordination.  The timing strategies applied to do this are:</w:t>
            </w:r>
          </w:p>
          <w:p w:rsidR="00A535CF" w:rsidRPr="00FC79CB" w:rsidRDefault="001E7F20" w:rsidP="00160ECC">
            <w:pPr>
              <w:rPr>
                <w:rFonts w:cs="Calibri"/>
                <w:strike/>
                <w:rPrChange w:id="5752" w:author="USER" w:date="2012-09-05T13:57:00Z">
                  <w:rPr>
                    <w:rFonts w:cs="Calibri"/>
                  </w:rPr>
                </w:rPrChange>
              </w:rPr>
            </w:pPr>
            <w:r w:rsidRPr="001E7F20">
              <w:rPr>
                <w:rFonts w:ascii="Symbol" w:hAnsi="Symbol" w:cs="Symbol"/>
                <w:strike/>
                <w:rPrChange w:id="5753" w:author="USER" w:date="2012-09-05T13:57:00Z">
                  <w:rPr>
                    <w:rFonts w:ascii="Symbol" w:hAnsi="Symbol" w:cs="Symbol"/>
                    <w:color w:val="0000FF"/>
                    <w:u w:val="single"/>
                  </w:rPr>
                </w:rPrChange>
              </w:rPr>
              <w:t></w:t>
            </w:r>
            <w:r w:rsidRPr="001E7F20">
              <w:rPr>
                <w:rFonts w:ascii="Symbol" w:hAnsi="Symbol" w:cs="Symbol"/>
                <w:strike/>
                <w:rPrChange w:id="5754" w:author="USER" w:date="2012-09-05T13:57:00Z">
                  <w:rPr>
                    <w:rFonts w:ascii="Symbol" w:hAnsi="Symbol" w:cs="Symbol"/>
                    <w:color w:val="0000FF"/>
                    <w:u w:val="single"/>
                  </w:rPr>
                </w:rPrChange>
              </w:rPr>
              <w:tab/>
            </w:r>
            <w:r w:rsidRPr="001E7F20">
              <w:rPr>
                <w:rFonts w:cs="Calibri"/>
                <w:strike/>
                <w:rPrChange w:id="5755" w:author="USER" w:date="2012-09-05T13:57:00Z">
                  <w:rPr>
                    <w:rFonts w:cs="Calibri"/>
                    <w:color w:val="0000FF"/>
                    <w:u w:val="single"/>
                  </w:rPr>
                </w:rPrChange>
              </w:rPr>
              <w:t>At each intersection, provide sufficient time to serve all turning and side street traffic without phase failures;</w:t>
            </w:r>
          </w:p>
          <w:p w:rsidR="00A535CF" w:rsidRPr="00FC79CB" w:rsidRDefault="001E7F20" w:rsidP="00160ECC">
            <w:pPr>
              <w:rPr>
                <w:rFonts w:cs="Calibri"/>
                <w:strike/>
                <w:rPrChange w:id="5756" w:author="USER" w:date="2012-09-05T13:57:00Z">
                  <w:rPr>
                    <w:rFonts w:cs="Calibri"/>
                  </w:rPr>
                </w:rPrChange>
              </w:rPr>
            </w:pPr>
            <w:r w:rsidRPr="001E7F20">
              <w:rPr>
                <w:rFonts w:ascii="Symbol" w:hAnsi="Symbol" w:cs="Symbol"/>
                <w:strike/>
                <w:rPrChange w:id="5757" w:author="USER" w:date="2012-09-05T13:57:00Z">
                  <w:rPr>
                    <w:rFonts w:ascii="Symbol" w:hAnsi="Symbol" w:cs="Symbol"/>
                    <w:color w:val="0000FF"/>
                    <w:u w:val="single"/>
                  </w:rPr>
                </w:rPrChange>
              </w:rPr>
              <w:t></w:t>
            </w:r>
            <w:r w:rsidRPr="001E7F20">
              <w:rPr>
                <w:rFonts w:ascii="Symbol" w:hAnsi="Symbol" w:cs="Symbol"/>
                <w:strike/>
                <w:rPrChange w:id="5758" w:author="USER" w:date="2012-09-05T13:57:00Z">
                  <w:rPr>
                    <w:rFonts w:ascii="Symbol" w:hAnsi="Symbol" w:cs="Symbol"/>
                    <w:color w:val="0000FF"/>
                    <w:u w:val="single"/>
                  </w:rPr>
                </w:rPrChange>
              </w:rPr>
              <w:tab/>
            </w:r>
            <w:r w:rsidRPr="001E7F20">
              <w:rPr>
                <w:rFonts w:cs="Calibri"/>
                <w:strike/>
                <w:rPrChange w:id="5759" w:author="USER" w:date="2012-09-05T13:57:00Z">
                  <w:rPr>
                    <w:rFonts w:cs="Calibri"/>
                    <w:color w:val="0000FF"/>
                    <w:u w:val="single"/>
                  </w:rPr>
                </w:rPrChange>
              </w:rPr>
              <w:t>At each intersection, select phase times (or offsets) that provide smooth flow along the arterial in both directions;</w:t>
            </w:r>
          </w:p>
          <w:p w:rsidR="00A535CF" w:rsidRPr="00FC79CB" w:rsidRDefault="001E7F20" w:rsidP="00160ECC">
            <w:pPr>
              <w:rPr>
                <w:rFonts w:cs="Calibri"/>
                <w:strike/>
                <w:rPrChange w:id="5760" w:author="USER" w:date="2012-09-05T13:57:00Z">
                  <w:rPr>
                    <w:rFonts w:cs="Calibri"/>
                  </w:rPr>
                </w:rPrChange>
              </w:rPr>
            </w:pPr>
            <w:r w:rsidRPr="001E7F20">
              <w:rPr>
                <w:rFonts w:ascii="Symbol" w:hAnsi="Symbol" w:cs="Symbol"/>
                <w:strike/>
                <w:rPrChange w:id="5761" w:author="USER" w:date="2012-09-05T13:57:00Z">
                  <w:rPr>
                    <w:rFonts w:ascii="Symbol" w:hAnsi="Symbol" w:cs="Symbol"/>
                    <w:color w:val="0000FF"/>
                    <w:u w:val="single"/>
                  </w:rPr>
                </w:rPrChange>
              </w:rPr>
              <w:t></w:t>
            </w:r>
            <w:r w:rsidRPr="001E7F20">
              <w:rPr>
                <w:rFonts w:ascii="Symbol" w:hAnsi="Symbol" w:cs="Symbol"/>
                <w:strike/>
                <w:rPrChange w:id="5762" w:author="USER" w:date="2012-09-05T13:57:00Z">
                  <w:rPr>
                    <w:rFonts w:ascii="Symbol" w:hAnsi="Symbol" w:cs="Symbol"/>
                    <w:color w:val="0000FF"/>
                    <w:u w:val="single"/>
                  </w:rPr>
                </w:rPrChange>
              </w:rPr>
              <w:tab/>
            </w:r>
            <w:r w:rsidRPr="001E7F20">
              <w:rPr>
                <w:rFonts w:cs="Calibri"/>
                <w:strike/>
                <w:rPrChange w:id="5763" w:author="USER" w:date="2012-09-05T13:57:00Z">
                  <w:rPr>
                    <w:rFonts w:cs="Calibri"/>
                    <w:color w:val="0000FF"/>
                    <w:u w:val="single"/>
                  </w:rPr>
                </w:rPrChange>
              </w:rPr>
              <w:t>At each intersection, omit protected turning phases to minimize the impact of occasional turning vehicles on other traffic;</w:t>
            </w:r>
          </w:p>
          <w:p w:rsidR="00A535CF" w:rsidRPr="00FC79CB" w:rsidRDefault="001E7F20" w:rsidP="00160ECC">
            <w:pPr>
              <w:rPr>
                <w:rFonts w:cs="Calibri"/>
                <w:strike/>
                <w:rPrChange w:id="5764" w:author="USER" w:date="2012-09-05T13:57:00Z">
                  <w:rPr>
                    <w:rFonts w:cs="Calibri"/>
                  </w:rPr>
                </w:rPrChange>
              </w:rPr>
            </w:pPr>
            <w:r w:rsidRPr="001E7F20">
              <w:rPr>
                <w:rFonts w:ascii="Symbol" w:hAnsi="Symbol" w:cs="Symbol"/>
                <w:strike/>
                <w:rPrChange w:id="5765" w:author="USER" w:date="2012-09-05T13:57:00Z">
                  <w:rPr>
                    <w:rFonts w:ascii="Symbol" w:hAnsi="Symbol" w:cs="Symbol"/>
                    <w:color w:val="0000FF"/>
                    <w:u w:val="single"/>
                  </w:rPr>
                </w:rPrChange>
              </w:rPr>
              <w:t></w:t>
            </w:r>
            <w:r w:rsidRPr="001E7F20">
              <w:rPr>
                <w:rFonts w:ascii="Symbol" w:hAnsi="Symbol" w:cs="Symbol"/>
                <w:strike/>
                <w:rPrChange w:id="5766" w:author="USER" w:date="2012-09-05T13:57:00Z">
                  <w:rPr>
                    <w:rFonts w:ascii="Symbol" w:hAnsi="Symbol" w:cs="Symbol"/>
                    <w:color w:val="0000FF"/>
                    <w:u w:val="single"/>
                  </w:rPr>
                </w:rPrChange>
              </w:rPr>
              <w:tab/>
            </w:r>
            <w:r w:rsidRPr="001E7F20">
              <w:rPr>
                <w:rFonts w:cs="Calibri"/>
                <w:strike/>
                <w:rPrChange w:id="5767" w:author="USER" w:date="2012-09-05T13:57:00Z">
                  <w:rPr>
                    <w:rFonts w:cs="Calibri"/>
                    <w:color w:val="0000FF"/>
                    <w:u w:val="single"/>
                  </w:rPr>
                </w:rPrChange>
              </w:rPr>
              <w:t>At each intersection, select phase times that will accommodate occasional use of pedestrian phases.</w:t>
            </w:r>
          </w:p>
        </w:tc>
      </w:tr>
      <w:tr w:rsidR="00A535CF" w:rsidTr="00A535CF">
        <w:tc>
          <w:tcPr>
            <w:tcW w:w="2040" w:type="dxa"/>
            <w:shd w:val="clear" w:color="auto" w:fill="auto"/>
          </w:tcPr>
          <w:p w:rsidR="00A535CF" w:rsidRPr="00FC79CB" w:rsidRDefault="001E7F20" w:rsidP="00160ECC">
            <w:pPr>
              <w:rPr>
                <w:rFonts w:cs="Calibri"/>
                <w:strike/>
                <w:rPrChange w:id="5768" w:author="USER" w:date="2012-09-05T13:57:00Z">
                  <w:rPr>
                    <w:rFonts w:cs="Calibri"/>
                  </w:rPr>
                </w:rPrChange>
              </w:rPr>
            </w:pPr>
            <w:r w:rsidRPr="001E7F20">
              <w:rPr>
                <w:rFonts w:cs="Calibri"/>
                <w:strike/>
                <w:rPrChange w:id="5769" w:author="USER" w:date="2012-09-05T13:57:00Z">
                  <w:rPr>
                    <w:rFonts w:cs="Calibri"/>
                    <w:color w:val="0000FF"/>
                    <w:u w:val="single"/>
                  </w:rPr>
                </w:rPrChange>
              </w:rPr>
              <w:t>8.5.1.5</w:t>
            </w:r>
          </w:p>
        </w:tc>
        <w:tc>
          <w:tcPr>
            <w:tcW w:w="10938" w:type="dxa"/>
            <w:shd w:val="clear" w:color="auto" w:fill="auto"/>
          </w:tcPr>
          <w:p w:rsidR="00A535CF" w:rsidRPr="00FC79CB" w:rsidRDefault="001E7F20" w:rsidP="00160ECC">
            <w:pPr>
              <w:pStyle w:val="Heading4"/>
              <w:rPr>
                <w:strike/>
                <w:rPrChange w:id="5770" w:author="USER" w:date="2012-09-05T13:57:00Z">
                  <w:rPr/>
                </w:rPrChange>
              </w:rPr>
            </w:pPr>
            <w:r w:rsidRPr="001E7F20">
              <w:rPr>
                <w:strike/>
                <w:rPrChange w:id="5771" w:author="USER" w:date="2012-09-05T13:57:00Z">
                  <w:rPr>
                    <w:color w:val="0000FF"/>
                    <w:u w:val="single"/>
                  </w:rPr>
                </w:rPrChange>
              </w:rPr>
              <w:t xml:space="preserve">8.5.1.5 </w:t>
            </w:r>
            <w:r w:rsidRPr="001E7F20">
              <w:rPr>
                <w:strike/>
                <w:rPrChange w:id="5772" w:author="USER" w:date="2012-09-05T13:57:00Z">
                  <w:rPr>
                    <w:color w:val="0000FF"/>
                    <w:u w:val="single"/>
                  </w:rPr>
                </w:rPrChange>
              </w:rPr>
              <w:tab/>
              <w:t>Summary of Operation</w:t>
            </w:r>
          </w:p>
        </w:tc>
      </w:tr>
      <w:tr w:rsidR="00A535CF" w:rsidTr="00A535CF">
        <w:tc>
          <w:tcPr>
            <w:tcW w:w="2040" w:type="dxa"/>
            <w:shd w:val="clear" w:color="auto" w:fill="auto"/>
          </w:tcPr>
          <w:p w:rsidR="00A535CF" w:rsidRPr="00FC79CB" w:rsidRDefault="001E7F20" w:rsidP="00160ECC">
            <w:pPr>
              <w:rPr>
                <w:rFonts w:cs="Calibri"/>
                <w:strike/>
                <w:rPrChange w:id="5773" w:author="USER" w:date="2012-09-05T13:57:00Z">
                  <w:rPr>
                    <w:rFonts w:cs="Calibri"/>
                  </w:rPr>
                </w:rPrChange>
              </w:rPr>
            </w:pPr>
            <w:r w:rsidRPr="001E7F20">
              <w:rPr>
                <w:rFonts w:cs="Calibri"/>
                <w:strike/>
                <w:rPrChange w:id="5774" w:author="USER" w:date="2012-09-05T13:57:00Z">
                  <w:rPr>
                    <w:rFonts w:cs="Calibri"/>
                    <w:color w:val="0000FF"/>
                    <w:u w:val="single"/>
                  </w:rPr>
                </w:rPrChange>
              </w:rPr>
              <w:t>8.5.1.5.0-1</w:t>
            </w:r>
          </w:p>
        </w:tc>
        <w:tc>
          <w:tcPr>
            <w:tcW w:w="10938" w:type="dxa"/>
            <w:shd w:val="clear" w:color="auto" w:fill="auto"/>
          </w:tcPr>
          <w:p w:rsidR="00A535CF" w:rsidRPr="00FC79CB" w:rsidRDefault="001E7F20" w:rsidP="00160ECC">
            <w:pPr>
              <w:rPr>
                <w:rFonts w:cs="Calibri"/>
                <w:strike/>
                <w:rPrChange w:id="5775" w:author="USER" w:date="2012-09-05T13:57:00Z">
                  <w:rPr>
                    <w:rFonts w:cs="Calibri"/>
                  </w:rPr>
                </w:rPrChange>
              </w:rPr>
            </w:pPr>
            <w:r w:rsidRPr="001E7F20">
              <w:rPr>
                <w:rFonts w:cs="Calibri"/>
                <w:strike/>
                <w:rPrChange w:id="5776" w:author="USER" w:date="2012-09-05T13:57:00Z">
                  <w:rPr>
                    <w:rFonts w:cs="Calibri"/>
                    <w:color w:val="0000FF"/>
                    <w:u w:val="single"/>
                  </w:rPr>
                </w:rPrChange>
              </w:rPr>
              <w:t>During light traffic conditions, protected left turn phases will be omitted and a cycle length of 45 seconds implemented. If traffic volumes decrease (such as during late nights), the 45 second cycle length and two-way coordination will be maintained unless the volumes fall below a minimum threshold, in which case the signals will be set to operate in free, vehicle-actuated mode. If traffic increases to the extent that it can no longer be accommodated within the 45 second cycle length, or left turning volumes can no longer be accommodated without the protected left turns, then a longer cycle length will be implemented and a new coordination strategy selected to match the current traffic conditions.</w:t>
            </w:r>
          </w:p>
        </w:tc>
      </w:tr>
      <w:tr w:rsidR="00A535CF" w:rsidTr="00A535CF">
        <w:tc>
          <w:tcPr>
            <w:tcW w:w="2040" w:type="dxa"/>
            <w:shd w:val="clear" w:color="auto" w:fill="auto"/>
          </w:tcPr>
          <w:p w:rsidR="00A535CF" w:rsidRPr="006B6959" w:rsidRDefault="001E7F20" w:rsidP="00160ECC">
            <w:pPr>
              <w:rPr>
                <w:rFonts w:cs="Calibri"/>
                <w:strike/>
                <w:rPrChange w:id="5777" w:author="USER" w:date="2012-09-04T09:52:00Z">
                  <w:rPr>
                    <w:rFonts w:cs="Calibri"/>
                  </w:rPr>
                </w:rPrChange>
              </w:rPr>
            </w:pPr>
            <w:r w:rsidRPr="001E7F20">
              <w:rPr>
                <w:rFonts w:cs="Calibri"/>
                <w:strike/>
                <w:rPrChange w:id="5778" w:author="USER" w:date="2012-09-04T09:52:00Z">
                  <w:rPr>
                    <w:rFonts w:cs="Calibri"/>
                    <w:color w:val="0000FF"/>
                    <w:u w:val="single"/>
                  </w:rPr>
                </w:rPrChange>
              </w:rPr>
              <w:t>8.6</w:t>
            </w:r>
          </w:p>
        </w:tc>
        <w:tc>
          <w:tcPr>
            <w:tcW w:w="10938" w:type="dxa"/>
            <w:shd w:val="clear" w:color="auto" w:fill="auto"/>
          </w:tcPr>
          <w:p w:rsidR="00A535CF" w:rsidRPr="006B6959" w:rsidRDefault="001E7F20" w:rsidP="00160ECC">
            <w:pPr>
              <w:pStyle w:val="Heading2"/>
              <w:rPr>
                <w:strike/>
                <w:rPrChange w:id="5779" w:author="USER" w:date="2012-09-04T09:52:00Z">
                  <w:rPr/>
                </w:rPrChange>
              </w:rPr>
            </w:pPr>
            <w:r w:rsidRPr="001E7F20">
              <w:rPr>
                <w:strike/>
                <w:rPrChange w:id="5780" w:author="USER" w:date="2012-09-04T09:52:00Z">
                  <w:rPr>
                    <w:color w:val="0000FF"/>
                    <w:u w:val="single"/>
                  </w:rPr>
                </w:rPrChange>
              </w:rPr>
              <w:t xml:space="preserve">8.6 </w:t>
            </w:r>
            <w:r w:rsidRPr="001E7F20">
              <w:rPr>
                <w:b w:val="0"/>
                <w:bCs w:val="0"/>
                <w:strike/>
                <w:rPrChange w:id="5781" w:author="USER" w:date="2012-09-04T09:52:00Z">
                  <w:rPr>
                    <w:b w:val="0"/>
                    <w:bCs w:val="0"/>
                    <w:color w:val="0000FF"/>
                    <w:u w:val="single"/>
                  </w:rPr>
                </w:rPrChange>
              </w:rPr>
              <w:tab/>
              <w:t>Demand affecting event</w:t>
            </w:r>
          </w:p>
        </w:tc>
      </w:tr>
      <w:tr w:rsidR="00A535CF" w:rsidTr="00A535CF">
        <w:tc>
          <w:tcPr>
            <w:tcW w:w="2040" w:type="dxa"/>
            <w:shd w:val="clear" w:color="auto" w:fill="auto"/>
          </w:tcPr>
          <w:p w:rsidR="00A535CF" w:rsidRPr="006B6959" w:rsidRDefault="001E7F20" w:rsidP="00160ECC">
            <w:pPr>
              <w:rPr>
                <w:rFonts w:cs="Calibri"/>
                <w:strike/>
                <w:rPrChange w:id="5782" w:author="USER" w:date="2012-09-04T09:52:00Z">
                  <w:rPr>
                    <w:rFonts w:cs="Calibri"/>
                  </w:rPr>
                </w:rPrChange>
              </w:rPr>
            </w:pPr>
            <w:r w:rsidRPr="001E7F20">
              <w:rPr>
                <w:rFonts w:cs="Calibri"/>
                <w:strike/>
                <w:rPrChange w:id="5783" w:author="USER" w:date="2012-09-04T09:52:00Z">
                  <w:rPr>
                    <w:rFonts w:cs="Calibri"/>
                    <w:color w:val="0000FF"/>
                    <w:u w:val="single"/>
                  </w:rPr>
                </w:rPrChange>
              </w:rPr>
              <w:t>8.6.1</w:t>
            </w:r>
          </w:p>
        </w:tc>
        <w:tc>
          <w:tcPr>
            <w:tcW w:w="10938" w:type="dxa"/>
            <w:shd w:val="clear" w:color="auto" w:fill="auto"/>
          </w:tcPr>
          <w:p w:rsidR="00A535CF" w:rsidRPr="006B6959" w:rsidRDefault="001E7F20" w:rsidP="00160ECC">
            <w:pPr>
              <w:pStyle w:val="Heading3"/>
              <w:rPr>
                <w:strike/>
                <w:rPrChange w:id="5784" w:author="USER" w:date="2012-09-04T09:52:00Z">
                  <w:rPr/>
                </w:rPrChange>
              </w:rPr>
            </w:pPr>
            <w:r w:rsidRPr="001E7F20">
              <w:rPr>
                <w:strike/>
                <w:rPrChange w:id="5785" w:author="USER" w:date="2012-09-04T09:52:00Z">
                  <w:rPr>
                    <w:color w:val="0000FF"/>
                    <w:u w:val="single"/>
                  </w:rPr>
                </w:rPrChange>
              </w:rPr>
              <w:t xml:space="preserve">8.6.1 </w:t>
            </w:r>
            <w:r w:rsidRPr="001E7F20">
              <w:rPr>
                <w:b w:val="0"/>
                <w:bCs w:val="0"/>
                <w:strike/>
                <w:rPrChange w:id="5786" w:author="USER" w:date="2012-09-04T09:52:00Z">
                  <w:rPr>
                    <w:b w:val="0"/>
                    <w:bCs w:val="0"/>
                    <w:color w:val="0000FF"/>
                    <w:u w:val="single"/>
                  </w:rPr>
                </w:rPrChange>
              </w:rPr>
              <w:tab/>
              <w:t xml:space="preserve">High travel day (e.g., Mothers' Day, </w:t>
            </w:r>
            <w:proofErr w:type="spellStart"/>
            <w:r w:rsidRPr="001E7F20">
              <w:rPr>
                <w:b w:val="0"/>
                <w:bCs w:val="0"/>
                <w:strike/>
                <w:rPrChange w:id="5787" w:author="USER" w:date="2012-09-04T09:52:00Z">
                  <w:rPr>
                    <w:b w:val="0"/>
                    <w:bCs w:val="0"/>
                    <w:color w:val="0000FF"/>
                    <w:u w:val="single"/>
                  </w:rPr>
                </w:rPrChange>
              </w:rPr>
              <w:t>Superbowl</w:t>
            </w:r>
            <w:proofErr w:type="spellEnd"/>
            <w:r w:rsidRPr="001E7F20">
              <w:rPr>
                <w:b w:val="0"/>
                <w:bCs w:val="0"/>
                <w:strike/>
                <w:rPrChange w:id="5788" w:author="USER" w:date="2012-09-04T09:52:00Z">
                  <w:rPr>
                    <w:b w:val="0"/>
                    <w:bCs w:val="0"/>
                    <w:color w:val="0000FF"/>
                    <w:u w:val="single"/>
                  </w:rPr>
                </w:rPrChange>
              </w:rPr>
              <w:t>)</w:t>
            </w:r>
          </w:p>
        </w:tc>
      </w:tr>
      <w:tr w:rsidR="00A535CF" w:rsidTr="00A535CF">
        <w:tc>
          <w:tcPr>
            <w:tcW w:w="2040" w:type="dxa"/>
            <w:shd w:val="clear" w:color="auto" w:fill="auto"/>
          </w:tcPr>
          <w:p w:rsidR="00A535CF" w:rsidRPr="006B6959" w:rsidRDefault="001E7F20" w:rsidP="00160ECC">
            <w:pPr>
              <w:rPr>
                <w:rFonts w:cs="Calibri"/>
                <w:strike/>
                <w:rPrChange w:id="5789" w:author="USER" w:date="2012-09-04T09:52:00Z">
                  <w:rPr>
                    <w:rFonts w:cs="Calibri"/>
                  </w:rPr>
                </w:rPrChange>
              </w:rPr>
            </w:pPr>
            <w:r w:rsidRPr="001E7F20">
              <w:rPr>
                <w:rFonts w:cs="Calibri"/>
                <w:strike/>
                <w:rPrChange w:id="5790" w:author="USER" w:date="2012-09-04T09:52:00Z">
                  <w:rPr>
                    <w:rFonts w:cs="Calibri"/>
                    <w:color w:val="0000FF"/>
                    <w:u w:val="single"/>
                  </w:rPr>
                </w:rPrChange>
              </w:rPr>
              <w:t>8.6.1.0-1</w:t>
            </w:r>
          </w:p>
        </w:tc>
        <w:tc>
          <w:tcPr>
            <w:tcW w:w="10938" w:type="dxa"/>
            <w:shd w:val="clear" w:color="auto" w:fill="auto"/>
          </w:tcPr>
          <w:p w:rsidR="00A535CF" w:rsidRPr="006B6959" w:rsidRDefault="001E7F20" w:rsidP="00160ECC">
            <w:pPr>
              <w:rPr>
                <w:rFonts w:cs="Calibri"/>
                <w:strike/>
                <w:rPrChange w:id="5791" w:author="USER" w:date="2012-09-04T09:52:00Z">
                  <w:rPr>
                    <w:rFonts w:cs="Calibri"/>
                  </w:rPr>
                </w:rPrChange>
              </w:rPr>
            </w:pPr>
            <w:r w:rsidRPr="001E7F20">
              <w:rPr>
                <w:rFonts w:cs="Calibri"/>
                <w:strike/>
                <w:rPrChange w:id="5792" w:author="USER" w:date="2012-09-04T09:52:00Z">
                  <w:rPr>
                    <w:rFonts w:cs="Calibri"/>
                    <w:color w:val="0000FF"/>
                    <w:u w:val="single"/>
                  </w:rPr>
                </w:rPrChange>
              </w:rPr>
              <w:t xml:space="preserve">During periods of major activity within or close to the ASCT's area of operation, the traffic characteristics are often </w:t>
            </w:r>
            <w:r w:rsidRPr="001E7F20">
              <w:rPr>
                <w:rFonts w:cs="Calibri"/>
                <w:strike/>
                <w:rPrChange w:id="5793" w:author="USER" w:date="2012-09-04T09:52:00Z">
                  <w:rPr>
                    <w:rFonts w:cs="Calibri"/>
                    <w:color w:val="0000FF"/>
                    <w:u w:val="single"/>
                  </w:rPr>
                </w:rPrChange>
              </w:rPr>
              <w:lastRenderedPageBreak/>
              <w:t>similar to the peak periods, either oversaturated or unsaturated.  The system will behave in a similar fashion to those periods, and the detection system will determine whether unsaturated or oversaturated conditions prevail.  If there is heavily directional traffic before or after the activity, the system will determine the predominant direction and coordinate accordingly, with an appropriate cycle length and offset.  If the event traffic is not as heavy as peak hours, but the traffic on the corridor is still highly directional, then the system will recognize this and provide coordination predominantly in the heaviest direction, even though the cycle length may be similar to business hours (with balanced flows) cycle lengths.</w:t>
            </w:r>
          </w:p>
          <w:p w:rsidR="00A535CF" w:rsidRPr="006B6959" w:rsidRDefault="00A535CF" w:rsidP="00160ECC">
            <w:pPr>
              <w:rPr>
                <w:rFonts w:cs="Calibri"/>
                <w:strike/>
                <w:rPrChange w:id="5794" w:author="USER" w:date="2012-09-04T09:52:00Z">
                  <w:rPr>
                    <w:rFonts w:cs="Calibri"/>
                  </w:rPr>
                </w:rPrChange>
              </w:rPr>
            </w:pPr>
          </w:p>
          <w:p w:rsidR="00A535CF" w:rsidRPr="006B6959" w:rsidRDefault="001E7F20" w:rsidP="00160ECC">
            <w:pPr>
              <w:rPr>
                <w:rFonts w:cs="Calibri"/>
                <w:strike/>
                <w:rPrChange w:id="5795" w:author="USER" w:date="2012-09-04T09:52:00Z">
                  <w:rPr>
                    <w:rFonts w:cs="Calibri"/>
                  </w:rPr>
                </w:rPrChange>
              </w:rPr>
            </w:pPr>
            <w:r w:rsidRPr="001E7F20">
              <w:rPr>
                <w:rFonts w:cs="Calibri"/>
                <w:strike/>
                <w:rPrChange w:id="5796" w:author="USER" w:date="2012-09-04T09:52:00Z">
                  <w:rPr>
                    <w:rFonts w:cs="Calibri"/>
                    <w:color w:val="0000FF"/>
                    <w:u w:val="single"/>
                  </w:rPr>
                </w:rPrChange>
              </w:rPr>
              <w:t>The entire corridor may be set by the operator to operate as one or more coordinated groups under this condition, or the system may have the freedom to operate it as one or more groups subject to user-specified criteria, such as similar required cycle lengths in different parts of the corridor, or the volume of traffic at key locations exceeds a threshold.</w:t>
            </w:r>
          </w:p>
        </w:tc>
      </w:tr>
      <w:tr w:rsidR="00A535CF" w:rsidTr="00A535CF">
        <w:tc>
          <w:tcPr>
            <w:tcW w:w="2040" w:type="dxa"/>
            <w:shd w:val="clear" w:color="auto" w:fill="auto"/>
          </w:tcPr>
          <w:p w:rsidR="00A535CF" w:rsidRPr="000060B4" w:rsidRDefault="001E7F20" w:rsidP="00160ECC">
            <w:pPr>
              <w:rPr>
                <w:rFonts w:cs="Calibri"/>
                <w:strike/>
                <w:rPrChange w:id="5797" w:author="USER" w:date="2012-08-31T16:46:00Z">
                  <w:rPr>
                    <w:rFonts w:cs="Calibri"/>
                  </w:rPr>
                </w:rPrChange>
              </w:rPr>
            </w:pPr>
            <w:r w:rsidRPr="001E7F20">
              <w:rPr>
                <w:rFonts w:cs="Calibri"/>
                <w:strike/>
                <w:rPrChange w:id="5798" w:author="USER" w:date="2012-08-31T16:46:00Z">
                  <w:rPr>
                    <w:rFonts w:cs="Calibri"/>
                    <w:color w:val="0000FF"/>
                    <w:u w:val="single"/>
                  </w:rPr>
                </w:rPrChange>
              </w:rPr>
              <w:lastRenderedPageBreak/>
              <w:t>8.7</w:t>
            </w:r>
          </w:p>
        </w:tc>
        <w:tc>
          <w:tcPr>
            <w:tcW w:w="10938" w:type="dxa"/>
            <w:shd w:val="clear" w:color="auto" w:fill="auto"/>
          </w:tcPr>
          <w:p w:rsidR="00A535CF" w:rsidRPr="000060B4" w:rsidRDefault="001E7F20" w:rsidP="00160ECC">
            <w:pPr>
              <w:pStyle w:val="Heading2"/>
              <w:rPr>
                <w:strike/>
                <w:rPrChange w:id="5799" w:author="USER" w:date="2012-08-31T16:46:00Z">
                  <w:rPr/>
                </w:rPrChange>
              </w:rPr>
            </w:pPr>
            <w:r w:rsidRPr="001E7F20">
              <w:rPr>
                <w:strike/>
                <w:rPrChange w:id="5800" w:author="USER" w:date="2012-08-31T16:46:00Z">
                  <w:rPr>
                    <w:color w:val="0000FF"/>
                    <w:u w:val="single"/>
                  </w:rPr>
                </w:rPrChange>
              </w:rPr>
              <w:t xml:space="preserve">8.7 </w:t>
            </w:r>
            <w:r w:rsidRPr="001E7F20">
              <w:rPr>
                <w:b w:val="0"/>
                <w:bCs w:val="0"/>
                <w:strike/>
                <w:rPrChange w:id="5801" w:author="USER" w:date="2012-08-31T16:46:00Z">
                  <w:rPr>
                    <w:b w:val="0"/>
                    <w:bCs w:val="0"/>
                    <w:color w:val="0000FF"/>
                    <w:u w:val="single"/>
                  </w:rPr>
                </w:rPrChange>
              </w:rPr>
              <w:tab/>
              <w:t>Capacity affecting event</w:t>
            </w:r>
          </w:p>
        </w:tc>
      </w:tr>
      <w:tr w:rsidR="00A535CF" w:rsidTr="00A535CF">
        <w:tc>
          <w:tcPr>
            <w:tcW w:w="2040" w:type="dxa"/>
            <w:shd w:val="clear" w:color="auto" w:fill="auto"/>
          </w:tcPr>
          <w:p w:rsidR="00A535CF" w:rsidRPr="000060B4" w:rsidRDefault="001E7F20" w:rsidP="00160ECC">
            <w:pPr>
              <w:rPr>
                <w:rFonts w:cs="Calibri"/>
                <w:strike/>
                <w:rPrChange w:id="5802" w:author="USER" w:date="2012-08-31T16:46:00Z">
                  <w:rPr>
                    <w:rFonts w:cs="Calibri"/>
                  </w:rPr>
                </w:rPrChange>
              </w:rPr>
            </w:pPr>
            <w:r w:rsidRPr="001E7F20">
              <w:rPr>
                <w:rFonts w:cs="Calibri"/>
                <w:strike/>
                <w:rPrChange w:id="5803" w:author="USER" w:date="2012-08-31T16:46:00Z">
                  <w:rPr>
                    <w:rFonts w:cs="Calibri"/>
                    <w:color w:val="0000FF"/>
                    <w:u w:val="single"/>
                  </w:rPr>
                </w:rPrChange>
              </w:rPr>
              <w:t>8.7.1</w:t>
            </w:r>
          </w:p>
        </w:tc>
        <w:tc>
          <w:tcPr>
            <w:tcW w:w="10938" w:type="dxa"/>
            <w:shd w:val="clear" w:color="auto" w:fill="auto"/>
          </w:tcPr>
          <w:p w:rsidR="00A535CF" w:rsidRPr="000060B4" w:rsidRDefault="001E7F20" w:rsidP="00160ECC">
            <w:pPr>
              <w:pStyle w:val="Heading3"/>
              <w:rPr>
                <w:strike/>
                <w:rPrChange w:id="5804" w:author="USER" w:date="2012-08-31T16:46:00Z">
                  <w:rPr/>
                </w:rPrChange>
              </w:rPr>
            </w:pPr>
            <w:r w:rsidRPr="001E7F20">
              <w:rPr>
                <w:strike/>
                <w:rPrChange w:id="5805" w:author="USER" w:date="2012-08-31T16:46:00Z">
                  <w:rPr>
                    <w:color w:val="0000FF"/>
                    <w:u w:val="single"/>
                  </w:rPr>
                </w:rPrChange>
              </w:rPr>
              <w:t xml:space="preserve">8.7.1 </w:t>
            </w:r>
            <w:r w:rsidRPr="001E7F20">
              <w:rPr>
                <w:b w:val="0"/>
                <w:bCs w:val="0"/>
                <w:strike/>
                <w:rPrChange w:id="5806" w:author="USER" w:date="2012-08-31T16:46:00Z">
                  <w:rPr>
                    <w:b w:val="0"/>
                    <w:bCs w:val="0"/>
                    <w:color w:val="0000FF"/>
                    <w:u w:val="single"/>
                  </w:rPr>
                </w:rPrChange>
              </w:rPr>
              <w:tab/>
              <w:t>Weather event</w:t>
            </w:r>
          </w:p>
        </w:tc>
      </w:tr>
      <w:tr w:rsidR="00A535CF" w:rsidTr="00A535CF">
        <w:tc>
          <w:tcPr>
            <w:tcW w:w="2040" w:type="dxa"/>
            <w:shd w:val="clear" w:color="auto" w:fill="auto"/>
          </w:tcPr>
          <w:p w:rsidR="00A535CF" w:rsidRPr="000060B4" w:rsidRDefault="001E7F20" w:rsidP="00160ECC">
            <w:pPr>
              <w:rPr>
                <w:rFonts w:cs="Calibri"/>
                <w:strike/>
                <w:rPrChange w:id="5807" w:author="USER" w:date="2012-08-31T16:46:00Z">
                  <w:rPr>
                    <w:rFonts w:cs="Calibri"/>
                  </w:rPr>
                </w:rPrChange>
              </w:rPr>
            </w:pPr>
            <w:r w:rsidRPr="001E7F20">
              <w:rPr>
                <w:rFonts w:cs="Calibri"/>
                <w:strike/>
                <w:rPrChange w:id="5808" w:author="USER" w:date="2012-08-31T16:46:00Z">
                  <w:rPr>
                    <w:rFonts w:cs="Calibri"/>
                    <w:color w:val="0000FF"/>
                    <w:u w:val="single"/>
                  </w:rPr>
                </w:rPrChange>
              </w:rPr>
              <w:t>8.7.2</w:t>
            </w:r>
          </w:p>
        </w:tc>
        <w:tc>
          <w:tcPr>
            <w:tcW w:w="10938" w:type="dxa"/>
            <w:shd w:val="clear" w:color="auto" w:fill="auto"/>
          </w:tcPr>
          <w:p w:rsidR="00A535CF" w:rsidRPr="000060B4" w:rsidRDefault="001E7F20" w:rsidP="00160ECC">
            <w:pPr>
              <w:pStyle w:val="Heading3"/>
              <w:rPr>
                <w:strike/>
                <w:rPrChange w:id="5809" w:author="USER" w:date="2012-08-31T16:46:00Z">
                  <w:rPr/>
                </w:rPrChange>
              </w:rPr>
            </w:pPr>
            <w:r w:rsidRPr="001E7F20">
              <w:rPr>
                <w:strike/>
                <w:rPrChange w:id="5810" w:author="USER" w:date="2012-08-31T16:46:00Z">
                  <w:rPr>
                    <w:color w:val="0000FF"/>
                    <w:u w:val="single"/>
                  </w:rPr>
                </w:rPrChange>
              </w:rPr>
              <w:t xml:space="preserve">8.7.2 </w:t>
            </w:r>
            <w:r w:rsidRPr="001E7F20">
              <w:rPr>
                <w:b w:val="0"/>
                <w:bCs w:val="0"/>
                <w:strike/>
                <w:rPrChange w:id="5811" w:author="USER" w:date="2012-08-31T16:46:00Z">
                  <w:rPr>
                    <w:b w:val="0"/>
                    <w:bCs w:val="0"/>
                    <w:color w:val="0000FF"/>
                    <w:u w:val="single"/>
                  </w:rPr>
                </w:rPrChange>
              </w:rPr>
              <w:tab/>
              <w:t xml:space="preserve">Incident within the system (const., </w:t>
            </w:r>
            <w:proofErr w:type="spellStart"/>
            <w:r w:rsidRPr="001E7F20">
              <w:rPr>
                <w:b w:val="0"/>
                <w:bCs w:val="0"/>
                <w:strike/>
                <w:rPrChange w:id="5812" w:author="USER" w:date="2012-08-31T16:46:00Z">
                  <w:rPr>
                    <w:b w:val="0"/>
                    <w:bCs w:val="0"/>
                    <w:color w:val="0000FF"/>
                    <w:u w:val="single"/>
                  </w:rPr>
                </w:rPrChange>
              </w:rPr>
              <w:t>mtce</w:t>
            </w:r>
            <w:proofErr w:type="spellEnd"/>
            <w:r w:rsidRPr="001E7F20">
              <w:rPr>
                <w:b w:val="0"/>
                <w:bCs w:val="0"/>
                <w:strike/>
                <w:rPrChange w:id="5813" w:author="USER" w:date="2012-08-31T16:46:00Z">
                  <w:rPr>
                    <w:b w:val="0"/>
                    <w:bCs w:val="0"/>
                    <w:color w:val="0000FF"/>
                    <w:u w:val="single"/>
                  </w:rPr>
                </w:rPrChange>
              </w:rPr>
              <w:t>, fire)</w:t>
            </w:r>
          </w:p>
        </w:tc>
      </w:tr>
      <w:tr w:rsidR="00A535CF" w:rsidTr="00A535CF">
        <w:tc>
          <w:tcPr>
            <w:tcW w:w="2040" w:type="dxa"/>
            <w:shd w:val="clear" w:color="auto" w:fill="auto"/>
          </w:tcPr>
          <w:p w:rsidR="00A535CF" w:rsidRPr="000060B4" w:rsidRDefault="001E7F20" w:rsidP="00160ECC">
            <w:pPr>
              <w:rPr>
                <w:rFonts w:cs="Calibri"/>
                <w:strike/>
                <w:rPrChange w:id="5814" w:author="USER" w:date="2012-08-31T16:45:00Z">
                  <w:rPr>
                    <w:rFonts w:cs="Calibri"/>
                  </w:rPr>
                </w:rPrChange>
              </w:rPr>
            </w:pPr>
            <w:r w:rsidRPr="001E7F20">
              <w:rPr>
                <w:rFonts w:cs="Calibri"/>
                <w:strike/>
                <w:rPrChange w:id="5815" w:author="USER" w:date="2012-08-31T16:45:00Z">
                  <w:rPr>
                    <w:rFonts w:cs="Calibri"/>
                    <w:color w:val="0000FF"/>
                    <w:u w:val="single"/>
                  </w:rPr>
                </w:rPrChange>
              </w:rPr>
              <w:t>8.7.2.0-1</w:t>
            </w:r>
          </w:p>
        </w:tc>
        <w:tc>
          <w:tcPr>
            <w:tcW w:w="10938" w:type="dxa"/>
            <w:shd w:val="clear" w:color="auto" w:fill="auto"/>
          </w:tcPr>
          <w:p w:rsidR="00A535CF" w:rsidRPr="000060B4" w:rsidRDefault="001E7F20" w:rsidP="00160ECC">
            <w:pPr>
              <w:rPr>
                <w:rFonts w:cs="Calibri"/>
                <w:strike/>
                <w:rPrChange w:id="5816" w:author="USER" w:date="2012-08-31T16:45:00Z">
                  <w:rPr>
                    <w:rFonts w:cs="Calibri"/>
                  </w:rPr>
                </w:rPrChange>
              </w:rPr>
            </w:pPr>
            <w:r w:rsidRPr="001E7F20">
              <w:rPr>
                <w:rFonts w:cs="Calibri"/>
                <w:strike/>
                <w:rPrChange w:id="5817" w:author="USER" w:date="2012-08-31T16:45:00Z">
                  <w:rPr>
                    <w:rFonts w:cs="Calibri"/>
                    <w:color w:val="0000FF"/>
                    <w:u w:val="single"/>
                  </w:rPr>
                </w:rPrChange>
              </w:rPr>
              <w:t>When an incident occurs on the coordinated route and temporarily reduces the capacity of the route (such as emergency vehicles stopped, unscheduled construction/maintenance, or traffic crash), there will typically be congestion upstream of the blockage, and lighter than normal traffic downstream.  In such a situation, it is appropriate for the downstream signals to operate with different characteristics from the upstream signals.</w:t>
            </w:r>
          </w:p>
          <w:p w:rsidR="00A535CF" w:rsidRPr="000060B4" w:rsidRDefault="00A535CF" w:rsidP="00160ECC">
            <w:pPr>
              <w:rPr>
                <w:rFonts w:cs="Calibri"/>
                <w:strike/>
                <w:rPrChange w:id="5818" w:author="USER" w:date="2012-08-31T16:45:00Z">
                  <w:rPr>
                    <w:rFonts w:cs="Calibri"/>
                  </w:rPr>
                </w:rPrChange>
              </w:rPr>
            </w:pPr>
          </w:p>
          <w:p w:rsidR="00A535CF" w:rsidRPr="000060B4" w:rsidRDefault="001E7F20" w:rsidP="00160ECC">
            <w:pPr>
              <w:rPr>
                <w:rFonts w:cs="Calibri"/>
                <w:strike/>
                <w:rPrChange w:id="5819" w:author="USER" w:date="2012-08-31T16:45:00Z">
                  <w:rPr>
                    <w:rFonts w:cs="Calibri"/>
                  </w:rPr>
                </w:rPrChange>
              </w:rPr>
            </w:pPr>
            <w:r w:rsidRPr="001E7F20">
              <w:rPr>
                <w:rFonts w:cs="Calibri"/>
                <w:strike/>
                <w:rPrChange w:id="5820" w:author="USER" w:date="2012-08-31T16:45:00Z">
                  <w:rPr>
                    <w:rFonts w:cs="Calibri"/>
                    <w:color w:val="0000FF"/>
                    <w:u w:val="single"/>
                  </w:rPr>
                </w:rPrChange>
              </w:rPr>
              <w:t>If the downstream signals experience lighter traffic as a result of the blockage, those signals should be coordinated as a group, with cycle length, splits and/or offsets that react to the measured traffic.  If the blockage is in the peak direction, then it may be appropriate to coordinate in the opposite direction if that traffic is similar to or greater than the normal peak direction.  If the blockage is in the non-peak direction, there may be no need to depart from the normal operation.</w:t>
            </w:r>
          </w:p>
          <w:p w:rsidR="00A535CF" w:rsidRPr="000060B4" w:rsidRDefault="00A535CF" w:rsidP="00160ECC">
            <w:pPr>
              <w:rPr>
                <w:rFonts w:cs="Calibri"/>
                <w:strike/>
                <w:rPrChange w:id="5821" w:author="USER" w:date="2012-08-31T16:45:00Z">
                  <w:rPr>
                    <w:rFonts w:cs="Calibri"/>
                  </w:rPr>
                </w:rPrChange>
              </w:rPr>
            </w:pPr>
          </w:p>
          <w:p w:rsidR="00A535CF" w:rsidRPr="000060B4" w:rsidRDefault="001E7F20" w:rsidP="00160ECC">
            <w:pPr>
              <w:rPr>
                <w:rFonts w:cs="Calibri"/>
                <w:strike/>
                <w:rPrChange w:id="5822" w:author="USER" w:date="2012-08-31T16:45:00Z">
                  <w:rPr>
                    <w:rFonts w:cs="Calibri"/>
                  </w:rPr>
                </w:rPrChange>
              </w:rPr>
            </w:pPr>
            <w:r w:rsidRPr="001E7F20">
              <w:rPr>
                <w:rFonts w:cs="Calibri"/>
                <w:strike/>
                <w:rPrChange w:id="5823" w:author="USER" w:date="2012-08-31T16:45:00Z">
                  <w:rPr>
                    <w:rFonts w:cs="Calibri"/>
                    <w:color w:val="0000FF"/>
                    <w:u w:val="single"/>
                  </w:rPr>
                </w:rPrChange>
              </w:rPr>
              <w:t xml:space="preserve">While intersections upstream from the blockage may register increased congestion, the appropriate response would not be to increase the capacity in the congested direction.  On the contrary, the approach should be to match the capacity for phases in the direction towards the bottleneck to the actual capacity of the bottleneck, and prevent this </w:t>
            </w:r>
            <w:r w:rsidRPr="001E7F20">
              <w:rPr>
                <w:rFonts w:cs="Calibri"/>
                <w:strike/>
                <w:rPrChange w:id="5824" w:author="USER" w:date="2012-08-31T16:45:00Z">
                  <w:rPr>
                    <w:rFonts w:cs="Calibri"/>
                    <w:color w:val="0000FF"/>
                    <w:u w:val="single"/>
                  </w:rPr>
                </w:rPrChange>
              </w:rPr>
              <w:lastRenderedPageBreak/>
              <w:t>movement from adversely affecting cross street traffic and the flow in the non-affected direction.</w:t>
            </w:r>
          </w:p>
          <w:p w:rsidR="00A535CF" w:rsidRPr="000060B4" w:rsidRDefault="00A535CF" w:rsidP="00160ECC">
            <w:pPr>
              <w:rPr>
                <w:rFonts w:cs="Calibri"/>
                <w:strike/>
                <w:rPrChange w:id="5825" w:author="USER" w:date="2012-08-31T16:45:00Z">
                  <w:rPr>
                    <w:rFonts w:cs="Calibri"/>
                  </w:rPr>
                </w:rPrChange>
              </w:rPr>
            </w:pPr>
          </w:p>
          <w:p w:rsidR="00A535CF" w:rsidRPr="000060B4" w:rsidRDefault="001E7F20" w:rsidP="00160ECC">
            <w:pPr>
              <w:rPr>
                <w:rFonts w:cs="Calibri"/>
                <w:strike/>
                <w:rPrChange w:id="5826" w:author="USER" w:date="2012-08-31T16:45:00Z">
                  <w:rPr>
                    <w:rFonts w:cs="Calibri"/>
                  </w:rPr>
                </w:rPrChange>
              </w:rPr>
            </w:pPr>
            <w:r w:rsidRPr="001E7F20">
              <w:rPr>
                <w:rFonts w:cs="Calibri"/>
                <w:strike/>
                <w:rPrChange w:id="5827" w:author="USER" w:date="2012-08-31T16:45:00Z">
                  <w:rPr>
                    <w:rFonts w:cs="Calibri"/>
                    <w:color w:val="0000FF"/>
                    <w:u w:val="single"/>
                  </w:rPr>
                </w:rPrChange>
              </w:rPr>
              <w:t>The system will recognize the presence of an abnormal obstruction and modify the signal operation to react to the changed traffic conditions in an efficient manner.</w:t>
            </w:r>
          </w:p>
        </w:tc>
      </w:tr>
      <w:tr w:rsidR="00A535CF" w:rsidTr="00A535CF">
        <w:tc>
          <w:tcPr>
            <w:tcW w:w="2040" w:type="dxa"/>
            <w:shd w:val="clear" w:color="auto" w:fill="auto"/>
          </w:tcPr>
          <w:p w:rsidR="00A535CF" w:rsidRPr="00213743" w:rsidRDefault="001E7F20" w:rsidP="00160ECC">
            <w:pPr>
              <w:tabs>
                <w:tab w:val="center" w:pos="4680"/>
                <w:tab w:val="right" w:pos="9360"/>
              </w:tabs>
              <w:rPr>
                <w:rFonts w:cs="Calibri"/>
                <w:highlight w:val="yellow"/>
                <w:rPrChange w:id="5828" w:author="USER" w:date="2012-08-28T07:53:00Z">
                  <w:rPr>
                    <w:rFonts w:cs="Calibri"/>
                  </w:rPr>
                </w:rPrChange>
              </w:rPr>
            </w:pPr>
            <w:r w:rsidRPr="001E7F20">
              <w:rPr>
                <w:rFonts w:cs="Calibri"/>
                <w:highlight w:val="yellow"/>
                <w:rPrChange w:id="5829" w:author="USER" w:date="2012-08-28T07:53:00Z">
                  <w:rPr>
                    <w:rFonts w:cs="Calibri"/>
                    <w:color w:val="0000FF"/>
                    <w:sz w:val="16"/>
                    <w:szCs w:val="16"/>
                    <w:u w:val="single"/>
                  </w:rPr>
                </w:rPrChange>
              </w:rPr>
              <w:lastRenderedPageBreak/>
              <w:t>8.8</w:t>
            </w:r>
          </w:p>
        </w:tc>
        <w:tc>
          <w:tcPr>
            <w:tcW w:w="10938" w:type="dxa"/>
            <w:shd w:val="clear" w:color="auto" w:fill="auto"/>
          </w:tcPr>
          <w:p w:rsidR="00A535CF" w:rsidRPr="00213743" w:rsidRDefault="001E7F20" w:rsidP="00160ECC">
            <w:pPr>
              <w:pStyle w:val="Heading2"/>
              <w:tabs>
                <w:tab w:val="center" w:pos="4680"/>
                <w:tab w:val="right" w:pos="9360"/>
              </w:tabs>
              <w:rPr>
                <w:highlight w:val="yellow"/>
                <w:rPrChange w:id="5830" w:author="USER" w:date="2012-08-28T07:53:00Z">
                  <w:rPr/>
                </w:rPrChange>
              </w:rPr>
            </w:pPr>
            <w:r w:rsidRPr="001E7F20">
              <w:rPr>
                <w:highlight w:val="yellow"/>
                <w:rPrChange w:id="5831" w:author="USER" w:date="2012-08-28T07:53:00Z">
                  <w:rPr>
                    <w:color w:val="0000FF"/>
                    <w:sz w:val="16"/>
                    <w:szCs w:val="16"/>
                    <w:u w:val="single"/>
                  </w:rPr>
                </w:rPrChange>
              </w:rPr>
              <w:t xml:space="preserve">8.8 </w:t>
            </w:r>
            <w:r w:rsidRPr="001E7F20">
              <w:rPr>
                <w:b w:val="0"/>
                <w:bCs w:val="0"/>
                <w:highlight w:val="yellow"/>
                <w:rPrChange w:id="5832" w:author="USER" w:date="2012-08-28T07:53:00Z">
                  <w:rPr>
                    <w:b w:val="0"/>
                    <w:bCs w:val="0"/>
                    <w:color w:val="0000FF"/>
                    <w:sz w:val="16"/>
                    <w:szCs w:val="16"/>
                    <w:u w:val="single"/>
                  </w:rPr>
                </w:rPrChange>
              </w:rPr>
              <w:tab/>
              <w:t>Fault Conditions</w:t>
            </w:r>
          </w:p>
        </w:tc>
      </w:tr>
      <w:tr w:rsidR="00A535CF" w:rsidTr="00A535CF">
        <w:tc>
          <w:tcPr>
            <w:tcW w:w="2040" w:type="dxa"/>
            <w:shd w:val="clear" w:color="auto" w:fill="auto"/>
          </w:tcPr>
          <w:p w:rsidR="00A535CF" w:rsidRPr="00213743" w:rsidRDefault="001E7F20" w:rsidP="00160ECC">
            <w:pPr>
              <w:tabs>
                <w:tab w:val="center" w:pos="4680"/>
                <w:tab w:val="right" w:pos="9360"/>
              </w:tabs>
              <w:rPr>
                <w:rFonts w:cs="Calibri"/>
                <w:highlight w:val="yellow"/>
                <w:rPrChange w:id="5833" w:author="USER" w:date="2012-08-28T07:53:00Z">
                  <w:rPr>
                    <w:rFonts w:cs="Calibri"/>
                  </w:rPr>
                </w:rPrChange>
              </w:rPr>
            </w:pPr>
            <w:r w:rsidRPr="001E7F20">
              <w:rPr>
                <w:rFonts w:cs="Calibri"/>
                <w:highlight w:val="yellow"/>
                <w:rPrChange w:id="5834" w:author="USER" w:date="2012-08-28T07:53:00Z">
                  <w:rPr>
                    <w:rFonts w:cs="Calibri"/>
                    <w:color w:val="0000FF"/>
                    <w:sz w:val="16"/>
                    <w:szCs w:val="16"/>
                    <w:u w:val="single"/>
                  </w:rPr>
                </w:rPrChange>
              </w:rPr>
              <w:t>8.8.1</w:t>
            </w:r>
          </w:p>
        </w:tc>
        <w:tc>
          <w:tcPr>
            <w:tcW w:w="10938" w:type="dxa"/>
            <w:shd w:val="clear" w:color="auto" w:fill="auto"/>
          </w:tcPr>
          <w:p w:rsidR="00A535CF" w:rsidRPr="00213743" w:rsidRDefault="001E7F20" w:rsidP="00160ECC">
            <w:pPr>
              <w:pStyle w:val="Heading3"/>
              <w:tabs>
                <w:tab w:val="center" w:pos="4680"/>
                <w:tab w:val="right" w:pos="9360"/>
              </w:tabs>
              <w:rPr>
                <w:highlight w:val="yellow"/>
                <w:rPrChange w:id="5835" w:author="USER" w:date="2012-08-28T07:53:00Z">
                  <w:rPr/>
                </w:rPrChange>
              </w:rPr>
            </w:pPr>
            <w:r w:rsidRPr="001E7F20">
              <w:rPr>
                <w:highlight w:val="yellow"/>
                <w:rPrChange w:id="5836" w:author="USER" w:date="2012-08-28T07:53:00Z">
                  <w:rPr>
                    <w:color w:val="0000FF"/>
                    <w:sz w:val="16"/>
                    <w:szCs w:val="16"/>
                    <w:u w:val="single"/>
                  </w:rPr>
                </w:rPrChange>
              </w:rPr>
              <w:t xml:space="preserve">8.8.1 </w:t>
            </w:r>
            <w:r w:rsidRPr="001E7F20">
              <w:rPr>
                <w:b w:val="0"/>
                <w:bCs w:val="0"/>
                <w:highlight w:val="yellow"/>
                <w:rPrChange w:id="5837" w:author="USER" w:date="2012-08-28T07:53:00Z">
                  <w:rPr>
                    <w:b w:val="0"/>
                    <w:bCs w:val="0"/>
                    <w:color w:val="0000FF"/>
                    <w:sz w:val="16"/>
                    <w:szCs w:val="16"/>
                    <w:u w:val="single"/>
                  </w:rPr>
                </w:rPrChange>
              </w:rPr>
              <w:tab/>
              <w:t>Communications Fault Condition</w:t>
            </w:r>
          </w:p>
        </w:tc>
      </w:tr>
      <w:tr w:rsidR="00A535CF" w:rsidTr="00A535CF">
        <w:tc>
          <w:tcPr>
            <w:tcW w:w="2040" w:type="dxa"/>
            <w:shd w:val="clear" w:color="auto" w:fill="auto"/>
          </w:tcPr>
          <w:p w:rsidR="00A535CF" w:rsidRPr="00213743" w:rsidRDefault="001E7F20" w:rsidP="00160ECC">
            <w:pPr>
              <w:tabs>
                <w:tab w:val="center" w:pos="4680"/>
                <w:tab w:val="right" w:pos="9360"/>
              </w:tabs>
              <w:rPr>
                <w:rFonts w:cs="Calibri"/>
                <w:highlight w:val="yellow"/>
                <w:rPrChange w:id="5838" w:author="USER" w:date="2012-08-28T07:53:00Z">
                  <w:rPr>
                    <w:rFonts w:cs="Calibri"/>
                  </w:rPr>
                </w:rPrChange>
              </w:rPr>
            </w:pPr>
            <w:r w:rsidRPr="001E7F20">
              <w:rPr>
                <w:rFonts w:cs="Calibri"/>
                <w:highlight w:val="yellow"/>
                <w:rPrChange w:id="5839" w:author="USER" w:date="2012-08-28T07:53:00Z">
                  <w:rPr>
                    <w:rFonts w:cs="Calibri"/>
                    <w:color w:val="0000FF"/>
                    <w:sz w:val="16"/>
                    <w:szCs w:val="16"/>
                    <w:u w:val="single"/>
                  </w:rPr>
                </w:rPrChange>
              </w:rPr>
              <w:t>8.8.1-1</w:t>
            </w:r>
          </w:p>
        </w:tc>
        <w:tc>
          <w:tcPr>
            <w:tcW w:w="10938" w:type="dxa"/>
            <w:shd w:val="clear" w:color="auto" w:fill="auto"/>
          </w:tcPr>
          <w:p w:rsidR="00A535CF" w:rsidRPr="00213743" w:rsidRDefault="001E7F20" w:rsidP="00160ECC">
            <w:pPr>
              <w:tabs>
                <w:tab w:val="center" w:pos="4680"/>
                <w:tab w:val="right" w:pos="9360"/>
              </w:tabs>
              <w:rPr>
                <w:rFonts w:cs="Calibri"/>
                <w:highlight w:val="yellow"/>
                <w:rPrChange w:id="5840" w:author="USER" w:date="2012-08-28T07:53:00Z">
                  <w:rPr>
                    <w:rFonts w:cs="Calibri"/>
                  </w:rPr>
                </w:rPrChange>
              </w:rPr>
            </w:pPr>
            <w:r w:rsidRPr="001E7F20">
              <w:rPr>
                <w:rFonts w:cs="Calibri"/>
                <w:highlight w:val="yellow"/>
                <w:rPrChange w:id="5841" w:author="USER" w:date="2012-08-28T07:53:00Z">
                  <w:rPr>
                    <w:rFonts w:cs="Calibri"/>
                    <w:color w:val="0000FF"/>
                    <w:sz w:val="16"/>
                    <w:szCs w:val="16"/>
                    <w:u w:val="single"/>
                  </w:rPr>
                </w:rPrChange>
              </w:rPr>
              <w:t xml:space="preserve">If a communication failure prevents the adaptive system from continuing to control one or more intersections within a defined group, all signals within the group will revert to an appropriate, user-specified fallback mode of operation, either time-of-day operation or free operation.  The fallback mode will be specified by the user based on location and time of day. All communication failure alarms will be automatically transmitted to maintenance and operations staff for appropriate attention. </w:t>
            </w:r>
          </w:p>
        </w:tc>
      </w:tr>
      <w:tr w:rsidR="00A535CF" w:rsidTr="00A535CF">
        <w:tc>
          <w:tcPr>
            <w:tcW w:w="2040" w:type="dxa"/>
            <w:shd w:val="clear" w:color="auto" w:fill="auto"/>
          </w:tcPr>
          <w:p w:rsidR="00A535CF" w:rsidRPr="00D06933" w:rsidRDefault="001E7F20" w:rsidP="00160ECC">
            <w:pPr>
              <w:rPr>
                <w:rFonts w:cs="Calibri"/>
                <w:highlight w:val="yellow"/>
                <w:rPrChange w:id="5842" w:author="USER" w:date="2012-09-04T09:55:00Z">
                  <w:rPr>
                    <w:rFonts w:cs="Calibri"/>
                  </w:rPr>
                </w:rPrChange>
              </w:rPr>
            </w:pPr>
            <w:r w:rsidRPr="001E7F20">
              <w:rPr>
                <w:rFonts w:cs="Calibri"/>
                <w:highlight w:val="yellow"/>
                <w:rPrChange w:id="5843" w:author="USER" w:date="2012-09-04T09:55:00Z">
                  <w:rPr>
                    <w:rFonts w:cs="Calibri"/>
                    <w:color w:val="0000FF"/>
                    <w:u w:val="single"/>
                  </w:rPr>
                </w:rPrChange>
              </w:rPr>
              <w:t>8.8.2</w:t>
            </w:r>
          </w:p>
        </w:tc>
        <w:tc>
          <w:tcPr>
            <w:tcW w:w="10938" w:type="dxa"/>
            <w:shd w:val="clear" w:color="auto" w:fill="auto"/>
          </w:tcPr>
          <w:p w:rsidR="00A535CF" w:rsidRPr="00D06933" w:rsidRDefault="001E7F20" w:rsidP="00160ECC">
            <w:pPr>
              <w:pStyle w:val="Heading3"/>
              <w:rPr>
                <w:highlight w:val="yellow"/>
                <w:rPrChange w:id="5844" w:author="USER" w:date="2012-09-04T09:55:00Z">
                  <w:rPr/>
                </w:rPrChange>
              </w:rPr>
            </w:pPr>
            <w:r w:rsidRPr="001E7F20">
              <w:rPr>
                <w:highlight w:val="yellow"/>
                <w:rPrChange w:id="5845" w:author="USER" w:date="2012-09-04T09:55:00Z">
                  <w:rPr>
                    <w:color w:val="0000FF"/>
                    <w:u w:val="single"/>
                  </w:rPr>
                </w:rPrChange>
              </w:rPr>
              <w:t xml:space="preserve">8.8.2 </w:t>
            </w:r>
            <w:r w:rsidRPr="001E7F20">
              <w:rPr>
                <w:b w:val="0"/>
                <w:bCs w:val="0"/>
                <w:highlight w:val="yellow"/>
                <w:rPrChange w:id="5846" w:author="USER" w:date="2012-09-04T09:55:00Z">
                  <w:rPr>
                    <w:b w:val="0"/>
                    <w:bCs w:val="0"/>
                    <w:color w:val="0000FF"/>
                    <w:u w:val="single"/>
                  </w:rPr>
                </w:rPrChange>
              </w:rPr>
              <w:tab/>
              <w:t>Detection Fault Condition</w:t>
            </w:r>
          </w:p>
        </w:tc>
      </w:tr>
      <w:tr w:rsidR="00A535CF" w:rsidTr="00A535CF">
        <w:tc>
          <w:tcPr>
            <w:tcW w:w="2040" w:type="dxa"/>
            <w:shd w:val="clear" w:color="auto" w:fill="auto"/>
          </w:tcPr>
          <w:p w:rsidR="00A535CF" w:rsidRPr="00D06933" w:rsidRDefault="001E7F20" w:rsidP="00160ECC">
            <w:pPr>
              <w:rPr>
                <w:rFonts w:cs="Calibri"/>
                <w:highlight w:val="yellow"/>
                <w:rPrChange w:id="5847" w:author="USER" w:date="2012-09-04T09:55:00Z">
                  <w:rPr>
                    <w:rFonts w:cs="Calibri"/>
                  </w:rPr>
                </w:rPrChange>
              </w:rPr>
            </w:pPr>
            <w:r w:rsidRPr="001E7F20">
              <w:rPr>
                <w:rFonts w:cs="Calibri"/>
                <w:highlight w:val="yellow"/>
                <w:rPrChange w:id="5848" w:author="USER" w:date="2012-09-04T09:55:00Z">
                  <w:rPr>
                    <w:rFonts w:cs="Calibri"/>
                    <w:color w:val="0000FF"/>
                    <w:u w:val="single"/>
                  </w:rPr>
                </w:rPrChange>
              </w:rPr>
              <w:t>8.8.2.0-1</w:t>
            </w:r>
          </w:p>
        </w:tc>
        <w:tc>
          <w:tcPr>
            <w:tcW w:w="10938" w:type="dxa"/>
            <w:shd w:val="clear" w:color="auto" w:fill="auto"/>
          </w:tcPr>
          <w:p w:rsidR="00A535CF" w:rsidRPr="00D06933" w:rsidRDefault="001E7F20" w:rsidP="00160ECC">
            <w:pPr>
              <w:rPr>
                <w:rFonts w:cs="Calibri"/>
                <w:highlight w:val="yellow"/>
                <w:rPrChange w:id="5849" w:author="USER" w:date="2012-09-04T09:55:00Z">
                  <w:rPr>
                    <w:rFonts w:cs="Calibri"/>
                  </w:rPr>
                </w:rPrChange>
              </w:rPr>
            </w:pPr>
            <w:r w:rsidRPr="001E7F20">
              <w:rPr>
                <w:rFonts w:cs="Calibri"/>
                <w:highlight w:val="yellow"/>
                <w:rPrChange w:id="5850" w:author="USER" w:date="2012-09-04T09:55:00Z">
                  <w:rPr>
                    <w:rFonts w:cs="Calibri"/>
                    <w:color w:val="0000FF"/>
                    <w:u w:val="single"/>
                  </w:rPr>
                </w:rPrChange>
              </w:rPr>
              <w:t>The system will recognize a detector failure and take appropriate action to accommodate the missing data.  For a local detector failure, the local controller will place a soft recall or maximum recall (to be user-specified) on the appropriate phase, and issue an alarm.  For a detector that influences the adaptive operation (e.g., a system detector), the system will use data from an alternate (user-specified) detector, such as in an adjacent lane or at an appropriate upstream or downstream location.  If the number of detector failures within a specified group exceeds a user-specified threshold, the system will cease adaptive operation and go to a fallback operation specified by the user (such as time-of-day operation or free operation).  The fallback operation will be specified by the user based on location and time of day. All detector failure alarms will be automatically transmitted to maintenance and operations staff for appropriate attention.</w:t>
            </w:r>
          </w:p>
        </w:tc>
      </w:tr>
      <w:tr w:rsidR="00A535CF" w:rsidTr="00A535CF">
        <w:tc>
          <w:tcPr>
            <w:tcW w:w="2040" w:type="dxa"/>
            <w:shd w:val="clear" w:color="auto" w:fill="auto"/>
          </w:tcPr>
          <w:p w:rsidR="00A535CF" w:rsidRPr="00E240DB" w:rsidRDefault="001E7F20" w:rsidP="00160ECC">
            <w:pPr>
              <w:rPr>
                <w:rFonts w:cs="Calibri"/>
                <w:highlight w:val="yellow"/>
                <w:rPrChange w:id="5851" w:author="USER" w:date="2012-09-04T13:52:00Z">
                  <w:rPr>
                    <w:rFonts w:cs="Calibri"/>
                  </w:rPr>
                </w:rPrChange>
              </w:rPr>
            </w:pPr>
            <w:r w:rsidRPr="001E7F20">
              <w:rPr>
                <w:rFonts w:cs="Calibri"/>
                <w:highlight w:val="yellow"/>
                <w:rPrChange w:id="5852" w:author="USER" w:date="2012-09-04T13:52:00Z">
                  <w:rPr>
                    <w:rFonts w:cs="Calibri"/>
                    <w:color w:val="0000FF"/>
                    <w:u w:val="single"/>
                  </w:rPr>
                </w:rPrChange>
              </w:rPr>
              <w:t>8.9</w:t>
            </w:r>
          </w:p>
        </w:tc>
        <w:tc>
          <w:tcPr>
            <w:tcW w:w="10938" w:type="dxa"/>
            <w:shd w:val="clear" w:color="auto" w:fill="auto"/>
          </w:tcPr>
          <w:p w:rsidR="00A535CF" w:rsidRPr="00E240DB" w:rsidRDefault="001E7F20" w:rsidP="00160ECC">
            <w:pPr>
              <w:pStyle w:val="Heading2"/>
              <w:rPr>
                <w:highlight w:val="yellow"/>
                <w:rPrChange w:id="5853" w:author="USER" w:date="2012-09-04T13:52:00Z">
                  <w:rPr/>
                </w:rPrChange>
              </w:rPr>
            </w:pPr>
            <w:r w:rsidRPr="001E7F20">
              <w:rPr>
                <w:highlight w:val="yellow"/>
                <w:rPrChange w:id="5854" w:author="USER" w:date="2012-09-04T13:52:00Z">
                  <w:rPr>
                    <w:color w:val="0000FF"/>
                    <w:u w:val="single"/>
                  </w:rPr>
                </w:rPrChange>
              </w:rPr>
              <w:t xml:space="preserve">8.9 </w:t>
            </w:r>
            <w:r w:rsidRPr="001E7F20">
              <w:rPr>
                <w:b w:val="0"/>
                <w:bCs w:val="0"/>
                <w:highlight w:val="yellow"/>
                <w:rPrChange w:id="5855" w:author="USER" w:date="2012-09-04T13:52:00Z">
                  <w:rPr>
                    <w:b w:val="0"/>
                    <w:bCs w:val="0"/>
                    <w:color w:val="0000FF"/>
                    <w:u w:val="single"/>
                  </w:rPr>
                </w:rPrChange>
              </w:rPr>
              <w:tab/>
              <w:t>Priority and Preemption</w:t>
            </w:r>
          </w:p>
        </w:tc>
      </w:tr>
      <w:tr w:rsidR="00A535CF" w:rsidTr="00A535CF">
        <w:tc>
          <w:tcPr>
            <w:tcW w:w="2040" w:type="dxa"/>
            <w:shd w:val="clear" w:color="auto" w:fill="auto"/>
          </w:tcPr>
          <w:p w:rsidR="00A535CF" w:rsidRPr="00E240DB" w:rsidRDefault="001E7F20" w:rsidP="00160ECC">
            <w:pPr>
              <w:rPr>
                <w:rFonts w:cs="Calibri"/>
                <w:highlight w:val="yellow"/>
                <w:rPrChange w:id="5856" w:author="USER" w:date="2012-09-04T13:52:00Z">
                  <w:rPr>
                    <w:rFonts w:cs="Calibri"/>
                  </w:rPr>
                </w:rPrChange>
              </w:rPr>
            </w:pPr>
            <w:r w:rsidRPr="001E7F20">
              <w:rPr>
                <w:rFonts w:cs="Calibri"/>
                <w:highlight w:val="yellow"/>
                <w:rPrChange w:id="5857" w:author="USER" w:date="2012-09-04T13:52:00Z">
                  <w:rPr>
                    <w:rFonts w:cs="Calibri"/>
                    <w:color w:val="0000FF"/>
                    <w:u w:val="single"/>
                  </w:rPr>
                </w:rPrChange>
              </w:rPr>
              <w:t>8.9.1</w:t>
            </w:r>
          </w:p>
        </w:tc>
        <w:tc>
          <w:tcPr>
            <w:tcW w:w="10938" w:type="dxa"/>
            <w:shd w:val="clear" w:color="auto" w:fill="auto"/>
          </w:tcPr>
          <w:p w:rsidR="00A535CF" w:rsidRPr="00E240DB" w:rsidRDefault="001E7F20" w:rsidP="00160ECC">
            <w:pPr>
              <w:pStyle w:val="Heading3"/>
              <w:rPr>
                <w:highlight w:val="yellow"/>
                <w:rPrChange w:id="5858" w:author="USER" w:date="2012-09-04T13:52:00Z">
                  <w:rPr/>
                </w:rPrChange>
              </w:rPr>
            </w:pPr>
            <w:r w:rsidRPr="001E7F20">
              <w:rPr>
                <w:highlight w:val="yellow"/>
                <w:rPrChange w:id="5859" w:author="USER" w:date="2012-09-04T13:52:00Z">
                  <w:rPr>
                    <w:color w:val="0000FF"/>
                    <w:u w:val="single"/>
                  </w:rPr>
                </w:rPrChange>
              </w:rPr>
              <w:t xml:space="preserve">8.9.1 </w:t>
            </w:r>
            <w:r w:rsidRPr="001E7F20">
              <w:rPr>
                <w:b w:val="0"/>
                <w:bCs w:val="0"/>
                <w:highlight w:val="yellow"/>
                <w:rPrChange w:id="5860" w:author="USER" w:date="2012-09-04T13:52:00Z">
                  <w:rPr>
                    <w:b w:val="0"/>
                    <w:bCs w:val="0"/>
                    <w:color w:val="0000FF"/>
                    <w:u w:val="single"/>
                  </w:rPr>
                </w:rPrChange>
              </w:rPr>
              <w:tab/>
              <w:t>Railroad Preemption</w:t>
            </w:r>
          </w:p>
        </w:tc>
      </w:tr>
      <w:tr w:rsidR="00A535CF" w:rsidTr="00A535CF">
        <w:tc>
          <w:tcPr>
            <w:tcW w:w="2040" w:type="dxa"/>
            <w:shd w:val="clear" w:color="auto" w:fill="auto"/>
          </w:tcPr>
          <w:p w:rsidR="00A535CF" w:rsidRPr="00E240DB" w:rsidRDefault="001E7F20" w:rsidP="00160ECC">
            <w:pPr>
              <w:rPr>
                <w:rFonts w:cs="Calibri"/>
                <w:highlight w:val="yellow"/>
                <w:rPrChange w:id="5861" w:author="USER" w:date="2012-09-04T13:52:00Z">
                  <w:rPr>
                    <w:rFonts w:cs="Calibri"/>
                  </w:rPr>
                </w:rPrChange>
              </w:rPr>
            </w:pPr>
            <w:r w:rsidRPr="001E7F20">
              <w:rPr>
                <w:rFonts w:cs="Calibri"/>
                <w:highlight w:val="yellow"/>
                <w:rPrChange w:id="5862" w:author="USER" w:date="2012-09-04T13:52:00Z">
                  <w:rPr>
                    <w:rFonts w:cs="Calibri"/>
                    <w:color w:val="0000FF"/>
                    <w:u w:val="single"/>
                  </w:rPr>
                </w:rPrChange>
              </w:rPr>
              <w:t>8.9.1.1</w:t>
            </w:r>
          </w:p>
        </w:tc>
        <w:tc>
          <w:tcPr>
            <w:tcW w:w="10938" w:type="dxa"/>
            <w:shd w:val="clear" w:color="auto" w:fill="auto"/>
          </w:tcPr>
          <w:p w:rsidR="00A535CF" w:rsidRPr="00E240DB" w:rsidRDefault="001E7F20" w:rsidP="00160ECC">
            <w:pPr>
              <w:pStyle w:val="Heading4"/>
              <w:rPr>
                <w:highlight w:val="yellow"/>
                <w:rPrChange w:id="5863" w:author="USER" w:date="2012-09-04T13:52:00Z">
                  <w:rPr/>
                </w:rPrChange>
              </w:rPr>
            </w:pPr>
            <w:r w:rsidRPr="001E7F20">
              <w:rPr>
                <w:highlight w:val="yellow"/>
                <w:rPrChange w:id="5864" w:author="USER" w:date="2012-09-04T13:52:00Z">
                  <w:rPr>
                    <w:color w:val="0000FF"/>
                    <w:u w:val="single"/>
                  </w:rPr>
                </w:rPrChange>
              </w:rPr>
              <w:t xml:space="preserve">8.9.1.1 </w:t>
            </w:r>
            <w:r w:rsidRPr="001E7F20">
              <w:rPr>
                <w:b w:val="0"/>
                <w:bCs w:val="0"/>
                <w:highlight w:val="yellow"/>
                <w:rPrChange w:id="5865" w:author="USER" w:date="2012-09-04T13:52:00Z">
                  <w:rPr>
                    <w:b w:val="0"/>
                    <w:bCs w:val="0"/>
                    <w:color w:val="0000FF"/>
                    <w:u w:val="single"/>
                  </w:rPr>
                </w:rPrChange>
              </w:rPr>
              <w:tab/>
              <w:t>EXAMPLE PREEMPTION SCENARIO - Example 1.</w:t>
            </w:r>
          </w:p>
        </w:tc>
      </w:tr>
      <w:tr w:rsidR="00A535CF" w:rsidTr="00A535CF">
        <w:tc>
          <w:tcPr>
            <w:tcW w:w="2040" w:type="dxa"/>
            <w:shd w:val="clear" w:color="auto" w:fill="auto"/>
          </w:tcPr>
          <w:p w:rsidR="00A535CF" w:rsidRPr="00160ECC" w:rsidRDefault="001E7F20" w:rsidP="00160ECC">
            <w:pPr>
              <w:rPr>
                <w:rFonts w:cs="Calibri"/>
              </w:rPr>
            </w:pPr>
            <w:r w:rsidRPr="001E7F20">
              <w:rPr>
                <w:rFonts w:cs="Calibri"/>
                <w:highlight w:val="yellow"/>
                <w:rPrChange w:id="5866" w:author="USER" w:date="2012-09-04T13:52:00Z">
                  <w:rPr>
                    <w:rFonts w:cs="Calibri"/>
                    <w:color w:val="0000FF"/>
                    <w:u w:val="single"/>
                  </w:rPr>
                </w:rPrChange>
              </w:rPr>
              <w:t>8.9.1.1.0-1</w:t>
            </w:r>
          </w:p>
        </w:tc>
        <w:tc>
          <w:tcPr>
            <w:tcW w:w="10938" w:type="dxa"/>
            <w:shd w:val="clear" w:color="auto" w:fill="auto"/>
          </w:tcPr>
          <w:p w:rsidR="00A535CF" w:rsidRPr="00E240DB" w:rsidRDefault="001E7F20" w:rsidP="00160ECC">
            <w:pPr>
              <w:rPr>
                <w:ins w:id="5867" w:author="USER" w:date="2012-09-04T13:52:00Z"/>
                <w:rFonts w:cs="Calibri"/>
                <w:strike/>
                <w:rPrChange w:id="5868" w:author="USER" w:date="2012-09-04T13:52:00Z">
                  <w:rPr>
                    <w:ins w:id="5869" w:author="USER" w:date="2012-09-04T13:52:00Z"/>
                    <w:rFonts w:cs="Calibri"/>
                  </w:rPr>
                </w:rPrChange>
              </w:rPr>
            </w:pPr>
            <w:r w:rsidRPr="001E7F20">
              <w:rPr>
                <w:rFonts w:cs="Calibri"/>
                <w:strike/>
                <w:rPrChange w:id="5870" w:author="USER" w:date="2012-09-04T13:52:00Z">
                  <w:rPr>
                    <w:rFonts w:cs="Calibri"/>
                    <w:color w:val="0000FF"/>
                    <w:u w:val="single"/>
                  </w:rPr>
                </w:rPrChange>
              </w:rPr>
              <w:t xml:space="preserve">XX arterial runs north-south and there are gated railroad grade crossings on several of the east-west routes that cross XX Arterial, namely XX Blvd and XX St.  The rail line is approximately </w:t>
            </w:r>
            <w:proofErr w:type="spellStart"/>
            <w:r w:rsidRPr="001E7F20">
              <w:rPr>
                <w:rFonts w:cs="Calibri"/>
                <w:strike/>
                <w:rPrChange w:id="5871" w:author="USER" w:date="2012-09-04T13:52:00Z">
                  <w:rPr>
                    <w:rFonts w:cs="Calibri"/>
                    <w:color w:val="0000FF"/>
                    <w:u w:val="single"/>
                  </w:rPr>
                </w:rPrChange>
              </w:rPr>
              <w:t>XXft</w:t>
            </w:r>
            <w:proofErr w:type="spellEnd"/>
            <w:r w:rsidRPr="001E7F20">
              <w:rPr>
                <w:rFonts w:cs="Calibri"/>
                <w:strike/>
                <w:rPrChange w:id="5872" w:author="USER" w:date="2012-09-04T13:52:00Z">
                  <w:rPr>
                    <w:rFonts w:cs="Calibri"/>
                    <w:color w:val="0000FF"/>
                    <w:u w:val="single"/>
                  </w:rPr>
                </w:rPrChange>
              </w:rPr>
              <w:t xml:space="preserve">. to the east of XX Arterial.  The railroad gated </w:t>
            </w:r>
            <w:r w:rsidRPr="001E7F20">
              <w:rPr>
                <w:rFonts w:cs="Calibri"/>
                <w:strike/>
                <w:rPrChange w:id="5873" w:author="USER" w:date="2012-09-04T13:52:00Z">
                  <w:rPr>
                    <w:rFonts w:cs="Calibri"/>
                    <w:color w:val="0000FF"/>
                    <w:u w:val="single"/>
                  </w:rPr>
                </w:rPrChange>
              </w:rPr>
              <w:lastRenderedPageBreak/>
              <w:t xml:space="preserve">crossing preempts the signals at XX intersection and also XX (TWO INTERSECTIONS ON THE ARTERIAL).  Upon preemption, the signals on XX arterial introduce a clearance phase, to ensure any vehicles queued on or close to the railroad tracks can clear before the gates descend. Upon completion of the clearance interval, the signal continues limited operation.  The phases that would normally send traffic in the direction of the grade crossing are inhibited until the gates are raised.  Once the clearance sequence is completed, the signal returns to normal operation. There is also a queue detector on the eastbound departure side of XX Arterial, which detects the presence of a queue approaching the grade crossing when the gates are lowered.  If such a queue is detected, the phases that normally send traffic in the direction of the grade crossing are inhibited as long as the gates remain lowered. When an intersection responds to </w:t>
            </w:r>
            <w:proofErr w:type="gramStart"/>
            <w:r w:rsidRPr="001E7F20">
              <w:rPr>
                <w:rFonts w:cs="Calibri"/>
                <w:strike/>
                <w:rPrChange w:id="5874" w:author="USER" w:date="2012-09-04T13:52:00Z">
                  <w:rPr>
                    <w:rFonts w:cs="Calibri"/>
                    <w:color w:val="0000FF"/>
                    <w:u w:val="single"/>
                  </w:rPr>
                </w:rPrChange>
              </w:rPr>
              <w:t>a railroad</w:t>
            </w:r>
            <w:proofErr w:type="gramEnd"/>
            <w:r w:rsidRPr="001E7F20">
              <w:rPr>
                <w:rFonts w:cs="Calibri"/>
                <w:strike/>
                <w:rPrChange w:id="5875" w:author="USER" w:date="2012-09-04T13:52:00Z">
                  <w:rPr>
                    <w:rFonts w:cs="Calibri"/>
                    <w:color w:val="0000FF"/>
                    <w:u w:val="single"/>
                  </w:rPr>
                </w:rPrChange>
              </w:rPr>
              <w:t xml:space="preserve"> preemption, all signals within the coordinated group are released to local control, and operate according to a time-of-day schedule.  Once the preemption is released, all the signals in the coordinated group return to adaptive control.</w:t>
            </w:r>
          </w:p>
          <w:p w:rsidR="00E240DB" w:rsidRDefault="001E7F20" w:rsidP="00E240DB">
            <w:pPr>
              <w:rPr>
                <w:ins w:id="5876" w:author="USER" w:date="2012-09-04T13:52:00Z"/>
                <w:rFonts w:cs="Calibri"/>
              </w:rPr>
            </w:pPr>
            <w:ins w:id="5877" w:author="USER" w:date="2012-09-04T13:52:00Z">
              <w:r w:rsidRPr="001E7F20">
                <w:rPr>
                  <w:rFonts w:cs="Calibri"/>
                  <w:highlight w:val="yellow"/>
                  <w:rPrChange w:id="5878" w:author="USER" w:date="2012-09-04T13:52:00Z">
                    <w:rPr>
                      <w:rFonts w:cs="Calibri"/>
                      <w:color w:val="0000FF"/>
                      <w:u w:val="single"/>
                    </w:rPr>
                  </w:rPrChange>
                </w:rPr>
                <w:t>A railroad runs north-south and there are gated railroad grade crossings on several of the east-west routes that cross a major Arterial.  The rail line is within the required distance of the intersection.  Upon preemption, the signals on the arterial introduce a clearance phase, to ensure any vehicles queued on or close to the railroad tracks can clear before the gates descend. Upon completion of the clearance interval, the signal continues limited operation.  The phases that would normally send traffic in the direction of the grade crossing are inhibited until the gates are raised.  Once the clearance sequence is completed, the signal returns to normal operation. When an intersection responds to railroad preemption, only the signals affected by the preemption are released to local control.  Once the preemption is released, the signal in will return to adaptive control.</w:t>
              </w:r>
            </w:ins>
          </w:p>
          <w:p w:rsidR="00E240DB" w:rsidRDefault="00E240DB" w:rsidP="00160ECC">
            <w:pPr>
              <w:rPr>
                <w:rFonts w:cs="Calibri"/>
              </w:rPr>
            </w:pPr>
          </w:p>
          <w:p w:rsidR="00A535CF" w:rsidRDefault="00A535CF" w:rsidP="00160ECC"/>
        </w:tc>
      </w:tr>
      <w:tr w:rsidR="00A535CF" w:rsidTr="00A535CF">
        <w:tc>
          <w:tcPr>
            <w:tcW w:w="2040" w:type="dxa"/>
            <w:shd w:val="clear" w:color="auto" w:fill="auto"/>
          </w:tcPr>
          <w:p w:rsidR="00A535CF" w:rsidRPr="009B365B" w:rsidRDefault="001E7F20" w:rsidP="00160ECC">
            <w:pPr>
              <w:keepNext/>
              <w:keepLines/>
              <w:outlineLvl w:val="2"/>
              <w:rPr>
                <w:rFonts w:cs="Calibri"/>
                <w:strike/>
                <w:rPrChange w:id="5879" w:author="USER" w:date="2012-08-31T16:44:00Z">
                  <w:rPr>
                    <w:rFonts w:asciiTheme="majorHAnsi" w:eastAsiaTheme="majorEastAsia" w:hAnsiTheme="majorHAnsi" w:cs="Calibri"/>
                    <w:b/>
                    <w:bCs/>
                    <w:color w:val="4F81BD" w:themeColor="accent1"/>
                  </w:rPr>
                </w:rPrChange>
              </w:rPr>
            </w:pPr>
            <w:r w:rsidRPr="001E7F20">
              <w:rPr>
                <w:rFonts w:cs="Calibri"/>
                <w:strike/>
                <w:rPrChange w:id="5880" w:author="USER" w:date="2012-08-31T16:44:00Z">
                  <w:rPr>
                    <w:rFonts w:cs="Calibri"/>
                    <w:color w:val="0000FF"/>
                    <w:u w:val="single"/>
                  </w:rPr>
                </w:rPrChange>
              </w:rPr>
              <w:lastRenderedPageBreak/>
              <w:t>8.9.2</w:t>
            </w:r>
          </w:p>
        </w:tc>
        <w:tc>
          <w:tcPr>
            <w:tcW w:w="10938" w:type="dxa"/>
            <w:shd w:val="clear" w:color="auto" w:fill="auto"/>
          </w:tcPr>
          <w:p w:rsidR="00A535CF" w:rsidRPr="009B365B" w:rsidRDefault="001E7F20" w:rsidP="00160ECC">
            <w:pPr>
              <w:pStyle w:val="Heading3"/>
              <w:rPr>
                <w:strike/>
                <w:rPrChange w:id="5881" w:author="USER" w:date="2012-08-31T16:44:00Z">
                  <w:rPr/>
                </w:rPrChange>
              </w:rPr>
            </w:pPr>
            <w:r w:rsidRPr="001E7F20">
              <w:rPr>
                <w:strike/>
                <w:rPrChange w:id="5882" w:author="USER" w:date="2012-08-31T16:44:00Z">
                  <w:rPr>
                    <w:color w:val="0000FF"/>
                    <w:u w:val="single"/>
                  </w:rPr>
                </w:rPrChange>
              </w:rPr>
              <w:t xml:space="preserve">8.9.2 </w:t>
            </w:r>
            <w:r w:rsidRPr="001E7F20">
              <w:rPr>
                <w:b w:val="0"/>
                <w:bCs w:val="0"/>
                <w:strike/>
                <w:rPrChange w:id="5883" w:author="USER" w:date="2012-08-31T16:44:00Z">
                  <w:rPr>
                    <w:b w:val="0"/>
                    <w:bCs w:val="0"/>
                    <w:color w:val="0000FF"/>
                    <w:u w:val="single"/>
                  </w:rPr>
                </w:rPrChange>
              </w:rPr>
              <w:tab/>
              <w:t>Light Rail Priority</w:t>
            </w:r>
          </w:p>
        </w:tc>
      </w:tr>
      <w:tr w:rsidR="00A535CF" w:rsidTr="00A535CF">
        <w:tc>
          <w:tcPr>
            <w:tcW w:w="2040" w:type="dxa"/>
            <w:shd w:val="clear" w:color="auto" w:fill="auto"/>
          </w:tcPr>
          <w:p w:rsidR="00A535CF" w:rsidRPr="009B365B" w:rsidRDefault="001E7F20" w:rsidP="00160ECC">
            <w:pPr>
              <w:keepNext/>
              <w:keepLines/>
              <w:outlineLvl w:val="2"/>
              <w:rPr>
                <w:rFonts w:cs="Calibri"/>
                <w:strike/>
                <w:rPrChange w:id="5884" w:author="USER" w:date="2012-08-31T16:44:00Z">
                  <w:rPr>
                    <w:rFonts w:asciiTheme="majorHAnsi" w:eastAsiaTheme="majorEastAsia" w:hAnsiTheme="majorHAnsi" w:cs="Calibri"/>
                    <w:b/>
                    <w:bCs/>
                    <w:color w:val="4F81BD" w:themeColor="accent1"/>
                  </w:rPr>
                </w:rPrChange>
              </w:rPr>
            </w:pPr>
            <w:r w:rsidRPr="001E7F20">
              <w:rPr>
                <w:rFonts w:cs="Calibri"/>
                <w:strike/>
                <w:rPrChange w:id="5885" w:author="USER" w:date="2012-08-31T16:44:00Z">
                  <w:rPr>
                    <w:rFonts w:cs="Calibri"/>
                    <w:color w:val="0000FF"/>
                    <w:u w:val="single"/>
                  </w:rPr>
                </w:rPrChange>
              </w:rPr>
              <w:t>8.9.2.1</w:t>
            </w:r>
          </w:p>
        </w:tc>
        <w:tc>
          <w:tcPr>
            <w:tcW w:w="10938" w:type="dxa"/>
            <w:shd w:val="clear" w:color="auto" w:fill="auto"/>
          </w:tcPr>
          <w:p w:rsidR="00A535CF" w:rsidRPr="009B365B" w:rsidRDefault="001E7F20" w:rsidP="00160ECC">
            <w:pPr>
              <w:pStyle w:val="Heading4"/>
              <w:rPr>
                <w:strike/>
                <w:rPrChange w:id="5886" w:author="USER" w:date="2012-08-31T16:44:00Z">
                  <w:rPr/>
                </w:rPrChange>
              </w:rPr>
            </w:pPr>
            <w:r w:rsidRPr="001E7F20">
              <w:rPr>
                <w:strike/>
                <w:rPrChange w:id="5887" w:author="USER" w:date="2012-08-31T16:44:00Z">
                  <w:rPr>
                    <w:color w:val="0000FF"/>
                    <w:u w:val="single"/>
                  </w:rPr>
                </w:rPrChange>
              </w:rPr>
              <w:t xml:space="preserve">8.9.2.1 </w:t>
            </w:r>
            <w:r w:rsidRPr="001E7F20">
              <w:rPr>
                <w:b w:val="0"/>
                <w:bCs w:val="0"/>
                <w:strike/>
                <w:rPrChange w:id="5888" w:author="USER" w:date="2012-08-31T16:44:00Z">
                  <w:rPr>
                    <w:b w:val="0"/>
                    <w:bCs w:val="0"/>
                    <w:color w:val="0000FF"/>
                    <w:u w:val="single"/>
                  </w:rPr>
                </w:rPrChange>
              </w:rPr>
              <w:tab/>
              <w:t>EXAMPLE LIGHT RAIL PRIORITY SCENARIO.</w:t>
            </w:r>
          </w:p>
        </w:tc>
      </w:tr>
      <w:tr w:rsidR="00A535CF" w:rsidTr="00A535CF">
        <w:tc>
          <w:tcPr>
            <w:tcW w:w="2040" w:type="dxa"/>
            <w:shd w:val="clear" w:color="auto" w:fill="auto"/>
          </w:tcPr>
          <w:p w:rsidR="00A535CF" w:rsidRPr="009B365B" w:rsidRDefault="001E7F20" w:rsidP="00160ECC">
            <w:pPr>
              <w:keepNext/>
              <w:keepLines/>
              <w:outlineLvl w:val="2"/>
              <w:rPr>
                <w:rFonts w:cs="Calibri"/>
                <w:strike/>
                <w:rPrChange w:id="5889" w:author="USER" w:date="2012-08-31T16:44:00Z">
                  <w:rPr>
                    <w:rFonts w:asciiTheme="majorHAnsi" w:eastAsiaTheme="majorEastAsia" w:hAnsiTheme="majorHAnsi" w:cs="Calibri"/>
                    <w:b/>
                    <w:bCs/>
                    <w:color w:val="4F81BD" w:themeColor="accent1"/>
                  </w:rPr>
                </w:rPrChange>
              </w:rPr>
            </w:pPr>
            <w:r w:rsidRPr="001E7F20">
              <w:rPr>
                <w:rFonts w:cs="Calibri"/>
                <w:strike/>
                <w:rPrChange w:id="5890" w:author="USER" w:date="2012-08-31T16:44:00Z">
                  <w:rPr>
                    <w:rFonts w:cs="Calibri"/>
                    <w:color w:val="0000FF"/>
                    <w:u w:val="single"/>
                  </w:rPr>
                </w:rPrChange>
              </w:rPr>
              <w:t>8.9.2.1.0-1</w:t>
            </w:r>
          </w:p>
        </w:tc>
        <w:tc>
          <w:tcPr>
            <w:tcW w:w="10938" w:type="dxa"/>
            <w:shd w:val="clear" w:color="auto" w:fill="auto"/>
          </w:tcPr>
          <w:p w:rsidR="00A535CF" w:rsidRPr="009B365B" w:rsidRDefault="001E7F20" w:rsidP="00160ECC">
            <w:pPr>
              <w:keepNext/>
              <w:keepLines/>
              <w:outlineLvl w:val="2"/>
              <w:rPr>
                <w:rFonts w:cs="Calibri"/>
                <w:strike/>
                <w:rPrChange w:id="5891" w:author="USER" w:date="2012-08-31T16:44:00Z">
                  <w:rPr>
                    <w:rFonts w:asciiTheme="majorHAnsi" w:eastAsiaTheme="majorEastAsia" w:hAnsiTheme="majorHAnsi" w:cs="Calibri"/>
                    <w:b/>
                    <w:bCs/>
                    <w:color w:val="4F81BD" w:themeColor="accent1"/>
                  </w:rPr>
                </w:rPrChange>
              </w:rPr>
            </w:pPr>
            <w:r w:rsidRPr="001E7F20">
              <w:rPr>
                <w:rFonts w:cs="Calibri"/>
                <w:strike/>
                <w:rPrChange w:id="5892" w:author="USER" w:date="2012-08-31T16:44:00Z">
                  <w:rPr>
                    <w:rFonts w:cs="Calibri"/>
                    <w:color w:val="0000FF"/>
                    <w:u w:val="single"/>
                  </w:rPr>
                </w:rPrChange>
              </w:rPr>
              <w:t xml:space="preserve">LRT priority will be provided at each intersection on an LRT route.  The input requesting priority will come EITHER from the centralized priority system The system will have the capability to extend the existing green if that will serve the LRV, introduce an early green by shortening or skipping other phases, or run a phase called exclusively by the LRV.  </w:t>
            </w:r>
          </w:p>
          <w:p w:rsidR="00A535CF" w:rsidRPr="009B365B" w:rsidRDefault="00A535CF" w:rsidP="00160ECC">
            <w:pPr>
              <w:rPr>
                <w:rFonts w:cs="Calibri"/>
                <w:strike/>
                <w:rPrChange w:id="5893" w:author="USER" w:date="2012-08-31T16:44:00Z">
                  <w:rPr>
                    <w:rFonts w:cs="Calibri"/>
                  </w:rPr>
                </w:rPrChange>
              </w:rPr>
            </w:pPr>
          </w:p>
          <w:p w:rsidR="00A535CF" w:rsidRPr="009B365B" w:rsidRDefault="001E7F20" w:rsidP="00160ECC">
            <w:pPr>
              <w:rPr>
                <w:rFonts w:cs="Calibri"/>
                <w:strike/>
                <w:rPrChange w:id="5894" w:author="USER" w:date="2012-08-31T16:44:00Z">
                  <w:rPr>
                    <w:rFonts w:cs="Calibri"/>
                  </w:rPr>
                </w:rPrChange>
              </w:rPr>
            </w:pPr>
            <w:r w:rsidRPr="001E7F20">
              <w:rPr>
                <w:rFonts w:cs="Calibri"/>
                <w:strike/>
                <w:rPrChange w:id="5895" w:author="USER" w:date="2012-08-31T16:44:00Z">
                  <w:rPr>
                    <w:rFonts w:cs="Calibri"/>
                    <w:color w:val="0000FF"/>
                    <w:u w:val="single"/>
                  </w:rPr>
                </w:rPrChange>
              </w:rPr>
              <w:t xml:space="preserve">The decision to provide priority will be determined within the local controller, based on user-definable and settable rules.  These rules will include such items as: length of time or number of cycles since last priority was provided, and priority level if there are competing requests.  </w:t>
            </w:r>
          </w:p>
          <w:p w:rsidR="00A535CF" w:rsidRPr="009B365B" w:rsidRDefault="00A535CF" w:rsidP="00160ECC">
            <w:pPr>
              <w:rPr>
                <w:rFonts w:cs="Calibri"/>
                <w:strike/>
                <w:rPrChange w:id="5896" w:author="USER" w:date="2012-08-31T16:44:00Z">
                  <w:rPr>
                    <w:rFonts w:cs="Calibri"/>
                  </w:rPr>
                </w:rPrChange>
              </w:rPr>
            </w:pPr>
          </w:p>
          <w:p w:rsidR="00A535CF" w:rsidRPr="009B365B" w:rsidRDefault="001E7F20" w:rsidP="00160ECC">
            <w:pPr>
              <w:rPr>
                <w:rFonts w:cs="Calibri"/>
                <w:strike/>
                <w:rPrChange w:id="5897" w:author="USER" w:date="2012-08-31T16:44:00Z">
                  <w:rPr>
                    <w:rFonts w:cs="Calibri"/>
                  </w:rPr>
                </w:rPrChange>
              </w:rPr>
            </w:pPr>
            <w:r w:rsidRPr="001E7F20">
              <w:rPr>
                <w:rFonts w:cs="Calibri"/>
                <w:strike/>
                <w:rPrChange w:id="5898" w:author="USER" w:date="2012-08-31T16:44:00Z">
                  <w:rPr>
                    <w:rFonts w:cs="Calibri"/>
                    <w:color w:val="0000FF"/>
                    <w:u w:val="single"/>
                  </w:rPr>
                </w:rPrChange>
              </w:rPr>
              <w:t>The LRT system has its own logic to determine whether a priority request for an approaching LRV will be transmitted to the signal controller, based on such parameters as schedule adherence, route number, in-service or out-of-service and passenger loading.  This logic will not reside within the adaptive system.</w:t>
            </w:r>
          </w:p>
        </w:tc>
      </w:tr>
      <w:tr w:rsidR="00A535CF" w:rsidTr="00A535CF">
        <w:tc>
          <w:tcPr>
            <w:tcW w:w="2040" w:type="dxa"/>
            <w:shd w:val="clear" w:color="auto" w:fill="auto"/>
          </w:tcPr>
          <w:p w:rsidR="00A535CF" w:rsidRPr="009B365B" w:rsidRDefault="001E7F20" w:rsidP="00160ECC">
            <w:pPr>
              <w:rPr>
                <w:rFonts w:cs="Calibri"/>
                <w:highlight w:val="yellow"/>
                <w:rPrChange w:id="5899" w:author="USER" w:date="2012-08-31T16:44:00Z">
                  <w:rPr>
                    <w:rFonts w:cs="Calibri"/>
                  </w:rPr>
                </w:rPrChange>
              </w:rPr>
            </w:pPr>
            <w:r w:rsidRPr="001E7F20">
              <w:rPr>
                <w:rFonts w:cs="Calibri"/>
                <w:highlight w:val="yellow"/>
                <w:rPrChange w:id="5900" w:author="USER" w:date="2012-08-31T16:44:00Z">
                  <w:rPr>
                    <w:rFonts w:cs="Calibri"/>
                    <w:color w:val="0000FF"/>
                    <w:u w:val="single"/>
                  </w:rPr>
                </w:rPrChange>
              </w:rPr>
              <w:t>8.9.3</w:t>
            </w:r>
          </w:p>
        </w:tc>
        <w:tc>
          <w:tcPr>
            <w:tcW w:w="10938" w:type="dxa"/>
            <w:shd w:val="clear" w:color="auto" w:fill="auto"/>
          </w:tcPr>
          <w:p w:rsidR="00A535CF" w:rsidRPr="009B365B" w:rsidRDefault="001E7F20" w:rsidP="00160ECC">
            <w:pPr>
              <w:pStyle w:val="Heading3"/>
              <w:rPr>
                <w:highlight w:val="yellow"/>
                <w:rPrChange w:id="5901" w:author="USER" w:date="2012-08-31T16:44:00Z">
                  <w:rPr/>
                </w:rPrChange>
              </w:rPr>
            </w:pPr>
            <w:r w:rsidRPr="001E7F20">
              <w:rPr>
                <w:highlight w:val="yellow"/>
                <w:rPrChange w:id="5902" w:author="USER" w:date="2012-08-31T16:44:00Z">
                  <w:rPr>
                    <w:color w:val="0000FF"/>
                    <w:u w:val="single"/>
                  </w:rPr>
                </w:rPrChange>
              </w:rPr>
              <w:t xml:space="preserve">8.9.3 </w:t>
            </w:r>
            <w:r w:rsidRPr="001E7F20">
              <w:rPr>
                <w:highlight w:val="yellow"/>
                <w:rPrChange w:id="5903" w:author="USER" w:date="2012-08-31T16:44:00Z">
                  <w:rPr>
                    <w:color w:val="0000FF"/>
                    <w:u w:val="single"/>
                  </w:rPr>
                </w:rPrChange>
              </w:rPr>
              <w:tab/>
              <w:t>Bus Signal Priority</w:t>
            </w:r>
          </w:p>
        </w:tc>
      </w:tr>
      <w:tr w:rsidR="00A535CF" w:rsidTr="00A535CF">
        <w:tc>
          <w:tcPr>
            <w:tcW w:w="2040" w:type="dxa"/>
            <w:shd w:val="clear" w:color="auto" w:fill="auto"/>
          </w:tcPr>
          <w:p w:rsidR="00A535CF" w:rsidRPr="009B365B" w:rsidRDefault="001E7F20" w:rsidP="00160ECC">
            <w:pPr>
              <w:rPr>
                <w:rFonts w:cs="Calibri"/>
                <w:highlight w:val="yellow"/>
                <w:rPrChange w:id="5904" w:author="USER" w:date="2012-08-31T16:44:00Z">
                  <w:rPr>
                    <w:rFonts w:cs="Calibri"/>
                  </w:rPr>
                </w:rPrChange>
              </w:rPr>
            </w:pPr>
            <w:r w:rsidRPr="001E7F20">
              <w:rPr>
                <w:rFonts w:cs="Calibri"/>
                <w:highlight w:val="yellow"/>
                <w:rPrChange w:id="5905" w:author="USER" w:date="2012-08-31T16:44:00Z">
                  <w:rPr>
                    <w:rFonts w:cs="Calibri"/>
                    <w:color w:val="0000FF"/>
                    <w:u w:val="single"/>
                  </w:rPr>
                </w:rPrChange>
              </w:rPr>
              <w:t>8.9.3.1</w:t>
            </w:r>
          </w:p>
        </w:tc>
        <w:tc>
          <w:tcPr>
            <w:tcW w:w="10938" w:type="dxa"/>
            <w:shd w:val="clear" w:color="auto" w:fill="auto"/>
          </w:tcPr>
          <w:p w:rsidR="00A535CF" w:rsidRPr="009B365B" w:rsidRDefault="001E7F20" w:rsidP="00160ECC">
            <w:pPr>
              <w:pStyle w:val="Heading4"/>
              <w:rPr>
                <w:highlight w:val="yellow"/>
                <w:rPrChange w:id="5906" w:author="USER" w:date="2012-08-31T16:44:00Z">
                  <w:rPr/>
                </w:rPrChange>
              </w:rPr>
            </w:pPr>
            <w:r w:rsidRPr="001E7F20">
              <w:rPr>
                <w:highlight w:val="yellow"/>
                <w:rPrChange w:id="5907" w:author="USER" w:date="2012-08-31T16:44:00Z">
                  <w:rPr>
                    <w:color w:val="0000FF"/>
                    <w:u w:val="single"/>
                  </w:rPr>
                </w:rPrChange>
              </w:rPr>
              <w:t xml:space="preserve">8.9.3.1 </w:t>
            </w:r>
            <w:r w:rsidRPr="001E7F20">
              <w:rPr>
                <w:b w:val="0"/>
                <w:bCs w:val="0"/>
                <w:highlight w:val="yellow"/>
                <w:rPrChange w:id="5908" w:author="USER" w:date="2012-08-31T16:44:00Z">
                  <w:rPr>
                    <w:b w:val="0"/>
                    <w:bCs w:val="0"/>
                    <w:color w:val="0000FF"/>
                    <w:u w:val="single"/>
                  </w:rPr>
                </w:rPrChange>
              </w:rPr>
              <w:tab/>
              <w:t>EXAMPLE BUS PRIORITY SCENARIO.</w:t>
            </w:r>
          </w:p>
        </w:tc>
      </w:tr>
      <w:tr w:rsidR="00A535CF" w:rsidTr="00A535CF">
        <w:tc>
          <w:tcPr>
            <w:tcW w:w="2040" w:type="dxa"/>
            <w:shd w:val="clear" w:color="auto" w:fill="auto"/>
          </w:tcPr>
          <w:p w:rsidR="00A535CF" w:rsidRPr="009B365B" w:rsidRDefault="001E7F20" w:rsidP="00160ECC">
            <w:pPr>
              <w:rPr>
                <w:rFonts w:cs="Calibri"/>
                <w:highlight w:val="yellow"/>
                <w:rPrChange w:id="5909" w:author="USER" w:date="2012-08-31T16:44:00Z">
                  <w:rPr>
                    <w:rFonts w:cs="Calibri"/>
                  </w:rPr>
                </w:rPrChange>
              </w:rPr>
            </w:pPr>
            <w:r w:rsidRPr="001E7F20">
              <w:rPr>
                <w:rFonts w:cs="Calibri"/>
                <w:highlight w:val="yellow"/>
                <w:rPrChange w:id="5910" w:author="USER" w:date="2012-08-31T16:44:00Z">
                  <w:rPr>
                    <w:rFonts w:cs="Calibri"/>
                    <w:color w:val="0000FF"/>
                    <w:u w:val="single"/>
                  </w:rPr>
                </w:rPrChange>
              </w:rPr>
              <w:t>8.9.3.1.0-1</w:t>
            </w:r>
          </w:p>
        </w:tc>
        <w:tc>
          <w:tcPr>
            <w:tcW w:w="10938" w:type="dxa"/>
            <w:shd w:val="clear" w:color="auto" w:fill="auto"/>
          </w:tcPr>
          <w:p w:rsidR="00A535CF" w:rsidRPr="009B365B" w:rsidRDefault="001E7F20" w:rsidP="00160ECC">
            <w:pPr>
              <w:rPr>
                <w:rFonts w:cs="Calibri"/>
                <w:highlight w:val="yellow"/>
                <w:rPrChange w:id="5911" w:author="USER" w:date="2012-08-31T16:44:00Z">
                  <w:rPr>
                    <w:rFonts w:cs="Calibri"/>
                  </w:rPr>
                </w:rPrChange>
              </w:rPr>
            </w:pPr>
            <w:r w:rsidRPr="001E7F20">
              <w:rPr>
                <w:rFonts w:cs="Calibri"/>
                <w:highlight w:val="yellow"/>
                <w:rPrChange w:id="5912" w:author="USER" w:date="2012-08-31T16:44:00Z">
                  <w:rPr>
                    <w:rFonts w:cs="Calibri"/>
                    <w:color w:val="0000FF"/>
                    <w:u w:val="single"/>
                  </w:rPr>
                </w:rPrChange>
              </w:rPr>
              <w:t xml:space="preserve">Bus priority will be provided at each intersection on a bus route.  The input requesting priority will come from the centralized priority system. </w:t>
            </w:r>
          </w:p>
          <w:p w:rsidR="00A535CF" w:rsidRPr="009B365B" w:rsidRDefault="00A535CF" w:rsidP="00160ECC">
            <w:pPr>
              <w:rPr>
                <w:rFonts w:cs="Calibri"/>
                <w:highlight w:val="yellow"/>
                <w:rPrChange w:id="5913" w:author="USER" w:date="2012-08-31T16:44:00Z">
                  <w:rPr>
                    <w:rFonts w:cs="Calibri"/>
                  </w:rPr>
                </w:rPrChange>
              </w:rPr>
            </w:pPr>
          </w:p>
          <w:p w:rsidR="00A535CF" w:rsidRPr="009B365B" w:rsidRDefault="001E7F20" w:rsidP="00160ECC">
            <w:pPr>
              <w:rPr>
                <w:rFonts w:cs="Calibri"/>
                <w:highlight w:val="yellow"/>
                <w:rPrChange w:id="5914" w:author="USER" w:date="2012-08-31T16:44:00Z">
                  <w:rPr>
                    <w:rFonts w:cs="Calibri"/>
                  </w:rPr>
                </w:rPrChange>
              </w:rPr>
            </w:pPr>
            <w:r w:rsidRPr="001E7F20">
              <w:rPr>
                <w:rFonts w:cs="Calibri"/>
                <w:highlight w:val="yellow"/>
                <w:rPrChange w:id="5915" w:author="USER" w:date="2012-08-31T16:44:00Z">
                  <w:rPr>
                    <w:rFonts w:cs="Calibri"/>
                    <w:color w:val="0000FF"/>
                    <w:u w:val="single"/>
                  </w:rPr>
                </w:rPrChange>
              </w:rPr>
              <w:t>The system will have the capability to extend the existing green if that will serve the bus, introduce an early green by shortening or skipping other phases, or run a phase called exclusively by the bus.</w:t>
            </w:r>
          </w:p>
          <w:p w:rsidR="00A535CF" w:rsidRPr="009B365B" w:rsidRDefault="00A535CF" w:rsidP="00160ECC">
            <w:pPr>
              <w:rPr>
                <w:rFonts w:cs="Calibri"/>
                <w:highlight w:val="yellow"/>
                <w:rPrChange w:id="5916" w:author="USER" w:date="2012-08-31T16:44:00Z">
                  <w:rPr>
                    <w:rFonts w:cs="Calibri"/>
                  </w:rPr>
                </w:rPrChange>
              </w:rPr>
            </w:pPr>
          </w:p>
          <w:p w:rsidR="00A535CF" w:rsidRPr="009B365B" w:rsidRDefault="001E7F20" w:rsidP="00160ECC">
            <w:pPr>
              <w:rPr>
                <w:rFonts w:cs="Calibri"/>
                <w:highlight w:val="yellow"/>
                <w:rPrChange w:id="5917" w:author="USER" w:date="2012-08-31T16:44:00Z">
                  <w:rPr>
                    <w:rFonts w:cs="Calibri"/>
                  </w:rPr>
                </w:rPrChange>
              </w:rPr>
            </w:pPr>
            <w:r w:rsidRPr="001E7F20">
              <w:rPr>
                <w:rFonts w:cs="Calibri"/>
                <w:highlight w:val="yellow"/>
                <w:rPrChange w:id="5918" w:author="USER" w:date="2012-08-31T16:44:00Z">
                  <w:rPr>
                    <w:rFonts w:cs="Calibri"/>
                    <w:color w:val="0000FF"/>
                    <w:u w:val="single"/>
                  </w:rPr>
                </w:rPrChange>
              </w:rPr>
              <w:t xml:space="preserve">The decision to provide priority will be determined within the local controller, based on user-definable and settable rules.  These rules will include such items as: length of time or number of cycles since last priority was provided, and priority level if there are competing requests.  </w:t>
            </w:r>
          </w:p>
          <w:p w:rsidR="00A535CF" w:rsidRPr="009B365B" w:rsidRDefault="00A535CF" w:rsidP="00160ECC">
            <w:pPr>
              <w:rPr>
                <w:rFonts w:cs="Calibri"/>
                <w:highlight w:val="yellow"/>
                <w:rPrChange w:id="5919" w:author="USER" w:date="2012-08-31T16:44:00Z">
                  <w:rPr>
                    <w:rFonts w:cs="Calibri"/>
                  </w:rPr>
                </w:rPrChange>
              </w:rPr>
            </w:pPr>
          </w:p>
          <w:p w:rsidR="00A535CF" w:rsidRPr="009B365B" w:rsidRDefault="001E7F20" w:rsidP="00160ECC">
            <w:pPr>
              <w:rPr>
                <w:rFonts w:cs="Calibri"/>
                <w:highlight w:val="yellow"/>
                <w:rPrChange w:id="5920" w:author="USER" w:date="2012-08-31T16:44:00Z">
                  <w:rPr>
                    <w:rFonts w:cs="Calibri"/>
                  </w:rPr>
                </w:rPrChange>
              </w:rPr>
            </w:pPr>
            <w:r w:rsidRPr="001E7F20">
              <w:rPr>
                <w:rFonts w:cs="Calibri"/>
                <w:highlight w:val="yellow"/>
                <w:rPrChange w:id="5921" w:author="USER" w:date="2012-08-31T16:44:00Z">
                  <w:rPr>
                    <w:rFonts w:cs="Calibri"/>
                    <w:color w:val="0000FF"/>
                    <w:u w:val="single"/>
                  </w:rPr>
                </w:rPrChange>
              </w:rPr>
              <w:t xml:space="preserve">The bus system has its own logic to determine whether a priority request for an approaching bus will be transmitted to </w:t>
            </w:r>
            <w:r w:rsidRPr="001E7F20">
              <w:rPr>
                <w:rFonts w:cs="Calibri"/>
                <w:highlight w:val="yellow"/>
                <w:rPrChange w:id="5922" w:author="USER" w:date="2012-08-31T16:44:00Z">
                  <w:rPr>
                    <w:rFonts w:cs="Calibri"/>
                    <w:color w:val="0000FF"/>
                    <w:u w:val="single"/>
                  </w:rPr>
                </w:rPrChange>
              </w:rPr>
              <w:lastRenderedPageBreak/>
              <w:t>the signal controller, based on such parameters as schedule adherence, route number, in-service or out-of-service and passenger loading.  This logic will not reside within the adaptive system.</w:t>
            </w:r>
          </w:p>
        </w:tc>
      </w:tr>
      <w:tr w:rsidR="00A535CF" w:rsidTr="00A535CF">
        <w:tc>
          <w:tcPr>
            <w:tcW w:w="2040" w:type="dxa"/>
            <w:shd w:val="clear" w:color="auto" w:fill="auto"/>
          </w:tcPr>
          <w:p w:rsidR="00A535CF" w:rsidRPr="007B0AFC" w:rsidRDefault="001E7F20" w:rsidP="00160ECC">
            <w:pPr>
              <w:rPr>
                <w:rFonts w:cs="Calibri"/>
                <w:highlight w:val="yellow"/>
                <w:rPrChange w:id="5923" w:author="USER" w:date="2012-08-28T07:51:00Z">
                  <w:rPr>
                    <w:rFonts w:cs="Calibri"/>
                  </w:rPr>
                </w:rPrChange>
              </w:rPr>
            </w:pPr>
            <w:r w:rsidRPr="001E7F20">
              <w:rPr>
                <w:rFonts w:cs="Calibri"/>
                <w:highlight w:val="yellow"/>
                <w:rPrChange w:id="5924" w:author="USER" w:date="2012-08-28T07:51:00Z">
                  <w:rPr>
                    <w:rFonts w:cs="Calibri"/>
                    <w:color w:val="0000FF"/>
                    <w:sz w:val="16"/>
                    <w:szCs w:val="16"/>
                    <w:u w:val="single"/>
                  </w:rPr>
                </w:rPrChange>
              </w:rPr>
              <w:lastRenderedPageBreak/>
              <w:t>8.9.4</w:t>
            </w:r>
          </w:p>
        </w:tc>
        <w:tc>
          <w:tcPr>
            <w:tcW w:w="10938" w:type="dxa"/>
            <w:shd w:val="clear" w:color="auto" w:fill="auto"/>
          </w:tcPr>
          <w:p w:rsidR="00A535CF" w:rsidRPr="007B0AFC" w:rsidRDefault="001E7F20" w:rsidP="00160ECC">
            <w:pPr>
              <w:pStyle w:val="Heading3"/>
              <w:rPr>
                <w:highlight w:val="yellow"/>
                <w:rPrChange w:id="5925" w:author="USER" w:date="2012-08-28T07:51:00Z">
                  <w:rPr/>
                </w:rPrChange>
              </w:rPr>
            </w:pPr>
            <w:r w:rsidRPr="001E7F20">
              <w:rPr>
                <w:highlight w:val="yellow"/>
                <w:rPrChange w:id="5926" w:author="USER" w:date="2012-08-28T07:51:00Z">
                  <w:rPr>
                    <w:color w:val="0000FF"/>
                    <w:sz w:val="16"/>
                    <w:szCs w:val="16"/>
                    <w:u w:val="single"/>
                  </w:rPr>
                </w:rPrChange>
              </w:rPr>
              <w:t xml:space="preserve">8.9.4 </w:t>
            </w:r>
            <w:r w:rsidRPr="001E7F20">
              <w:rPr>
                <w:b w:val="0"/>
                <w:bCs w:val="0"/>
                <w:highlight w:val="yellow"/>
                <w:rPrChange w:id="5927" w:author="USER" w:date="2012-08-28T07:51:00Z">
                  <w:rPr>
                    <w:b w:val="0"/>
                    <w:bCs w:val="0"/>
                    <w:color w:val="0000FF"/>
                    <w:sz w:val="16"/>
                    <w:szCs w:val="16"/>
                    <w:u w:val="single"/>
                  </w:rPr>
                </w:rPrChange>
              </w:rPr>
              <w:tab/>
              <w:t>Emergency Vehicle Preemption</w:t>
            </w:r>
          </w:p>
        </w:tc>
      </w:tr>
      <w:tr w:rsidR="00A535CF" w:rsidTr="00A535CF">
        <w:tc>
          <w:tcPr>
            <w:tcW w:w="2040" w:type="dxa"/>
            <w:shd w:val="clear" w:color="auto" w:fill="auto"/>
          </w:tcPr>
          <w:p w:rsidR="00A535CF" w:rsidRPr="007B0AFC" w:rsidRDefault="001E7F20" w:rsidP="00160ECC">
            <w:pPr>
              <w:rPr>
                <w:rFonts w:cs="Calibri"/>
                <w:highlight w:val="yellow"/>
                <w:rPrChange w:id="5928" w:author="USER" w:date="2012-08-28T07:51:00Z">
                  <w:rPr>
                    <w:rFonts w:cs="Calibri"/>
                  </w:rPr>
                </w:rPrChange>
              </w:rPr>
            </w:pPr>
            <w:r w:rsidRPr="001E7F20">
              <w:rPr>
                <w:rFonts w:cs="Calibri"/>
                <w:highlight w:val="yellow"/>
                <w:rPrChange w:id="5929" w:author="USER" w:date="2012-08-28T07:51:00Z">
                  <w:rPr>
                    <w:rFonts w:cs="Calibri"/>
                    <w:color w:val="0000FF"/>
                    <w:sz w:val="16"/>
                    <w:szCs w:val="16"/>
                    <w:u w:val="single"/>
                  </w:rPr>
                </w:rPrChange>
              </w:rPr>
              <w:t>8.9.4.0-1</w:t>
            </w:r>
          </w:p>
        </w:tc>
        <w:tc>
          <w:tcPr>
            <w:tcW w:w="10938" w:type="dxa"/>
            <w:shd w:val="clear" w:color="auto" w:fill="auto"/>
          </w:tcPr>
          <w:p w:rsidR="00A535CF" w:rsidRPr="007B0AFC" w:rsidRDefault="001E7F20" w:rsidP="00160ECC">
            <w:pPr>
              <w:rPr>
                <w:rFonts w:cs="Calibri"/>
                <w:highlight w:val="yellow"/>
                <w:rPrChange w:id="5930" w:author="USER" w:date="2012-08-28T07:51:00Z">
                  <w:rPr>
                    <w:rFonts w:cs="Calibri"/>
                  </w:rPr>
                </w:rPrChange>
              </w:rPr>
            </w:pPr>
            <w:r w:rsidRPr="001E7F20">
              <w:rPr>
                <w:rFonts w:cs="Calibri"/>
                <w:highlight w:val="yellow"/>
                <w:rPrChange w:id="5931" w:author="USER" w:date="2012-08-28T07:51:00Z">
                  <w:rPr>
                    <w:rFonts w:cs="Calibri"/>
                    <w:color w:val="0000FF"/>
                    <w:sz w:val="16"/>
                    <w:szCs w:val="16"/>
                    <w:u w:val="single"/>
                  </w:rPr>
                </w:rPrChange>
              </w:rPr>
              <w:t xml:space="preserve">When an intersection responds to </w:t>
            </w:r>
            <w:proofErr w:type="gramStart"/>
            <w:r w:rsidRPr="001E7F20">
              <w:rPr>
                <w:rFonts w:cs="Calibri"/>
                <w:highlight w:val="yellow"/>
                <w:rPrChange w:id="5932" w:author="USER" w:date="2012-08-28T07:51:00Z">
                  <w:rPr>
                    <w:rFonts w:cs="Calibri"/>
                    <w:color w:val="0000FF"/>
                    <w:sz w:val="16"/>
                    <w:szCs w:val="16"/>
                    <w:u w:val="single"/>
                  </w:rPr>
                </w:rPrChange>
              </w:rPr>
              <w:t>an EV</w:t>
            </w:r>
            <w:proofErr w:type="gramEnd"/>
            <w:r w:rsidRPr="001E7F20">
              <w:rPr>
                <w:rFonts w:cs="Calibri"/>
                <w:highlight w:val="yellow"/>
                <w:rPrChange w:id="5933" w:author="USER" w:date="2012-08-28T07:51:00Z">
                  <w:rPr>
                    <w:rFonts w:cs="Calibri"/>
                    <w:color w:val="0000FF"/>
                    <w:sz w:val="16"/>
                    <w:szCs w:val="16"/>
                    <w:u w:val="single"/>
                  </w:rPr>
                </w:rPrChange>
              </w:rPr>
              <w:t xml:space="preserve"> preemption, other signals within the coordinated group continue to operate adaptively.  The preempted signal returns to adaptive control once the preemption is released. </w:t>
            </w:r>
          </w:p>
        </w:tc>
      </w:tr>
      <w:tr w:rsidR="00A535CF" w:rsidTr="00A535CF">
        <w:tc>
          <w:tcPr>
            <w:tcW w:w="2040" w:type="dxa"/>
            <w:shd w:val="clear" w:color="auto" w:fill="auto"/>
          </w:tcPr>
          <w:p w:rsidR="00A535CF" w:rsidRPr="00593F16" w:rsidRDefault="001E7F20" w:rsidP="00160ECC">
            <w:pPr>
              <w:rPr>
                <w:rFonts w:cs="Calibri"/>
                <w:strike/>
                <w:rPrChange w:id="5934" w:author="USER" w:date="2012-09-04T09:59:00Z">
                  <w:rPr>
                    <w:rFonts w:cs="Calibri"/>
                  </w:rPr>
                </w:rPrChange>
              </w:rPr>
            </w:pPr>
            <w:r w:rsidRPr="001E7F20">
              <w:rPr>
                <w:rFonts w:cs="Calibri"/>
                <w:strike/>
                <w:rPrChange w:id="5935" w:author="USER" w:date="2012-09-04T09:59:00Z">
                  <w:rPr>
                    <w:rFonts w:cs="Calibri"/>
                    <w:color w:val="0000FF"/>
                    <w:u w:val="single"/>
                  </w:rPr>
                </w:rPrChange>
              </w:rPr>
              <w:t>8.10</w:t>
            </w:r>
          </w:p>
        </w:tc>
        <w:tc>
          <w:tcPr>
            <w:tcW w:w="10938" w:type="dxa"/>
            <w:shd w:val="clear" w:color="auto" w:fill="auto"/>
          </w:tcPr>
          <w:p w:rsidR="00A535CF" w:rsidRPr="00593F16" w:rsidRDefault="001E7F20" w:rsidP="00160ECC">
            <w:pPr>
              <w:pStyle w:val="Heading2"/>
              <w:rPr>
                <w:strike/>
                <w:rPrChange w:id="5936" w:author="USER" w:date="2012-09-04T09:59:00Z">
                  <w:rPr/>
                </w:rPrChange>
              </w:rPr>
            </w:pPr>
            <w:r w:rsidRPr="001E7F20">
              <w:rPr>
                <w:strike/>
                <w:rPrChange w:id="5937" w:author="USER" w:date="2012-09-04T09:59:00Z">
                  <w:rPr>
                    <w:color w:val="0000FF"/>
                    <w:u w:val="single"/>
                  </w:rPr>
                </w:rPrChange>
              </w:rPr>
              <w:t xml:space="preserve">8.10 </w:t>
            </w:r>
            <w:r w:rsidRPr="001E7F20">
              <w:rPr>
                <w:b w:val="0"/>
                <w:bCs w:val="0"/>
                <w:strike/>
                <w:rPrChange w:id="5938" w:author="USER" w:date="2012-09-04T09:59:00Z">
                  <w:rPr>
                    <w:b w:val="0"/>
                    <w:bCs w:val="0"/>
                    <w:color w:val="0000FF"/>
                    <w:u w:val="single"/>
                  </w:rPr>
                </w:rPrChange>
              </w:rPr>
              <w:tab/>
              <w:t>Scheduled Events</w:t>
            </w:r>
          </w:p>
        </w:tc>
      </w:tr>
      <w:tr w:rsidR="00A535CF" w:rsidTr="00A535CF">
        <w:tc>
          <w:tcPr>
            <w:tcW w:w="2040" w:type="dxa"/>
            <w:shd w:val="clear" w:color="auto" w:fill="auto"/>
          </w:tcPr>
          <w:p w:rsidR="00A535CF" w:rsidRPr="00593F16" w:rsidRDefault="001E7F20" w:rsidP="00160ECC">
            <w:pPr>
              <w:rPr>
                <w:rFonts w:cs="Calibri"/>
                <w:strike/>
                <w:rPrChange w:id="5939" w:author="USER" w:date="2012-09-04T09:59:00Z">
                  <w:rPr>
                    <w:rFonts w:cs="Calibri"/>
                  </w:rPr>
                </w:rPrChange>
              </w:rPr>
            </w:pPr>
            <w:r w:rsidRPr="001E7F20">
              <w:rPr>
                <w:rFonts w:cs="Calibri"/>
                <w:strike/>
                <w:rPrChange w:id="5940" w:author="USER" w:date="2012-09-04T09:59:00Z">
                  <w:rPr>
                    <w:rFonts w:cs="Calibri"/>
                    <w:color w:val="0000FF"/>
                    <w:u w:val="single"/>
                  </w:rPr>
                </w:rPrChange>
              </w:rPr>
              <w:t>8.10.0-1</w:t>
            </w:r>
          </w:p>
        </w:tc>
        <w:tc>
          <w:tcPr>
            <w:tcW w:w="10938" w:type="dxa"/>
            <w:shd w:val="clear" w:color="auto" w:fill="auto"/>
          </w:tcPr>
          <w:p w:rsidR="00A535CF" w:rsidRPr="00593F16" w:rsidRDefault="001E7F20" w:rsidP="00160ECC">
            <w:pPr>
              <w:rPr>
                <w:rFonts w:cs="Calibri"/>
                <w:strike/>
                <w:rPrChange w:id="5941" w:author="USER" w:date="2012-09-04T09:59:00Z">
                  <w:rPr>
                    <w:rFonts w:cs="Calibri"/>
                  </w:rPr>
                </w:rPrChange>
              </w:rPr>
            </w:pPr>
            <w:r w:rsidRPr="001E7F20">
              <w:rPr>
                <w:rFonts w:cs="Calibri"/>
                <w:strike/>
                <w:rPrChange w:id="5942" w:author="USER" w:date="2012-09-04T09:59:00Z">
                  <w:rPr>
                    <w:rFonts w:cs="Calibri"/>
                    <w:color w:val="0000FF"/>
                    <w:u w:val="single"/>
                  </w:rPr>
                </w:rPrChange>
              </w:rPr>
              <w:t xml:space="preserve">The system will recognize the increasing traffic as patrons arrive for the event and adopt an appropriate mode of operation.  During the event, when there is little associated traffic, the system will recognize the traffic conditions and operate normally, then recognize the changing traffic pattern as patrons begin to leave the event and adopt the appropriate mode of operation until the traffic clears. </w:t>
            </w:r>
          </w:p>
          <w:p w:rsidR="00A535CF" w:rsidRPr="00593F16" w:rsidRDefault="00A535CF" w:rsidP="00160ECC">
            <w:pPr>
              <w:rPr>
                <w:rFonts w:cs="Calibri"/>
                <w:strike/>
                <w:rPrChange w:id="5943" w:author="USER" w:date="2012-09-04T09:59:00Z">
                  <w:rPr>
                    <w:rFonts w:cs="Calibri"/>
                  </w:rPr>
                </w:rPrChange>
              </w:rPr>
            </w:pPr>
          </w:p>
          <w:p w:rsidR="00A535CF" w:rsidRPr="00593F16" w:rsidRDefault="001E7F20" w:rsidP="00160ECC">
            <w:pPr>
              <w:rPr>
                <w:rFonts w:cs="Calibri"/>
                <w:strike/>
                <w:rPrChange w:id="5944" w:author="USER" w:date="2012-09-04T09:59:00Z">
                  <w:rPr>
                    <w:rFonts w:cs="Calibri"/>
                  </w:rPr>
                </w:rPrChange>
              </w:rPr>
            </w:pPr>
            <w:r w:rsidRPr="001E7F20">
              <w:rPr>
                <w:rFonts w:cs="Calibri"/>
                <w:strike/>
                <w:rPrChange w:id="5945" w:author="USER" w:date="2012-09-04T09:59:00Z">
                  <w:rPr>
                    <w:rFonts w:cs="Calibri"/>
                    <w:color w:val="0000FF"/>
                    <w:u w:val="single"/>
                  </w:rPr>
                </w:rPrChange>
              </w:rPr>
              <w:t xml:space="preserve">The system will then return to normal operation. </w:t>
            </w:r>
          </w:p>
        </w:tc>
      </w:tr>
      <w:tr w:rsidR="00A535CF" w:rsidTr="00A535CF">
        <w:tc>
          <w:tcPr>
            <w:tcW w:w="2040" w:type="dxa"/>
            <w:shd w:val="clear" w:color="auto" w:fill="auto"/>
          </w:tcPr>
          <w:p w:rsidR="00A535CF" w:rsidRPr="0041228C" w:rsidRDefault="001E7F20" w:rsidP="00160ECC">
            <w:pPr>
              <w:rPr>
                <w:rFonts w:cs="Calibri"/>
                <w:highlight w:val="yellow"/>
                <w:rPrChange w:id="5946" w:author="Windows User" w:date="2012-09-02T08:45:00Z">
                  <w:rPr>
                    <w:rFonts w:cs="Calibri"/>
                  </w:rPr>
                </w:rPrChange>
              </w:rPr>
            </w:pPr>
            <w:r w:rsidRPr="001E7F20">
              <w:rPr>
                <w:rFonts w:cs="Calibri"/>
                <w:highlight w:val="yellow"/>
                <w:rPrChange w:id="5947" w:author="Windows User" w:date="2012-09-02T08:45:00Z">
                  <w:rPr>
                    <w:rFonts w:cs="Calibri"/>
                    <w:color w:val="0000FF"/>
                    <w:u w:val="single"/>
                  </w:rPr>
                </w:rPrChange>
              </w:rPr>
              <w:t>8.11</w:t>
            </w:r>
          </w:p>
        </w:tc>
        <w:tc>
          <w:tcPr>
            <w:tcW w:w="10938" w:type="dxa"/>
            <w:shd w:val="clear" w:color="auto" w:fill="auto"/>
          </w:tcPr>
          <w:p w:rsidR="00A535CF" w:rsidRPr="0041228C" w:rsidRDefault="001E7F20" w:rsidP="00160ECC">
            <w:pPr>
              <w:pStyle w:val="Heading2"/>
              <w:rPr>
                <w:highlight w:val="yellow"/>
                <w:rPrChange w:id="5948" w:author="Windows User" w:date="2012-09-02T08:45:00Z">
                  <w:rPr/>
                </w:rPrChange>
              </w:rPr>
            </w:pPr>
            <w:r w:rsidRPr="001E7F20">
              <w:rPr>
                <w:highlight w:val="yellow"/>
                <w:rPrChange w:id="5949" w:author="Windows User" w:date="2012-09-02T08:45:00Z">
                  <w:rPr>
                    <w:color w:val="0000FF"/>
                    <w:u w:val="single"/>
                  </w:rPr>
                </w:rPrChange>
              </w:rPr>
              <w:t xml:space="preserve">8.11 </w:t>
            </w:r>
            <w:r w:rsidRPr="001E7F20">
              <w:rPr>
                <w:b w:val="0"/>
                <w:bCs w:val="0"/>
                <w:highlight w:val="yellow"/>
                <w:rPrChange w:id="5950" w:author="Windows User" w:date="2012-09-02T08:45:00Z">
                  <w:rPr>
                    <w:b w:val="0"/>
                    <w:bCs w:val="0"/>
                    <w:color w:val="0000FF"/>
                    <w:u w:val="single"/>
                  </w:rPr>
                </w:rPrChange>
              </w:rPr>
              <w:tab/>
              <w:t>Pedestrians</w:t>
            </w:r>
          </w:p>
        </w:tc>
      </w:tr>
      <w:tr w:rsidR="00A535CF" w:rsidTr="00A535CF">
        <w:tc>
          <w:tcPr>
            <w:tcW w:w="2040" w:type="dxa"/>
            <w:shd w:val="clear" w:color="auto" w:fill="auto"/>
          </w:tcPr>
          <w:p w:rsidR="00A535CF" w:rsidRPr="0041228C" w:rsidRDefault="001E7F20" w:rsidP="00160ECC">
            <w:pPr>
              <w:rPr>
                <w:rFonts w:cs="Calibri"/>
                <w:highlight w:val="yellow"/>
                <w:rPrChange w:id="5951" w:author="Windows User" w:date="2012-09-02T08:45:00Z">
                  <w:rPr>
                    <w:rFonts w:cs="Calibri"/>
                  </w:rPr>
                </w:rPrChange>
              </w:rPr>
            </w:pPr>
            <w:r w:rsidRPr="001E7F20">
              <w:rPr>
                <w:rFonts w:cs="Calibri"/>
                <w:highlight w:val="yellow"/>
                <w:rPrChange w:id="5952" w:author="Windows User" w:date="2012-09-02T08:45:00Z">
                  <w:rPr>
                    <w:rFonts w:cs="Calibri"/>
                    <w:color w:val="0000FF"/>
                    <w:u w:val="single"/>
                  </w:rPr>
                </w:rPrChange>
              </w:rPr>
              <w:t>8.11.0-1</w:t>
            </w:r>
          </w:p>
        </w:tc>
        <w:tc>
          <w:tcPr>
            <w:tcW w:w="10938" w:type="dxa"/>
            <w:shd w:val="clear" w:color="auto" w:fill="auto"/>
          </w:tcPr>
          <w:p w:rsidR="00A535CF" w:rsidRPr="0041228C" w:rsidRDefault="001E7F20" w:rsidP="00160ECC">
            <w:pPr>
              <w:rPr>
                <w:rFonts w:cs="Calibri"/>
                <w:strike/>
                <w:highlight w:val="yellow"/>
                <w:rPrChange w:id="5953" w:author="Windows User" w:date="2012-09-02T08:45:00Z">
                  <w:rPr>
                    <w:rFonts w:cs="Calibri"/>
                  </w:rPr>
                </w:rPrChange>
              </w:rPr>
            </w:pPr>
            <w:r w:rsidRPr="001E7F20">
              <w:rPr>
                <w:rFonts w:cs="Calibri"/>
                <w:highlight w:val="yellow"/>
                <w:rPrChange w:id="5954" w:author="Windows User" w:date="2012-09-02T08:45:00Z">
                  <w:rPr>
                    <w:rFonts w:cs="Calibri"/>
                    <w:color w:val="0000FF"/>
                    <w:u w:val="single"/>
                  </w:rPr>
                </w:rPrChange>
              </w:rPr>
              <w:t xml:space="preserve">Pedestrian crossing times must be accommodated.  At locations with wide pedestrian crosswalks and a history of conflicts between turning vehicles and pedestrians, the pedestrian walk is displayed some seconds before the compatible vehicle green.  </w:t>
            </w:r>
            <w:r w:rsidRPr="001E7F20">
              <w:rPr>
                <w:rFonts w:cs="Calibri"/>
                <w:strike/>
                <w:highlight w:val="yellow"/>
                <w:rPrChange w:id="5955" w:author="Windows User" w:date="2012-09-02T08:45:00Z">
                  <w:rPr>
                    <w:rFonts w:cs="Calibri"/>
                    <w:color w:val="0000FF"/>
                    <w:u w:val="single"/>
                  </w:rPr>
                </w:rPrChange>
              </w:rPr>
              <w:t xml:space="preserve">At crosswalks with high pedestrian volumes, a pedestrian recall is used during the periods when the pedestrian volumes are high. Pedestrian recall is used for pedestrian phases that are adjacent to the coordinated movements. </w:t>
            </w:r>
          </w:p>
          <w:p w:rsidR="00A535CF" w:rsidRPr="0041228C" w:rsidRDefault="00A535CF" w:rsidP="00160ECC">
            <w:pPr>
              <w:rPr>
                <w:rFonts w:cs="Calibri"/>
                <w:highlight w:val="yellow"/>
                <w:rPrChange w:id="5956" w:author="Windows User" w:date="2012-09-02T08:45:00Z">
                  <w:rPr>
                    <w:rFonts w:cs="Calibri"/>
                  </w:rPr>
                </w:rPrChange>
              </w:rPr>
            </w:pPr>
          </w:p>
          <w:p w:rsidR="00A535CF" w:rsidRPr="0041228C" w:rsidRDefault="001E7F20" w:rsidP="00160ECC">
            <w:pPr>
              <w:rPr>
                <w:rFonts w:cs="Calibri"/>
                <w:strike/>
                <w:rPrChange w:id="5957" w:author="Windows User" w:date="2012-09-02T08:45:00Z">
                  <w:rPr>
                    <w:rFonts w:cs="Calibri"/>
                  </w:rPr>
                </w:rPrChange>
              </w:rPr>
            </w:pPr>
            <w:r w:rsidRPr="001E7F20">
              <w:rPr>
                <w:rFonts w:cs="Calibri"/>
                <w:strike/>
                <w:rPrChange w:id="5958" w:author="Windows User" w:date="2012-09-02T08:45:00Z">
                  <w:rPr>
                    <w:rFonts w:cs="Calibri"/>
                    <w:color w:val="0000FF"/>
                    <w:u w:val="single"/>
                  </w:rPr>
                </w:rPrChange>
              </w:rPr>
              <w:t xml:space="preserve">During periods when pedestrian volumes are high and queuing of the conflicting right turn movement becomes unacceptable, the vehicles are directed elsewhere by prohibiting the movement (such as by operating a No Right Turn sign). </w:t>
            </w:r>
          </w:p>
          <w:p w:rsidR="00A535CF" w:rsidRPr="0041228C" w:rsidRDefault="00A535CF" w:rsidP="00160ECC">
            <w:pPr>
              <w:rPr>
                <w:rFonts w:cs="Calibri"/>
                <w:highlight w:val="yellow"/>
                <w:rPrChange w:id="5959" w:author="Windows User" w:date="2012-09-02T08:45:00Z">
                  <w:rPr>
                    <w:rFonts w:cs="Calibri"/>
                  </w:rPr>
                </w:rPrChange>
              </w:rPr>
            </w:pPr>
          </w:p>
          <w:p w:rsidR="00A535CF" w:rsidRPr="0041228C" w:rsidRDefault="001E7F20" w:rsidP="00160ECC">
            <w:pPr>
              <w:rPr>
                <w:rFonts w:cs="Calibri"/>
                <w:highlight w:val="yellow"/>
                <w:rPrChange w:id="5960" w:author="Windows User" w:date="2012-09-02T08:45:00Z">
                  <w:rPr>
                    <w:rFonts w:cs="Calibri"/>
                  </w:rPr>
                </w:rPrChange>
              </w:rPr>
            </w:pPr>
            <w:r w:rsidRPr="001E7F20">
              <w:rPr>
                <w:rFonts w:cs="Calibri"/>
                <w:highlight w:val="yellow"/>
                <w:rPrChange w:id="5961" w:author="Windows User" w:date="2012-09-02T08:45:00Z">
                  <w:rPr>
                    <w:rFonts w:cs="Calibri"/>
                    <w:color w:val="0000FF"/>
                    <w:u w:val="single"/>
                  </w:rPr>
                </w:rPrChange>
              </w:rPr>
              <w:t xml:space="preserve">When side street traffic is light and no pedestrian is present, a vehicle may arrive on the side street shortly after the point at which its phase would normally be initiated.  Typically it would then wait an entire cycle before being served. However, it is often possible to serve one or two side street vehicles within the remaining green time.  So the system </w:t>
            </w:r>
            <w:r w:rsidRPr="001E7F20">
              <w:rPr>
                <w:rFonts w:cs="Calibri"/>
                <w:highlight w:val="yellow"/>
                <w:rPrChange w:id="5962" w:author="Windows User" w:date="2012-09-02T08:45:00Z">
                  <w:rPr>
                    <w:rFonts w:cs="Calibri"/>
                    <w:color w:val="0000FF"/>
                    <w:u w:val="single"/>
                  </w:rPr>
                </w:rPrChange>
              </w:rPr>
              <w:lastRenderedPageBreak/>
              <w:t xml:space="preserve">will be able to start a phase later than normal when there is no pedestrian call for that phase, provided it can be completed before the time the phase would normally end. </w:t>
            </w:r>
          </w:p>
          <w:p w:rsidR="00A535CF" w:rsidRPr="0041228C" w:rsidRDefault="00A535CF" w:rsidP="00160ECC">
            <w:pPr>
              <w:rPr>
                <w:highlight w:val="yellow"/>
                <w:rPrChange w:id="5963" w:author="Windows User" w:date="2012-09-02T08:45:00Z">
                  <w:rPr/>
                </w:rPrChange>
              </w:rPr>
            </w:pPr>
          </w:p>
        </w:tc>
      </w:tr>
      <w:tr w:rsidR="00A535CF" w:rsidTr="00A535CF">
        <w:tc>
          <w:tcPr>
            <w:tcW w:w="2040" w:type="dxa"/>
            <w:shd w:val="clear" w:color="auto" w:fill="auto"/>
          </w:tcPr>
          <w:p w:rsidR="00A535CF" w:rsidRPr="009B365B" w:rsidRDefault="001E7F20" w:rsidP="00160ECC">
            <w:pPr>
              <w:rPr>
                <w:rFonts w:cs="Calibri"/>
                <w:highlight w:val="yellow"/>
                <w:rPrChange w:id="5964" w:author="USER" w:date="2012-08-31T16:43:00Z">
                  <w:rPr>
                    <w:rFonts w:cs="Calibri"/>
                  </w:rPr>
                </w:rPrChange>
              </w:rPr>
            </w:pPr>
            <w:r w:rsidRPr="001E7F20">
              <w:rPr>
                <w:rFonts w:cs="Calibri"/>
                <w:highlight w:val="yellow"/>
                <w:rPrChange w:id="5965" w:author="USER" w:date="2012-08-31T16:43:00Z">
                  <w:rPr>
                    <w:rFonts w:cs="Calibri"/>
                    <w:color w:val="0000FF"/>
                    <w:u w:val="single"/>
                  </w:rPr>
                </w:rPrChange>
              </w:rPr>
              <w:lastRenderedPageBreak/>
              <w:t>8.12</w:t>
            </w:r>
          </w:p>
        </w:tc>
        <w:tc>
          <w:tcPr>
            <w:tcW w:w="10938" w:type="dxa"/>
            <w:shd w:val="clear" w:color="auto" w:fill="auto"/>
          </w:tcPr>
          <w:p w:rsidR="00A535CF" w:rsidRPr="009B365B" w:rsidRDefault="001E7F20" w:rsidP="00160ECC">
            <w:pPr>
              <w:pStyle w:val="Heading2"/>
              <w:rPr>
                <w:highlight w:val="yellow"/>
                <w:rPrChange w:id="5966" w:author="USER" w:date="2012-08-31T16:43:00Z">
                  <w:rPr/>
                </w:rPrChange>
              </w:rPr>
            </w:pPr>
            <w:r w:rsidRPr="001E7F20">
              <w:rPr>
                <w:highlight w:val="yellow"/>
                <w:rPrChange w:id="5967" w:author="USER" w:date="2012-08-31T16:43:00Z">
                  <w:rPr>
                    <w:color w:val="0000FF"/>
                    <w:u w:val="single"/>
                  </w:rPr>
                </w:rPrChange>
              </w:rPr>
              <w:t xml:space="preserve">8.12 </w:t>
            </w:r>
            <w:r w:rsidRPr="001E7F20">
              <w:rPr>
                <w:b w:val="0"/>
                <w:bCs w:val="0"/>
                <w:highlight w:val="yellow"/>
                <w:rPrChange w:id="5968" w:author="USER" w:date="2012-08-31T16:43:00Z">
                  <w:rPr>
                    <w:b w:val="0"/>
                    <w:bCs w:val="0"/>
                    <w:color w:val="0000FF"/>
                    <w:u w:val="single"/>
                  </w:rPr>
                </w:rPrChange>
              </w:rPr>
              <w:tab/>
              <w:t>Installation</w:t>
            </w:r>
          </w:p>
        </w:tc>
      </w:tr>
      <w:tr w:rsidR="00A535CF" w:rsidTr="00A535CF">
        <w:tc>
          <w:tcPr>
            <w:tcW w:w="2040" w:type="dxa"/>
            <w:shd w:val="clear" w:color="auto" w:fill="auto"/>
          </w:tcPr>
          <w:p w:rsidR="00A535CF" w:rsidRPr="009B365B" w:rsidRDefault="001E7F20" w:rsidP="00160ECC">
            <w:pPr>
              <w:rPr>
                <w:rFonts w:cs="Calibri"/>
                <w:highlight w:val="yellow"/>
                <w:rPrChange w:id="5969" w:author="USER" w:date="2012-08-31T16:43:00Z">
                  <w:rPr>
                    <w:rFonts w:cs="Calibri"/>
                  </w:rPr>
                </w:rPrChange>
              </w:rPr>
            </w:pPr>
            <w:r w:rsidRPr="001E7F20">
              <w:rPr>
                <w:rFonts w:cs="Calibri"/>
                <w:highlight w:val="yellow"/>
                <w:rPrChange w:id="5970" w:author="USER" w:date="2012-08-31T16:43:00Z">
                  <w:rPr>
                    <w:rFonts w:cs="Calibri"/>
                    <w:color w:val="0000FF"/>
                    <w:u w:val="single"/>
                  </w:rPr>
                </w:rPrChange>
              </w:rPr>
              <w:t>8.12.0-1</w:t>
            </w:r>
          </w:p>
        </w:tc>
        <w:tc>
          <w:tcPr>
            <w:tcW w:w="10938" w:type="dxa"/>
            <w:shd w:val="clear" w:color="auto" w:fill="auto"/>
          </w:tcPr>
          <w:p w:rsidR="00A535CF" w:rsidRPr="009B365B" w:rsidRDefault="001E7F20" w:rsidP="00160ECC">
            <w:pPr>
              <w:rPr>
                <w:rFonts w:cs="Calibri"/>
                <w:highlight w:val="yellow"/>
                <w:rPrChange w:id="5971" w:author="USER" w:date="2012-08-31T16:43:00Z">
                  <w:rPr>
                    <w:rFonts w:cs="Calibri"/>
                  </w:rPr>
                </w:rPrChange>
              </w:rPr>
            </w:pPr>
            <w:r w:rsidRPr="001E7F20">
              <w:rPr>
                <w:rFonts w:cs="Calibri"/>
                <w:highlight w:val="yellow"/>
                <w:rPrChange w:id="5972" w:author="USER" w:date="2012-08-31T16:43:00Z">
                  <w:rPr>
                    <w:rFonts w:cs="Calibri"/>
                    <w:color w:val="0000FF"/>
                    <w:u w:val="single"/>
                  </w:rPr>
                </w:rPrChange>
              </w:rPr>
              <w:t xml:space="preserve">During installation and fine tuning, the operator will calibrate all the user-defined values in the system.  In order to understand the response of the system to changes in traffic conditions, it is necessary to examine the results of intermediate calculations, in addition to the overall outputs and changes of state commanded by the system.  </w:t>
            </w:r>
          </w:p>
          <w:p w:rsidR="00A535CF" w:rsidRPr="009B365B" w:rsidRDefault="00A535CF" w:rsidP="00160ECC">
            <w:pPr>
              <w:rPr>
                <w:rFonts w:cs="Calibri"/>
                <w:highlight w:val="yellow"/>
                <w:rPrChange w:id="5973" w:author="USER" w:date="2012-08-31T16:43:00Z">
                  <w:rPr>
                    <w:rFonts w:cs="Calibri"/>
                  </w:rPr>
                </w:rPrChange>
              </w:rPr>
            </w:pPr>
          </w:p>
          <w:p w:rsidR="00A535CF" w:rsidRDefault="001E7F20" w:rsidP="00160ECC">
            <w:pPr>
              <w:rPr>
                <w:ins w:id="5974" w:author="cwetzel" w:date="2012-09-06T14:55:00Z"/>
                <w:rFonts w:cs="Calibri"/>
                <w:highlight w:val="yellow"/>
              </w:rPr>
            </w:pPr>
            <w:r w:rsidRPr="001E7F20">
              <w:rPr>
                <w:rFonts w:cs="Calibri"/>
                <w:highlight w:val="yellow"/>
                <w:rPrChange w:id="5975" w:author="USER" w:date="2012-08-31T16:43:00Z">
                  <w:rPr>
                    <w:rFonts w:cs="Calibri"/>
                    <w:color w:val="0000FF"/>
                    <w:u w:val="single"/>
                  </w:rPr>
                </w:rPrChange>
              </w:rPr>
              <w:t xml:space="preserve">For example, if a cycle length is calculated based on a calculated parameter, such as level of saturation of detectors in critical lanes on critical movements, then the state of that calculated parameter must be available for inspection for each detector.  This will allow the operator to properly calibrate each detector, </w:t>
            </w:r>
            <w:ins w:id="5976" w:author="USER" w:date="2012-09-06T10:26:00Z">
              <w:r w:rsidR="005C067D">
                <w:rPr>
                  <w:rFonts w:cs="Calibri"/>
                  <w:highlight w:val="yellow"/>
                </w:rPr>
                <w:t xml:space="preserve">and </w:t>
              </w:r>
            </w:ins>
            <w:r w:rsidRPr="001E7F20">
              <w:rPr>
                <w:rFonts w:cs="Calibri"/>
                <w:highlight w:val="yellow"/>
                <w:rPrChange w:id="5977" w:author="USER" w:date="2012-08-31T16:43:00Z">
                  <w:rPr>
                    <w:rFonts w:cs="Calibri"/>
                    <w:color w:val="0000FF"/>
                    <w:u w:val="single"/>
                  </w:rPr>
                </w:rPrChange>
              </w:rPr>
              <w:t>then separately calibrate the parameters in the cycle length calculation or look-up table.  This would also allow an operator to identify a faulty detector that is causing an incorrect measure to be calculated, even though the detector has failed; or identify a detector on which traffic behavior is different from other detectors on that phase, such as a left turn lane that has a heavy U-turn volume.</w:t>
            </w:r>
          </w:p>
          <w:p w:rsidR="00180550" w:rsidRDefault="00180550" w:rsidP="00160ECC">
            <w:pPr>
              <w:rPr>
                <w:ins w:id="5978" w:author="cwetzel" w:date="2012-09-06T14:55:00Z"/>
                <w:rFonts w:cs="Calibri"/>
                <w:highlight w:val="yellow"/>
              </w:rPr>
            </w:pPr>
          </w:p>
          <w:p w:rsidR="00180550" w:rsidRPr="009B365B" w:rsidRDefault="00180550" w:rsidP="005D66DA">
            <w:pPr>
              <w:rPr>
                <w:rFonts w:cs="Calibri"/>
                <w:highlight w:val="yellow"/>
                <w:rPrChange w:id="5979" w:author="USER" w:date="2012-08-31T16:43:00Z">
                  <w:rPr>
                    <w:rFonts w:cs="Calibri"/>
                  </w:rPr>
                </w:rPrChange>
              </w:rPr>
            </w:pPr>
            <w:ins w:id="5980" w:author="cwetzel" w:date="2012-09-06T14:55:00Z">
              <w:r>
                <w:rPr>
                  <w:rFonts w:cs="Calibri"/>
                  <w:highlight w:val="yellow"/>
                </w:rPr>
                <w:t>Simulation</w:t>
              </w:r>
            </w:ins>
            <w:ins w:id="5981" w:author="cwetzel" w:date="2012-09-06T14:57:00Z">
              <w:r>
                <w:rPr>
                  <w:rFonts w:cs="Calibri"/>
                  <w:highlight w:val="yellow"/>
                </w:rPr>
                <w:t xml:space="preserve"> options relative to adaptive control </w:t>
              </w:r>
            </w:ins>
            <w:ins w:id="5982" w:author="cwetzel" w:date="2012-09-06T14:59:00Z">
              <w:r>
                <w:rPr>
                  <w:rFonts w:cs="Calibri"/>
                  <w:highlight w:val="yellow"/>
                </w:rPr>
                <w:t xml:space="preserve">installation and evaluation </w:t>
              </w:r>
            </w:ins>
            <w:ins w:id="5983" w:author="cwetzel" w:date="2012-09-06T14:57:00Z">
              <w:r>
                <w:rPr>
                  <w:rFonts w:cs="Calibri"/>
                  <w:highlight w:val="yellow"/>
                </w:rPr>
                <w:t>should be available</w:t>
              </w:r>
            </w:ins>
            <w:ins w:id="5984" w:author="cwetzel" w:date="2012-09-06T14:55:00Z">
              <w:r>
                <w:rPr>
                  <w:rFonts w:cs="Calibri"/>
                  <w:highlight w:val="yellow"/>
                </w:rPr>
                <w:t xml:space="preserve">. It </w:t>
              </w:r>
            </w:ins>
            <w:ins w:id="5985" w:author="cwetzel" w:date="2012-09-06T15:01:00Z">
              <w:r w:rsidR="005D66DA">
                <w:rPr>
                  <w:rFonts w:cs="Calibri"/>
                  <w:highlight w:val="yellow"/>
                </w:rPr>
                <w:t xml:space="preserve">should </w:t>
              </w:r>
            </w:ins>
            <w:ins w:id="5986" w:author="cwetzel" w:date="2012-09-06T14:55:00Z">
              <w:r>
                <w:rPr>
                  <w:rFonts w:cs="Calibri"/>
                  <w:highlight w:val="yellow"/>
                </w:rPr>
                <w:t xml:space="preserve">be possible to run a simulation, using separate </w:t>
              </w:r>
            </w:ins>
            <w:ins w:id="5987" w:author="cwetzel" w:date="2012-09-06T15:01:00Z">
              <w:r w:rsidR="005D66DA">
                <w:rPr>
                  <w:rFonts w:cs="Calibri"/>
                  <w:highlight w:val="yellow"/>
                </w:rPr>
                <w:t xml:space="preserve">but associated </w:t>
              </w:r>
            </w:ins>
            <w:ins w:id="5988" w:author="cwetzel" w:date="2012-09-06T14:55:00Z">
              <w:r>
                <w:rPr>
                  <w:rFonts w:cs="Calibri"/>
                  <w:highlight w:val="yellow"/>
                </w:rPr>
                <w:t xml:space="preserve">software, to determine initial detection factors and </w:t>
              </w:r>
            </w:ins>
            <w:ins w:id="5989" w:author="cwetzel" w:date="2012-09-06T14:57:00Z">
              <w:r>
                <w:rPr>
                  <w:rFonts w:cs="Calibri"/>
                  <w:highlight w:val="yellow"/>
                </w:rPr>
                <w:t xml:space="preserve">adaptive </w:t>
              </w:r>
            </w:ins>
            <w:ins w:id="5990" w:author="cwetzel" w:date="2012-09-06T14:55:00Z">
              <w:r>
                <w:rPr>
                  <w:rFonts w:cs="Calibri"/>
                  <w:highlight w:val="yellow"/>
                </w:rPr>
                <w:t>setting</w:t>
              </w:r>
            </w:ins>
            <w:ins w:id="5991" w:author="cwetzel" w:date="2012-09-06T14:57:00Z">
              <w:r>
                <w:rPr>
                  <w:rFonts w:cs="Calibri"/>
                  <w:highlight w:val="yellow"/>
                </w:rPr>
                <w:t>s</w:t>
              </w:r>
            </w:ins>
            <w:ins w:id="5992" w:author="cwetzel" w:date="2012-09-06T14:59:00Z">
              <w:r>
                <w:rPr>
                  <w:rFonts w:cs="Calibri"/>
                  <w:highlight w:val="yellow"/>
                </w:rPr>
                <w:t xml:space="preserve"> prior to initial install</w:t>
              </w:r>
            </w:ins>
            <w:ins w:id="5993" w:author="cwetzel" w:date="2012-09-06T15:00:00Z">
              <w:r>
                <w:rPr>
                  <w:rFonts w:cs="Calibri"/>
                  <w:highlight w:val="yellow"/>
                </w:rPr>
                <w:t>a</w:t>
              </w:r>
            </w:ins>
            <w:ins w:id="5994" w:author="cwetzel" w:date="2012-09-06T14:59:00Z">
              <w:r>
                <w:rPr>
                  <w:rFonts w:cs="Calibri"/>
                  <w:highlight w:val="yellow"/>
                </w:rPr>
                <w:t>tion</w:t>
              </w:r>
            </w:ins>
            <w:ins w:id="5995" w:author="cwetzel" w:date="2012-09-06T14:57:00Z">
              <w:r>
                <w:rPr>
                  <w:rFonts w:cs="Calibri"/>
                  <w:highlight w:val="yellow"/>
                </w:rPr>
                <w:t>.  This will</w:t>
              </w:r>
            </w:ins>
            <w:ins w:id="5996" w:author="cwetzel" w:date="2012-09-06T15:00:00Z">
              <w:r>
                <w:rPr>
                  <w:rFonts w:cs="Calibri"/>
                  <w:highlight w:val="yellow"/>
                </w:rPr>
                <w:t xml:space="preserve"> aid in the initial setup and reduce implementation time.  </w:t>
              </w:r>
              <w:r w:rsidR="005D66DA">
                <w:rPr>
                  <w:rFonts w:cs="Calibri"/>
                  <w:highlight w:val="yellow"/>
                </w:rPr>
                <w:t xml:space="preserve">Following installation and operation, </w:t>
              </w:r>
            </w:ins>
            <w:ins w:id="5997" w:author="cwetzel" w:date="2012-09-06T15:01:00Z">
              <w:r w:rsidR="005D66DA">
                <w:rPr>
                  <w:rFonts w:cs="Calibri"/>
                  <w:highlight w:val="yellow"/>
                </w:rPr>
                <w:t>s</w:t>
              </w:r>
            </w:ins>
            <w:ins w:id="5998" w:author="cwetzel" w:date="2012-09-06T15:00:00Z">
              <w:r>
                <w:rPr>
                  <w:rFonts w:cs="Calibri"/>
                  <w:highlight w:val="yellow"/>
                </w:rPr>
                <w:t>imulation of</w:t>
              </w:r>
            </w:ins>
            <w:ins w:id="5999" w:author="cwetzel" w:date="2012-09-06T15:01:00Z">
              <w:r w:rsidR="005D66DA">
                <w:rPr>
                  <w:rFonts w:cs="Calibri"/>
                  <w:highlight w:val="yellow"/>
                </w:rPr>
                <w:t xml:space="preserve"> existing conditions should be possible to allow a reasonable evaluation of before/after or on/off conditions. </w:t>
              </w:r>
            </w:ins>
            <w:ins w:id="6000" w:author="cwetzel" w:date="2012-09-06T15:00:00Z">
              <w:r>
                <w:rPr>
                  <w:rFonts w:cs="Calibri"/>
                  <w:highlight w:val="yellow"/>
                </w:rPr>
                <w:t xml:space="preserve"> </w:t>
              </w:r>
            </w:ins>
            <w:ins w:id="6001" w:author="cwetzel" w:date="2012-09-06T14:57:00Z">
              <w:r>
                <w:rPr>
                  <w:rFonts w:cs="Calibri"/>
                  <w:highlight w:val="yellow"/>
                </w:rPr>
                <w:t xml:space="preserve"> </w:t>
              </w:r>
            </w:ins>
          </w:p>
        </w:tc>
      </w:tr>
    </w:tbl>
    <w:p w:rsidR="00631D56" w:rsidRDefault="00631D56" w:rsidP="00160ECC"/>
    <w:sectPr w:rsidR="00631D56" w:rsidSect="00937A53">
      <w:headerReference w:type="even" r:id="rId18"/>
      <w:headerReference w:type="default" r:id="rId19"/>
      <w:footerReference w:type="even" r:id="rId20"/>
      <w:footerReference w:type="default" r:id="rId21"/>
      <w:headerReference w:type="first" r:id="rId22"/>
      <w:footerReference w:type="first" r:id="rId23"/>
      <w:pgSz w:w="15840" w:h="12240" w:orient="landscape"/>
      <w:pgMar w:top="1440" w:right="1440" w:bottom="1440" w:left="1440" w:header="720" w:footer="720" w:gutter="0"/>
      <w:pgNumType w:start="1"/>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67" w:author="Eddie Curtis" w:date="2012-08-27T15:33:00Z" w:initials="EJC">
    <w:p w:rsidR="00AE66C2" w:rsidRDefault="00AE66C2">
      <w:pPr>
        <w:pStyle w:val="CommentText"/>
      </w:pPr>
      <w:r>
        <w:rPr>
          <w:rStyle w:val="CommentReference"/>
        </w:rPr>
        <w:annotationRef/>
      </w:r>
      <w:r>
        <w:t>Need to look at….</w:t>
      </w:r>
    </w:p>
  </w:comment>
  <w:comment w:id="1041" w:author="Eddie Curtis" w:date="2012-08-09T17:06:00Z" w:initials="EJC">
    <w:p w:rsidR="00AE66C2" w:rsidRDefault="00AE66C2">
      <w:pPr>
        <w:pStyle w:val="CommentText"/>
      </w:pPr>
      <w:r>
        <w:rPr>
          <w:rStyle w:val="CommentReference"/>
        </w:rPr>
        <w:annotationRef/>
      </w:r>
      <w:r>
        <w:t>IF CMAQ FUNDS ARE IN PLAY</w:t>
      </w:r>
    </w:p>
  </w:comment>
  <w:comment w:id="1055" w:author="Eddie Curtis" w:date="2012-08-09T17:03:00Z" w:initials="EJC">
    <w:p w:rsidR="00AE66C2" w:rsidRDefault="00AE66C2">
      <w:pPr>
        <w:pStyle w:val="CommentText"/>
      </w:pPr>
      <w:r>
        <w:rPr>
          <w:rStyle w:val="CommentReference"/>
        </w:rPr>
        <w:annotationRef/>
      </w:r>
      <w:r>
        <w:t>FIX IN MAIN DOC</w:t>
      </w:r>
    </w:p>
  </w:comment>
  <w:comment w:id="1104" w:author="Eddie Curtis" w:date="2012-08-09T17:05:00Z" w:initials="EJC">
    <w:p w:rsidR="00AE66C2" w:rsidRDefault="00AE66C2">
      <w:pPr>
        <w:pStyle w:val="CommentText"/>
      </w:pPr>
      <w:r>
        <w:rPr>
          <w:rStyle w:val="CommentReference"/>
        </w:rPr>
        <w:annotationRef/>
      </w:r>
    </w:p>
  </w:comment>
  <w:comment w:id="1105" w:author="Eddie Curtis" w:date="2012-08-09T17:06:00Z" w:initials="EJC">
    <w:p w:rsidR="00AE66C2" w:rsidRDefault="00AE66C2">
      <w:pPr>
        <w:pStyle w:val="CommentText"/>
      </w:pPr>
      <w:r>
        <w:rPr>
          <w:rStyle w:val="CommentReference"/>
        </w:rPr>
        <w:annotationRef/>
      </w:r>
      <w:r>
        <w:t>IF CMAQ FUNDS ARE IN PLAY</w:t>
      </w:r>
    </w:p>
  </w:comment>
  <w:comment w:id="1153" w:author="Eddie Curtis" w:date="2012-08-09T17:08:00Z" w:initials="EJC">
    <w:p w:rsidR="00AE66C2" w:rsidRDefault="00AE66C2">
      <w:pPr>
        <w:pStyle w:val="CommentText"/>
      </w:pPr>
      <w:r>
        <w:rPr>
          <w:rStyle w:val="CommentReference"/>
        </w:rPr>
        <w:annotationRef/>
      </w:r>
      <w:r>
        <w:t>Update in main EJC</w:t>
      </w:r>
    </w:p>
  </w:comment>
  <w:comment w:id="1581" w:author="Eddie Curtis" w:date="2012-08-10T10:18:00Z" w:initials="EJC">
    <w:p w:rsidR="00AE66C2" w:rsidRDefault="00AE66C2">
      <w:pPr>
        <w:pStyle w:val="CommentText"/>
      </w:pPr>
      <w:r>
        <w:rPr>
          <w:rStyle w:val="CommentReference"/>
        </w:rPr>
        <w:annotationRef/>
      </w:r>
      <w:r>
        <w:t>Maybe this need is not needed.</w:t>
      </w:r>
    </w:p>
  </w:comment>
  <w:comment w:id="1654" w:author="Eddie Curtis" w:date="2012-08-22T08:39:00Z" w:initials="EJC">
    <w:p w:rsidR="00AE66C2" w:rsidRDefault="00AE66C2">
      <w:pPr>
        <w:pStyle w:val="CommentText"/>
      </w:pPr>
      <w:r>
        <w:rPr>
          <w:rStyle w:val="CommentReference"/>
        </w:rPr>
        <w:annotationRef/>
      </w:r>
      <w:r>
        <w:t>These may be included as an optional need for the future.  List them ahead of the tables … We feel that these requirements as envisioned in future version s of the adaptive control system but are not included. In the requirements for this procurement.</w:t>
      </w:r>
    </w:p>
  </w:comment>
  <w:comment w:id="1777" w:author="Eddie Curtis" w:date="2012-08-10T11:06:00Z" w:initials="EJC">
    <w:p w:rsidR="00AE66C2" w:rsidRDefault="00AE66C2">
      <w:pPr>
        <w:pStyle w:val="CommentText"/>
      </w:pPr>
      <w:r>
        <w:rPr>
          <w:rStyle w:val="CommentReference"/>
        </w:rPr>
        <w:annotationRef/>
      </w:r>
      <w:r>
        <w:t>Consider adding a need that describes how the operational strategy is initiated</w:t>
      </w:r>
      <w:proofErr w:type="gramStart"/>
      <w:r>
        <w:t>./</w:t>
      </w:r>
      <w:proofErr w:type="gramEnd"/>
      <w:r>
        <w:t>selected.</w:t>
      </w:r>
    </w:p>
  </w:comment>
  <w:comment w:id="1877" w:author="Eddie Curtis" w:date="2012-08-10T11:26:00Z" w:initials="EJC">
    <w:p w:rsidR="00AE66C2" w:rsidRDefault="00AE66C2">
      <w:pPr>
        <w:pStyle w:val="CommentText"/>
      </w:pPr>
      <w:r>
        <w:rPr>
          <w:rStyle w:val="CommentReference"/>
        </w:rPr>
        <w:annotationRef/>
      </w:r>
      <w:r>
        <w:t>Maybe future</w:t>
      </w:r>
    </w:p>
  </w:comment>
  <w:comment w:id="1900" w:author="Eddie Curtis" w:date="2012-08-10T11:26:00Z" w:initials="EJC">
    <w:p w:rsidR="00AE66C2" w:rsidRDefault="00AE66C2">
      <w:pPr>
        <w:pStyle w:val="CommentText"/>
      </w:pPr>
      <w:r>
        <w:rPr>
          <w:rStyle w:val="CommentReference"/>
        </w:rPr>
        <w:annotationRef/>
      </w:r>
      <w:r>
        <w:t>Maybe future</w:t>
      </w:r>
    </w:p>
  </w:comment>
  <w:comment w:id="2130" w:author="Eddie Curtis" w:date="2012-08-10T11:48:00Z" w:initials="EJC">
    <w:p w:rsidR="00AE66C2" w:rsidRDefault="00AE66C2">
      <w:pPr>
        <w:pStyle w:val="CommentText"/>
      </w:pPr>
      <w:r>
        <w:rPr>
          <w:rStyle w:val="CommentReference"/>
        </w:rPr>
        <w:annotationRef/>
      </w:r>
      <w:r>
        <w:t>Review this carefully to determine what applies</w:t>
      </w:r>
    </w:p>
  </w:comment>
  <w:comment w:id="2242" w:author="Eddie Curtis" w:date="2012-08-10T11:52:00Z" w:initials="EJC">
    <w:p w:rsidR="00AE66C2" w:rsidRDefault="00AE66C2">
      <w:pPr>
        <w:pStyle w:val="CommentText"/>
      </w:pPr>
      <w:r>
        <w:rPr>
          <w:rStyle w:val="CommentReference"/>
        </w:rPr>
        <w:annotationRef/>
      </w:r>
      <w:r>
        <w:t>Think about this for future</w:t>
      </w:r>
    </w:p>
  </w:comment>
  <w:comment w:id="2406" w:author="Eddie Curtis" w:date="2012-08-10T12:05:00Z" w:initials="EJC">
    <w:p w:rsidR="00AE66C2" w:rsidRDefault="00AE66C2">
      <w:pPr>
        <w:pStyle w:val="CommentText"/>
      </w:pPr>
      <w:r>
        <w:rPr>
          <w:rStyle w:val="CommentReference"/>
        </w:rPr>
        <w:annotationRef/>
      </w:r>
      <w:r>
        <w:t>Describe crazy ped operation.  The controller does</w:t>
      </w:r>
      <w:proofErr w:type="gramStart"/>
      <w:r>
        <w:t>..</w:t>
      </w:r>
      <w:proofErr w:type="gramEnd"/>
      <w:r>
        <w:t xml:space="preserve">  The Adaptive System shall not prevent this operation.</w:t>
      </w:r>
    </w:p>
  </w:comment>
  <w:comment w:id="2637" w:author="Eddie Curtis" w:date="2012-08-10T13:33:00Z" w:initials="EJC">
    <w:p w:rsidR="00AE66C2" w:rsidRDefault="00AE66C2">
      <w:pPr>
        <w:pStyle w:val="CommentText"/>
      </w:pPr>
      <w:r>
        <w:rPr>
          <w:rStyle w:val="CommentReference"/>
        </w:rPr>
        <w:annotationRef/>
      </w:r>
      <w:r>
        <w:t>Homework</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6C2" w:rsidRDefault="00AE66C2" w:rsidP="00937A53">
      <w:pPr>
        <w:spacing w:after="0"/>
      </w:pPr>
      <w:r>
        <w:separator/>
      </w:r>
    </w:p>
  </w:endnote>
  <w:endnote w:type="continuationSeparator" w:id="0">
    <w:p w:rsidR="00AE66C2" w:rsidRDefault="00AE66C2" w:rsidP="00937A5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rsidP="00937A53">
    <w:pPr>
      <w:pStyle w:val="Footer"/>
      <w:tabs>
        <w:tab w:val="clear" w:pos="4680"/>
        <w:tab w:val="clear" w:pos="9360"/>
        <w:tab w:val="center" w:pos="6480"/>
        <w:tab w:val="right" w:pos="12870"/>
      </w:tabs>
    </w:pPr>
    <w:r>
      <w:tab/>
    </w:r>
    <w:fldSimple w:instr=" PAGE  \* ArabicDash  \* MERGEFORMAT ">
      <w:r w:rsidR="000B37AB">
        <w:rPr>
          <w:noProof/>
        </w:rPr>
        <w:t>- 118 -</w:t>
      </w:r>
    </w:fldSimple>
    <w:r>
      <w:tab/>
      <w:t xml:space="preserve">Created: </w:t>
    </w:r>
    <w:fldSimple w:instr=" SAVEDATE  \@ &quot;MMMM d, yyyy&quot;  \* MERGEFORMAT ">
      <w:ins w:id="6002" w:author="USER" w:date="2012-09-12T09:00:00Z">
        <w:r>
          <w:rPr>
            <w:noProof/>
          </w:rPr>
          <w:t>September 12, 2012</w:t>
        </w:r>
      </w:ins>
      <w:ins w:id="6003" w:author="cwetzel" w:date="2012-09-06T13:42:00Z">
        <w:del w:id="6004" w:author="USER" w:date="2012-09-06T15:18:00Z">
          <w:r w:rsidDel="00DB33B3">
            <w:rPr>
              <w:noProof/>
            </w:rPr>
            <w:delText>September 6, 2012</w:delText>
          </w:r>
        </w:del>
      </w:ins>
      <w:ins w:id="6005" w:author="Windows User" w:date="2012-09-02T08:43:00Z">
        <w:del w:id="6006" w:author="USER" w:date="2012-09-06T15:18:00Z">
          <w:r w:rsidDel="00DB33B3">
            <w:rPr>
              <w:noProof/>
            </w:rPr>
            <w:delText>September 2, 2012</w:delText>
          </w:r>
        </w:del>
      </w:ins>
      <w:ins w:id="6007" w:author="ATMS" w:date="2012-08-15T10:32:00Z">
        <w:del w:id="6008" w:author="USER" w:date="2012-09-06T15:18:00Z">
          <w:r w:rsidDel="00DB33B3">
            <w:rPr>
              <w:noProof/>
            </w:rPr>
            <w:delText>August 10, 2012</w:delText>
          </w:r>
        </w:del>
      </w:ins>
      <w:ins w:id="6009" w:author="Eddie Curtis" w:date="2012-08-10T14:22:00Z">
        <w:del w:id="6010" w:author="USER" w:date="2012-09-06T15:18:00Z">
          <w:r w:rsidDel="00DB33B3">
            <w:rPr>
              <w:noProof/>
            </w:rPr>
            <w:delText>August 10, 2012</w:delText>
          </w:r>
        </w:del>
      </w:ins>
      <w:del w:id="6011" w:author="USER" w:date="2012-09-06T15:18:00Z">
        <w:r w:rsidDel="00DB33B3">
          <w:rPr>
            <w:noProof/>
          </w:rPr>
          <w:delText>August 8, 2012</w:delText>
        </w:r>
      </w:del>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6C2" w:rsidRDefault="00AE66C2" w:rsidP="00937A53">
      <w:pPr>
        <w:spacing w:after="0"/>
      </w:pPr>
      <w:r>
        <w:separator/>
      </w:r>
    </w:p>
  </w:footnote>
  <w:footnote w:type="continuationSeparator" w:id="0">
    <w:p w:rsidR="00AE66C2" w:rsidRDefault="00AE66C2" w:rsidP="00937A5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pPr>
      <w:pStyle w:val="Header"/>
    </w:pPr>
    <w:r>
      <w:t xml:space="preserve">Model Systems Engineering Documents for ASCT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C2" w:rsidRDefault="00AE66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CC736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1A862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F1EE24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5C0EB56"/>
    <w:lvl w:ilvl="0">
      <w:start w:val="1"/>
      <w:numFmt w:val="decimal"/>
      <w:pStyle w:val="ListNumber2"/>
      <w:lvlText w:val="%1."/>
      <w:lvlJc w:val="left"/>
      <w:pPr>
        <w:tabs>
          <w:tab w:val="num" w:pos="720"/>
        </w:tabs>
        <w:ind w:left="720" w:hanging="360"/>
      </w:pPr>
    </w:lvl>
  </w:abstractNum>
  <w:abstractNum w:abstractNumId="4">
    <w:nsid w:val="FFFFFF80"/>
    <w:multiLevelType w:val="singleLevel"/>
    <w:tmpl w:val="2D1E3C6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37CF2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540DB1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2BCA63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35E45FA"/>
    <w:lvl w:ilvl="0">
      <w:start w:val="1"/>
      <w:numFmt w:val="decimal"/>
      <w:pStyle w:val="ListNumber"/>
      <w:lvlText w:val="%1."/>
      <w:lvlJc w:val="left"/>
      <w:pPr>
        <w:tabs>
          <w:tab w:val="num" w:pos="360"/>
        </w:tabs>
        <w:ind w:left="360" w:hanging="360"/>
      </w:pPr>
    </w:lvl>
  </w:abstractNum>
  <w:abstractNum w:abstractNumId="9">
    <w:nsid w:val="FFFFFF89"/>
    <w:multiLevelType w:val="singleLevel"/>
    <w:tmpl w:val="A88A53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ABE4D2B0"/>
    <w:lvl w:ilvl="0">
      <w:numFmt w:val="bullet"/>
      <w:lvlText w:val="*"/>
      <w:lvlJc w:val="left"/>
    </w:lvl>
  </w:abstractNum>
  <w:abstractNum w:abstractNumId="11">
    <w:nsid w:val="2DA95E27"/>
    <w:multiLevelType w:val="hybridMultilevel"/>
    <w:tmpl w:val="A7840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E17B5"/>
    <w:multiLevelType w:val="hybridMultilevel"/>
    <w:tmpl w:val="20246532"/>
    <w:lvl w:ilvl="0" w:tplc="D3B20BB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5A37AFA"/>
    <w:multiLevelType w:val="hybridMultilevel"/>
    <w:tmpl w:val="55C4C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ED368F0"/>
    <w:multiLevelType w:val="hybridMultilevel"/>
    <w:tmpl w:val="F9AA9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7722B2"/>
    <w:multiLevelType w:val="hybridMultilevel"/>
    <w:tmpl w:val="A1CA2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9553E6"/>
    <w:multiLevelType w:val="hybridMultilevel"/>
    <w:tmpl w:val="5C98B64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numFmt w:val="bullet"/>
        <w:lvlText w:val=" "/>
        <w:legacy w:legacy="1" w:legacySpace="0" w:legacyIndent="0"/>
        <w:lvlJc w:val="left"/>
        <w:rPr>
          <w:rFonts w:ascii="Symbol" w:hAnsi="Symbol" w:hint="default"/>
        </w:rPr>
      </w:lvl>
    </w:lvlOverride>
  </w:num>
  <w:num w:numId="12">
    <w:abstractNumId w:val="16"/>
  </w:num>
  <w:num w:numId="13">
    <w:abstractNumId w:val="12"/>
  </w:num>
  <w:num w:numId="14">
    <w:abstractNumId w:val="11"/>
  </w:num>
  <w:num w:numId="15">
    <w:abstractNumId w:val="14"/>
  </w:num>
  <w:num w:numId="16">
    <w:abstractNumId w:val="1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attachedTemplate r:id="rId1"/>
  <w:trackRevisions/>
  <w:defaultTabStop w:val="720"/>
  <w:characterSpacingControl w:val="doNotCompress"/>
  <w:hdrShapeDefaults>
    <o:shapedefaults v:ext="edit" spidmax="81921"/>
  </w:hdrShapeDefaults>
  <w:footnotePr>
    <w:footnote w:id="-1"/>
    <w:footnote w:id="0"/>
  </w:footnotePr>
  <w:endnotePr>
    <w:endnote w:id="-1"/>
    <w:endnote w:id="0"/>
  </w:endnotePr>
  <w:compat/>
  <w:rsids>
    <w:rsidRoot w:val="00160ECC"/>
    <w:rsid w:val="0000217D"/>
    <w:rsid w:val="00002FEE"/>
    <w:rsid w:val="000060B4"/>
    <w:rsid w:val="00023580"/>
    <w:rsid w:val="000257AF"/>
    <w:rsid w:val="00025E27"/>
    <w:rsid w:val="000469FD"/>
    <w:rsid w:val="00056553"/>
    <w:rsid w:val="000567E7"/>
    <w:rsid w:val="00057274"/>
    <w:rsid w:val="00064E15"/>
    <w:rsid w:val="000757FC"/>
    <w:rsid w:val="000B37AB"/>
    <w:rsid w:val="000C64EB"/>
    <w:rsid w:val="000C6A06"/>
    <w:rsid w:val="000D3376"/>
    <w:rsid w:val="000D51C0"/>
    <w:rsid w:val="000D550F"/>
    <w:rsid w:val="000E64F6"/>
    <w:rsid w:val="00104132"/>
    <w:rsid w:val="00111093"/>
    <w:rsid w:val="001217D7"/>
    <w:rsid w:val="0014026E"/>
    <w:rsid w:val="001425C6"/>
    <w:rsid w:val="00153580"/>
    <w:rsid w:val="00160ECC"/>
    <w:rsid w:val="001616B3"/>
    <w:rsid w:val="00164F03"/>
    <w:rsid w:val="00176FFF"/>
    <w:rsid w:val="00177E70"/>
    <w:rsid w:val="00180550"/>
    <w:rsid w:val="001A284C"/>
    <w:rsid w:val="001A32FC"/>
    <w:rsid w:val="001A79B4"/>
    <w:rsid w:val="001B0084"/>
    <w:rsid w:val="001B09BA"/>
    <w:rsid w:val="001B1639"/>
    <w:rsid w:val="001B5E90"/>
    <w:rsid w:val="001B7BEE"/>
    <w:rsid w:val="001C049D"/>
    <w:rsid w:val="001E44DA"/>
    <w:rsid w:val="001E7F20"/>
    <w:rsid w:val="002007CE"/>
    <w:rsid w:val="00207C04"/>
    <w:rsid w:val="0021128F"/>
    <w:rsid w:val="00213743"/>
    <w:rsid w:val="00227240"/>
    <w:rsid w:val="00227B78"/>
    <w:rsid w:val="00227DAA"/>
    <w:rsid w:val="0023556C"/>
    <w:rsid w:val="002623C7"/>
    <w:rsid w:val="002733E5"/>
    <w:rsid w:val="00276E25"/>
    <w:rsid w:val="00281CE6"/>
    <w:rsid w:val="00281E10"/>
    <w:rsid w:val="00282126"/>
    <w:rsid w:val="00286338"/>
    <w:rsid w:val="002928D2"/>
    <w:rsid w:val="002B11D2"/>
    <w:rsid w:val="002D4CCC"/>
    <w:rsid w:val="002D5CD6"/>
    <w:rsid w:val="002E52F4"/>
    <w:rsid w:val="002F108B"/>
    <w:rsid w:val="0030485F"/>
    <w:rsid w:val="00307842"/>
    <w:rsid w:val="00323A9B"/>
    <w:rsid w:val="003308B9"/>
    <w:rsid w:val="00340CCB"/>
    <w:rsid w:val="00344AE3"/>
    <w:rsid w:val="00345930"/>
    <w:rsid w:val="00347DC9"/>
    <w:rsid w:val="0035076C"/>
    <w:rsid w:val="00352190"/>
    <w:rsid w:val="00353D08"/>
    <w:rsid w:val="00364F95"/>
    <w:rsid w:val="0037013E"/>
    <w:rsid w:val="0037214D"/>
    <w:rsid w:val="00380A70"/>
    <w:rsid w:val="0038160B"/>
    <w:rsid w:val="003855C7"/>
    <w:rsid w:val="0039596A"/>
    <w:rsid w:val="003A3B88"/>
    <w:rsid w:val="003B0363"/>
    <w:rsid w:val="003B124D"/>
    <w:rsid w:val="003B5C6B"/>
    <w:rsid w:val="003E1BB6"/>
    <w:rsid w:val="003E2796"/>
    <w:rsid w:val="003E2E2B"/>
    <w:rsid w:val="003F19AC"/>
    <w:rsid w:val="003F203F"/>
    <w:rsid w:val="003F22F0"/>
    <w:rsid w:val="0041228C"/>
    <w:rsid w:val="00416119"/>
    <w:rsid w:val="004179DA"/>
    <w:rsid w:val="00422B1B"/>
    <w:rsid w:val="00424A87"/>
    <w:rsid w:val="00434104"/>
    <w:rsid w:val="0043457C"/>
    <w:rsid w:val="004424C8"/>
    <w:rsid w:val="004460AB"/>
    <w:rsid w:val="00464EA4"/>
    <w:rsid w:val="004674C2"/>
    <w:rsid w:val="004706D9"/>
    <w:rsid w:val="00485D2B"/>
    <w:rsid w:val="00487A80"/>
    <w:rsid w:val="00494CF2"/>
    <w:rsid w:val="00495771"/>
    <w:rsid w:val="00495EEB"/>
    <w:rsid w:val="004B2DC3"/>
    <w:rsid w:val="004B73F7"/>
    <w:rsid w:val="004C5DE8"/>
    <w:rsid w:val="004C675F"/>
    <w:rsid w:val="004D0B12"/>
    <w:rsid w:val="004D4BDA"/>
    <w:rsid w:val="004E3505"/>
    <w:rsid w:val="004E7B00"/>
    <w:rsid w:val="004F0FD3"/>
    <w:rsid w:val="0050062B"/>
    <w:rsid w:val="005067A9"/>
    <w:rsid w:val="0053048C"/>
    <w:rsid w:val="005318A4"/>
    <w:rsid w:val="00535812"/>
    <w:rsid w:val="00542040"/>
    <w:rsid w:val="005440A3"/>
    <w:rsid w:val="00546DAF"/>
    <w:rsid w:val="00554693"/>
    <w:rsid w:val="00554930"/>
    <w:rsid w:val="00566C3E"/>
    <w:rsid w:val="00580C39"/>
    <w:rsid w:val="005810FE"/>
    <w:rsid w:val="00582569"/>
    <w:rsid w:val="00593F16"/>
    <w:rsid w:val="0059703F"/>
    <w:rsid w:val="005C067D"/>
    <w:rsid w:val="005D66DA"/>
    <w:rsid w:val="005E02E8"/>
    <w:rsid w:val="005E2413"/>
    <w:rsid w:val="005E288F"/>
    <w:rsid w:val="005E3B9D"/>
    <w:rsid w:val="005F05BF"/>
    <w:rsid w:val="005F58E2"/>
    <w:rsid w:val="00600A03"/>
    <w:rsid w:val="00614B54"/>
    <w:rsid w:val="00631D56"/>
    <w:rsid w:val="0063286F"/>
    <w:rsid w:val="00637F72"/>
    <w:rsid w:val="0066500F"/>
    <w:rsid w:val="00681411"/>
    <w:rsid w:val="006865B6"/>
    <w:rsid w:val="00695AFD"/>
    <w:rsid w:val="006A6BB9"/>
    <w:rsid w:val="006A7F88"/>
    <w:rsid w:val="006B6959"/>
    <w:rsid w:val="006C2966"/>
    <w:rsid w:val="006C5F2D"/>
    <w:rsid w:val="006C6029"/>
    <w:rsid w:val="006C65F8"/>
    <w:rsid w:val="006F0CC3"/>
    <w:rsid w:val="006F412E"/>
    <w:rsid w:val="007038D0"/>
    <w:rsid w:val="00710B14"/>
    <w:rsid w:val="00721025"/>
    <w:rsid w:val="00721CD6"/>
    <w:rsid w:val="00730371"/>
    <w:rsid w:val="00732551"/>
    <w:rsid w:val="007335B1"/>
    <w:rsid w:val="007435B6"/>
    <w:rsid w:val="00744C84"/>
    <w:rsid w:val="00751F11"/>
    <w:rsid w:val="00752615"/>
    <w:rsid w:val="00764BAF"/>
    <w:rsid w:val="00772170"/>
    <w:rsid w:val="00772AA1"/>
    <w:rsid w:val="00783CCF"/>
    <w:rsid w:val="00785502"/>
    <w:rsid w:val="00790557"/>
    <w:rsid w:val="00790569"/>
    <w:rsid w:val="007B0AFC"/>
    <w:rsid w:val="007B5DA5"/>
    <w:rsid w:val="007C4BE4"/>
    <w:rsid w:val="007C7322"/>
    <w:rsid w:val="007C758A"/>
    <w:rsid w:val="007C7C91"/>
    <w:rsid w:val="007D01AD"/>
    <w:rsid w:val="007D0980"/>
    <w:rsid w:val="007D1D3D"/>
    <w:rsid w:val="007E3D2A"/>
    <w:rsid w:val="00806A3E"/>
    <w:rsid w:val="0082623B"/>
    <w:rsid w:val="00830CFE"/>
    <w:rsid w:val="008310D5"/>
    <w:rsid w:val="0083350F"/>
    <w:rsid w:val="00835557"/>
    <w:rsid w:val="00845209"/>
    <w:rsid w:val="00847BAC"/>
    <w:rsid w:val="00860048"/>
    <w:rsid w:val="0089008B"/>
    <w:rsid w:val="00891282"/>
    <w:rsid w:val="008A31FD"/>
    <w:rsid w:val="008A38FE"/>
    <w:rsid w:val="008C1AE1"/>
    <w:rsid w:val="009158D5"/>
    <w:rsid w:val="00923366"/>
    <w:rsid w:val="00932915"/>
    <w:rsid w:val="00937A53"/>
    <w:rsid w:val="00941299"/>
    <w:rsid w:val="00943DA6"/>
    <w:rsid w:val="009466C1"/>
    <w:rsid w:val="00946C6E"/>
    <w:rsid w:val="0095062F"/>
    <w:rsid w:val="00952613"/>
    <w:rsid w:val="0095455A"/>
    <w:rsid w:val="00971E89"/>
    <w:rsid w:val="00976962"/>
    <w:rsid w:val="00980C6A"/>
    <w:rsid w:val="00984C19"/>
    <w:rsid w:val="00992506"/>
    <w:rsid w:val="009A5266"/>
    <w:rsid w:val="009B2B34"/>
    <w:rsid w:val="009B365B"/>
    <w:rsid w:val="009C3E27"/>
    <w:rsid w:val="009D3BB5"/>
    <w:rsid w:val="009D55E0"/>
    <w:rsid w:val="009E582F"/>
    <w:rsid w:val="009F1DC7"/>
    <w:rsid w:val="009F2672"/>
    <w:rsid w:val="009F31E2"/>
    <w:rsid w:val="00A06732"/>
    <w:rsid w:val="00A076B0"/>
    <w:rsid w:val="00A10A1F"/>
    <w:rsid w:val="00A1229B"/>
    <w:rsid w:val="00A12372"/>
    <w:rsid w:val="00A179DD"/>
    <w:rsid w:val="00A21E01"/>
    <w:rsid w:val="00A24137"/>
    <w:rsid w:val="00A535CF"/>
    <w:rsid w:val="00A54114"/>
    <w:rsid w:val="00A6537C"/>
    <w:rsid w:val="00A65995"/>
    <w:rsid w:val="00A67168"/>
    <w:rsid w:val="00A73480"/>
    <w:rsid w:val="00A76773"/>
    <w:rsid w:val="00A87EDF"/>
    <w:rsid w:val="00A953F7"/>
    <w:rsid w:val="00AA2147"/>
    <w:rsid w:val="00AB17AC"/>
    <w:rsid w:val="00AB77A2"/>
    <w:rsid w:val="00AC075F"/>
    <w:rsid w:val="00AE66C2"/>
    <w:rsid w:val="00AF0771"/>
    <w:rsid w:val="00AF2C31"/>
    <w:rsid w:val="00AF3AF6"/>
    <w:rsid w:val="00AF65AE"/>
    <w:rsid w:val="00B07E80"/>
    <w:rsid w:val="00B17415"/>
    <w:rsid w:val="00B226DB"/>
    <w:rsid w:val="00B30534"/>
    <w:rsid w:val="00B31B4F"/>
    <w:rsid w:val="00B32938"/>
    <w:rsid w:val="00B56500"/>
    <w:rsid w:val="00B5706A"/>
    <w:rsid w:val="00B62BD4"/>
    <w:rsid w:val="00B72EF4"/>
    <w:rsid w:val="00B741A6"/>
    <w:rsid w:val="00B76113"/>
    <w:rsid w:val="00B80B2C"/>
    <w:rsid w:val="00B81CDF"/>
    <w:rsid w:val="00B84E48"/>
    <w:rsid w:val="00B957BA"/>
    <w:rsid w:val="00BA6A28"/>
    <w:rsid w:val="00BC263A"/>
    <w:rsid w:val="00BC3D08"/>
    <w:rsid w:val="00BD6513"/>
    <w:rsid w:val="00BE46C3"/>
    <w:rsid w:val="00BE5C1B"/>
    <w:rsid w:val="00BF216E"/>
    <w:rsid w:val="00BF58F0"/>
    <w:rsid w:val="00C03518"/>
    <w:rsid w:val="00C0411E"/>
    <w:rsid w:val="00C33EA1"/>
    <w:rsid w:val="00C4681E"/>
    <w:rsid w:val="00C550B0"/>
    <w:rsid w:val="00C5677F"/>
    <w:rsid w:val="00C57DE7"/>
    <w:rsid w:val="00C6089E"/>
    <w:rsid w:val="00C61C4A"/>
    <w:rsid w:val="00C622E4"/>
    <w:rsid w:val="00C62A78"/>
    <w:rsid w:val="00C658DE"/>
    <w:rsid w:val="00C679DB"/>
    <w:rsid w:val="00C70323"/>
    <w:rsid w:val="00C720D9"/>
    <w:rsid w:val="00C75C7C"/>
    <w:rsid w:val="00C874C5"/>
    <w:rsid w:val="00C9307C"/>
    <w:rsid w:val="00CA0A01"/>
    <w:rsid w:val="00CB3437"/>
    <w:rsid w:val="00CB6B33"/>
    <w:rsid w:val="00CB700E"/>
    <w:rsid w:val="00CC17AB"/>
    <w:rsid w:val="00CC5112"/>
    <w:rsid w:val="00CC6281"/>
    <w:rsid w:val="00CD2BC5"/>
    <w:rsid w:val="00CD4D35"/>
    <w:rsid w:val="00CF37EC"/>
    <w:rsid w:val="00CF3A0E"/>
    <w:rsid w:val="00CF7EBD"/>
    <w:rsid w:val="00D05C1B"/>
    <w:rsid w:val="00D06933"/>
    <w:rsid w:val="00D22E50"/>
    <w:rsid w:val="00D326C3"/>
    <w:rsid w:val="00D46C58"/>
    <w:rsid w:val="00D64F3C"/>
    <w:rsid w:val="00D64FB9"/>
    <w:rsid w:val="00D70716"/>
    <w:rsid w:val="00D7108D"/>
    <w:rsid w:val="00D75904"/>
    <w:rsid w:val="00D82659"/>
    <w:rsid w:val="00D86FB6"/>
    <w:rsid w:val="00D9689B"/>
    <w:rsid w:val="00DA29CD"/>
    <w:rsid w:val="00DA3E44"/>
    <w:rsid w:val="00DB33B3"/>
    <w:rsid w:val="00DD7EBB"/>
    <w:rsid w:val="00DE50A6"/>
    <w:rsid w:val="00DE7329"/>
    <w:rsid w:val="00DF6C82"/>
    <w:rsid w:val="00E0633B"/>
    <w:rsid w:val="00E11526"/>
    <w:rsid w:val="00E11703"/>
    <w:rsid w:val="00E14643"/>
    <w:rsid w:val="00E1527A"/>
    <w:rsid w:val="00E16FE5"/>
    <w:rsid w:val="00E240DB"/>
    <w:rsid w:val="00E340CB"/>
    <w:rsid w:val="00E41797"/>
    <w:rsid w:val="00E518EF"/>
    <w:rsid w:val="00E53F89"/>
    <w:rsid w:val="00E6106D"/>
    <w:rsid w:val="00E76FBE"/>
    <w:rsid w:val="00E7753D"/>
    <w:rsid w:val="00E836B0"/>
    <w:rsid w:val="00E866D1"/>
    <w:rsid w:val="00E90792"/>
    <w:rsid w:val="00E91DC6"/>
    <w:rsid w:val="00E96F64"/>
    <w:rsid w:val="00EA55A3"/>
    <w:rsid w:val="00EC6E97"/>
    <w:rsid w:val="00EE3061"/>
    <w:rsid w:val="00EF2246"/>
    <w:rsid w:val="00F0365A"/>
    <w:rsid w:val="00F06650"/>
    <w:rsid w:val="00F06AA9"/>
    <w:rsid w:val="00F0770A"/>
    <w:rsid w:val="00F105C4"/>
    <w:rsid w:val="00F13CCE"/>
    <w:rsid w:val="00F267C0"/>
    <w:rsid w:val="00F63898"/>
    <w:rsid w:val="00F750B8"/>
    <w:rsid w:val="00F754F9"/>
    <w:rsid w:val="00F75D22"/>
    <w:rsid w:val="00F85502"/>
    <w:rsid w:val="00F86DEC"/>
    <w:rsid w:val="00F95DA5"/>
    <w:rsid w:val="00F97617"/>
    <w:rsid w:val="00FB2AE9"/>
    <w:rsid w:val="00FB4A21"/>
    <w:rsid w:val="00FB7FA6"/>
    <w:rsid w:val="00FC7576"/>
    <w:rsid w:val="00FC79CB"/>
    <w:rsid w:val="00FD105C"/>
    <w:rsid w:val="00FD7C77"/>
    <w:rsid w:val="00FE1C9A"/>
    <w:rsid w:val="00FE4B84"/>
    <w:rsid w:val="00FE7B1A"/>
    <w:rsid w:val="00FF039B"/>
    <w:rsid w:val="00FF1369"/>
    <w:rsid w:val="00FF3D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56C"/>
    <w:pPr>
      <w:spacing w:before="60" w:after="60" w:line="240" w:lineRule="auto"/>
    </w:pPr>
  </w:style>
  <w:style w:type="paragraph" w:styleId="Heading1">
    <w:name w:val="heading 1"/>
    <w:basedOn w:val="Normal"/>
    <w:next w:val="Normal"/>
    <w:link w:val="Heading1Char"/>
    <w:uiPriority w:val="9"/>
    <w:qFormat/>
    <w:rsid w:val="0023556C"/>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0E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37A5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60EC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160EC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60EC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160EC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60EC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160EC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7A53"/>
    <w:rPr>
      <w:rFonts w:asciiTheme="majorHAnsi" w:eastAsiaTheme="majorEastAsia" w:hAnsiTheme="majorHAnsi" w:cstheme="majorBidi"/>
      <w:b/>
      <w:bCs/>
      <w:color w:val="4F81BD" w:themeColor="accent1"/>
    </w:rPr>
  </w:style>
  <w:style w:type="paragraph" w:styleId="BodyText">
    <w:name w:val="Body Text"/>
    <w:basedOn w:val="Normal"/>
    <w:link w:val="BodyTextChar"/>
    <w:uiPriority w:val="99"/>
    <w:unhideWhenUsed/>
    <w:rsid w:val="00937A53"/>
    <w:pPr>
      <w:spacing w:after="120"/>
    </w:pPr>
  </w:style>
  <w:style w:type="character" w:customStyle="1" w:styleId="BodyTextChar">
    <w:name w:val="Body Text Char"/>
    <w:basedOn w:val="DefaultParagraphFont"/>
    <w:link w:val="BodyText"/>
    <w:uiPriority w:val="99"/>
    <w:rsid w:val="00937A53"/>
  </w:style>
  <w:style w:type="paragraph" w:styleId="Header">
    <w:name w:val="header"/>
    <w:basedOn w:val="Normal"/>
    <w:link w:val="HeaderChar"/>
    <w:uiPriority w:val="99"/>
    <w:unhideWhenUsed/>
    <w:rsid w:val="00937A53"/>
    <w:pPr>
      <w:tabs>
        <w:tab w:val="center" w:pos="4680"/>
        <w:tab w:val="right" w:pos="9360"/>
      </w:tabs>
      <w:spacing w:after="0"/>
    </w:pPr>
  </w:style>
  <w:style w:type="character" w:customStyle="1" w:styleId="HeaderChar">
    <w:name w:val="Header Char"/>
    <w:basedOn w:val="DefaultParagraphFont"/>
    <w:link w:val="Header"/>
    <w:uiPriority w:val="99"/>
    <w:rsid w:val="00937A53"/>
  </w:style>
  <w:style w:type="paragraph" w:styleId="Footer">
    <w:name w:val="footer"/>
    <w:basedOn w:val="Normal"/>
    <w:link w:val="FooterChar"/>
    <w:uiPriority w:val="99"/>
    <w:unhideWhenUsed/>
    <w:rsid w:val="00937A53"/>
    <w:pPr>
      <w:tabs>
        <w:tab w:val="center" w:pos="4680"/>
        <w:tab w:val="right" w:pos="9360"/>
      </w:tabs>
      <w:spacing w:after="0"/>
    </w:pPr>
  </w:style>
  <w:style w:type="character" w:customStyle="1" w:styleId="FooterChar">
    <w:name w:val="Footer Char"/>
    <w:basedOn w:val="DefaultParagraphFont"/>
    <w:link w:val="Footer"/>
    <w:uiPriority w:val="99"/>
    <w:rsid w:val="00937A53"/>
  </w:style>
  <w:style w:type="paragraph" w:styleId="BalloonText">
    <w:name w:val="Balloon Text"/>
    <w:basedOn w:val="Normal"/>
    <w:link w:val="BalloonTextChar"/>
    <w:uiPriority w:val="99"/>
    <w:semiHidden/>
    <w:unhideWhenUsed/>
    <w:rsid w:val="00160E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ECC"/>
    <w:rPr>
      <w:rFonts w:ascii="Tahoma" w:hAnsi="Tahoma" w:cs="Tahoma"/>
      <w:sz w:val="16"/>
      <w:szCs w:val="16"/>
    </w:rPr>
  </w:style>
  <w:style w:type="paragraph" w:styleId="Bibliography">
    <w:name w:val="Bibliography"/>
    <w:basedOn w:val="Normal"/>
    <w:next w:val="Normal"/>
    <w:uiPriority w:val="37"/>
    <w:semiHidden/>
    <w:unhideWhenUsed/>
    <w:rsid w:val="00160ECC"/>
  </w:style>
  <w:style w:type="paragraph" w:styleId="BlockText">
    <w:name w:val="Block Text"/>
    <w:basedOn w:val="Normal"/>
    <w:uiPriority w:val="99"/>
    <w:semiHidden/>
    <w:unhideWhenUsed/>
    <w:rsid w:val="00160EC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2">
    <w:name w:val="Body Text 2"/>
    <w:basedOn w:val="Normal"/>
    <w:link w:val="BodyText2Char"/>
    <w:uiPriority w:val="99"/>
    <w:semiHidden/>
    <w:unhideWhenUsed/>
    <w:rsid w:val="00160ECC"/>
    <w:pPr>
      <w:spacing w:after="120" w:line="480" w:lineRule="auto"/>
    </w:pPr>
  </w:style>
  <w:style w:type="character" w:customStyle="1" w:styleId="BodyText2Char">
    <w:name w:val="Body Text 2 Char"/>
    <w:basedOn w:val="DefaultParagraphFont"/>
    <w:link w:val="BodyText2"/>
    <w:uiPriority w:val="99"/>
    <w:semiHidden/>
    <w:rsid w:val="00160ECC"/>
  </w:style>
  <w:style w:type="paragraph" w:styleId="BodyText3">
    <w:name w:val="Body Text 3"/>
    <w:basedOn w:val="Normal"/>
    <w:link w:val="BodyText3Char"/>
    <w:uiPriority w:val="99"/>
    <w:semiHidden/>
    <w:unhideWhenUsed/>
    <w:rsid w:val="00160ECC"/>
    <w:pPr>
      <w:spacing w:after="120"/>
    </w:pPr>
    <w:rPr>
      <w:sz w:val="16"/>
      <w:szCs w:val="16"/>
    </w:rPr>
  </w:style>
  <w:style w:type="character" w:customStyle="1" w:styleId="BodyText3Char">
    <w:name w:val="Body Text 3 Char"/>
    <w:basedOn w:val="DefaultParagraphFont"/>
    <w:link w:val="BodyText3"/>
    <w:uiPriority w:val="99"/>
    <w:semiHidden/>
    <w:rsid w:val="00160ECC"/>
    <w:rPr>
      <w:sz w:val="16"/>
      <w:szCs w:val="16"/>
    </w:rPr>
  </w:style>
  <w:style w:type="paragraph" w:styleId="BodyTextFirstIndent">
    <w:name w:val="Body Text First Indent"/>
    <w:basedOn w:val="BodyText"/>
    <w:link w:val="BodyTextFirstIndentChar"/>
    <w:uiPriority w:val="99"/>
    <w:semiHidden/>
    <w:unhideWhenUsed/>
    <w:rsid w:val="00160ECC"/>
    <w:pPr>
      <w:spacing w:after="200"/>
      <w:ind w:firstLine="360"/>
    </w:pPr>
  </w:style>
  <w:style w:type="character" w:customStyle="1" w:styleId="BodyTextFirstIndentChar">
    <w:name w:val="Body Text First Indent Char"/>
    <w:basedOn w:val="BodyTextChar"/>
    <w:link w:val="BodyTextFirstIndent"/>
    <w:uiPriority w:val="99"/>
    <w:semiHidden/>
    <w:rsid w:val="00160ECC"/>
  </w:style>
  <w:style w:type="paragraph" w:styleId="BodyTextIndent">
    <w:name w:val="Body Text Indent"/>
    <w:basedOn w:val="Normal"/>
    <w:link w:val="BodyTextIndentChar"/>
    <w:uiPriority w:val="99"/>
    <w:semiHidden/>
    <w:unhideWhenUsed/>
    <w:rsid w:val="00160ECC"/>
    <w:pPr>
      <w:spacing w:after="120"/>
      <w:ind w:left="360"/>
    </w:pPr>
  </w:style>
  <w:style w:type="character" w:customStyle="1" w:styleId="BodyTextIndentChar">
    <w:name w:val="Body Text Indent Char"/>
    <w:basedOn w:val="DefaultParagraphFont"/>
    <w:link w:val="BodyTextIndent"/>
    <w:uiPriority w:val="99"/>
    <w:semiHidden/>
    <w:rsid w:val="00160ECC"/>
  </w:style>
  <w:style w:type="paragraph" w:styleId="BodyTextFirstIndent2">
    <w:name w:val="Body Text First Indent 2"/>
    <w:basedOn w:val="BodyTextIndent"/>
    <w:link w:val="BodyTextFirstIndent2Char"/>
    <w:uiPriority w:val="99"/>
    <w:semiHidden/>
    <w:unhideWhenUsed/>
    <w:rsid w:val="00160ECC"/>
    <w:pPr>
      <w:spacing w:after="200"/>
      <w:ind w:firstLine="360"/>
    </w:pPr>
  </w:style>
  <w:style w:type="character" w:customStyle="1" w:styleId="BodyTextFirstIndent2Char">
    <w:name w:val="Body Text First Indent 2 Char"/>
    <w:basedOn w:val="BodyTextIndentChar"/>
    <w:link w:val="BodyTextFirstIndent2"/>
    <w:uiPriority w:val="99"/>
    <w:semiHidden/>
    <w:rsid w:val="00160ECC"/>
  </w:style>
  <w:style w:type="paragraph" w:styleId="BodyTextIndent2">
    <w:name w:val="Body Text Indent 2"/>
    <w:basedOn w:val="Normal"/>
    <w:link w:val="BodyTextIndent2Char"/>
    <w:uiPriority w:val="99"/>
    <w:semiHidden/>
    <w:unhideWhenUsed/>
    <w:rsid w:val="00160ECC"/>
    <w:pPr>
      <w:spacing w:after="120" w:line="480" w:lineRule="auto"/>
      <w:ind w:left="360"/>
    </w:pPr>
  </w:style>
  <w:style w:type="character" w:customStyle="1" w:styleId="BodyTextIndent2Char">
    <w:name w:val="Body Text Indent 2 Char"/>
    <w:basedOn w:val="DefaultParagraphFont"/>
    <w:link w:val="BodyTextIndent2"/>
    <w:uiPriority w:val="99"/>
    <w:semiHidden/>
    <w:rsid w:val="00160ECC"/>
  </w:style>
  <w:style w:type="paragraph" w:styleId="BodyTextIndent3">
    <w:name w:val="Body Text Indent 3"/>
    <w:basedOn w:val="Normal"/>
    <w:link w:val="BodyTextIndent3Char"/>
    <w:uiPriority w:val="99"/>
    <w:semiHidden/>
    <w:unhideWhenUsed/>
    <w:rsid w:val="00160EC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0ECC"/>
    <w:rPr>
      <w:sz w:val="16"/>
      <w:szCs w:val="16"/>
    </w:rPr>
  </w:style>
  <w:style w:type="paragraph" w:styleId="Caption">
    <w:name w:val="caption"/>
    <w:basedOn w:val="Normal"/>
    <w:next w:val="Normal"/>
    <w:uiPriority w:val="35"/>
    <w:semiHidden/>
    <w:unhideWhenUsed/>
    <w:qFormat/>
    <w:rsid w:val="00160ECC"/>
    <w:rPr>
      <w:b/>
      <w:bCs/>
      <w:color w:val="4F81BD" w:themeColor="accent1"/>
      <w:sz w:val="18"/>
      <w:szCs w:val="18"/>
    </w:rPr>
  </w:style>
  <w:style w:type="paragraph" w:styleId="Closing">
    <w:name w:val="Closing"/>
    <w:basedOn w:val="Normal"/>
    <w:link w:val="ClosingChar"/>
    <w:uiPriority w:val="99"/>
    <w:semiHidden/>
    <w:unhideWhenUsed/>
    <w:rsid w:val="00160ECC"/>
    <w:pPr>
      <w:spacing w:after="0"/>
      <w:ind w:left="4320"/>
    </w:pPr>
  </w:style>
  <w:style w:type="character" w:customStyle="1" w:styleId="ClosingChar">
    <w:name w:val="Closing Char"/>
    <w:basedOn w:val="DefaultParagraphFont"/>
    <w:link w:val="Closing"/>
    <w:uiPriority w:val="99"/>
    <w:semiHidden/>
    <w:rsid w:val="00160ECC"/>
  </w:style>
  <w:style w:type="paragraph" w:styleId="CommentText">
    <w:name w:val="annotation text"/>
    <w:basedOn w:val="Normal"/>
    <w:link w:val="CommentTextChar"/>
    <w:uiPriority w:val="99"/>
    <w:semiHidden/>
    <w:unhideWhenUsed/>
    <w:rsid w:val="00160ECC"/>
    <w:rPr>
      <w:sz w:val="20"/>
      <w:szCs w:val="20"/>
    </w:rPr>
  </w:style>
  <w:style w:type="character" w:customStyle="1" w:styleId="CommentTextChar">
    <w:name w:val="Comment Text Char"/>
    <w:basedOn w:val="DefaultParagraphFont"/>
    <w:link w:val="CommentText"/>
    <w:uiPriority w:val="99"/>
    <w:semiHidden/>
    <w:rsid w:val="00160ECC"/>
    <w:rPr>
      <w:sz w:val="20"/>
      <w:szCs w:val="20"/>
    </w:rPr>
  </w:style>
  <w:style w:type="paragraph" w:styleId="CommentSubject">
    <w:name w:val="annotation subject"/>
    <w:basedOn w:val="CommentText"/>
    <w:next w:val="CommentText"/>
    <w:link w:val="CommentSubjectChar"/>
    <w:uiPriority w:val="99"/>
    <w:semiHidden/>
    <w:unhideWhenUsed/>
    <w:rsid w:val="00160ECC"/>
    <w:rPr>
      <w:b/>
      <w:bCs/>
    </w:rPr>
  </w:style>
  <w:style w:type="character" w:customStyle="1" w:styleId="CommentSubjectChar">
    <w:name w:val="Comment Subject Char"/>
    <w:basedOn w:val="CommentTextChar"/>
    <w:link w:val="CommentSubject"/>
    <w:uiPriority w:val="99"/>
    <w:semiHidden/>
    <w:rsid w:val="00160ECC"/>
    <w:rPr>
      <w:b/>
      <w:bCs/>
      <w:sz w:val="20"/>
      <w:szCs w:val="20"/>
    </w:rPr>
  </w:style>
  <w:style w:type="paragraph" w:styleId="Date">
    <w:name w:val="Date"/>
    <w:basedOn w:val="Normal"/>
    <w:next w:val="Normal"/>
    <w:link w:val="DateChar"/>
    <w:uiPriority w:val="99"/>
    <w:semiHidden/>
    <w:unhideWhenUsed/>
    <w:rsid w:val="00160ECC"/>
  </w:style>
  <w:style w:type="character" w:customStyle="1" w:styleId="DateChar">
    <w:name w:val="Date Char"/>
    <w:basedOn w:val="DefaultParagraphFont"/>
    <w:link w:val="Date"/>
    <w:uiPriority w:val="99"/>
    <w:semiHidden/>
    <w:rsid w:val="00160ECC"/>
  </w:style>
  <w:style w:type="paragraph" w:styleId="DocumentMap">
    <w:name w:val="Document Map"/>
    <w:basedOn w:val="Normal"/>
    <w:link w:val="DocumentMapChar"/>
    <w:uiPriority w:val="99"/>
    <w:semiHidden/>
    <w:unhideWhenUsed/>
    <w:rsid w:val="00160ECC"/>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160ECC"/>
    <w:rPr>
      <w:rFonts w:ascii="Tahoma" w:hAnsi="Tahoma" w:cs="Tahoma"/>
      <w:sz w:val="16"/>
      <w:szCs w:val="16"/>
    </w:rPr>
  </w:style>
  <w:style w:type="paragraph" w:styleId="E-mailSignature">
    <w:name w:val="E-mail Signature"/>
    <w:basedOn w:val="Normal"/>
    <w:link w:val="E-mailSignatureChar"/>
    <w:uiPriority w:val="99"/>
    <w:semiHidden/>
    <w:unhideWhenUsed/>
    <w:rsid w:val="00160ECC"/>
    <w:pPr>
      <w:spacing w:after="0"/>
    </w:pPr>
  </w:style>
  <w:style w:type="character" w:customStyle="1" w:styleId="E-mailSignatureChar">
    <w:name w:val="E-mail Signature Char"/>
    <w:basedOn w:val="DefaultParagraphFont"/>
    <w:link w:val="E-mailSignature"/>
    <w:uiPriority w:val="99"/>
    <w:semiHidden/>
    <w:rsid w:val="00160ECC"/>
  </w:style>
  <w:style w:type="paragraph" w:styleId="EndnoteText">
    <w:name w:val="endnote text"/>
    <w:basedOn w:val="Normal"/>
    <w:link w:val="EndnoteTextChar"/>
    <w:uiPriority w:val="99"/>
    <w:semiHidden/>
    <w:unhideWhenUsed/>
    <w:rsid w:val="00160ECC"/>
    <w:pPr>
      <w:spacing w:after="0"/>
    </w:pPr>
    <w:rPr>
      <w:sz w:val="20"/>
      <w:szCs w:val="20"/>
    </w:rPr>
  </w:style>
  <w:style w:type="character" w:customStyle="1" w:styleId="EndnoteTextChar">
    <w:name w:val="Endnote Text Char"/>
    <w:basedOn w:val="DefaultParagraphFont"/>
    <w:link w:val="EndnoteText"/>
    <w:uiPriority w:val="99"/>
    <w:semiHidden/>
    <w:rsid w:val="00160ECC"/>
    <w:rPr>
      <w:sz w:val="20"/>
      <w:szCs w:val="20"/>
    </w:rPr>
  </w:style>
  <w:style w:type="paragraph" w:styleId="EnvelopeAddress">
    <w:name w:val="envelope address"/>
    <w:basedOn w:val="Normal"/>
    <w:uiPriority w:val="99"/>
    <w:semiHidden/>
    <w:unhideWhenUsed/>
    <w:rsid w:val="00160ECC"/>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60ECC"/>
    <w:pPr>
      <w:spacing w:after="0"/>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160ECC"/>
    <w:pPr>
      <w:spacing w:after="0"/>
    </w:pPr>
    <w:rPr>
      <w:sz w:val="20"/>
      <w:szCs w:val="20"/>
    </w:rPr>
  </w:style>
  <w:style w:type="character" w:customStyle="1" w:styleId="FootnoteTextChar">
    <w:name w:val="Footnote Text Char"/>
    <w:basedOn w:val="DefaultParagraphFont"/>
    <w:link w:val="FootnoteText"/>
    <w:uiPriority w:val="99"/>
    <w:semiHidden/>
    <w:rsid w:val="00160ECC"/>
    <w:rPr>
      <w:sz w:val="20"/>
      <w:szCs w:val="20"/>
    </w:rPr>
  </w:style>
  <w:style w:type="character" w:customStyle="1" w:styleId="Heading1Char">
    <w:name w:val="Heading 1 Char"/>
    <w:basedOn w:val="DefaultParagraphFont"/>
    <w:link w:val="Heading1"/>
    <w:uiPriority w:val="9"/>
    <w:rsid w:val="002355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60EC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160EC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160EC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160EC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160EC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60EC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60EC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160ECC"/>
    <w:pPr>
      <w:spacing w:after="0"/>
    </w:pPr>
    <w:rPr>
      <w:i/>
      <w:iCs/>
    </w:rPr>
  </w:style>
  <w:style w:type="character" w:customStyle="1" w:styleId="HTMLAddressChar">
    <w:name w:val="HTML Address Char"/>
    <w:basedOn w:val="DefaultParagraphFont"/>
    <w:link w:val="HTMLAddress"/>
    <w:uiPriority w:val="99"/>
    <w:semiHidden/>
    <w:rsid w:val="00160ECC"/>
    <w:rPr>
      <w:i/>
      <w:iCs/>
    </w:rPr>
  </w:style>
  <w:style w:type="paragraph" w:styleId="HTMLPreformatted">
    <w:name w:val="HTML Preformatted"/>
    <w:basedOn w:val="Normal"/>
    <w:link w:val="HTMLPreformattedChar"/>
    <w:uiPriority w:val="99"/>
    <w:semiHidden/>
    <w:unhideWhenUsed/>
    <w:rsid w:val="00160ECC"/>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160ECC"/>
    <w:rPr>
      <w:rFonts w:ascii="Consolas" w:hAnsi="Consolas" w:cs="Consolas"/>
      <w:sz w:val="20"/>
      <w:szCs w:val="20"/>
    </w:rPr>
  </w:style>
  <w:style w:type="paragraph" w:styleId="Index1">
    <w:name w:val="index 1"/>
    <w:basedOn w:val="Normal"/>
    <w:next w:val="Normal"/>
    <w:autoRedefine/>
    <w:uiPriority w:val="99"/>
    <w:semiHidden/>
    <w:unhideWhenUsed/>
    <w:rsid w:val="00160ECC"/>
    <w:pPr>
      <w:spacing w:after="0"/>
      <w:ind w:left="220" w:hanging="220"/>
    </w:pPr>
  </w:style>
  <w:style w:type="paragraph" w:styleId="Index2">
    <w:name w:val="index 2"/>
    <w:basedOn w:val="Normal"/>
    <w:next w:val="Normal"/>
    <w:autoRedefine/>
    <w:uiPriority w:val="99"/>
    <w:semiHidden/>
    <w:unhideWhenUsed/>
    <w:rsid w:val="00160ECC"/>
    <w:pPr>
      <w:spacing w:after="0"/>
      <w:ind w:left="440" w:hanging="220"/>
    </w:pPr>
  </w:style>
  <w:style w:type="paragraph" w:styleId="Index3">
    <w:name w:val="index 3"/>
    <w:basedOn w:val="Normal"/>
    <w:next w:val="Normal"/>
    <w:autoRedefine/>
    <w:uiPriority w:val="99"/>
    <w:semiHidden/>
    <w:unhideWhenUsed/>
    <w:rsid w:val="00160ECC"/>
    <w:pPr>
      <w:spacing w:after="0"/>
      <w:ind w:left="660" w:hanging="220"/>
    </w:pPr>
  </w:style>
  <w:style w:type="paragraph" w:styleId="Index4">
    <w:name w:val="index 4"/>
    <w:basedOn w:val="Normal"/>
    <w:next w:val="Normal"/>
    <w:autoRedefine/>
    <w:uiPriority w:val="99"/>
    <w:semiHidden/>
    <w:unhideWhenUsed/>
    <w:rsid w:val="00160ECC"/>
    <w:pPr>
      <w:spacing w:after="0"/>
      <w:ind w:left="880" w:hanging="220"/>
    </w:pPr>
  </w:style>
  <w:style w:type="paragraph" w:styleId="Index5">
    <w:name w:val="index 5"/>
    <w:basedOn w:val="Normal"/>
    <w:next w:val="Normal"/>
    <w:autoRedefine/>
    <w:uiPriority w:val="99"/>
    <w:semiHidden/>
    <w:unhideWhenUsed/>
    <w:rsid w:val="00160ECC"/>
    <w:pPr>
      <w:spacing w:after="0"/>
      <w:ind w:left="1100" w:hanging="220"/>
    </w:pPr>
  </w:style>
  <w:style w:type="paragraph" w:styleId="Index6">
    <w:name w:val="index 6"/>
    <w:basedOn w:val="Normal"/>
    <w:next w:val="Normal"/>
    <w:autoRedefine/>
    <w:uiPriority w:val="99"/>
    <w:semiHidden/>
    <w:unhideWhenUsed/>
    <w:rsid w:val="00160ECC"/>
    <w:pPr>
      <w:spacing w:after="0"/>
      <w:ind w:left="1320" w:hanging="220"/>
    </w:pPr>
  </w:style>
  <w:style w:type="paragraph" w:styleId="Index7">
    <w:name w:val="index 7"/>
    <w:basedOn w:val="Normal"/>
    <w:next w:val="Normal"/>
    <w:autoRedefine/>
    <w:uiPriority w:val="99"/>
    <w:semiHidden/>
    <w:unhideWhenUsed/>
    <w:rsid w:val="00160ECC"/>
    <w:pPr>
      <w:spacing w:after="0"/>
      <w:ind w:left="1540" w:hanging="220"/>
    </w:pPr>
  </w:style>
  <w:style w:type="paragraph" w:styleId="Index8">
    <w:name w:val="index 8"/>
    <w:basedOn w:val="Normal"/>
    <w:next w:val="Normal"/>
    <w:autoRedefine/>
    <w:uiPriority w:val="99"/>
    <w:semiHidden/>
    <w:unhideWhenUsed/>
    <w:rsid w:val="00160ECC"/>
    <w:pPr>
      <w:spacing w:after="0"/>
      <w:ind w:left="1760" w:hanging="220"/>
    </w:pPr>
  </w:style>
  <w:style w:type="paragraph" w:styleId="Index9">
    <w:name w:val="index 9"/>
    <w:basedOn w:val="Normal"/>
    <w:next w:val="Normal"/>
    <w:autoRedefine/>
    <w:uiPriority w:val="99"/>
    <w:semiHidden/>
    <w:unhideWhenUsed/>
    <w:rsid w:val="00160ECC"/>
    <w:pPr>
      <w:spacing w:after="0"/>
      <w:ind w:left="1980" w:hanging="220"/>
    </w:pPr>
  </w:style>
  <w:style w:type="paragraph" w:styleId="IndexHeading">
    <w:name w:val="index heading"/>
    <w:basedOn w:val="Normal"/>
    <w:next w:val="Index1"/>
    <w:uiPriority w:val="99"/>
    <w:semiHidden/>
    <w:unhideWhenUsed/>
    <w:rsid w:val="00160EC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60EC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0ECC"/>
    <w:rPr>
      <w:b/>
      <w:bCs/>
      <w:i/>
      <w:iCs/>
      <w:color w:val="4F81BD" w:themeColor="accent1"/>
    </w:rPr>
  </w:style>
  <w:style w:type="paragraph" w:styleId="List">
    <w:name w:val="List"/>
    <w:basedOn w:val="Normal"/>
    <w:uiPriority w:val="99"/>
    <w:semiHidden/>
    <w:unhideWhenUsed/>
    <w:rsid w:val="00160ECC"/>
    <w:pPr>
      <w:ind w:left="360" w:hanging="360"/>
      <w:contextualSpacing/>
    </w:pPr>
  </w:style>
  <w:style w:type="paragraph" w:styleId="List2">
    <w:name w:val="List 2"/>
    <w:basedOn w:val="Normal"/>
    <w:uiPriority w:val="99"/>
    <w:semiHidden/>
    <w:unhideWhenUsed/>
    <w:rsid w:val="00160ECC"/>
    <w:pPr>
      <w:ind w:left="720" w:hanging="360"/>
      <w:contextualSpacing/>
    </w:pPr>
  </w:style>
  <w:style w:type="paragraph" w:styleId="List3">
    <w:name w:val="List 3"/>
    <w:basedOn w:val="Normal"/>
    <w:uiPriority w:val="99"/>
    <w:semiHidden/>
    <w:unhideWhenUsed/>
    <w:rsid w:val="00160ECC"/>
    <w:pPr>
      <w:ind w:left="1080" w:hanging="360"/>
      <w:contextualSpacing/>
    </w:pPr>
  </w:style>
  <w:style w:type="paragraph" w:styleId="List4">
    <w:name w:val="List 4"/>
    <w:basedOn w:val="Normal"/>
    <w:uiPriority w:val="99"/>
    <w:semiHidden/>
    <w:unhideWhenUsed/>
    <w:rsid w:val="00160ECC"/>
    <w:pPr>
      <w:ind w:left="1440" w:hanging="360"/>
      <w:contextualSpacing/>
    </w:pPr>
  </w:style>
  <w:style w:type="paragraph" w:styleId="List5">
    <w:name w:val="List 5"/>
    <w:basedOn w:val="Normal"/>
    <w:uiPriority w:val="99"/>
    <w:semiHidden/>
    <w:unhideWhenUsed/>
    <w:rsid w:val="00160ECC"/>
    <w:pPr>
      <w:ind w:left="1800" w:hanging="360"/>
      <w:contextualSpacing/>
    </w:pPr>
  </w:style>
  <w:style w:type="paragraph" w:styleId="ListBullet">
    <w:name w:val="List Bullet"/>
    <w:basedOn w:val="Normal"/>
    <w:uiPriority w:val="99"/>
    <w:semiHidden/>
    <w:unhideWhenUsed/>
    <w:rsid w:val="00160ECC"/>
    <w:pPr>
      <w:numPr>
        <w:numId w:val="1"/>
      </w:numPr>
      <w:contextualSpacing/>
    </w:pPr>
  </w:style>
  <w:style w:type="paragraph" w:styleId="ListBullet2">
    <w:name w:val="List Bullet 2"/>
    <w:basedOn w:val="Normal"/>
    <w:uiPriority w:val="99"/>
    <w:semiHidden/>
    <w:unhideWhenUsed/>
    <w:rsid w:val="00160ECC"/>
    <w:pPr>
      <w:numPr>
        <w:numId w:val="2"/>
      </w:numPr>
      <w:contextualSpacing/>
    </w:pPr>
  </w:style>
  <w:style w:type="paragraph" w:styleId="ListBullet3">
    <w:name w:val="List Bullet 3"/>
    <w:basedOn w:val="Normal"/>
    <w:uiPriority w:val="99"/>
    <w:semiHidden/>
    <w:unhideWhenUsed/>
    <w:rsid w:val="00160ECC"/>
    <w:pPr>
      <w:numPr>
        <w:numId w:val="3"/>
      </w:numPr>
      <w:contextualSpacing/>
    </w:pPr>
  </w:style>
  <w:style w:type="paragraph" w:styleId="ListBullet4">
    <w:name w:val="List Bullet 4"/>
    <w:basedOn w:val="Normal"/>
    <w:uiPriority w:val="99"/>
    <w:semiHidden/>
    <w:unhideWhenUsed/>
    <w:rsid w:val="00160ECC"/>
    <w:pPr>
      <w:numPr>
        <w:numId w:val="4"/>
      </w:numPr>
      <w:contextualSpacing/>
    </w:pPr>
  </w:style>
  <w:style w:type="paragraph" w:styleId="ListBullet5">
    <w:name w:val="List Bullet 5"/>
    <w:basedOn w:val="Normal"/>
    <w:uiPriority w:val="99"/>
    <w:semiHidden/>
    <w:unhideWhenUsed/>
    <w:rsid w:val="00160ECC"/>
    <w:pPr>
      <w:numPr>
        <w:numId w:val="5"/>
      </w:numPr>
      <w:contextualSpacing/>
    </w:pPr>
  </w:style>
  <w:style w:type="paragraph" w:styleId="ListContinue">
    <w:name w:val="List Continue"/>
    <w:basedOn w:val="Normal"/>
    <w:uiPriority w:val="99"/>
    <w:semiHidden/>
    <w:unhideWhenUsed/>
    <w:rsid w:val="00160ECC"/>
    <w:pPr>
      <w:spacing w:after="120"/>
      <w:ind w:left="360"/>
      <w:contextualSpacing/>
    </w:pPr>
  </w:style>
  <w:style w:type="paragraph" w:styleId="ListContinue2">
    <w:name w:val="List Continue 2"/>
    <w:basedOn w:val="Normal"/>
    <w:uiPriority w:val="99"/>
    <w:semiHidden/>
    <w:unhideWhenUsed/>
    <w:rsid w:val="00160ECC"/>
    <w:pPr>
      <w:spacing w:after="120"/>
      <w:ind w:left="720"/>
      <w:contextualSpacing/>
    </w:pPr>
  </w:style>
  <w:style w:type="paragraph" w:styleId="ListContinue3">
    <w:name w:val="List Continue 3"/>
    <w:basedOn w:val="Normal"/>
    <w:uiPriority w:val="99"/>
    <w:semiHidden/>
    <w:unhideWhenUsed/>
    <w:rsid w:val="00160ECC"/>
    <w:pPr>
      <w:spacing w:after="120"/>
      <w:ind w:left="1080"/>
      <w:contextualSpacing/>
    </w:pPr>
  </w:style>
  <w:style w:type="paragraph" w:styleId="ListContinue4">
    <w:name w:val="List Continue 4"/>
    <w:basedOn w:val="Normal"/>
    <w:uiPriority w:val="99"/>
    <w:semiHidden/>
    <w:unhideWhenUsed/>
    <w:rsid w:val="00160ECC"/>
    <w:pPr>
      <w:spacing w:after="120"/>
      <w:ind w:left="1440"/>
      <w:contextualSpacing/>
    </w:pPr>
  </w:style>
  <w:style w:type="paragraph" w:styleId="ListContinue5">
    <w:name w:val="List Continue 5"/>
    <w:basedOn w:val="Normal"/>
    <w:uiPriority w:val="99"/>
    <w:semiHidden/>
    <w:unhideWhenUsed/>
    <w:rsid w:val="00160ECC"/>
    <w:pPr>
      <w:spacing w:after="120"/>
      <w:ind w:left="1800"/>
      <w:contextualSpacing/>
    </w:pPr>
  </w:style>
  <w:style w:type="paragraph" w:styleId="ListNumber">
    <w:name w:val="List Number"/>
    <w:basedOn w:val="Normal"/>
    <w:uiPriority w:val="99"/>
    <w:semiHidden/>
    <w:unhideWhenUsed/>
    <w:rsid w:val="00160ECC"/>
    <w:pPr>
      <w:numPr>
        <w:numId w:val="6"/>
      </w:numPr>
      <w:contextualSpacing/>
    </w:pPr>
  </w:style>
  <w:style w:type="paragraph" w:styleId="ListNumber2">
    <w:name w:val="List Number 2"/>
    <w:basedOn w:val="Normal"/>
    <w:uiPriority w:val="99"/>
    <w:semiHidden/>
    <w:unhideWhenUsed/>
    <w:rsid w:val="00160ECC"/>
    <w:pPr>
      <w:numPr>
        <w:numId w:val="7"/>
      </w:numPr>
      <w:contextualSpacing/>
    </w:pPr>
  </w:style>
  <w:style w:type="paragraph" w:styleId="ListNumber3">
    <w:name w:val="List Number 3"/>
    <w:basedOn w:val="Normal"/>
    <w:uiPriority w:val="99"/>
    <w:semiHidden/>
    <w:unhideWhenUsed/>
    <w:rsid w:val="00160ECC"/>
    <w:pPr>
      <w:numPr>
        <w:numId w:val="8"/>
      </w:numPr>
      <w:contextualSpacing/>
    </w:pPr>
  </w:style>
  <w:style w:type="paragraph" w:styleId="ListNumber4">
    <w:name w:val="List Number 4"/>
    <w:basedOn w:val="Normal"/>
    <w:uiPriority w:val="99"/>
    <w:semiHidden/>
    <w:unhideWhenUsed/>
    <w:rsid w:val="00160ECC"/>
    <w:pPr>
      <w:numPr>
        <w:numId w:val="9"/>
      </w:numPr>
      <w:contextualSpacing/>
    </w:pPr>
  </w:style>
  <w:style w:type="paragraph" w:styleId="ListNumber5">
    <w:name w:val="List Number 5"/>
    <w:basedOn w:val="Normal"/>
    <w:uiPriority w:val="99"/>
    <w:semiHidden/>
    <w:unhideWhenUsed/>
    <w:rsid w:val="00160ECC"/>
    <w:pPr>
      <w:numPr>
        <w:numId w:val="10"/>
      </w:numPr>
      <w:contextualSpacing/>
    </w:pPr>
  </w:style>
  <w:style w:type="paragraph" w:styleId="ListParagraph">
    <w:name w:val="List Paragraph"/>
    <w:basedOn w:val="Normal"/>
    <w:uiPriority w:val="34"/>
    <w:qFormat/>
    <w:rsid w:val="00160ECC"/>
    <w:pPr>
      <w:ind w:left="720"/>
      <w:contextualSpacing/>
    </w:pPr>
  </w:style>
  <w:style w:type="paragraph" w:styleId="MacroText">
    <w:name w:val="macro"/>
    <w:link w:val="MacroTextChar"/>
    <w:uiPriority w:val="99"/>
    <w:semiHidden/>
    <w:unhideWhenUsed/>
    <w:rsid w:val="00160EC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160ECC"/>
    <w:rPr>
      <w:rFonts w:ascii="Consolas" w:hAnsi="Consolas" w:cs="Consolas"/>
      <w:sz w:val="20"/>
      <w:szCs w:val="20"/>
    </w:rPr>
  </w:style>
  <w:style w:type="paragraph" w:styleId="MessageHeader">
    <w:name w:val="Message Header"/>
    <w:basedOn w:val="Normal"/>
    <w:link w:val="MessageHeaderChar"/>
    <w:uiPriority w:val="99"/>
    <w:semiHidden/>
    <w:unhideWhenUsed/>
    <w:rsid w:val="00160ECC"/>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60ECC"/>
    <w:rPr>
      <w:rFonts w:asciiTheme="majorHAnsi" w:eastAsiaTheme="majorEastAsia" w:hAnsiTheme="majorHAnsi" w:cstheme="majorBidi"/>
      <w:sz w:val="24"/>
      <w:szCs w:val="24"/>
      <w:shd w:val="pct20" w:color="auto" w:fill="auto"/>
    </w:rPr>
  </w:style>
  <w:style w:type="paragraph" w:styleId="NoSpacing">
    <w:name w:val="No Spacing"/>
    <w:uiPriority w:val="1"/>
    <w:qFormat/>
    <w:rsid w:val="00160ECC"/>
    <w:pPr>
      <w:spacing w:after="0" w:line="240" w:lineRule="auto"/>
    </w:pPr>
  </w:style>
  <w:style w:type="paragraph" w:styleId="NormalWeb">
    <w:name w:val="Normal (Web)"/>
    <w:basedOn w:val="Normal"/>
    <w:uiPriority w:val="99"/>
    <w:semiHidden/>
    <w:unhideWhenUsed/>
    <w:rsid w:val="00160ECC"/>
    <w:rPr>
      <w:rFonts w:ascii="Times New Roman" w:hAnsi="Times New Roman" w:cs="Times New Roman"/>
      <w:sz w:val="24"/>
      <w:szCs w:val="24"/>
    </w:rPr>
  </w:style>
  <w:style w:type="paragraph" w:styleId="NormalIndent">
    <w:name w:val="Normal Indent"/>
    <w:basedOn w:val="Normal"/>
    <w:uiPriority w:val="99"/>
    <w:semiHidden/>
    <w:unhideWhenUsed/>
    <w:rsid w:val="00160ECC"/>
    <w:pPr>
      <w:ind w:left="720"/>
    </w:pPr>
  </w:style>
  <w:style w:type="paragraph" w:styleId="NoteHeading">
    <w:name w:val="Note Heading"/>
    <w:basedOn w:val="Normal"/>
    <w:next w:val="Normal"/>
    <w:link w:val="NoteHeadingChar"/>
    <w:uiPriority w:val="99"/>
    <w:semiHidden/>
    <w:unhideWhenUsed/>
    <w:rsid w:val="00160ECC"/>
    <w:pPr>
      <w:spacing w:after="0"/>
    </w:pPr>
  </w:style>
  <w:style w:type="character" w:customStyle="1" w:styleId="NoteHeadingChar">
    <w:name w:val="Note Heading Char"/>
    <w:basedOn w:val="DefaultParagraphFont"/>
    <w:link w:val="NoteHeading"/>
    <w:uiPriority w:val="99"/>
    <w:semiHidden/>
    <w:rsid w:val="00160ECC"/>
  </w:style>
  <w:style w:type="paragraph" w:styleId="PlainText">
    <w:name w:val="Plain Text"/>
    <w:basedOn w:val="Normal"/>
    <w:link w:val="PlainTextChar"/>
    <w:uiPriority w:val="99"/>
    <w:semiHidden/>
    <w:unhideWhenUsed/>
    <w:rsid w:val="00160ECC"/>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160ECC"/>
    <w:rPr>
      <w:rFonts w:ascii="Consolas" w:hAnsi="Consolas" w:cs="Consolas"/>
      <w:sz w:val="21"/>
      <w:szCs w:val="21"/>
    </w:rPr>
  </w:style>
  <w:style w:type="paragraph" w:styleId="Quote">
    <w:name w:val="Quote"/>
    <w:basedOn w:val="Normal"/>
    <w:next w:val="Normal"/>
    <w:link w:val="QuoteChar"/>
    <w:uiPriority w:val="29"/>
    <w:qFormat/>
    <w:rsid w:val="00160ECC"/>
    <w:rPr>
      <w:i/>
      <w:iCs/>
      <w:color w:val="000000" w:themeColor="text1"/>
    </w:rPr>
  </w:style>
  <w:style w:type="character" w:customStyle="1" w:styleId="QuoteChar">
    <w:name w:val="Quote Char"/>
    <w:basedOn w:val="DefaultParagraphFont"/>
    <w:link w:val="Quote"/>
    <w:uiPriority w:val="29"/>
    <w:rsid w:val="00160ECC"/>
    <w:rPr>
      <w:i/>
      <w:iCs/>
      <w:color w:val="000000" w:themeColor="text1"/>
    </w:rPr>
  </w:style>
  <w:style w:type="paragraph" w:styleId="Salutation">
    <w:name w:val="Salutation"/>
    <w:basedOn w:val="Normal"/>
    <w:next w:val="Normal"/>
    <w:link w:val="SalutationChar"/>
    <w:uiPriority w:val="99"/>
    <w:semiHidden/>
    <w:unhideWhenUsed/>
    <w:rsid w:val="00160ECC"/>
  </w:style>
  <w:style w:type="character" w:customStyle="1" w:styleId="SalutationChar">
    <w:name w:val="Salutation Char"/>
    <w:basedOn w:val="DefaultParagraphFont"/>
    <w:link w:val="Salutation"/>
    <w:uiPriority w:val="99"/>
    <w:semiHidden/>
    <w:rsid w:val="00160ECC"/>
  </w:style>
  <w:style w:type="paragraph" w:styleId="Signature">
    <w:name w:val="Signature"/>
    <w:basedOn w:val="Normal"/>
    <w:link w:val="SignatureChar"/>
    <w:uiPriority w:val="99"/>
    <w:semiHidden/>
    <w:unhideWhenUsed/>
    <w:rsid w:val="00160ECC"/>
    <w:pPr>
      <w:spacing w:after="0"/>
      <w:ind w:left="4320"/>
    </w:pPr>
  </w:style>
  <w:style w:type="character" w:customStyle="1" w:styleId="SignatureChar">
    <w:name w:val="Signature Char"/>
    <w:basedOn w:val="DefaultParagraphFont"/>
    <w:link w:val="Signature"/>
    <w:uiPriority w:val="99"/>
    <w:semiHidden/>
    <w:rsid w:val="00160ECC"/>
  </w:style>
  <w:style w:type="paragraph" w:styleId="Subtitle">
    <w:name w:val="Subtitle"/>
    <w:basedOn w:val="Normal"/>
    <w:next w:val="Normal"/>
    <w:link w:val="SubtitleChar"/>
    <w:uiPriority w:val="11"/>
    <w:qFormat/>
    <w:rsid w:val="00160EC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60ECC"/>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160ECC"/>
    <w:pPr>
      <w:spacing w:after="0"/>
      <w:ind w:left="220" w:hanging="220"/>
    </w:pPr>
  </w:style>
  <w:style w:type="paragraph" w:styleId="TableofFigures">
    <w:name w:val="table of figures"/>
    <w:basedOn w:val="Normal"/>
    <w:next w:val="Normal"/>
    <w:uiPriority w:val="99"/>
    <w:semiHidden/>
    <w:unhideWhenUsed/>
    <w:rsid w:val="00160ECC"/>
    <w:pPr>
      <w:spacing w:after="0"/>
    </w:pPr>
  </w:style>
  <w:style w:type="paragraph" w:styleId="Title">
    <w:name w:val="Title"/>
    <w:basedOn w:val="Normal"/>
    <w:next w:val="Normal"/>
    <w:link w:val="TitleChar"/>
    <w:uiPriority w:val="10"/>
    <w:qFormat/>
    <w:rsid w:val="00160E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60E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160EC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60ECC"/>
    <w:pPr>
      <w:spacing w:after="100"/>
    </w:pPr>
  </w:style>
  <w:style w:type="paragraph" w:styleId="TOC2">
    <w:name w:val="toc 2"/>
    <w:basedOn w:val="Normal"/>
    <w:next w:val="Normal"/>
    <w:autoRedefine/>
    <w:uiPriority w:val="39"/>
    <w:semiHidden/>
    <w:unhideWhenUsed/>
    <w:rsid w:val="00160ECC"/>
    <w:pPr>
      <w:spacing w:after="100"/>
      <w:ind w:left="220"/>
    </w:pPr>
  </w:style>
  <w:style w:type="paragraph" w:styleId="TOC3">
    <w:name w:val="toc 3"/>
    <w:basedOn w:val="Normal"/>
    <w:next w:val="Normal"/>
    <w:autoRedefine/>
    <w:uiPriority w:val="39"/>
    <w:semiHidden/>
    <w:unhideWhenUsed/>
    <w:rsid w:val="00160ECC"/>
    <w:pPr>
      <w:spacing w:after="100"/>
      <w:ind w:left="440"/>
    </w:pPr>
  </w:style>
  <w:style w:type="paragraph" w:styleId="TOC4">
    <w:name w:val="toc 4"/>
    <w:basedOn w:val="Normal"/>
    <w:next w:val="Normal"/>
    <w:autoRedefine/>
    <w:uiPriority w:val="39"/>
    <w:semiHidden/>
    <w:unhideWhenUsed/>
    <w:rsid w:val="00160ECC"/>
    <w:pPr>
      <w:spacing w:after="100"/>
      <w:ind w:left="660"/>
    </w:pPr>
  </w:style>
  <w:style w:type="paragraph" w:styleId="TOC5">
    <w:name w:val="toc 5"/>
    <w:basedOn w:val="Normal"/>
    <w:next w:val="Normal"/>
    <w:autoRedefine/>
    <w:uiPriority w:val="39"/>
    <w:semiHidden/>
    <w:unhideWhenUsed/>
    <w:rsid w:val="00160ECC"/>
    <w:pPr>
      <w:spacing w:after="100"/>
      <w:ind w:left="880"/>
    </w:pPr>
  </w:style>
  <w:style w:type="paragraph" w:styleId="TOC6">
    <w:name w:val="toc 6"/>
    <w:basedOn w:val="Normal"/>
    <w:next w:val="Normal"/>
    <w:autoRedefine/>
    <w:uiPriority w:val="39"/>
    <w:semiHidden/>
    <w:unhideWhenUsed/>
    <w:rsid w:val="00160ECC"/>
    <w:pPr>
      <w:spacing w:after="100"/>
      <w:ind w:left="1100"/>
    </w:pPr>
  </w:style>
  <w:style w:type="paragraph" w:styleId="TOC7">
    <w:name w:val="toc 7"/>
    <w:basedOn w:val="Normal"/>
    <w:next w:val="Normal"/>
    <w:autoRedefine/>
    <w:uiPriority w:val="39"/>
    <w:semiHidden/>
    <w:unhideWhenUsed/>
    <w:rsid w:val="00160ECC"/>
    <w:pPr>
      <w:spacing w:after="100"/>
      <w:ind w:left="1320"/>
    </w:pPr>
  </w:style>
  <w:style w:type="paragraph" w:styleId="TOC8">
    <w:name w:val="toc 8"/>
    <w:basedOn w:val="Normal"/>
    <w:next w:val="Normal"/>
    <w:autoRedefine/>
    <w:uiPriority w:val="39"/>
    <w:semiHidden/>
    <w:unhideWhenUsed/>
    <w:rsid w:val="00160ECC"/>
    <w:pPr>
      <w:spacing w:after="100"/>
      <w:ind w:left="1540"/>
    </w:pPr>
  </w:style>
  <w:style w:type="paragraph" w:styleId="TOC9">
    <w:name w:val="toc 9"/>
    <w:basedOn w:val="Normal"/>
    <w:next w:val="Normal"/>
    <w:autoRedefine/>
    <w:uiPriority w:val="39"/>
    <w:semiHidden/>
    <w:unhideWhenUsed/>
    <w:rsid w:val="00160ECC"/>
    <w:pPr>
      <w:spacing w:after="100"/>
      <w:ind w:left="1760"/>
    </w:pPr>
  </w:style>
  <w:style w:type="paragraph" w:styleId="TOCHeading">
    <w:name w:val="TOC Heading"/>
    <w:basedOn w:val="Heading1"/>
    <w:next w:val="Normal"/>
    <w:uiPriority w:val="39"/>
    <w:semiHidden/>
    <w:unhideWhenUsed/>
    <w:qFormat/>
    <w:rsid w:val="00160ECC"/>
    <w:pPr>
      <w:outlineLvl w:val="9"/>
    </w:pPr>
  </w:style>
  <w:style w:type="character" w:styleId="Hyperlink">
    <w:name w:val="Hyperlink"/>
    <w:basedOn w:val="DefaultParagraphFont"/>
    <w:uiPriority w:val="99"/>
    <w:rsid w:val="00160ECC"/>
    <w:rPr>
      <w:color w:val="0000FF"/>
      <w:u w:val="single"/>
    </w:rPr>
  </w:style>
  <w:style w:type="paragraph" w:customStyle="1" w:styleId="TableHeading">
    <w:name w:val="Table Heading"/>
    <w:basedOn w:val="Normal"/>
    <w:qFormat/>
    <w:rsid w:val="0023556C"/>
    <w:pPr>
      <w:jc w:val="center"/>
    </w:pPr>
    <w:rPr>
      <w:rFonts w:cs="Calibri"/>
      <w:b/>
    </w:rPr>
  </w:style>
  <w:style w:type="character" w:styleId="CommentReference">
    <w:name w:val="annotation reference"/>
    <w:basedOn w:val="DefaultParagraphFont"/>
    <w:uiPriority w:val="99"/>
    <w:semiHidden/>
    <w:unhideWhenUsed/>
    <w:rsid w:val="004C5DE8"/>
    <w:rPr>
      <w:sz w:val="16"/>
      <w:szCs w:val="16"/>
    </w:rPr>
  </w:style>
</w:styles>
</file>

<file path=word/webSettings.xml><?xml version="1.0" encoding="utf-8"?>
<w:webSettings xmlns:r="http://schemas.openxmlformats.org/officeDocument/2006/relationships" xmlns:w="http://schemas.openxmlformats.org/wordprocessingml/2006/main">
  <w:divs>
    <w:div w:id="415053635">
      <w:bodyDiv w:val="1"/>
      <w:marLeft w:val="0"/>
      <w:marRight w:val="0"/>
      <w:marTop w:val="0"/>
      <w:marBottom w:val="0"/>
      <w:divBdr>
        <w:top w:val="none" w:sz="0" w:space="0" w:color="auto"/>
        <w:left w:val="none" w:sz="0" w:space="0" w:color="auto"/>
        <w:bottom w:val="none" w:sz="0" w:space="0" w:color="auto"/>
        <w:right w:val="none" w:sz="0" w:space="0" w:color="auto"/>
      </w:divBdr>
    </w:div>
    <w:div w:id="702823792">
      <w:bodyDiv w:val="1"/>
      <w:marLeft w:val="0"/>
      <w:marRight w:val="0"/>
      <w:marTop w:val="0"/>
      <w:marBottom w:val="0"/>
      <w:divBdr>
        <w:top w:val="none" w:sz="0" w:space="0" w:color="auto"/>
        <w:left w:val="none" w:sz="0" w:space="0" w:color="auto"/>
        <w:bottom w:val="none" w:sz="0" w:space="0" w:color="auto"/>
        <w:right w:val="none" w:sz="0" w:space="0" w:color="auto"/>
      </w:divBdr>
    </w:div>
    <w:div w:id="144907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nlinepubs.trb.org/onlinepubs/nchrp/nchrp_syn_403.pdf" TargetMode="Externa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mcpfs.ops.fhwa.dot.gov/cfprojects/new_detail.cfm?id=38&amp;new=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hyperlink" Target="http://ops.fhwa.dot.gov/publications/seitsguide/index.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fhwa.dot.gov/cadiv/segb/" TargetMode="External"/><Relationship Id="rId14" Type="http://schemas.openxmlformats.org/officeDocument/2006/relationships/image" Target="media/image2.emf"/><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Kevin\WP%20templates\DOORS%20ex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E2DC1-9C99-4BBF-9B12-7FCBAF7E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DOORS export.dotm</Template>
  <TotalTime>246</TotalTime>
  <Pages>118</Pages>
  <Words>25261</Words>
  <Characters>143994</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Fehon</dc:creator>
  <cp:lastModifiedBy>USER</cp:lastModifiedBy>
  <cp:revision>17</cp:revision>
  <dcterms:created xsi:type="dcterms:W3CDTF">2012-09-06T19:19:00Z</dcterms:created>
  <dcterms:modified xsi:type="dcterms:W3CDTF">2012-09-12T13:38:00Z</dcterms:modified>
</cp:coreProperties>
</file>